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CFE3A" w14:textId="01F91012" w:rsidR="00A824B1" w:rsidRPr="00D353B4" w:rsidRDefault="00A824B1" w:rsidP="00A824B1">
      <w:pPr>
        <w:tabs>
          <w:tab w:val="left" w:pos="4055"/>
        </w:tabs>
        <w:ind w:left="113"/>
        <w:jc w:val="center"/>
        <w:rPr>
          <w:b/>
          <w:sz w:val="36"/>
          <w:szCs w:val="36"/>
        </w:rPr>
      </w:pPr>
      <w:r w:rsidRPr="00D353B4">
        <w:rPr>
          <w:b/>
          <w:sz w:val="36"/>
          <w:szCs w:val="36"/>
        </w:rPr>
        <w:t>Karty opisu zajęć</w:t>
      </w:r>
    </w:p>
    <w:p w14:paraId="7CD1B662" w14:textId="77777777" w:rsidR="00A824B1" w:rsidRPr="00D353B4" w:rsidRDefault="00A824B1" w:rsidP="00A824B1">
      <w:pPr>
        <w:tabs>
          <w:tab w:val="left" w:pos="4055"/>
        </w:tabs>
        <w:ind w:left="113"/>
        <w:jc w:val="center"/>
        <w:rPr>
          <w:b/>
          <w:sz w:val="36"/>
          <w:szCs w:val="36"/>
        </w:rPr>
      </w:pPr>
    </w:p>
    <w:p w14:paraId="144EBA1A" w14:textId="5CCFD18B" w:rsidR="00A824B1" w:rsidRPr="00D353B4" w:rsidRDefault="004E319A" w:rsidP="00A824B1">
      <w:pPr>
        <w:tabs>
          <w:tab w:val="left" w:pos="4055"/>
        </w:tabs>
        <w:jc w:val="center"/>
        <w:rPr>
          <w:b/>
          <w:sz w:val="36"/>
          <w:szCs w:val="36"/>
        </w:rPr>
      </w:pPr>
      <w:r w:rsidRPr="00D353B4">
        <w:rPr>
          <w:b/>
          <w:sz w:val="36"/>
          <w:szCs w:val="36"/>
        </w:rPr>
        <w:t>Nies</w:t>
      </w:r>
      <w:r w:rsidR="00A824B1" w:rsidRPr="00D353B4">
        <w:rPr>
          <w:b/>
          <w:sz w:val="36"/>
          <w:szCs w:val="36"/>
        </w:rPr>
        <w:t>tacjonarne studia I stopnia Turystyka i Rekreacja</w:t>
      </w:r>
    </w:p>
    <w:p w14:paraId="2B462B86" w14:textId="77777777" w:rsidR="00A824B1" w:rsidRPr="00D353B4" w:rsidRDefault="00A824B1" w:rsidP="00A824B1">
      <w:pPr>
        <w:tabs>
          <w:tab w:val="left" w:pos="4055"/>
        </w:tabs>
        <w:jc w:val="center"/>
        <w:rPr>
          <w:b/>
          <w:sz w:val="36"/>
          <w:szCs w:val="36"/>
        </w:rPr>
      </w:pPr>
    </w:p>
    <w:p w14:paraId="3E00705F" w14:textId="445343E9" w:rsidR="00A824B1" w:rsidRPr="00D353B4" w:rsidRDefault="00A824B1" w:rsidP="00A824B1">
      <w:pPr>
        <w:tabs>
          <w:tab w:val="left" w:pos="4055"/>
        </w:tabs>
        <w:jc w:val="center"/>
        <w:rPr>
          <w:b/>
          <w:sz w:val="36"/>
          <w:szCs w:val="36"/>
        </w:rPr>
      </w:pPr>
      <w:r w:rsidRPr="00D353B4">
        <w:rPr>
          <w:b/>
          <w:sz w:val="36"/>
          <w:szCs w:val="36"/>
        </w:rPr>
        <w:t>Semestr I</w:t>
      </w:r>
    </w:p>
    <w:p w14:paraId="5B5F3ADA" w14:textId="77777777" w:rsidR="0063103C" w:rsidRPr="00D353B4" w:rsidRDefault="0063103C" w:rsidP="00A824B1">
      <w:pPr>
        <w:tabs>
          <w:tab w:val="left" w:pos="4055"/>
        </w:tabs>
        <w:jc w:val="center"/>
        <w:rPr>
          <w:b/>
          <w:sz w:val="28"/>
          <w:szCs w:val="28"/>
        </w:rPr>
      </w:pPr>
    </w:p>
    <w:p w14:paraId="0E25835C" w14:textId="77777777" w:rsidR="0063103C" w:rsidRPr="00D353B4" w:rsidRDefault="0063103C" w:rsidP="00A824B1">
      <w:pPr>
        <w:tabs>
          <w:tab w:val="left" w:pos="4055"/>
        </w:tabs>
        <w:jc w:val="center"/>
        <w:rPr>
          <w:b/>
          <w:sz w:val="28"/>
          <w:szCs w:val="28"/>
        </w:rPr>
      </w:pPr>
    </w:p>
    <w:p w14:paraId="5BECF223" w14:textId="481BEF00" w:rsidR="00A824B1" w:rsidRPr="00D353B4" w:rsidRDefault="00A824B1" w:rsidP="0063103C">
      <w:pPr>
        <w:tabs>
          <w:tab w:val="left" w:pos="4190"/>
        </w:tabs>
        <w:rPr>
          <w:b/>
          <w:bCs/>
          <w:sz w:val="28"/>
          <w:szCs w:val="28"/>
        </w:rPr>
      </w:pPr>
      <w:r w:rsidRPr="00D353B4">
        <w:rPr>
          <w:b/>
          <w:sz w:val="28"/>
          <w:szCs w:val="28"/>
        </w:rPr>
        <w:t xml:space="preserve">Karta opisu zajęć z modułu </w:t>
      </w:r>
      <w:r w:rsidRPr="00D353B4">
        <w:rPr>
          <w:b/>
          <w:bCs/>
          <w:sz w:val="28"/>
          <w:szCs w:val="28"/>
        </w:rPr>
        <w:t>Technologie informa</w:t>
      </w:r>
      <w:r w:rsidR="00204D3B">
        <w:rPr>
          <w:b/>
          <w:bCs/>
          <w:sz w:val="28"/>
          <w:szCs w:val="28"/>
        </w:rPr>
        <w:t>cyjne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31F34DA3" w14:textId="77777777" w:rsidTr="00C73EA9">
        <w:trPr>
          <w:trHeight w:val="20"/>
        </w:trPr>
        <w:tc>
          <w:tcPr>
            <w:tcW w:w="2123" w:type="pct"/>
            <w:shd w:val="clear" w:color="auto" w:fill="auto"/>
            <w:vAlign w:val="center"/>
          </w:tcPr>
          <w:p w14:paraId="28F55C13"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Nazwa kierunku studiów </w:t>
            </w:r>
          </w:p>
        </w:tc>
        <w:tc>
          <w:tcPr>
            <w:tcW w:w="2877" w:type="pct"/>
            <w:shd w:val="clear" w:color="auto" w:fill="auto"/>
            <w:vAlign w:val="center"/>
          </w:tcPr>
          <w:p w14:paraId="67DA04B4" w14:textId="62F4C4B4"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Turystyka i rekreacja </w:t>
            </w:r>
          </w:p>
        </w:tc>
      </w:tr>
      <w:tr w:rsidR="00D353B4" w:rsidRPr="00D353B4" w14:paraId="4ED84904" w14:textId="77777777" w:rsidTr="00C73EA9">
        <w:trPr>
          <w:trHeight w:val="20"/>
        </w:trPr>
        <w:tc>
          <w:tcPr>
            <w:tcW w:w="2123" w:type="pct"/>
            <w:shd w:val="clear" w:color="auto" w:fill="auto"/>
            <w:vAlign w:val="center"/>
          </w:tcPr>
          <w:p w14:paraId="5DF63916"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Nazwa modułu, także nazwa w języku angielskim</w:t>
            </w:r>
          </w:p>
        </w:tc>
        <w:tc>
          <w:tcPr>
            <w:tcW w:w="2877" w:type="pct"/>
            <w:shd w:val="clear" w:color="auto" w:fill="auto"/>
            <w:vAlign w:val="center"/>
          </w:tcPr>
          <w:p w14:paraId="49F8D6C9" w14:textId="37D504CE"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Technologie inform</w:t>
            </w:r>
            <w:r w:rsidR="00666213">
              <w:rPr>
                <w:rFonts w:ascii="Times New Roman" w:hAnsi="Times New Roman"/>
                <w:sz w:val="24"/>
                <w:szCs w:val="24"/>
              </w:rPr>
              <w:t>acyjne</w:t>
            </w:r>
          </w:p>
          <w:p w14:paraId="6A54B608"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Information technology</w:t>
            </w:r>
          </w:p>
        </w:tc>
      </w:tr>
      <w:tr w:rsidR="00D353B4" w:rsidRPr="00D353B4" w14:paraId="25A6DB40" w14:textId="77777777" w:rsidTr="00C73EA9">
        <w:trPr>
          <w:trHeight w:val="20"/>
        </w:trPr>
        <w:tc>
          <w:tcPr>
            <w:tcW w:w="2123" w:type="pct"/>
            <w:shd w:val="clear" w:color="auto" w:fill="auto"/>
            <w:vAlign w:val="center"/>
          </w:tcPr>
          <w:p w14:paraId="5A75FECF"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Język wykładowy </w:t>
            </w:r>
          </w:p>
        </w:tc>
        <w:tc>
          <w:tcPr>
            <w:tcW w:w="2877" w:type="pct"/>
            <w:shd w:val="clear" w:color="auto" w:fill="auto"/>
            <w:vAlign w:val="center"/>
          </w:tcPr>
          <w:p w14:paraId="7BBD3BAA"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polski</w:t>
            </w:r>
          </w:p>
        </w:tc>
      </w:tr>
      <w:tr w:rsidR="00D353B4" w:rsidRPr="00D353B4" w14:paraId="27A4A34D" w14:textId="77777777" w:rsidTr="00C73EA9">
        <w:trPr>
          <w:trHeight w:val="20"/>
        </w:trPr>
        <w:tc>
          <w:tcPr>
            <w:tcW w:w="2123" w:type="pct"/>
            <w:shd w:val="clear" w:color="auto" w:fill="auto"/>
            <w:vAlign w:val="center"/>
          </w:tcPr>
          <w:p w14:paraId="0D35EEB6"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Rodzaj modułu </w:t>
            </w:r>
          </w:p>
        </w:tc>
        <w:tc>
          <w:tcPr>
            <w:tcW w:w="2877" w:type="pct"/>
            <w:shd w:val="clear" w:color="auto" w:fill="auto"/>
            <w:vAlign w:val="center"/>
          </w:tcPr>
          <w:p w14:paraId="69136207"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obowiązkowy</w:t>
            </w:r>
          </w:p>
        </w:tc>
      </w:tr>
      <w:tr w:rsidR="00D353B4" w:rsidRPr="00D353B4" w14:paraId="0A604C15" w14:textId="77777777" w:rsidTr="00C73EA9">
        <w:trPr>
          <w:trHeight w:val="20"/>
        </w:trPr>
        <w:tc>
          <w:tcPr>
            <w:tcW w:w="2123" w:type="pct"/>
            <w:shd w:val="clear" w:color="auto" w:fill="auto"/>
            <w:vAlign w:val="center"/>
          </w:tcPr>
          <w:p w14:paraId="72198501"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Poziom studiów</w:t>
            </w:r>
          </w:p>
        </w:tc>
        <w:tc>
          <w:tcPr>
            <w:tcW w:w="2877" w:type="pct"/>
            <w:shd w:val="clear" w:color="auto" w:fill="auto"/>
            <w:vAlign w:val="center"/>
          </w:tcPr>
          <w:p w14:paraId="581074DE"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Studia pierwszego stopnia (licencjacie)</w:t>
            </w:r>
          </w:p>
        </w:tc>
      </w:tr>
      <w:tr w:rsidR="00D353B4" w:rsidRPr="00D353B4" w14:paraId="0D2F4A00" w14:textId="77777777" w:rsidTr="00C73EA9">
        <w:trPr>
          <w:trHeight w:val="20"/>
        </w:trPr>
        <w:tc>
          <w:tcPr>
            <w:tcW w:w="2123" w:type="pct"/>
            <w:shd w:val="clear" w:color="auto" w:fill="auto"/>
            <w:vAlign w:val="center"/>
          </w:tcPr>
          <w:p w14:paraId="2B537688"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Forma studiów</w:t>
            </w:r>
          </w:p>
        </w:tc>
        <w:tc>
          <w:tcPr>
            <w:tcW w:w="2877" w:type="pct"/>
            <w:shd w:val="clear" w:color="auto" w:fill="auto"/>
            <w:vAlign w:val="center"/>
          </w:tcPr>
          <w:p w14:paraId="3BF6FC06" w14:textId="65F787F6" w:rsidR="00974891" w:rsidRPr="00D353B4" w:rsidRDefault="004E319A" w:rsidP="00974891">
            <w:pPr>
              <w:pStyle w:val="Bezodstpw"/>
              <w:rPr>
                <w:rFonts w:ascii="Times New Roman" w:hAnsi="Times New Roman"/>
                <w:sz w:val="24"/>
                <w:szCs w:val="24"/>
              </w:rPr>
            </w:pPr>
            <w:r w:rsidRPr="00D353B4">
              <w:rPr>
                <w:rFonts w:ascii="Times New Roman" w:hAnsi="Times New Roman"/>
                <w:sz w:val="24"/>
                <w:szCs w:val="24"/>
              </w:rPr>
              <w:t>nie</w:t>
            </w:r>
            <w:r w:rsidR="00974891" w:rsidRPr="00D353B4">
              <w:rPr>
                <w:rFonts w:ascii="Times New Roman" w:hAnsi="Times New Roman"/>
                <w:sz w:val="24"/>
                <w:szCs w:val="24"/>
              </w:rPr>
              <w:t>stacjonarne</w:t>
            </w:r>
          </w:p>
        </w:tc>
      </w:tr>
      <w:tr w:rsidR="00D353B4" w:rsidRPr="00D353B4" w14:paraId="16902A3A" w14:textId="77777777" w:rsidTr="00C73EA9">
        <w:trPr>
          <w:trHeight w:val="20"/>
        </w:trPr>
        <w:tc>
          <w:tcPr>
            <w:tcW w:w="2123" w:type="pct"/>
            <w:shd w:val="clear" w:color="auto" w:fill="auto"/>
            <w:vAlign w:val="center"/>
          </w:tcPr>
          <w:p w14:paraId="6A3690FA"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Rok studiów dla kierunku</w:t>
            </w:r>
          </w:p>
        </w:tc>
        <w:tc>
          <w:tcPr>
            <w:tcW w:w="2877" w:type="pct"/>
            <w:shd w:val="clear" w:color="auto" w:fill="auto"/>
            <w:vAlign w:val="center"/>
          </w:tcPr>
          <w:p w14:paraId="4A64C2C0"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I</w:t>
            </w:r>
          </w:p>
        </w:tc>
      </w:tr>
      <w:tr w:rsidR="00D353B4" w:rsidRPr="00D353B4" w14:paraId="629E4090" w14:textId="77777777" w:rsidTr="00C73EA9">
        <w:trPr>
          <w:trHeight w:val="20"/>
        </w:trPr>
        <w:tc>
          <w:tcPr>
            <w:tcW w:w="2123" w:type="pct"/>
            <w:shd w:val="clear" w:color="auto" w:fill="auto"/>
            <w:vAlign w:val="center"/>
          </w:tcPr>
          <w:p w14:paraId="33B0AAD1"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Semestr dla kierunku</w:t>
            </w:r>
          </w:p>
        </w:tc>
        <w:tc>
          <w:tcPr>
            <w:tcW w:w="2877" w:type="pct"/>
            <w:shd w:val="clear" w:color="auto" w:fill="auto"/>
            <w:vAlign w:val="center"/>
          </w:tcPr>
          <w:p w14:paraId="1B95F32A"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1</w:t>
            </w:r>
          </w:p>
        </w:tc>
      </w:tr>
      <w:tr w:rsidR="00D353B4" w:rsidRPr="00D353B4" w14:paraId="5021DA48" w14:textId="77777777" w:rsidTr="00C73EA9">
        <w:trPr>
          <w:trHeight w:val="20"/>
        </w:trPr>
        <w:tc>
          <w:tcPr>
            <w:tcW w:w="2123" w:type="pct"/>
            <w:shd w:val="clear" w:color="auto" w:fill="auto"/>
            <w:vAlign w:val="center"/>
          </w:tcPr>
          <w:p w14:paraId="6C1FB7E4"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Liczba punktów ECTS z podziałem na kontaktowe/niekontaktowe</w:t>
            </w:r>
          </w:p>
        </w:tc>
        <w:tc>
          <w:tcPr>
            <w:tcW w:w="2877" w:type="pct"/>
            <w:shd w:val="clear" w:color="auto" w:fill="auto"/>
            <w:vAlign w:val="center"/>
          </w:tcPr>
          <w:p w14:paraId="17DE8F08" w14:textId="06E0C4D3" w:rsidR="00974891" w:rsidRPr="00D353B4" w:rsidRDefault="007261DB" w:rsidP="00974891">
            <w:pPr>
              <w:pStyle w:val="Bezodstpw"/>
              <w:rPr>
                <w:rFonts w:ascii="Times New Roman" w:hAnsi="Times New Roman"/>
                <w:sz w:val="24"/>
                <w:szCs w:val="24"/>
              </w:rPr>
            </w:pPr>
            <w:r w:rsidRPr="00D353B4">
              <w:rPr>
                <w:rFonts w:ascii="Times New Roman" w:hAnsi="Times New Roman"/>
                <w:sz w:val="24"/>
                <w:szCs w:val="24"/>
              </w:rPr>
              <w:t>3</w:t>
            </w:r>
            <w:r w:rsidR="0063103C" w:rsidRPr="00D353B4">
              <w:rPr>
                <w:rFonts w:ascii="Times New Roman" w:hAnsi="Times New Roman"/>
                <w:sz w:val="24"/>
                <w:szCs w:val="24"/>
              </w:rPr>
              <w:t xml:space="preserve"> </w:t>
            </w:r>
            <w:r w:rsidR="00974891" w:rsidRPr="00D353B4">
              <w:rPr>
                <w:rFonts w:ascii="Times New Roman" w:hAnsi="Times New Roman"/>
                <w:sz w:val="24"/>
                <w:szCs w:val="24"/>
              </w:rPr>
              <w:t>(</w:t>
            </w:r>
            <w:r w:rsidR="004E319A" w:rsidRPr="00D353B4">
              <w:rPr>
                <w:rFonts w:ascii="Times New Roman" w:hAnsi="Times New Roman"/>
                <w:sz w:val="24"/>
                <w:szCs w:val="24"/>
              </w:rPr>
              <w:t>0,8</w:t>
            </w:r>
            <w:r w:rsidR="00974891" w:rsidRPr="00D353B4">
              <w:rPr>
                <w:rFonts w:ascii="Times New Roman" w:hAnsi="Times New Roman"/>
                <w:sz w:val="24"/>
                <w:szCs w:val="24"/>
              </w:rPr>
              <w:t>/</w:t>
            </w:r>
            <w:r w:rsidRPr="00D353B4">
              <w:rPr>
                <w:rFonts w:ascii="Times New Roman" w:hAnsi="Times New Roman"/>
                <w:sz w:val="24"/>
                <w:szCs w:val="24"/>
              </w:rPr>
              <w:t>2</w:t>
            </w:r>
            <w:r w:rsidR="004E319A" w:rsidRPr="00D353B4">
              <w:rPr>
                <w:rFonts w:ascii="Times New Roman" w:hAnsi="Times New Roman"/>
                <w:sz w:val="24"/>
                <w:szCs w:val="24"/>
              </w:rPr>
              <w:t>,</w:t>
            </w:r>
            <w:r w:rsidRPr="00D353B4">
              <w:rPr>
                <w:rFonts w:ascii="Times New Roman" w:hAnsi="Times New Roman"/>
                <w:sz w:val="24"/>
                <w:szCs w:val="24"/>
              </w:rPr>
              <w:t>2</w:t>
            </w:r>
            <w:r w:rsidR="00974891" w:rsidRPr="00D353B4">
              <w:rPr>
                <w:rFonts w:ascii="Times New Roman" w:hAnsi="Times New Roman"/>
                <w:sz w:val="24"/>
                <w:szCs w:val="24"/>
              </w:rPr>
              <w:t>)</w:t>
            </w:r>
          </w:p>
        </w:tc>
      </w:tr>
      <w:tr w:rsidR="00D353B4" w:rsidRPr="00D353B4" w14:paraId="4404CCF3" w14:textId="77777777" w:rsidTr="00C73EA9">
        <w:trPr>
          <w:trHeight w:val="20"/>
        </w:trPr>
        <w:tc>
          <w:tcPr>
            <w:tcW w:w="2123" w:type="pct"/>
            <w:shd w:val="clear" w:color="auto" w:fill="auto"/>
            <w:vAlign w:val="center"/>
          </w:tcPr>
          <w:p w14:paraId="3DBFD4B9"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Tytuł naukowy/stopień naukowy, imię i nazwisko osoby odpowiedzialnej za moduł</w:t>
            </w:r>
          </w:p>
        </w:tc>
        <w:tc>
          <w:tcPr>
            <w:tcW w:w="2877" w:type="pct"/>
            <w:shd w:val="clear" w:color="auto" w:fill="auto"/>
            <w:vAlign w:val="center"/>
          </w:tcPr>
          <w:p w14:paraId="03508B83"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Dr hab. Sylwia Andruszczak, prof. uczelni</w:t>
            </w:r>
          </w:p>
        </w:tc>
      </w:tr>
      <w:tr w:rsidR="00D353B4" w:rsidRPr="00D353B4" w14:paraId="50165CF7" w14:textId="77777777" w:rsidTr="00C73EA9">
        <w:trPr>
          <w:trHeight w:val="20"/>
        </w:trPr>
        <w:tc>
          <w:tcPr>
            <w:tcW w:w="2123" w:type="pct"/>
            <w:shd w:val="clear" w:color="auto" w:fill="auto"/>
            <w:vAlign w:val="center"/>
          </w:tcPr>
          <w:p w14:paraId="07374E24"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Jednostka oferująca moduł</w:t>
            </w:r>
          </w:p>
        </w:tc>
        <w:tc>
          <w:tcPr>
            <w:tcW w:w="2877" w:type="pct"/>
            <w:shd w:val="clear" w:color="auto" w:fill="auto"/>
            <w:vAlign w:val="center"/>
          </w:tcPr>
          <w:p w14:paraId="6FBD669C"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Katedra Herbologii i Technik Uprawy Roślin</w:t>
            </w:r>
          </w:p>
        </w:tc>
      </w:tr>
      <w:tr w:rsidR="00D353B4" w:rsidRPr="00D353B4" w14:paraId="3B9D8584" w14:textId="77777777" w:rsidTr="00C73EA9">
        <w:trPr>
          <w:trHeight w:val="20"/>
        </w:trPr>
        <w:tc>
          <w:tcPr>
            <w:tcW w:w="2123" w:type="pct"/>
            <w:shd w:val="clear" w:color="auto" w:fill="auto"/>
            <w:vAlign w:val="center"/>
          </w:tcPr>
          <w:p w14:paraId="04F957F6"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Cel modułu</w:t>
            </w:r>
          </w:p>
        </w:tc>
        <w:tc>
          <w:tcPr>
            <w:tcW w:w="2877" w:type="pct"/>
            <w:shd w:val="clear" w:color="auto" w:fill="auto"/>
            <w:vAlign w:val="center"/>
          </w:tcPr>
          <w:p w14:paraId="6CB01EE1"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Celem modułu jest opanowanie przez studentów wiedzy i umiejętności w zakresie korzystania z podstawowych technologii informatycznych służących pozyskiwaniu i przetwarzaniu informacji z sieci Internet oraz tworzeniu dokumentów z wykorzystaniem narzędzi pakietu biurowego (edytor tekstu, arkusz kalkulacyjny, oprogramowanie do tworzenia prezentacji multimedialnych). </w:t>
            </w:r>
          </w:p>
        </w:tc>
      </w:tr>
      <w:tr w:rsidR="00D353B4" w:rsidRPr="00D353B4" w14:paraId="5860E118" w14:textId="77777777" w:rsidTr="00C73EA9">
        <w:trPr>
          <w:trHeight w:val="20"/>
        </w:trPr>
        <w:tc>
          <w:tcPr>
            <w:tcW w:w="2123" w:type="pct"/>
            <w:vMerge w:val="restart"/>
            <w:shd w:val="clear" w:color="auto" w:fill="auto"/>
            <w:vAlign w:val="center"/>
          </w:tcPr>
          <w:p w14:paraId="2517E276"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Efekty uczenia się dla modułu to opis zasobu wiedzy, umiejętności i kompetencji społecznych, które student osiągnie po zrealizowaniu zajęć.</w:t>
            </w:r>
          </w:p>
        </w:tc>
        <w:tc>
          <w:tcPr>
            <w:tcW w:w="2877" w:type="pct"/>
            <w:shd w:val="clear" w:color="auto" w:fill="auto"/>
            <w:vAlign w:val="center"/>
          </w:tcPr>
          <w:p w14:paraId="2057839D"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Wiedza: </w:t>
            </w:r>
          </w:p>
        </w:tc>
      </w:tr>
      <w:tr w:rsidR="00D353B4" w:rsidRPr="00D353B4" w14:paraId="34B9D556" w14:textId="77777777" w:rsidTr="00C73EA9">
        <w:trPr>
          <w:trHeight w:val="20"/>
        </w:trPr>
        <w:tc>
          <w:tcPr>
            <w:tcW w:w="2123" w:type="pct"/>
            <w:vMerge/>
            <w:shd w:val="clear" w:color="auto" w:fill="auto"/>
            <w:vAlign w:val="center"/>
          </w:tcPr>
          <w:p w14:paraId="17A8455D" w14:textId="77777777" w:rsidR="00974891" w:rsidRPr="00D353B4" w:rsidRDefault="00974891" w:rsidP="00974891">
            <w:pPr>
              <w:pStyle w:val="Bezodstpw"/>
              <w:rPr>
                <w:rFonts w:ascii="Times New Roman" w:hAnsi="Times New Roman"/>
                <w:sz w:val="24"/>
                <w:szCs w:val="24"/>
                <w:highlight w:val="yellow"/>
              </w:rPr>
            </w:pPr>
          </w:p>
        </w:tc>
        <w:tc>
          <w:tcPr>
            <w:tcW w:w="2877" w:type="pct"/>
            <w:shd w:val="clear" w:color="auto" w:fill="auto"/>
            <w:vAlign w:val="center"/>
          </w:tcPr>
          <w:p w14:paraId="2D79CCFD"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W1. Zna narzędzia i techniki pracy związane z wykorzystaniem technologii informatycznych oraz wykazuje znajomość pakietu biurowego.</w:t>
            </w:r>
          </w:p>
        </w:tc>
      </w:tr>
      <w:tr w:rsidR="00D353B4" w:rsidRPr="00D353B4" w14:paraId="356D0E2B" w14:textId="77777777" w:rsidTr="00C73EA9">
        <w:trPr>
          <w:trHeight w:val="20"/>
        </w:trPr>
        <w:tc>
          <w:tcPr>
            <w:tcW w:w="2123" w:type="pct"/>
            <w:vMerge/>
            <w:shd w:val="clear" w:color="auto" w:fill="auto"/>
            <w:vAlign w:val="center"/>
          </w:tcPr>
          <w:p w14:paraId="583A0C66" w14:textId="77777777" w:rsidR="00974891" w:rsidRPr="00D353B4" w:rsidRDefault="00974891" w:rsidP="00974891">
            <w:pPr>
              <w:pStyle w:val="Bezodstpw"/>
              <w:rPr>
                <w:rFonts w:ascii="Times New Roman" w:hAnsi="Times New Roman"/>
                <w:sz w:val="24"/>
                <w:szCs w:val="24"/>
                <w:highlight w:val="yellow"/>
              </w:rPr>
            </w:pPr>
          </w:p>
        </w:tc>
        <w:tc>
          <w:tcPr>
            <w:tcW w:w="2877" w:type="pct"/>
            <w:shd w:val="clear" w:color="auto" w:fill="auto"/>
            <w:vAlign w:val="center"/>
          </w:tcPr>
          <w:p w14:paraId="45FA7BD2"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Umiejętności:</w:t>
            </w:r>
          </w:p>
        </w:tc>
      </w:tr>
      <w:tr w:rsidR="00D353B4" w:rsidRPr="00D353B4" w14:paraId="42418C87" w14:textId="77777777" w:rsidTr="00C73EA9">
        <w:trPr>
          <w:trHeight w:val="20"/>
        </w:trPr>
        <w:tc>
          <w:tcPr>
            <w:tcW w:w="2123" w:type="pct"/>
            <w:vMerge/>
            <w:shd w:val="clear" w:color="auto" w:fill="auto"/>
            <w:vAlign w:val="center"/>
          </w:tcPr>
          <w:p w14:paraId="33C54A29" w14:textId="77777777" w:rsidR="00974891" w:rsidRPr="00D353B4" w:rsidRDefault="00974891" w:rsidP="00974891">
            <w:pPr>
              <w:pStyle w:val="Bezodstpw"/>
              <w:rPr>
                <w:rFonts w:ascii="Times New Roman" w:hAnsi="Times New Roman"/>
                <w:sz w:val="24"/>
                <w:szCs w:val="24"/>
                <w:highlight w:val="yellow"/>
              </w:rPr>
            </w:pPr>
          </w:p>
        </w:tc>
        <w:tc>
          <w:tcPr>
            <w:tcW w:w="2877" w:type="pct"/>
            <w:shd w:val="clear" w:color="auto" w:fill="auto"/>
            <w:vAlign w:val="center"/>
          </w:tcPr>
          <w:p w14:paraId="32BAC5C3"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U1. Potrafi wprowadzić treść dokumentu do edytora tekstu, a następnie dokonać jego formatowania.</w:t>
            </w:r>
          </w:p>
        </w:tc>
      </w:tr>
      <w:tr w:rsidR="00D353B4" w:rsidRPr="00D353B4" w14:paraId="7EA28F57" w14:textId="77777777" w:rsidTr="00C73EA9">
        <w:trPr>
          <w:trHeight w:val="20"/>
        </w:trPr>
        <w:tc>
          <w:tcPr>
            <w:tcW w:w="2123" w:type="pct"/>
            <w:vMerge/>
            <w:shd w:val="clear" w:color="auto" w:fill="auto"/>
            <w:vAlign w:val="center"/>
          </w:tcPr>
          <w:p w14:paraId="67B8E3D8" w14:textId="77777777" w:rsidR="00974891" w:rsidRPr="00D353B4" w:rsidRDefault="00974891" w:rsidP="00974891">
            <w:pPr>
              <w:pStyle w:val="Bezodstpw"/>
              <w:rPr>
                <w:rFonts w:ascii="Times New Roman" w:hAnsi="Times New Roman"/>
                <w:sz w:val="24"/>
                <w:szCs w:val="24"/>
                <w:highlight w:val="yellow"/>
              </w:rPr>
            </w:pPr>
          </w:p>
        </w:tc>
        <w:tc>
          <w:tcPr>
            <w:tcW w:w="2877" w:type="pct"/>
            <w:shd w:val="clear" w:color="auto" w:fill="auto"/>
            <w:vAlign w:val="center"/>
          </w:tcPr>
          <w:p w14:paraId="3B09B647"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U2. Potrafi wprowadzić dane liczbowe do arkusza kalkulacyjnego, dokonać ich sortowania oraz przeprowadzić obliczenia matematyczne. Potrafi zestawić dane liczbowe w formie wykresu.</w:t>
            </w:r>
          </w:p>
        </w:tc>
      </w:tr>
      <w:tr w:rsidR="00D353B4" w:rsidRPr="00D353B4" w14:paraId="1A993441" w14:textId="77777777" w:rsidTr="00C73EA9">
        <w:trPr>
          <w:trHeight w:val="20"/>
        </w:trPr>
        <w:tc>
          <w:tcPr>
            <w:tcW w:w="2123" w:type="pct"/>
            <w:vMerge/>
            <w:shd w:val="clear" w:color="auto" w:fill="auto"/>
            <w:vAlign w:val="center"/>
          </w:tcPr>
          <w:p w14:paraId="3D61FCBC" w14:textId="77777777" w:rsidR="00974891" w:rsidRPr="00D353B4" w:rsidRDefault="00974891" w:rsidP="00974891">
            <w:pPr>
              <w:pStyle w:val="Bezodstpw"/>
              <w:rPr>
                <w:rFonts w:ascii="Times New Roman" w:hAnsi="Times New Roman"/>
                <w:sz w:val="24"/>
                <w:szCs w:val="24"/>
                <w:highlight w:val="yellow"/>
              </w:rPr>
            </w:pPr>
          </w:p>
        </w:tc>
        <w:tc>
          <w:tcPr>
            <w:tcW w:w="2877" w:type="pct"/>
            <w:shd w:val="clear" w:color="auto" w:fill="auto"/>
            <w:vAlign w:val="center"/>
          </w:tcPr>
          <w:p w14:paraId="73298326"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U3. Potrafi przygotować prezentację multimedialną.</w:t>
            </w:r>
          </w:p>
        </w:tc>
      </w:tr>
      <w:tr w:rsidR="00D353B4" w:rsidRPr="00D353B4" w14:paraId="2BD54442" w14:textId="77777777" w:rsidTr="00C73EA9">
        <w:trPr>
          <w:trHeight w:val="20"/>
        </w:trPr>
        <w:tc>
          <w:tcPr>
            <w:tcW w:w="2123" w:type="pct"/>
            <w:vMerge/>
            <w:shd w:val="clear" w:color="auto" w:fill="auto"/>
            <w:vAlign w:val="center"/>
          </w:tcPr>
          <w:p w14:paraId="02766760" w14:textId="77777777" w:rsidR="00974891" w:rsidRPr="00D353B4" w:rsidRDefault="00974891" w:rsidP="00974891">
            <w:pPr>
              <w:pStyle w:val="Bezodstpw"/>
              <w:rPr>
                <w:rFonts w:ascii="Times New Roman" w:hAnsi="Times New Roman"/>
                <w:sz w:val="24"/>
                <w:szCs w:val="24"/>
                <w:highlight w:val="yellow"/>
              </w:rPr>
            </w:pPr>
          </w:p>
        </w:tc>
        <w:tc>
          <w:tcPr>
            <w:tcW w:w="2877" w:type="pct"/>
            <w:shd w:val="clear" w:color="auto" w:fill="auto"/>
            <w:vAlign w:val="center"/>
          </w:tcPr>
          <w:p w14:paraId="1368857A"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Kompetencje społeczne:</w:t>
            </w:r>
          </w:p>
        </w:tc>
      </w:tr>
      <w:tr w:rsidR="00D353B4" w:rsidRPr="00D353B4" w14:paraId="77F060E6" w14:textId="77777777" w:rsidTr="00C73EA9">
        <w:trPr>
          <w:trHeight w:val="20"/>
        </w:trPr>
        <w:tc>
          <w:tcPr>
            <w:tcW w:w="2123" w:type="pct"/>
            <w:vMerge/>
            <w:shd w:val="clear" w:color="auto" w:fill="auto"/>
            <w:vAlign w:val="center"/>
          </w:tcPr>
          <w:p w14:paraId="2FA86587" w14:textId="77777777" w:rsidR="00974891" w:rsidRPr="00D353B4" w:rsidRDefault="00974891" w:rsidP="00974891">
            <w:pPr>
              <w:pStyle w:val="Bezodstpw"/>
              <w:rPr>
                <w:rFonts w:ascii="Times New Roman" w:hAnsi="Times New Roman"/>
                <w:sz w:val="24"/>
                <w:szCs w:val="24"/>
                <w:highlight w:val="yellow"/>
              </w:rPr>
            </w:pPr>
          </w:p>
        </w:tc>
        <w:tc>
          <w:tcPr>
            <w:tcW w:w="2877" w:type="pct"/>
            <w:shd w:val="clear" w:color="auto" w:fill="auto"/>
            <w:vAlign w:val="center"/>
          </w:tcPr>
          <w:p w14:paraId="6A4BC5CE"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K1. Student jest gotów do krytycznej oceny własnych działań oraz rozumie potrzebę poszerzania wiedzy i umiejętności w zakresie technologii informatycznych</w:t>
            </w:r>
          </w:p>
        </w:tc>
      </w:tr>
      <w:tr w:rsidR="00D353B4" w:rsidRPr="00D353B4" w14:paraId="2AF6578E" w14:textId="77777777" w:rsidTr="00C73EA9">
        <w:trPr>
          <w:trHeight w:val="20"/>
        </w:trPr>
        <w:tc>
          <w:tcPr>
            <w:tcW w:w="2123" w:type="pct"/>
            <w:shd w:val="clear" w:color="auto" w:fill="auto"/>
          </w:tcPr>
          <w:p w14:paraId="5BC25B6D" w14:textId="77777777" w:rsidR="00974891" w:rsidRPr="00D353B4" w:rsidRDefault="00974891" w:rsidP="00974891">
            <w:pPr>
              <w:jc w:val="both"/>
            </w:pPr>
            <w:r w:rsidRPr="00D353B4">
              <w:lastRenderedPageBreak/>
              <w:t>Odniesienie modułowych efektów uczenia się do kierunkowych efektów uczenia się</w:t>
            </w:r>
          </w:p>
        </w:tc>
        <w:tc>
          <w:tcPr>
            <w:tcW w:w="2877" w:type="pct"/>
            <w:shd w:val="clear" w:color="auto" w:fill="auto"/>
          </w:tcPr>
          <w:p w14:paraId="3B6DF2D6" w14:textId="77777777" w:rsidR="00974891" w:rsidRPr="00D353B4" w:rsidRDefault="00974891" w:rsidP="00974891">
            <w:r w:rsidRPr="00D353B4">
              <w:rPr>
                <w:bCs/>
              </w:rPr>
              <w:t xml:space="preserve">W1 – </w:t>
            </w:r>
            <w:r w:rsidRPr="00D353B4">
              <w:t xml:space="preserve">TR_W08 </w:t>
            </w:r>
          </w:p>
          <w:p w14:paraId="0409DC54" w14:textId="77777777" w:rsidR="00974891" w:rsidRPr="00D353B4" w:rsidRDefault="00974891" w:rsidP="00974891">
            <w:r w:rsidRPr="00D353B4">
              <w:rPr>
                <w:bCs/>
              </w:rPr>
              <w:t>U1</w:t>
            </w:r>
            <w:r w:rsidRPr="00D353B4">
              <w:t xml:space="preserve"> – TR_U02</w:t>
            </w:r>
          </w:p>
          <w:p w14:paraId="09563B2A" w14:textId="77777777" w:rsidR="00974891" w:rsidRPr="00D353B4" w:rsidRDefault="00974891" w:rsidP="00974891">
            <w:pPr>
              <w:jc w:val="both"/>
            </w:pPr>
            <w:r w:rsidRPr="00D353B4">
              <w:rPr>
                <w:bCs/>
              </w:rPr>
              <w:t>U2</w:t>
            </w:r>
            <w:r w:rsidRPr="00D353B4">
              <w:t xml:space="preserve"> – TR_U02  </w:t>
            </w:r>
          </w:p>
          <w:p w14:paraId="4C287A05" w14:textId="77777777" w:rsidR="00974891" w:rsidRPr="00D353B4" w:rsidRDefault="00974891" w:rsidP="00974891">
            <w:pPr>
              <w:jc w:val="both"/>
            </w:pPr>
            <w:r w:rsidRPr="00D353B4">
              <w:rPr>
                <w:bCs/>
              </w:rPr>
              <w:t>U3</w:t>
            </w:r>
            <w:r w:rsidRPr="00D353B4">
              <w:t xml:space="preserve"> – TR_U02</w:t>
            </w:r>
          </w:p>
          <w:p w14:paraId="47DE01C2" w14:textId="77777777" w:rsidR="00974891" w:rsidRPr="00D353B4" w:rsidRDefault="00974891" w:rsidP="00974891">
            <w:r w:rsidRPr="00D353B4">
              <w:rPr>
                <w:bCs/>
              </w:rPr>
              <w:t>K1</w:t>
            </w:r>
            <w:r w:rsidRPr="00D353B4">
              <w:t xml:space="preserve"> – TR_K01</w:t>
            </w:r>
          </w:p>
        </w:tc>
      </w:tr>
      <w:tr w:rsidR="00D353B4" w:rsidRPr="00D353B4" w14:paraId="42AA78B5" w14:textId="77777777" w:rsidTr="00C73EA9">
        <w:trPr>
          <w:trHeight w:val="20"/>
        </w:trPr>
        <w:tc>
          <w:tcPr>
            <w:tcW w:w="2123" w:type="pct"/>
            <w:shd w:val="clear" w:color="auto" w:fill="auto"/>
          </w:tcPr>
          <w:p w14:paraId="4789A187" w14:textId="77777777" w:rsidR="00974891" w:rsidRPr="00D353B4" w:rsidRDefault="00974891" w:rsidP="00974891">
            <w:pPr>
              <w:spacing w:line="256" w:lineRule="auto"/>
            </w:pPr>
            <w:r w:rsidRPr="00D353B4">
              <w:t>Odniesienie modułowych efektów uczenia się do efektów inżynierskich (jeżeli dotyczy)</w:t>
            </w:r>
          </w:p>
        </w:tc>
        <w:tc>
          <w:tcPr>
            <w:tcW w:w="2877" w:type="pct"/>
            <w:shd w:val="clear" w:color="auto" w:fill="auto"/>
            <w:vAlign w:val="center"/>
          </w:tcPr>
          <w:p w14:paraId="060681B4" w14:textId="77777777" w:rsidR="00974891" w:rsidRPr="00D353B4" w:rsidRDefault="00974891" w:rsidP="00974891">
            <w:pPr>
              <w:spacing w:line="256" w:lineRule="auto"/>
              <w:jc w:val="center"/>
              <w:rPr>
                <w:highlight w:val="red"/>
              </w:rPr>
            </w:pPr>
            <w:r w:rsidRPr="00D353B4">
              <w:t>nie dotyczy</w:t>
            </w:r>
          </w:p>
        </w:tc>
      </w:tr>
      <w:tr w:rsidR="00D353B4" w:rsidRPr="00D353B4" w14:paraId="75ED9E80" w14:textId="77777777" w:rsidTr="00C73EA9">
        <w:trPr>
          <w:trHeight w:val="20"/>
        </w:trPr>
        <w:tc>
          <w:tcPr>
            <w:tcW w:w="2123" w:type="pct"/>
            <w:shd w:val="clear" w:color="auto" w:fill="auto"/>
            <w:vAlign w:val="center"/>
          </w:tcPr>
          <w:p w14:paraId="20E598F0"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Wymagania wstępne i dodatkowe </w:t>
            </w:r>
          </w:p>
        </w:tc>
        <w:tc>
          <w:tcPr>
            <w:tcW w:w="2877" w:type="pct"/>
            <w:shd w:val="clear" w:color="auto" w:fill="auto"/>
            <w:vAlign w:val="center"/>
          </w:tcPr>
          <w:p w14:paraId="2328F938"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Umiejętność podstawowej obsługi komputera w środowisku systemu operacyjnego MS Windows.</w:t>
            </w:r>
          </w:p>
        </w:tc>
      </w:tr>
      <w:tr w:rsidR="00D353B4" w:rsidRPr="00D353B4" w14:paraId="2D4ABB4C" w14:textId="77777777" w:rsidTr="00C73EA9">
        <w:trPr>
          <w:trHeight w:val="20"/>
        </w:trPr>
        <w:tc>
          <w:tcPr>
            <w:tcW w:w="2123" w:type="pct"/>
            <w:shd w:val="clear" w:color="auto" w:fill="auto"/>
            <w:vAlign w:val="center"/>
          </w:tcPr>
          <w:p w14:paraId="37E68771"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Treści programowe modułu </w:t>
            </w:r>
          </w:p>
        </w:tc>
        <w:tc>
          <w:tcPr>
            <w:tcW w:w="2877" w:type="pct"/>
            <w:shd w:val="clear" w:color="auto" w:fill="auto"/>
            <w:vAlign w:val="center"/>
          </w:tcPr>
          <w:p w14:paraId="21E6C61B"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Moduł obejmuje zapoznanie z technologiami informatycznymi w stopniu umożliwiającym samodzielne stosowanie ich w praktyce. Na ćwiczeniach studenci poznają możliwości wyszukiwania informacji z bibliograficznych baz danych dostępnych przez Internet, poszerzają umiejętność zastosowania edytora tekstu (zasady edycji i formatowania dokumentu tekstowego z uwzględnieniem obiektów graficznych i tabel), arkusza kalkulacyjnego (wykorzystanie najważniejszych formuł i funkcji oraz graficzna prezentacja danych liczbowych w formie wykresów) oraz programu do przygotowania prezentacji multimedialnej. </w:t>
            </w:r>
          </w:p>
        </w:tc>
      </w:tr>
      <w:tr w:rsidR="00D353B4" w:rsidRPr="00D353B4" w14:paraId="53E8E03B" w14:textId="77777777" w:rsidTr="00C73EA9">
        <w:trPr>
          <w:trHeight w:val="20"/>
        </w:trPr>
        <w:tc>
          <w:tcPr>
            <w:tcW w:w="2123" w:type="pct"/>
            <w:shd w:val="clear" w:color="auto" w:fill="auto"/>
            <w:vAlign w:val="center"/>
          </w:tcPr>
          <w:p w14:paraId="27002302"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Wykaz literatury podstawowej i uzupełniającej</w:t>
            </w:r>
          </w:p>
        </w:tc>
        <w:tc>
          <w:tcPr>
            <w:tcW w:w="2877" w:type="pct"/>
            <w:shd w:val="clear" w:color="auto" w:fill="auto"/>
            <w:vAlign w:val="center"/>
          </w:tcPr>
          <w:p w14:paraId="4B4BD9BE"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Literatura podstawowa</w:t>
            </w:r>
          </w:p>
          <w:p w14:paraId="37ED3BF2" w14:textId="77777777" w:rsidR="00974891" w:rsidRPr="00D353B4" w:rsidRDefault="00974891" w:rsidP="00974891">
            <w:pPr>
              <w:pStyle w:val="Bezodstpw"/>
              <w:rPr>
                <w:rFonts w:ascii="Times New Roman" w:hAnsi="Times New Roman"/>
                <w:sz w:val="24"/>
                <w:szCs w:val="24"/>
                <w:lang w:val="en-GB"/>
              </w:rPr>
            </w:pPr>
            <w:r w:rsidRPr="00D353B4">
              <w:rPr>
                <w:rFonts w:ascii="Times New Roman" w:hAnsi="Times New Roman"/>
                <w:sz w:val="24"/>
                <w:szCs w:val="24"/>
              </w:rPr>
              <w:t xml:space="preserve">1. Wrotek Witold, Office 2021 PL. </w:t>
            </w:r>
            <w:r w:rsidRPr="00D353B4">
              <w:rPr>
                <w:rFonts w:ascii="Times New Roman" w:hAnsi="Times New Roman"/>
                <w:sz w:val="24"/>
                <w:szCs w:val="24"/>
                <w:lang w:val="en-GB"/>
              </w:rPr>
              <w:t>Kurs. Helion 2021</w:t>
            </w:r>
          </w:p>
          <w:p w14:paraId="2321784D"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lang w:val="en-GB"/>
              </w:rPr>
              <w:t xml:space="preserve">2. Wrotek Witold, Excel 2021 PL. </w:t>
            </w:r>
            <w:r w:rsidRPr="00D353B4">
              <w:rPr>
                <w:rFonts w:ascii="Times New Roman" w:hAnsi="Times New Roman"/>
                <w:sz w:val="24"/>
                <w:szCs w:val="24"/>
              </w:rPr>
              <w:t>Kurs Helion 2021</w:t>
            </w:r>
          </w:p>
          <w:p w14:paraId="5610DD17"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3. Masłowski Krzysztof. Excel 2019. Ćwiczenia praktyczne. Helion 2020</w:t>
            </w:r>
          </w:p>
          <w:p w14:paraId="5FFEA142" w14:textId="77777777" w:rsidR="00974891" w:rsidRPr="00D353B4" w:rsidRDefault="00974891" w:rsidP="00974891">
            <w:pPr>
              <w:pStyle w:val="Bezodstpw"/>
              <w:rPr>
                <w:rFonts w:ascii="Times New Roman" w:hAnsi="Times New Roman"/>
                <w:sz w:val="24"/>
                <w:szCs w:val="24"/>
              </w:rPr>
            </w:pPr>
          </w:p>
          <w:p w14:paraId="467D3C04"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Literatura uzupełniająca</w:t>
            </w:r>
          </w:p>
          <w:p w14:paraId="4D743387" w14:textId="77777777" w:rsidR="00974891" w:rsidRPr="00D353B4" w:rsidRDefault="00974891" w:rsidP="00974891">
            <w:pPr>
              <w:pStyle w:val="Bezodstpw"/>
              <w:rPr>
                <w:rFonts w:ascii="Times New Roman" w:hAnsi="Times New Roman"/>
                <w:sz w:val="24"/>
                <w:szCs w:val="24"/>
                <w:lang w:val="en-GB"/>
              </w:rPr>
            </w:pPr>
            <w:r w:rsidRPr="00D353B4">
              <w:rPr>
                <w:rFonts w:ascii="Times New Roman" w:hAnsi="Times New Roman"/>
                <w:sz w:val="24"/>
                <w:szCs w:val="24"/>
              </w:rPr>
              <w:t xml:space="preserve">1. Wróblewski Piotr. MS Office 2016 PL w biurze i nie tylko. </w:t>
            </w:r>
            <w:r w:rsidRPr="00D353B4">
              <w:rPr>
                <w:rFonts w:ascii="Times New Roman" w:hAnsi="Times New Roman"/>
                <w:sz w:val="24"/>
                <w:szCs w:val="24"/>
                <w:lang w:val="en-GB"/>
              </w:rPr>
              <w:t>Helion 2015</w:t>
            </w:r>
          </w:p>
          <w:p w14:paraId="079AACEE" w14:textId="6F085DFF"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lang w:val="en-GB"/>
              </w:rPr>
              <w:t xml:space="preserve">2. Wrotek Witold. Office 2016 PL. </w:t>
            </w:r>
            <w:r w:rsidRPr="00D353B4">
              <w:rPr>
                <w:rFonts w:ascii="Times New Roman" w:hAnsi="Times New Roman"/>
                <w:sz w:val="24"/>
                <w:szCs w:val="24"/>
              </w:rPr>
              <w:t>Kurs.. Helion 2016</w:t>
            </w:r>
          </w:p>
        </w:tc>
      </w:tr>
      <w:tr w:rsidR="00D353B4" w:rsidRPr="00D353B4" w14:paraId="59D74E52" w14:textId="77777777" w:rsidTr="00C73EA9">
        <w:trPr>
          <w:trHeight w:val="20"/>
        </w:trPr>
        <w:tc>
          <w:tcPr>
            <w:tcW w:w="2123" w:type="pct"/>
            <w:shd w:val="clear" w:color="auto" w:fill="auto"/>
            <w:vAlign w:val="center"/>
          </w:tcPr>
          <w:p w14:paraId="27EF12FF"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Planowane formy/działania/metody dydaktyczne</w:t>
            </w:r>
          </w:p>
        </w:tc>
        <w:tc>
          <w:tcPr>
            <w:tcW w:w="2877" w:type="pct"/>
            <w:shd w:val="clear" w:color="auto" w:fill="auto"/>
            <w:vAlign w:val="center"/>
          </w:tcPr>
          <w:p w14:paraId="19B89921"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Ćwiczenia laboratoryjne w sali komputerowej w grupach 15 – osobowych. Do dyspozycji każdego studenta komputer stacjonarny. Praca indywidualna studenta posługującego się komputerem oraz realizacja zadań w formie prezentacji multimedialnej, opracowania wykonanego w edytorze tekstu oraz ćwiczeń z użyciem arkusza kalkulacyjnego.</w:t>
            </w:r>
          </w:p>
        </w:tc>
      </w:tr>
      <w:tr w:rsidR="00D353B4" w:rsidRPr="00D353B4" w14:paraId="2AA7AAA1" w14:textId="77777777" w:rsidTr="00C73EA9">
        <w:trPr>
          <w:trHeight w:val="20"/>
        </w:trPr>
        <w:tc>
          <w:tcPr>
            <w:tcW w:w="2123" w:type="pct"/>
            <w:shd w:val="clear" w:color="auto" w:fill="auto"/>
            <w:vAlign w:val="center"/>
          </w:tcPr>
          <w:p w14:paraId="33E476A2"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Sposoby weryfikacji oraz formy dokumentowania osiągniętych efektów uczenia się</w:t>
            </w:r>
          </w:p>
        </w:tc>
        <w:tc>
          <w:tcPr>
            <w:tcW w:w="2877" w:type="pct"/>
            <w:shd w:val="clear" w:color="auto" w:fill="auto"/>
            <w:vAlign w:val="center"/>
          </w:tcPr>
          <w:p w14:paraId="5EA7EC55"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Podczas zajęć student musi wykonać indywidualnie ćwiczenie praktyczne. Prawidłowe wykonanie wszystkich zadań przygotowanych przez prowadzącego stanowi podstawę zaliczenia ćwiczenia. </w:t>
            </w:r>
          </w:p>
          <w:p w14:paraId="6B225DA8"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Studenci realizują cykl zajęć z edytorem tekstu oraz arkuszem kalkulacyjnym. Po zakończeniu każdego cyklu odbywa się zaliczenie na ocenę. </w:t>
            </w:r>
          </w:p>
          <w:p w14:paraId="206FDBA3"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Student wykazuje odpowiedni stopień wiedzy, umiejętności lub kompetencji uzyskując odpowiedni % sumy punktów określających maksymalny poziom wiedzy lub umiejętności z przedmiotu, odpowiednio:</w:t>
            </w:r>
          </w:p>
          <w:p w14:paraId="7E49BB60"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dostateczny (3,0) – od 51 do 60% sumy punktów,</w:t>
            </w:r>
          </w:p>
          <w:p w14:paraId="6DA656CC"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lastRenderedPageBreak/>
              <w:t>dostateczny plus (3,5) – od 61 do 70%,</w:t>
            </w:r>
          </w:p>
          <w:p w14:paraId="215CB2F1"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dobry (4,0) – od 71 do 80%,</w:t>
            </w:r>
          </w:p>
          <w:p w14:paraId="7C499180"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dobry plus (4,5) – od 81 do 90%,</w:t>
            </w:r>
          </w:p>
          <w:p w14:paraId="2D5FE66B"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bardzo dobry (5,0) – powyżej 90%.</w:t>
            </w:r>
          </w:p>
          <w:p w14:paraId="531767B8" w14:textId="77777777" w:rsidR="00974891" w:rsidRPr="00D353B4" w:rsidRDefault="00974891" w:rsidP="00974891">
            <w:pPr>
              <w:pStyle w:val="Bezodstpw"/>
              <w:rPr>
                <w:rFonts w:ascii="Times New Roman" w:hAnsi="Times New Roman"/>
                <w:sz w:val="24"/>
                <w:szCs w:val="24"/>
              </w:rPr>
            </w:pPr>
          </w:p>
          <w:p w14:paraId="43F2D74F"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Dodatkowo student przygotowuje prezentację multimedialną. </w:t>
            </w:r>
          </w:p>
          <w:p w14:paraId="563AC6E4" w14:textId="77777777" w:rsidR="00974891" w:rsidRPr="00D353B4" w:rsidRDefault="00974891" w:rsidP="00974891">
            <w:pPr>
              <w:pStyle w:val="Bezodstpw"/>
              <w:rPr>
                <w:rFonts w:ascii="Times New Roman" w:hAnsi="Times New Roman"/>
                <w:sz w:val="24"/>
                <w:szCs w:val="24"/>
              </w:rPr>
            </w:pPr>
          </w:p>
          <w:p w14:paraId="27ED06D3"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W1 – ocena wykonania zadania przygotowanego przez prowadzącego</w:t>
            </w:r>
          </w:p>
          <w:p w14:paraId="4B2B9901"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U1 – sprawdzian praktyczny, </w:t>
            </w:r>
          </w:p>
          <w:p w14:paraId="629998B9"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U2 – sprawdzian praktyczny, </w:t>
            </w:r>
          </w:p>
          <w:p w14:paraId="3984D77C"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U3 – przygotowanie prezentacji multimedialnej,</w:t>
            </w:r>
          </w:p>
          <w:p w14:paraId="449C7F25" w14:textId="676150F3"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K1 – ocena wykonania zadania przygotowanego przez prowadzącego, aktywność na zajęciach</w:t>
            </w:r>
          </w:p>
          <w:p w14:paraId="42C6947E" w14:textId="77777777" w:rsidR="00974891" w:rsidRPr="00D353B4" w:rsidRDefault="00974891" w:rsidP="00974891">
            <w:pPr>
              <w:pStyle w:val="Bezodstpw"/>
              <w:rPr>
                <w:rFonts w:ascii="Times New Roman" w:hAnsi="Times New Roman"/>
                <w:sz w:val="24"/>
                <w:szCs w:val="24"/>
              </w:rPr>
            </w:pPr>
          </w:p>
          <w:p w14:paraId="573B8EBF"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Warunkiem uzyskania zaliczenia jest obecność na ćwiczeniach, uzyskanie pozytywnych ocen z dwóch sprawdzianów praktycznych oraz poprawne przygotowanie prezentacji multimedialnej. </w:t>
            </w:r>
          </w:p>
          <w:p w14:paraId="22E02196"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Formy dokumentowania osiągniętych wyników:</w:t>
            </w:r>
          </w:p>
          <w:p w14:paraId="0B753610"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Sprawdziany praktyczne dokumentujące stopień osiągania efektów uczenia się są archiwizowane w wersji elektronicznej. </w:t>
            </w:r>
          </w:p>
        </w:tc>
      </w:tr>
      <w:tr w:rsidR="00D353B4" w:rsidRPr="00D353B4" w14:paraId="0BDF345F" w14:textId="77777777" w:rsidTr="00C73EA9">
        <w:trPr>
          <w:trHeight w:val="20"/>
        </w:trPr>
        <w:tc>
          <w:tcPr>
            <w:tcW w:w="2123" w:type="pct"/>
            <w:shd w:val="clear" w:color="auto" w:fill="auto"/>
            <w:vAlign w:val="center"/>
          </w:tcPr>
          <w:p w14:paraId="7D499968"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lastRenderedPageBreak/>
              <w:t>Elementy i wagi mające wpływ na ocenę końcową</w:t>
            </w:r>
          </w:p>
        </w:tc>
        <w:tc>
          <w:tcPr>
            <w:tcW w:w="2877" w:type="pct"/>
            <w:shd w:val="clear" w:color="auto" w:fill="auto"/>
            <w:vAlign w:val="center"/>
          </w:tcPr>
          <w:p w14:paraId="0B8F3075"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Ocena końcowa jest średnią wyliczoną na podstawie ocen uzyskanych przez studenta z dwóch sprawdzianów praktycznych. Oceny ze sprawdzianów mają następującą wagę:</w:t>
            </w:r>
          </w:p>
          <w:p w14:paraId="0F42ADC8"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 - sprawdzian umiejętności pracy z edytorem tekstu: 50%</w:t>
            </w:r>
          </w:p>
          <w:p w14:paraId="0C118AC1"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 - sprawdzian umiejętności pracy z arkuszem kalkulacyjnym: 50%</w:t>
            </w:r>
          </w:p>
          <w:p w14:paraId="1804D154" w14:textId="77777777" w:rsidR="00974891" w:rsidRPr="00D353B4" w:rsidRDefault="00974891" w:rsidP="00974891">
            <w:pPr>
              <w:pStyle w:val="Bezodstpw"/>
              <w:rPr>
                <w:rFonts w:ascii="Times New Roman" w:hAnsi="Times New Roman"/>
                <w:sz w:val="24"/>
                <w:szCs w:val="24"/>
              </w:rPr>
            </w:pPr>
            <w:r w:rsidRPr="00D353B4">
              <w:rPr>
                <w:rFonts w:ascii="Times New Roman" w:hAnsi="Times New Roman"/>
                <w:sz w:val="24"/>
                <w:szCs w:val="24"/>
              </w:rPr>
              <w:t xml:space="preserve">  Warunkiem uzyskania końcowego zaliczenia ćwiczeń jest również poprawne przygotowanie prezentacji multimedialnej.</w:t>
            </w:r>
          </w:p>
        </w:tc>
      </w:tr>
      <w:tr w:rsidR="00D353B4" w:rsidRPr="00D353B4" w14:paraId="792EC7CC" w14:textId="77777777" w:rsidTr="00C73EA9">
        <w:trPr>
          <w:trHeight w:val="20"/>
        </w:trPr>
        <w:tc>
          <w:tcPr>
            <w:tcW w:w="2123" w:type="pct"/>
            <w:shd w:val="clear" w:color="auto" w:fill="auto"/>
            <w:vAlign w:val="center"/>
          </w:tcPr>
          <w:p w14:paraId="0CE8E47A" w14:textId="77777777"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Bilans punktów ECTS</w:t>
            </w:r>
          </w:p>
        </w:tc>
        <w:tc>
          <w:tcPr>
            <w:tcW w:w="2877" w:type="pct"/>
            <w:shd w:val="clear" w:color="auto" w:fill="auto"/>
            <w:vAlign w:val="center"/>
          </w:tcPr>
          <w:p w14:paraId="11EC03CF" w14:textId="77777777"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Kontaktowe:</w:t>
            </w:r>
          </w:p>
          <w:p w14:paraId="265AD958" w14:textId="4BD5EC19"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ćwiczenia 20 godz. (0,8 ECTS)</w:t>
            </w:r>
          </w:p>
          <w:p w14:paraId="0650C0D7" w14:textId="373D6519"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Razem kontaktowe 20 godz. (0,8 ECTS)</w:t>
            </w:r>
          </w:p>
          <w:p w14:paraId="6302B099" w14:textId="77777777" w:rsidR="00C65C0C" w:rsidRPr="00D353B4" w:rsidRDefault="00C65C0C" w:rsidP="00C65C0C">
            <w:pPr>
              <w:pStyle w:val="Bezodstpw"/>
              <w:rPr>
                <w:rFonts w:ascii="Times New Roman" w:hAnsi="Times New Roman"/>
                <w:sz w:val="24"/>
                <w:szCs w:val="24"/>
              </w:rPr>
            </w:pPr>
          </w:p>
          <w:p w14:paraId="793DDC22" w14:textId="77777777"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Niekontaktowe:</w:t>
            </w:r>
          </w:p>
          <w:p w14:paraId="5532FC89" w14:textId="052B12C2"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Przygotowanie do sprawdzianów 30 godz. (1,2 ECTS)</w:t>
            </w:r>
          </w:p>
          <w:p w14:paraId="200EFB19" w14:textId="5607AC4C"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Przygotowanie do zajęć 2</w:t>
            </w:r>
            <w:r w:rsidR="007261DB" w:rsidRPr="00D353B4">
              <w:rPr>
                <w:rFonts w:ascii="Times New Roman" w:hAnsi="Times New Roman"/>
                <w:sz w:val="24"/>
                <w:szCs w:val="24"/>
              </w:rPr>
              <w:t>5</w:t>
            </w:r>
            <w:r w:rsidRPr="00D353B4">
              <w:rPr>
                <w:rFonts w:ascii="Times New Roman" w:hAnsi="Times New Roman"/>
                <w:sz w:val="24"/>
                <w:szCs w:val="24"/>
              </w:rPr>
              <w:t xml:space="preserve"> godz. (</w:t>
            </w:r>
            <w:r w:rsidR="007261DB" w:rsidRPr="00D353B4">
              <w:rPr>
                <w:rFonts w:ascii="Times New Roman" w:hAnsi="Times New Roman"/>
                <w:sz w:val="24"/>
                <w:szCs w:val="24"/>
              </w:rPr>
              <w:t>1,0</w:t>
            </w:r>
            <w:r w:rsidRPr="00D353B4">
              <w:rPr>
                <w:rFonts w:ascii="Times New Roman" w:hAnsi="Times New Roman"/>
                <w:sz w:val="24"/>
                <w:szCs w:val="24"/>
              </w:rPr>
              <w:t xml:space="preserve"> ECTS)</w:t>
            </w:r>
          </w:p>
          <w:p w14:paraId="45200A0F" w14:textId="41EF5F32"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 xml:space="preserve">Razem niekontaktowe </w:t>
            </w:r>
            <w:r w:rsidR="007261DB" w:rsidRPr="00D353B4">
              <w:rPr>
                <w:rFonts w:ascii="Times New Roman" w:hAnsi="Times New Roman"/>
                <w:sz w:val="24"/>
                <w:szCs w:val="24"/>
              </w:rPr>
              <w:t>5</w:t>
            </w:r>
            <w:r w:rsidRPr="00D353B4">
              <w:rPr>
                <w:rFonts w:ascii="Times New Roman" w:hAnsi="Times New Roman"/>
                <w:sz w:val="24"/>
                <w:szCs w:val="24"/>
              </w:rPr>
              <w:t>5 godz. (</w:t>
            </w:r>
            <w:r w:rsidR="007261DB" w:rsidRPr="00D353B4">
              <w:rPr>
                <w:rFonts w:ascii="Times New Roman" w:hAnsi="Times New Roman"/>
                <w:sz w:val="24"/>
                <w:szCs w:val="24"/>
              </w:rPr>
              <w:t>2</w:t>
            </w:r>
            <w:r w:rsidRPr="00D353B4">
              <w:rPr>
                <w:rFonts w:ascii="Times New Roman" w:hAnsi="Times New Roman"/>
                <w:sz w:val="24"/>
                <w:szCs w:val="24"/>
              </w:rPr>
              <w:t>,</w:t>
            </w:r>
            <w:r w:rsidR="007261DB" w:rsidRPr="00D353B4">
              <w:rPr>
                <w:rFonts w:ascii="Times New Roman" w:hAnsi="Times New Roman"/>
                <w:sz w:val="24"/>
                <w:szCs w:val="24"/>
              </w:rPr>
              <w:t>2</w:t>
            </w:r>
            <w:r w:rsidRPr="00D353B4">
              <w:rPr>
                <w:rFonts w:ascii="Times New Roman" w:hAnsi="Times New Roman"/>
                <w:sz w:val="24"/>
                <w:szCs w:val="24"/>
              </w:rPr>
              <w:t xml:space="preserve"> ECTS)</w:t>
            </w:r>
          </w:p>
        </w:tc>
      </w:tr>
      <w:tr w:rsidR="00C65C0C" w:rsidRPr="00D353B4" w14:paraId="1C48E4A1" w14:textId="77777777" w:rsidTr="00C73EA9">
        <w:trPr>
          <w:trHeight w:val="20"/>
        </w:trPr>
        <w:tc>
          <w:tcPr>
            <w:tcW w:w="2123" w:type="pct"/>
            <w:shd w:val="clear" w:color="auto" w:fill="auto"/>
            <w:vAlign w:val="center"/>
          </w:tcPr>
          <w:p w14:paraId="12B3E1F6" w14:textId="77777777"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Nakład pracy związany z zajęciami wymagającymi bezpośredniego udziału nauczyciela akademickiego</w:t>
            </w:r>
          </w:p>
        </w:tc>
        <w:tc>
          <w:tcPr>
            <w:tcW w:w="2877" w:type="pct"/>
            <w:shd w:val="clear" w:color="auto" w:fill="auto"/>
            <w:vAlign w:val="center"/>
          </w:tcPr>
          <w:p w14:paraId="3331E5C7" w14:textId="73E1F379" w:rsidR="00C65C0C" w:rsidRPr="00D353B4" w:rsidRDefault="00C65C0C" w:rsidP="00C65C0C">
            <w:pPr>
              <w:pStyle w:val="Bezodstpw"/>
              <w:rPr>
                <w:rFonts w:ascii="Times New Roman" w:hAnsi="Times New Roman"/>
                <w:sz w:val="24"/>
                <w:szCs w:val="24"/>
              </w:rPr>
            </w:pPr>
            <w:r w:rsidRPr="00D353B4">
              <w:rPr>
                <w:rFonts w:ascii="Times New Roman" w:hAnsi="Times New Roman"/>
                <w:sz w:val="24"/>
                <w:szCs w:val="24"/>
              </w:rPr>
              <w:t>Udział w ćwiczeniach 20 godz.</w:t>
            </w:r>
          </w:p>
        </w:tc>
      </w:tr>
    </w:tbl>
    <w:p w14:paraId="3377A618" w14:textId="77777777" w:rsidR="00974891" w:rsidRPr="00D353B4" w:rsidRDefault="00974891" w:rsidP="00974891">
      <w:pPr>
        <w:rPr>
          <w:rFonts w:ascii="Cambria" w:hAnsi="Cambria" w:cstheme="minorHAnsi"/>
          <w:sz w:val="28"/>
          <w:szCs w:val="28"/>
        </w:rPr>
      </w:pPr>
    </w:p>
    <w:p w14:paraId="1C56113B" w14:textId="7598876B" w:rsidR="00A824B1" w:rsidRPr="00D353B4" w:rsidRDefault="00A824B1" w:rsidP="0063103C">
      <w:pPr>
        <w:tabs>
          <w:tab w:val="left" w:pos="4190"/>
        </w:tabs>
        <w:rPr>
          <w:b/>
          <w:sz w:val="28"/>
        </w:rPr>
      </w:pPr>
      <w:r w:rsidRPr="00D353B4">
        <w:rPr>
          <w:b/>
          <w:sz w:val="28"/>
        </w:rPr>
        <w:t xml:space="preserve">Karta opisu zajęć z modułu BHP i Ergonomia </w:t>
      </w:r>
    </w:p>
    <w:tbl>
      <w:tblPr>
        <w:tblW w:w="5000" w:type="pct"/>
        <w:tblLook w:val="0000" w:firstRow="0" w:lastRow="0" w:firstColumn="0" w:lastColumn="0" w:noHBand="0" w:noVBand="0"/>
      </w:tblPr>
      <w:tblGrid>
        <w:gridCol w:w="4084"/>
        <w:gridCol w:w="5544"/>
      </w:tblGrid>
      <w:tr w:rsidR="00D353B4" w:rsidRPr="00D353B4" w14:paraId="02A248EC"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3E1A337E" w14:textId="77777777" w:rsidR="00974891" w:rsidRPr="00D353B4" w:rsidRDefault="00974891">
            <w:pPr>
              <w:pStyle w:val="LO-normal"/>
              <w:widowControl w:val="0"/>
              <w:rPr>
                <w:rFonts w:cs="Times New Roman"/>
              </w:rPr>
            </w:pPr>
            <w:r w:rsidRPr="00D353B4">
              <w:rPr>
                <w:rFonts w:cs="Times New Roman"/>
              </w:rPr>
              <w:t>Nazwa kierunku studiów</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54BA1AC8" w14:textId="07A322B5" w:rsidR="00974891" w:rsidRPr="00D353B4" w:rsidRDefault="00974891" w:rsidP="00974891">
            <w:pPr>
              <w:pStyle w:val="LO-normal"/>
              <w:widowControl w:val="0"/>
              <w:rPr>
                <w:rFonts w:cs="Times New Roman"/>
              </w:rPr>
            </w:pPr>
            <w:r w:rsidRPr="00D353B4">
              <w:rPr>
                <w:rFonts w:cs="Times New Roman"/>
              </w:rPr>
              <w:t>Turystyka i rekreacja</w:t>
            </w:r>
          </w:p>
        </w:tc>
      </w:tr>
      <w:tr w:rsidR="00D353B4" w:rsidRPr="00D353B4" w14:paraId="541F5D0C"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26D4262E" w14:textId="77777777" w:rsidR="00974891" w:rsidRPr="00D353B4" w:rsidRDefault="00974891">
            <w:pPr>
              <w:pStyle w:val="LO-normal"/>
              <w:widowControl w:val="0"/>
              <w:rPr>
                <w:rFonts w:cs="Times New Roman"/>
              </w:rPr>
            </w:pPr>
            <w:r w:rsidRPr="00D353B4">
              <w:rPr>
                <w:rFonts w:cs="Times New Roman"/>
              </w:rPr>
              <w:t>Nazwa modułu, także nazwa w języku angielskim</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011B4674" w14:textId="77777777" w:rsidR="0063103C" w:rsidRPr="00D353B4" w:rsidRDefault="00974891">
            <w:pPr>
              <w:pStyle w:val="LO-normal"/>
              <w:widowControl w:val="0"/>
              <w:rPr>
                <w:rFonts w:cs="Times New Roman"/>
              </w:rPr>
            </w:pPr>
            <w:bookmarkStart w:id="0" w:name="_heading=h.gjdgxs"/>
            <w:bookmarkEnd w:id="0"/>
            <w:r w:rsidRPr="00D353B4">
              <w:rPr>
                <w:rFonts w:cs="Times New Roman"/>
              </w:rPr>
              <w:t>Bezpieczeństwo</w:t>
            </w:r>
            <w:ins w:id="1" w:author="Malwina Michalik-Śnieżek" w:date="2024-04-30T07:16:00Z">
              <w:r w:rsidRPr="00D353B4">
                <w:rPr>
                  <w:rFonts w:cs="Times New Roman"/>
                </w:rPr>
                <w:t xml:space="preserve"> </w:t>
              </w:r>
            </w:ins>
            <w:r w:rsidRPr="00D353B4">
              <w:rPr>
                <w:rFonts w:cs="Times New Roman"/>
              </w:rPr>
              <w:t>i higiena pracy z ergonomią</w:t>
            </w:r>
          </w:p>
          <w:p w14:paraId="33C97F24" w14:textId="51428CAA" w:rsidR="00974891" w:rsidRPr="00D353B4" w:rsidRDefault="00974891">
            <w:pPr>
              <w:pStyle w:val="LO-normal"/>
              <w:widowControl w:val="0"/>
              <w:rPr>
                <w:rFonts w:eastAsia="Times New Roman" w:cs="Times New Roman"/>
                <w:lang w:val="en-GB"/>
              </w:rPr>
            </w:pPr>
            <w:r w:rsidRPr="00D353B4">
              <w:rPr>
                <w:rFonts w:cs="Times New Roman"/>
                <w:lang w:val="en-GB"/>
              </w:rPr>
              <w:t>Ergonomics and occupational health and safety</w:t>
            </w:r>
          </w:p>
        </w:tc>
      </w:tr>
      <w:tr w:rsidR="00D353B4" w:rsidRPr="00D353B4" w14:paraId="619A6002"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52416E73" w14:textId="77777777" w:rsidR="00974891" w:rsidRPr="00D353B4" w:rsidRDefault="00974891">
            <w:pPr>
              <w:pStyle w:val="LO-normal"/>
              <w:widowControl w:val="0"/>
              <w:rPr>
                <w:rFonts w:cs="Times New Roman"/>
              </w:rPr>
            </w:pPr>
            <w:r w:rsidRPr="00D353B4">
              <w:rPr>
                <w:rFonts w:cs="Times New Roman"/>
              </w:rPr>
              <w:t>Język wykładowy</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33370A7E" w14:textId="77777777" w:rsidR="00974891" w:rsidRPr="00D353B4" w:rsidRDefault="00974891">
            <w:pPr>
              <w:pStyle w:val="LO-normal"/>
              <w:widowControl w:val="0"/>
              <w:rPr>
                <w:rFonts w:cs="Times New Roman"/>
              </w:rPr>
            </w:pPr>
            <w:r w:rsidRPr="00D353B4">
              <w:rPr>
                <w:rFonts w:cs="Times New Roman"/>
              </w:rPr>
              <w:t>Polski</w:t>
            </w:r>
          </w:p>
        </w:tc>
      </w:tr>
      <w:tr w:rsidR="00D353B4" w:rsidRPr="00D353B4" w14:paraId="4544BE3B"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7A621D91" w14:textId="77777777" w:rsidR="00974891" w:rsidRPr="00D353B4" w:rsidRDefault="00974891">
            <w:pPr>
              <w:pStyle w:val="LO-normal"/>
              <w:widowControl w:val="0"/>
              <w:rPr>
                <w:rFonts w:cs="Times New Roman"/>
              </w:rPr>
            </w:pPr>
            <w:r w:rsidRPr="00D353B4">
              <w:rPr>
                <w:rFonts w:cs="Times New Roman"/>
              </w:rPr>
              <w:lastRenderedPageBreak/>
              <w:t>Rodzaj modułu</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211532A6" w14:textId="77777777" w:rsidR="00974891" w:rsidRPr="00D353B4" w:rsidRDefault="00974891">
            <w:pPr>
              <w:pStyle w:val="LO-normal"/>
              <w:widowControl w:val="0"/>
              <w:rPr>
                <w:rFonts w:cs="Times New Roman"/>
              </w:rPr>
            </w:pPr>
            <w:r w:rsidRPr="00D353B4">
              <w:rPr>
                <w:rFonts w:cs="Times New Roman"/>
              </w:rPr>
              <w:t>obowiązkowy</w:t>
            </w:r>
          </w:p>
        </w:tc>
      </w:tr>
      <w:tr w:rsidR="00D353B4" w:rsidRPr="00D353B4" w14:paraId="446B11CC"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7942B28D" w14:textId="77777777" w:rsidR="00974891" w:rsidRPr="00D353B4" w:rsidRDefault="00974891">
            <w:pPr>
              <w:pStyle w:val="LO-normal"/>
              <w:widowControl w:val="0"/>
              <w:rPr>
                <w:rFonts w:cs="Times New Roman"/>
              </w:rPr>
            </w:pPr>
            <w:r w:rsidRPr="00D353B4">
              <w:rPr>
                <w:rFonts w:cs="Times New Roman"/>
              </w:rPr>
              <w:t>Poziom studiów</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0EC8B241" w14:textId="77777777" w:rsidR="00974891" w:rsidRPr="00D353B4" w:rsidRDefault="00974891">
            <w:pPr>
              <w:pStyle w:val="LO-normal"/>
              <w:widowControl w:val="0"/>
              <w:rPr>
                <w:rFonts w:cs="Times New Roman"/>
              </w:rPr>
            </w:pPr>
            <w:r w:rsidRPr="00D353B4">
              <w:rPr>
                <w:rFonts w:cs="Times New Roman"/>
              </w:rPr>
              <w:t>pierwszego stopnia</w:t>
            </w:r>
          </w:p>
        </w:tc>
      </w:tr>
      <w:tr w:rsidR="00D353B4" w:rsidRPr="00D353B4" w14:paraId="286CE1E8"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5A96A310" w14:textId="77777777" w:rsidR="00974891" w:rsidRPr="00D353B4" w:rsidRDefault="00974891">
            <w:pPr>
              <w:pStyle w:val="LO-normal"/>
              <w:widowControl w:val="0"/>
              <w:rPr>
                <w:rFonts w:cs="Times New Roman"/>
              </w:rPr>
            </w:pPr>
            <w:r w:rsidRPr="00D353B4">
              <w:rPr>
                <w:rFonts w:cs="Times New Roman"/>
              </w:rPr>
              <w:t>Forma studiów</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5FFA827D" w14:textId="4D134CEA" w:rsidR="00974891" w:rsidRPr="00D353B4" w:rsidRDefault="004E319A">
            <w:pPr>
              <w:pStyle w:val="LO-normal"/>
              <w:widowControl w:val="0"/>
              <w:rPr>
                <w:rFonts w:cs="Times New Roman"/>
              </w:rPr>
            </w:pPr>
            <w:r w:rsidRPr="00D353B4">
              <w:rPr>
                <w:rFonts w:cs="Times New Roman"/>
              </w:rPr>
              <w:t>nie</w:t>
            </w:r>
            <w:r w:rsidR="00974891" w:rsidRPr="00D353B4">
              <w:rPr>
                <w:rFonts w:cs="Times New Roman"/>
              </w:rPr>
              <w:t>stacjonarne</w:t>
            </w:r>
          </w:p>
        </w:tc>
      </w:tr>
      <w:tr w:rsidR="00D353B4" w:rsidRPr="00D353B4" w14:paraId="29314A7E"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74235BB8" w14:textId="77777777" w:rsidR="00974891" w:rsidRPr="00D353B4" w:rsidRDefault="00974891">
            <w:pPr>
              <w:pStyle w:val="LO-normal"/>
              <w:widowControl w:val="0"/>
              <w:rPr>
                <w:rFonts w:cs="Times New Roman"/>
              </w:rPr>
            </w:pPr>
            <w:r w:rsidRPr="00D353B4">
              <w:rPr>
                <w:rFonts w:cs="Times New Roman"/>
              </w:rPr>
              <w:t>Rok studiów dla kierunku</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0B8284E7" w14:textId="77777777" w:rsidR="00974891" w:rsidRPr="00D353B4" w:rsidRDefault="00974891">
            <w:pPr>
              <w:pStyle w:val="LO-normal"/>
              <w:widowControl w:val="0"/>
              <w:rPr>
                <w:rFonts w:cs="Times New Roman"/>
              </w:rPr>
            </w:pPr>
            <w:r w:rsidRPr="00D353B4">
              <w:rPr>
                <w:rFonts w:cs="Times New Roman"/>
              </w:rPr>
              <w:t>I</w:t>
            </w:r>
          </w:p>
        </w:tc>
      </w:tr>
      <w:tr w:rsidR="00D353B4" w:rsidRPr="00D353B4" w14:paraId="70DECC5C"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63037C91" w14:textId="77777777" w:rsidR="00974891" w:rsidRPr="00D353B4" w:rsidRDefault="00974891">
            <w:pPr>
              <w:pStyle w:val="LO-normal"/>
              <w:widowControl w:val="0"/>
              <w:rPr>
                <w:rFonts w:cs="Times New Roman"/>
              </w:rPr>
            </w:pPr>
            <w:r w:rsidRPr="00D353B4">
              <w:rPr>
                <w:rFonts w:cs="Times New Roman"/>
              </w:rPr>
              <w:t>Semestr dla kierunku</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17CEBABE" w14:textId="77777777" w:rsidR="00974891" w:rsidRPr="00D353B4" w:rsidRDefault="00974891">
            <w:pPr>
              <w:pStyle w:val="LO-normal"/>
              <w:widowControl w:val="0"/>
              <w:rPr>
                <w:rFonts w:cs="Times New Roman"/>
              </w:rPr>
            </w:pPr>
            <w:r w:rsidRPr="00D353B4">
              <w:rPr>
                <w:rFonts w:cs="Times New Roman"/>
              </w:rPr>
              <w:t>1</w:t>
            </w:r>
          </w:p>
        </w:tc>
      </w:tr>
      <w:tr w:rsidR="00D353B4" w:rsidRPr="00D353B4" w14:paraId="7503C97B"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2E52CE3F" w14:textId="77777777" w:rsidR="004E319A" w:rsidRPr="00D353B4" w:rsidRDefault="004E319A" w:rsidP="004E319A">
            <w:pPr>
              <w:pStyle w:val="LO-normal"/>
              <w:widowControl w:val="0"/>
              <w:rPr>
                <w:rFonts w:cs="Times New Roman"/>
              </w:rPr>
            </w:pPr>
            <w:r w:rsidRPr="00D353B4">
              <w:rPr>
                <w:rFonts w:cs="Times New Roman"/>
              </w:rPr>
              <w:t>Liczba punktów ECTS z podziałem na kontaktowe/niekontaktowe</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39BF2539" w14:textId="2D4A0B65" w:rsidR="004E319A" w:rsidRPr="00D353B4" w:rsidRDefault="004E319A" w:rsidP="004E319A">
            <w:pPr>
              <w:pStyle w:val="LO-normal"/>
              <w:widowControl w:val="0"/>
              <w:rPr>
                <w:rFonts w:eastAsia="Times New Roman" w:cs="Times New Roman"/>
              </w:rPr>
            </w:pPr>
            <w:r w:rsidRPr="00D353B4">
              <w:rPr>
                <w:rFonts w:eastAsia="Times New Roman" w:cs="Times New Roman"/>
                <w:sz w:val="22"/>
                <w:szCs w:val="22"/>
              </w:rPr>
              <w:t>1 (0,</w:t>
            </w:r>
            <w:r w:rsidR="00E54CB9" w:rsidRPr="00D353B4">
              <w:rPr>
                <w:rFonts w:eastAsia="Times New Roman" w:cs="Times New Roman"/>
                <w:sz w:val="22"/>
                <w:szCs w:val="22"/>
              </w:rPr>
              <w:t>2</w:t>
            </w:r>
            <w:r w:rsidRPr="00D353B4">
              <w:rPr>
                <w:rFonts w:eastAsia="Times New Roman" w:cs="Times New Roman"/>
                <w:sz w:val="22"/>
                <w:szCs w:val="22"/>
              </w:rPr>
              <w:t>/0,</w:t>
            </w:r>
            <w:r w:rsidR="00E54CB9" w:rsidRPr="00D353B4">
              <w:rPr>
                <w:rFonts w:eastAsia="Times New Roman" w:cs="Times New Roman"/>
                <w:sz w:val="22"/>
                <w:szCs w:val="22"/>
              </w:rPr>
              <w:t>8</w:t>
            </w:r>
            <w:r w:rsidRPr="00D353B4">
              <w:rPr>
                <w:rFonts w:eastAsia="Times New Roman" w:cs="Times New Roman"/>
                <w:sz w:val="22"/>
                <w:szCs w:val="22"/>
              </w:rPr>
              <w:t>)</w:t>
            </w:r>
          </w:p>
        </w:tc>
      </w:tr>
      <w:tr w:rsidR="00D353B4" w:rsidRPr="00D353B4" w14:paraId="1D7E3690"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2D55625B" w14:textId="77777777" w:rsidR="004E319A" w:rsidRPr="00D353B4" w:rsidRDefault="004E319A" w:rsidP="004E319A">
            <w:pPr>
              <w:pStyle w:val="LO-normal"/>
              <w:widowControl w:val="0"/>
              <w:rPr>
                <w:rFonts w:cs="Times New Roman"/>
              </w:rPr>
            </w:pPr>
            <w:r w:rsidRPr="00D353B4">
              <w:rPr>
                <w:rFonts w:cs="Times New Roman"/>
              </w:rPr>
              <w:t>Tytuł naukowy/stopień naukowy, imię i nazwisko osoby odpowiedzialnej za moduł</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3FAAFB79" w14:textId="77777777" w:rsidR="004E319A" w:rsidRPr="00D353B4" w:rsidRDefault="004E319A" w:rsidP="004E319A">
            <w:pPr>
              <w:pStyle w:val="LO-normal"/>
              <w:widowControl w:val="0"/>
              <w:rPr>
                <w:rFonts w:cs="Times New Roman"/>
                <w:highlight w:val="yellow"/>
              </w:rPr>
            </w:pPr>
            <w:r w:rsidRPr="00D353B4">
              <w:rPr>
                <w:rFonts w:cs="Times New Roman"/>
              </w:rPr>
              <w:t>Dr Konrad Buczma</w:t>
            </w:r>
          </w:p>
        </w:tc>
      </w:tr>
      <w:tr w:rsidR="00D353B4" w:rsidRPr="00D353B4" w14:paraId="5704A16B"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0DFFF17B" w14:textId="77777777" w:rsidR="004E319A" w:rsidRPr="00D353B4" w:rsidRDefault="004E319A" w:rsidP="004E319A">
            <w:pPr>
              <w:pStyle w:val="LO-normal"/>
              <w:widowControl w:val="0"/>
              <w:rPr>
                <w:rFonts w:cs="Times New Roman"/>
              </w:rPr>
            </w:pPr>
            <w:r w:rsidRPr="00D353B4">
              <w:rPr>
                <w:rFonts w:cs="Times New Roman"/>
              </w:rPr>
              <w:t>Jednostka oferująca moduł</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2EDFB3E2" w14:textId="77777777" w:rsidR="004E319A" w:rsidRPr="00D353B4" w:rsidRDefault="004E319A" w:rsidP="004E319A">
            <w:pPr>
              <w:pStyle w:val="LO-normal"/>
              <w:widowControl w:val="0"/>
              <w:rPr>
                <w:rFonts w:cs="Times New Roman"/>
              </w:rPr>
            </w:pPr>
            <w:r w:rsidRPr="00D353B4">
              <w:rPr>
                <w:rFonts w:cs="Times New Roman"/>
              </w:rPr>
              <w:t>Katedra Roślin Przemysłowych i Leczniczych</w:t>
            </w:r>
          </w:p>
        </w:tc>
      </w:tr>
      <w:tr w:rsidR="00D353B4" w:rsidRPr="00D353B4" w14:paraId="4F1BB111"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67B1682D" w14:textId="77777777" w:rsidR="004E319A" w:rsidRPr="00D353B4" w:rsidRDefault="004E319A" w:rsidP="004E319A">
            <w:pPr>
              <w:pStyle w:val="LO-normal"/>
              <w:widowControl w:val="0"/>
              <w:rPr>
                <w:rFonts w:cs="Times New Roman"/>
              </w:rPr>
            </w:pPr>
            <w:r w:rsidRPr="00D353B4">
              <w:rPr>
                <w:rFonts w:cs="Times New Roman"/>
              </w:rPr>
              <w:t>Cel modułu</w:t>
            </w:r>
          </w:p>
          <w:p w14:paraId="1BF66C2D" w14:textId="77777777" w:rsidR="004E319A" w:rsidRPr="00D353B4" w:rsidRDefault="004E319A" w:rsidP="004E319A">
            <w:pPr>
              <w:pStyle w:val="LO-normal"/>
              <w:widowControl w:val="0"/>
              <w:rPr>
                <w:rFonts w:cs="Times New Roman"/>
              </w:rPr>
            </w:pP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57A0CE6B" w14:textId="77777777" w:rsidR="004E319A" w:rsidRPr="00D353B4" w:rsidRDefault="004E319A" w:rsidP="004E319A">
            <w:pPr>
              <w:pStyle w:val="LO-normal"/>
              <w:widowControl w:val="0"/>
              <w:jc w:val="both"/>
              <w:rPr>
                <w:rFonts w:cs="Times New Roman"/>
              </w:rPr>
            </w:pPr>
            <w:r w:rsidRPr="00D353B4">
              <w:rPr>
                <w:rFonts w:cs="Times New Roman"/>
              </w:rPr>
              <w:t>Celem przedmiotu jest zapoznanie studentów                                z zasadami ergonomii, bezpieczeństwa i higieny pracy.</w:t>
            </w:r>
          </w:p>
        </w:tc>
      </w:tr>
      <w:tr w:rsidR="00D353B4" w:rsidRPr="00D353B4" w14:paraId="7FA0128B" w14:textId="77777777" w:rsidTr="00C73EA9">
        <w:trPr>
          <w:trHeight w:val="20"/>
        </w:trPr>
        <w:tc>
          <w:tcPr>
            <w:tcW w:w="2121"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7464BCFA" w14:textId="77777777" w:rsidR="004E319A" w:rsidRPr="00D353B4" w:rsidRDefault="004E319A" w:rsidP="004E319A">
            <w:pPr>
              <w:pStyle w:val="LO-normal"/>
              <w:widowControl w:val="0"/>
              <w:jc w:val="both"/>
              <w:rPr>
                <w:rFonts w:cs="Times New Roman"/>
              </w:rPr>
            </w:pPr>
            <w:r w:rsidRPr="00D353B4">
              <w:rPr>
                <w:rFonts w:cs="Times New Roman"/>
              </w:rPr>
              <w:t>Efekty uczenia się dla modułu to opis zasobu wiedzy, umiejętności i kompetencji społecznych, które student osiągnie po zrealizowaniu zajęć.</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57B2C0EC" w14:textId="18771D46" w:rsidR="004E319A" w:rsidRPr="00D353B4" w:rsidRDefault="004E319A" w:rsidP="004E319A">
            <w:pPr>
              <w:pStyle w:val="LO-normal"/>
              <w:widowControl w:val="0"/>
              <w:rPr>
                <w:rFonts w:cs="Times New Roman"/>
              </w:rPr>
            </w:pPr>
            <w:r w:rsidRPr="00D353B4">
              <w:rPr>
                <w:rFonts w:cs="Times New Roman"/>
              </w:rPr>
              <w:t xml:space="preserve">Wiedza: </w:t>
            </w:r>
          </w:p>
        </w:tc>
      </w:tr>
      <w:tr w:rsidR="00D353B4" w:rsidRPr="00D353B4" w14:paraId="63377235" w14:textId="77777777" w:rsidTr="00C73EA9">
        <w:trPr>
          <w:trHeight w:val="20"/>
        </w:trPr>
        <w:tc>
          <w:tcPr>
            <w:tcW w:w="2121" w:type="pct"/>
            <w:vMerge/>
            <w:tcBorders>
              <w:top w:val="single" w:sz="4" w:space="0" w:color="000000"/>
              <w:left w:val="single" w:sz="4" w:space="0" w:color="000000"/>
              <w:bottom w:val="single" w:sz="4" w:space="0" w:color="000000"/>
              <w:right w:val="single" w:sz="4" w:space="0" w:color="000000"/>
            </w:tcBorders>
            <w:shd w:val="clear" w:color="auto" w:fill="auto"/>
          </w:tcPr>
          <w:p w14:paraId="3AF46584" w14:textId="77777777" w:rsidR="004E319A" w:rsidRPr="00D353B4" w:rsidRDefault="004E319A" w:rsidP="004E319A">
            <w:pPr>
              <w:pStyle w:val="LO-normal"/>
              <w:widowControl w:val="0"/>
              <w:spacing w:line="276" w:lineRule="auto"/>
              <w:rPr>
                <w:rFonts w:cs="Times New Roman"/>
              </w:rPr>
            </w:pP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4CE75F14" w14:textId="39E61C24" w:rsidR="004E319A" w:rsidRPr="00D353B4" w:rsidRDefault="004E319A" w:rsidP="004E319A">
            <w:pPr>
              <w:pStyle w:val="LO-normal"/>
              <w:widowControl w:val="0"/>
              <w:rPr>
                <w:rFonts w:cs="Times New Roman"/>
              </w:rPr>
            </w:pPr>
            <w:r w:rsidRPr="00D353B4">
              <w:rPr>
                <w:rFonts w:cs="Times New Roman"/>
              </w:rPr>
              <w:t>W1–  zna w sposób pogłębiony zasady ochrony własności przemysłowej i prawa autorskiego</w:t>
            </w:r>
          </w:p>
        </w:tc>
      </w:tr>
      <w:tr w:rsidR="00D353B4" w:rsidRPr="00D353B4" w14:paraId="7A6AF6E8"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1DF3A19C" w14:textId="77777777" w:rsidR="004E319A" w:rsidRPr="00D353B4" w:rsidRDefault="004E319A" w:rsidP="004E319A">
            <w:pPr>
              <w:pStyle w:val="LO-normal"/>
              <w:widowControl w:val="0"/>
              <w:rPr>
                <w:rFonts w:cs="Times New Roman"/>
              </w:rPr>
            </w:pPr>
            <w:r w:rsidRPr="00D353B4">
              <w:rPr>
                <w:rFonts w:cs="Times New Roman"/>
              </w:rPr>
              <w:t>Odniesienie modułowych efektów uczenia się do kierunkowych efektów uczenia się</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268BB0C5" w14:textId="77777777" w:rsidR="004E319A" w:rsidRPr="00D353B4" w:rsidRDefault="004E319A" w:rsidP="004E319A">
            <w:pPr>
              <w:pStyle w:val="LO-normal"/>
              <w:widowControl w:val="0"/>
              <w:jc w:val="both"/>
              <w:rPr>
                <w:rFonts w:cs="Times New Roman"/>
              </w:rPr>
            </w:pPr>
            <w:r w:rsidRPr="00D353B4">
              <w:rPr>
                <w:rFonts w:cs="Times New Roman"/>
              </w:rPr>
              <w:t>W1 - TR_W03</w:t>
            </w:r>
          </w:p>
          <w:p w14:paraId="74FF1F91" w14:textId="4C8C59AD" w:rsidR="004E319A" w:rsidRPr="00D353B4" w:rsidRDefault="004E319A" w:rsidP="004E319A">
            <w:pPr>
              <w:pStyle w:val="LO-normal"/>
              <w:widowControl w:val="0"/>
              <w:jc w:val="both"/>
              <w:rPr>
                <w:rFonts w:cs="Times New Roman"/>
              </w:rPr>
            </w:pPr>
          </w:p>
        </w:tc>
      </w:tr>
      <w:tr w:rsidR="00D353B4" w:rsidRPr="00D353B4" w14:paraId="46E589DD"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748F1E96" w14:textId="77777777" w:rsidR="004E319A" w:rsidRPr="00D353B4" w:rsidRDefault="004E319A" w:rsidP="004E319A">
            <w:pPr>
              <w:pStyle w:val="LO-normal"/>
              <w:widowControl w:val="0"/>
              <w:rPr>
                <w:rFonts w:cs="Times New Roman"/>
              </w:rPr>
            </w:pPr>
            <w:r w:rsidRPr="00D353B4">
              <w:rPr>
                <w:rFonts w:cs="Times New Roman"/>
              </w:rPr>
              <w:t>Odniesienie modułowych efektów uczenia się do efektów inżynierskich (jeżeli dotyczy)</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31954785" w14:textId="77777777" w:rsidR="004E319A" w:rsidRPr="00D353B4" w:rsidRDefault="004E319A" w:rsidP="004E319A">
            <w:pPr>
              <w:pStyle w:val="LO-normal"/>
              <w:widowControl w:val="0"/>
              <w:jc w:val="both"/>
              <w:rPr>
                <w:rFonts w:eastAsia="Cambria" w:cs="Times New Roman"/>
              </w:rPr>
            </w:pPr>
            <w:r w:rsidRPr="00D353B4">
              <w:rPr>
                <w:rFonts w:cs="Times New Roman"/>
              </w:rPr>
              <w:t>nie dotyczy</w:t>
            </w:r>
          </w:p>
        </w:tc>
      </w:tr>
      <w:tr w:rsidR="00D353B4" w:rsidRPr="00D353B4" w14:paraId="24A18251"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6EE6C73D" w14:textId="77777777" w:rsidR="004E319A" w:rsidRPr="00D353B4" w:rsidRDefault="004E319A" w:rsidP="004E319A">
            <w:pPr>
              <w:pStyle w:val="LO-normal"/>
              <w:widowControl w:val="0"/>
              <w:rPr>
                <w:rFonts w:cs="Times New Roman"/>
              </w:rPr>
            </w:pPr>
            <w:r w:rsidRPr="00D353B4">
              <w:rPr>
                <w:rFonts w:cs="Times New Roman"/>
              </w:rPr>
              <w:t>Wymagania wstępne i dodatkowe</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267654D7" w14:textId="77777777" w:rsidR="004E319A" w:rsidRPr="00D353B4" w:rsidRDefault="004E319A" w:rsidP="004E319A">
            <w:pPr>
              <w:pStyle w:val="LO-normal"/>
              <w:widowControl w:val="0"/>
              <w:jc w:val="both"/>
              <w:rPr>
                <w:rFonts w:cs="Times New Roman"/>
              </w:rPr>
            </w:pPr>
            <w:r w:rsidRPr="00D353B4">
              <w:rPr>
                <w:rFonts w:cs="Times New Roman"/>
              </w:rPr>
              <w:t>nie dotyczy</w:t>
            </w:r>
          </w:p>
        </w:tc>
      </w:tr>
      <w:tr w:rsidR="00D353B4" w:rsidRPr="00D353B4" w14:paraId="2A37AC98"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63111878" w14:textId="77777777" w:rsidR="004E319A" w:rsidRPr="00D353B4" w:rsidRDefault="004E319A" w:rsidP="004E319A">
            <w:pPr>
              <w:pStyle w:val="LO-normal"/>
              <w:widowControl w:val="0"/>
              <w:rPr>
                <w:rFonts w:cs="Times New Roman"/>
              </w:rPr>
            </w:pPr>
            <w:r w:rsidRPr="00D353B4">
              <w:rPr>
                <w:rFonts w:cs="Times New Roman"/>
              </w:rPr>
              <w:t>Treści programowe modułu</w:t>
            </w:r>
          </w:p>
          <w:p w14:paraId="21E49288" w14:textId="77777777" w:rsidR="004E319A" w:rsidRPr="00D353B4" w:rsidRDefault="004E319A" w:rsidP="004E319A">
            <w:pPr>
              <w:pStyle w:val="LO-normal"/>
              <w:widowControl w:val="0"/>
              <w:rPr>
                <w:rFonts w:cs="Times New Roman"/>
              </w:rPr>
            </w:pP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58D62433" w14:textId="77777777" w:rsidR="004E319A" w:rsidRPr="00D353B4" w:rsidRDefault="004E319A" w:rsidP="004E319A">
            <w:pPr>
              <w:pStyle w:val="LO-normal"/>
              <w:widowControl w:val="0"/>
              <w:jc w:val="both"/>
              <w:rPr>
                <w:rFonts w:cs="Times New Roman"/>
              </w:rPr>
            </w:pPr>
            <w:r w:rsidRPr="00D353B4">
              <w:rPr>
                <w:rFonts w:cs="Times New Roman"/>
              </w:rPr>
              <w:t>Studenci po zapoznaniu się z treścią wykładu uzyskają poszerzoną wiedzę na temat pojęć z zakresu ochrony baz danych i ochrony danych osobowych, ergonomią, bezpieczeństwem i higieną pracy a także źródłami prawa powszechnie obowiązującego dotyczącego wykładanego przedmiotu. Poznają potencjalne zagrożenia mogące wystąpić w miejscu wykonywanej pracy oraz sposoby ich zapobiegania.</w:t>
            </w:r>
          </w:p>
        </w:tc>
      </w:tr>
      <w:tr w:rsidR="00D353B4" w:rsidRPr="00D353B4" w14:paraId="17FEF749"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34E5048F" w14:textId="77777777" w:rsidR="004E319A" w:rsidRPr="00D353B4" w:rsidRDefault="004E319A" w:rsidP="004E319A">
            <w:pPr>
              <w:pStyle w:val="LO-normal"/>
              <w:widowControl w:val="0"/>
              <w:rPr>
                <w:rFonts w:cs="Times New Roman"/>
              </w:rPr>
            </w:pPr>
            <w:r w:rsidRPr="00D353B4">
              <w:rPr>
                <w:rFonts w:cs="Times New Roman"/>
              </w:rPr>
              <w:t>Wykaz literatury podstawowej i uzupełniającej</w:t>
            </w:r>
            <w:bookmarkStart w:id="2" w:name="bookmark=id.30j0zll"/>
            <w:bookmarkEnd w:id="2"/>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50ECA469" w14:textId="77777777" w:rsidR="004E319A" w:rsidRPr="00D353B4" w:rsidRDefault="004E319A" w:rsidP="004E319A">
            <w:pPr>
              <w:pStyle w:val="LO-normal"/>
              <w:widowControl w:val="0"/>
              <w:jc w:val="both"/>
              <w:rPr>
                <w:rFonts w:cs="Times New Roman"/>
              </w:rPr>
            </w:pPr>
            <w:r w:rsidRPr="00D353B4">
              <w:rPr>
                <w:rFonts w:cs="Times New Roman"/>
              </w:rPr>
              <w:t>Literatura podstawowa:</w:t>
            </w:r>
          </w:p>
          <w:p w14:paraId="216C2E68" w14:textId="77777777" w:rsidR="004E319A" w:rsidRPr="00D353B4" w:rsidRDefault="004E319A" w:rsidP="004E319A">
            <w:pPr>
              <w:pStyle w:val="LO-normal"/>
              <w:widowControl w:val="0"/>
              <w:jc w:val="both"/>
              <w:rPr>
                <w:rFonts w:cs="Times New Roman"/>
              </w:rPr>
            </w:pPr>
            <w:r w:rsidRPr="00D353B4">
              <w:rPr>
                <w:rFonts w:cs="Times New Roman"/>
              </w:rPr>
              <w:t>1. B. Rączkowski Bhp w praktyce. Gdańsk 2016</w:t>
            </w:r>
            <w:bookmarkStart w:id="3" w:name="bookmark=id.1fob9te"/>
            <w:bookmarkEnd w:id="3"/>
            <w:r w:rsidRPr="00D353B4">
              <w:rPr>
                <w:rFonts w:cs="Times New Roman"/>
              </w:rPr>
              <w:t>;</w:t>
            </w:r>
          </w:p>
          <w:p w14:paraId="4E3D1297" w14:textId="77777777" w:rsidR="004E319A" w:rsidRPr="00D353B4" w:rsidRDefault="004E319A" w:rsidP="004E319A">
            <w:pPr>
              <w:pStyle w:val="LO-normal"/>
              <w:widowControl w:val="0"/>
              <w:rPr>
                <w:rFonts w:cs="Times New Roman"/>
              </w:rPr>
            </w:pPr>
            <w:r w:rsidRPr="00D353B4">
              <w:rPr>
                <w:rFonts w:cs="Times New Roman"/>
              </w:rPr>
              <w:t xml:space="preserve">Literatura uzupełniająca: </w:t>
            </w:r>
            <w:r w:rsidRPr="00D353B4">
              <w:rPr>
                <w:rFonts w:cs="Times New Roman"/>
              </w:rPr>
              <w:br/>
              <w:t>1. Ustawa Kodeks pracy</w:t>
            </w:r>
          </w:p>
        </w:tc>
      </w:tr>
      <w:tr w:rsidR="00D353B4" w:rsidRPr="00D353B4" w14:paraId="722D4EC7"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2B61697D" w14:textId="77777777" w:rsidR="004E319A" w:rsidRPr="00D353B4" w:rsidRDefault="004E319A" w:rsidP="004E319A">
            <w:pPr>
              <w:pStyle w:val="LO-normal"/>
              <w:widowControl w:val="0"/>
              <w:rPr>
                <w:rFonts w:cs="Times New Roman"/>
              </w:rPr>
            </w:pPr>
            <w:r w:rsidRPr="00D353B4">
              <w:rPr>
                <w:rFonts w:cs="Times New Roman"/>
              </w:rPr>
              <w:t>Planowane formy/działania/metody dydaktyczne</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53189C34" w14:textId="77777777" w:rsidR="004E319A" w:rsidRPr="00D353B4" w:rsidRDefault="004E319A" w:rsidP="004E319A">
            <w:pPr>
              <w:pStyle w:val="LO-normal"/>
              <w:widowControl w:val="0"/>
              <w:jc w:val="both"/>
              <w:rPr>
                <w:rFonts w:cs="Times New Roman"/>
              </w:rPr>
            </w:pPr>
            <w:r w:rsidRPr="00D353B4">
              <w:rPr>
                <w:rFonts w:cs="Times New Roman"/>
              </w:rPr>
              <w:t>Dyskusja, Wykład</w:t>
            </w:r>
          </w:p>
        </w:tc>
      </w:tr>
      <w:tr w:rsidR="00D353B4" w:rsidRPr="00D353B4" w14:paraId="38884B7D"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4F342AF8" w14:textId="77777777" w:rsidR="004E319A" w:rsidRPr="00D353B4" w:rsidRDefault="004E319A" w:rsidP="004E319A">
            <w:pPr>
              <w:pStyle w:val="LO-normal"/>
              <w:widowControl w:val="0"/>
              <w:rPr>
                <w:rFonts w:cs="Times New Roman"/>
              </w:rPr>
            </w:pPr>
            <w:r w:rsidRPr="00D353B4">
              <w:rPr>
                <w:rFonts w:cs="Times New Roman"/>
              </w:rPr>
              <w:t>Sposoby weryfikacji oraz formy dokumentowania osiągniętych efektów uczenia się</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1F613D8B" w14:textId="77777777" w:rsidR="004E319A" w:rsidRPr="00D353B4" w:rsidRDefault="004E319A" w:rsidP="004E319A">
            <w:pPr>
              <w:pStyle w:val="LO-normal"/>
              <w:widowControl w:val="0"/>
              <w:jc w:val="both"/>
              <w:rPr>
                <w:rFonts w:eastAsia="Times New Roman" w:cs="Times New Roman"/>
              </w:rPr>
            </w:pPr>
            <w:r w:rsidRPr="00D353B4">
              <w:rPr>
                <w:rFonts w:eastAsia="Times New Roman" w:cs="Times New Roman"/>
              </w:rPr>
              <w:t>Sposoby weryfikacji</w:t>
            </w:r>
          </w:p>
          <w:p w14:paraId="7082C1FA" w14:textId="76A68D4C" w:rsidR="004E319A" w:rsidRPr="00D353B4" w:rsidRDefault="004E319A" w:rsidP="004E319A">
            <w:pPr>
              <w:pStyle w:val="LO-normal"/>
              <w:widowControl w:val="0"/>
              <w:spacing w:line="252" w:lineRule="auto"/>
              <w:rPr>
                <w:rFonts w:cs="Times New Roman"/>
              </w:rPr>
            </w:pPr>
            <w:r w:rsidRPr="00D353B4">
              <w:rPr>
                <w:rFonts w:cs="Times New Roman"/>
              </w:rPr>
              <w:t xml:space="preserve">W1 </w:t>
            </w:r>
            <w:r w:rsidR="0063103C" w:rsidRPr="00D353B4">
              <w:rPr>
                <w:rFonts w:cs="Times New Roman"/>
              </w:rPr>
              <w:t>–</w:t>
            </w:r>
            <w:r w:rsidRPr="00D353B4">
              <w:rPr>
                <w:rFonts w:cs="Times New Roman"/>
              </w:rPr>
              <w:t xml:space="preserve"> Ocena</w:t>
            </w:r>
            <w:r w:rsidR="0063103C" w:rsidRPr="00D353B4">
              <w:rPr>
                <w:rFonts w:cs="Times New Roman"/>
              </w:rPr>
              <w:t xml:space="preserve"> </w:t>
            </w:r>
            <w:r w:rsidRPr="00D353B4">
              <w:rPr>
                <w:rFonts w:cs="Times New Roman"/>
              </w:rPr>
              <w:t>pracy pisemnej</w:t>
            </w:r>
          </w:p>
          <w:p w14:paraId="18E6365D" w14:textId="77777777" w:rsidR="004E319A" w:rsidRPr="00D353B4" w:rsidRDefault="004E319A" w:rsidP="004E319A">
            <w:pPr>
              <w:pStyle w:val="LO-normal"/>
              <w:widowControl w:val="0"/>
              <w:jc w:val="both"/>
              <w:rPr>
                <w:rFonts w:eastAsia="Times New Roman" w:cs="Times New Roman"/>
              </w:rPr>
            </w:pPr>
            <w:r w:rsidRPr="00D353B4">
              <w:rPr>
                <w:rFonts w:eastAsia="Times New Roman" w:cs="Times New Roman"/>
              </w:rPr>
              <w:t>Formy dokumentowania</w:t>
            </w:r>
          </w:p>
          <w:p w14:paraId="52C05BA3" w14:textId="77777777" w:rsidR="004E319A" w:rsidRPr="00D353B4" w:rsidRDefault="004E319A" w:rsidP="004E319A">
            <w:pPr>
              <w:pStyle w:val="LO-normal"/>
              <w:widowControl w:val="0"/>
              <w:jc w:val="both"/>
              <w:rPr>
                <w:rFonts w:eastAsia="Times New Roman" w:cs="Times New Roman"/>
              </w:rPr>
            </w:pPr>
            <w:r w:rsidRPr="00D353B4">
              <w:rPr>
                <w:rFonts w:eastAsia="Times New Roman" w:cs="Times New Roman"/>
              </w:rPr>
              <w:t>Prace końcowe archiwizowane w formie papierowej.</w:t>
            </w:r>
          </w:p>
        </w:tc>
      </w:tr>
      <w:tr w:rsidR="00D353B4" w:rsidRPr="00D353B4" w14:paraId="09E6F9D7"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5FC4DAFE" w14:textId="77777777" w:rsidR="004E319A" w:rsidRPr="00D353B4" w:rsidRDefault="004E319A" w:rsidP="004E319A">
            <w:pPr>
              <w:pStyle w:val="LO-normal"/>
              <w:widowControl w:val="0"/>
              <w:rPr>
                <w:rFonts w:cs="Times New Roman"/>
              </w:rPr>
            </w:pPr>
            <w:r w:rsidRPr="00D353B4">
              <w:rPr>
                <w:rFonts w:cs="Times New Roman"/>
              </w:rPr>
              <w:t>Elementy i wagi mające wpływ na ocenę końcową</w:t>
            </w:r>
          </w:p>
          <w:p w14:paraId="1E122149" w14:textId="77777777" w:rsidR="004E319A" w:rsidRPr="00D353B4" w:rsidRDefault="004E319A" w:rsidP="004E319A">
            <w:pPr>
              <w:pStyle w:val="LO-normal"/>
              <w:widowControl w:val="0"/>
              <w:rPr>
                <w:rFonts w:cs="Times New Roman"/>
              </w:rPr>
            </w:pPr>
          </w:p>
          <w:p w14:paraId="3893AD49" w14:textId="77777777" w:rsidR="004E319A" w:rsidRPr="00D353B4" w:rsidRDefault="004E319A" w:rsidP="004E319A">
            <w:pPr>
              <w:pStyle w:val="LO-normal"/>
              <w:widowControl w:val="0"/>
              <w:rPr>
                <w:rFonts w:cs="Times New Roman"/>
              </w:rPr>
            </w:pP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146B931A" w14:textId="77777777" w:rsidR="004E319A" w:rsidRPr="00D353B4" w:rsidRDefault="004E319A" w:rsidP="004E319A">
            <w:pPr>
              <w:pStyle w:val="LO-normal"/>
              <w:widowControl w:val="0"/>
              <w:jc w:val="both"/>
              <w:rPr>
                <w:rFonts w:cs="Times New Roman"/>
              </w:rPr>
            </w:pPr>
            <w:r w:rsidRPr="00D353B4">
              <w:rPr>
                <w:rFonts w:cs="Times New Roman"/>
              </w:rPr>
              <w:t>Podczas semestru brane pod uwagę będą: aktywność studenta, kreatywność w rozwiązywaniu kazusów przedstawianych podczas wykładu, praca pisemna zaliczeniowa.</w:t>
            </w:r>
          </w:p>
          <w:p w14:paraId="7DF70E27" w14:textId="77777777" w:rsidR="004E319A" w:rsidRPr="00D353B4" w:rsidRDefault="004E319A" w:rsidP="004E319A">
            <w:pPr>
              <w:pStyle w:val="LO-normal"/>
              <w:widowControl w:val="0"/>
              <w:jc w:val="both"/>
              <w:rPr>
                <w:rFonts w:eastAsia="Times New Roman" w:cs="Times New Roman"/>
              </w:rPr>
            </w:pPr>
            <w:r w:rsidRPr="00D353B4">
              <w:rPr>
                <w:rFonts w:eastAsia="Times New Roman" w:cs="Times New Roman"/>
              </w:rPr>
              <w:t>Warunki te są przedstawiane studentom i konsultowane z nimi na pierwszym wykładzie.</w:t>
            </w:r>
          </w:p>
        </w:tc>
      </w:tr>
      <w:tr w:rsidR="00D353B4" w:rsidRPr="00D353B4" w14:paraId="35912650"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7D0B5065" w14:textId="77777777" w:rsidR="004E319A" w:rsidRPr="00D353B4" w:rsidRDefault="004E319A" w:rsidP="004E319A">
            <w:pPr>
              <w:pStyle w:val="LO-normal"/>
              <w:widowControl w:val="0"/>
              <w:jc w:val="both"/>
              <w:rPr>
                <w:rFonts w:cs="Times New Roman"/>
              </w:rPr>
            </w:pPr>
            <w:r w:rsidRPr="00D353B4">
              <w:rPr>
                <w:rFonts w:cs="Times New Roman"/>
              </w:rPr>
              <w:t>Bilans punktów ECTS</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386B3698" w14:textId="77777777" w:rsidR="004E319A" w:rsidRPr="00D353B4" w:rsidRDefault="004E319A" w:rsidP="004E319A">
            <w:pPr>
              <w:pStyle w:val="LO-normal"/>
              <w:widowControl w:val="0"/>
              <w:rPr>
                <w:rFonts w:eastAsia="Times New Roman" w:cs="Times New Roman"/>
              </w:rPr>
            </w:pPr>
            <w:r w:rsidRPr="00D353B4">
              <w:rPr>
                <w:rFonts w:eastAsia="Times New Roman" w:cs="Times New Roman"/>
              </w:rPr>
              <w:t>Kontaktowe:</w:t>
            </w:r>
          </w:p>
          <w:p w14:paraId="041A39E4" w14:textId="352254C6" w:rsidR="004E319A" w:rsidRPr="00D353B4" w:rsidRDefault="004E319A" w:rsidP="004E319A">
            <w:pPr>
              <w:pStyle w:val="LO-normal"/>
              <w:widowControl w:val="0"/>
              <w:rPr>
                <w:rFonts w:eastAsia="Times New Roman" w:cs="Times New Roman"/>
              </w:rPr>
            </w:pPr>
            <w:r w:rsidRPr="00D353B4">
              <w:rPr>
                <w:rFonts w:eastAsia="Times New Roman" w:cs="Times New Roman"/>
              </w:rPr>
              <w:t>wykład 6 godz. (0,2 ECTS)</w:t>
            </w:r>
          </w:p>
          <w:p w14:paraId="0D349833" w14:textId="3CE40912" w:rsidR="004E319A" w:rsidRPr="00D353B4" w:rsidRDefault="004E319A" w:rsidP="004E319A">
            <w:pPr>
              <w:pStyle w:val="LO-normal"/>
              <w:widowControl w:val="0"/>
              <w:rPr>
                <w:rFonts w:eastAsia="Times New Roman" w:cs="Times New Roman"/>
              </w:rPr>
            </w:pPr>
            <w:r w:rsidRPr="00D353B4">
              <w:rPr>
                <w:rFonts w:eastAsia="Times New Roman" w:cs="Times New Roman"/>
              </w:rPr>
              <w:t xml:space="preserve">Razem kontaktowe </w:t>
            </w:r>
            <w:r w:rsidR="007261DB" w:rsidRPr="00D353B4">
              <w:rPr>
                <w:rFonts w:eastAsia="Times New Roman" w:cs="Times New Roman"/>
              </w:rPr>
              <w:t>6</w:t>
            </w:r>
            <w:r w:rsidRPr="00D353B4">
              <w:rPr>
                <w:rFonts w:eastAsia="Times New Roman" w:cs="Times New Roman"/>
              </w:rPr>
              <w:t xml:space="preserve"> godz. ( 0,</w:t>
            </w:r>
            <w:r w:rsidR="00E54CB9" w:rsidRPr="00D353B4">
              <w:rPr>
                <w:rFonts w:eastAsia="Times New Roman" w:cs="Times New Roman"/>
              </w:rPr>
              <w:t>2</w:t>
            </w:r>
            <w:r w:rsidRPr="00D353B4">
              <w:rPr>
                <w:rFonts w:eastAsia="Times New Roman" w:cs="Times New Roman"/>
              </w:rPr>
              <w:t xml:space="preserve"> ECTS)</w:t>
            </w:r>
          </w:p>
          <w:p w14:paraId="62A0746E" w14:textId="77777777" w:rsidR="0063103C" w:rsidRPr="00D353B4" w:rsidRDefault="0063103C" w:rsidP="004E319A">
            <w:pPr>
              <w:pStyle w:val="LO-normal"/>
              <w:widowControl w:val="0"/>
              <w:rPr>
                <w:rFonts w:eastAsia="Times New Roman" w:cs="Times New Roman"/>
              </w:rPr>
            </w:pPr>
          </w:p>
          <w:p w14:paraId="35BF90E7" w14:textId="77777777" w:rsidR="004E319A" w:rsidRPr="00D353B4" w:rsidRDefault="004E319A" w:rsidP="004E319A">
            <w:pPr>
              <w:pStyle w:val="LO-normal"/>
              <w:widowControl w:val="0"/>
              <w:rPr>
                <w:rFonts w:eastAsia="Times New Roman" w:cs="Times New Roman"/>
              </w:rPr>
            </w:pPr>
            <w:r w:rsidRPr="00D353B4">
              <w:rPr>
                <w:rFonts w:eastAsia="Times New Roman" w:cs="Times New Roman"/>
              </w:rPr>
              <w:lastRenderedPageBreak/>
              <w:t>Niekontaktowe:</w:t>
            </w:r>
          </w:p>
          <w:p w14:paraId="1126C67D" w14:textId="1BD85ABE" w:rsidR="004E319A" w:rsidRPr="00D353B4" w:rsidRDefault="004E319A" w:rsidP="004E319A">
            <w:pPr>
              <w:pStyle w:val="LO-normal"/>
              <w:widowControl w:val="0"/>
              <w:rPr>
                <w:rFonts w:eastAsia="Times New Roman" w:cs="Times New Roman"/>
              </w:rPr>
            </w:pPr>
            <w:r w:rsidRPr="00D353B4">
              <w:rPr>
                <w:rFonts w:eastAsia="Times New Roman" w:cs="Times New Roman"/>
              </w:rPr>
              <w:t xml:space="preserve">Przygotowanie do zajęć </w:t>
            </w:r>
            <w:r w:rsidR="00E54CB9" w:rsidRPr="00D353B4">
              <w:rPr>
                <w:rFonts w:eastAsia="Times New Roman" w:cs="Times New Roman"/>
              </w:rPr>
              <w:t>20</w:t>
            </w:r>
            <w:r w:rsidRPr="00D353B4">
              <w:rPr>
                <w:rFonts w:eastAsia="Times New Roman" w:cs="Times New Roman"/>
              </w:rPr>
              <w:t xml:space="preserve"> godz. (0,</w:t>
            </w:r>
            <w:r w:rsidR="00E54CB9" w:rsidRPr="00D353B4">
              <w:rPr>
                <w:rFonts w:eastAsia="Times New Roman" w:cs="Times New Roman"/>
              </w:rPr>
              <w:t>8</w:t>
            </w:r>
            <w:r w:rsidRPr="00D353B4">
              <w:rPr>
                <w:rFonts w:eastAsia="Times New Roman" w:cs="Times New Roman"/>
              </w:rPr>
              <w:t xml:space="preserve"> ECTS)</w:t>
            </w:r>
          </w:p>
          <w:p w14:paraId="70061CF0" w14:textId="67FCEA5E" w:rsidR="004E319A" w:rsidRPr="00D353B4" w:rsidRDefault="004E319A" w:rsidP="004E319A">
            <w:pPr>
              <w:pStyle w:val="LO-normal"/>
              <w:widowControl w:val="0"/>
              <w:jc w:val="both"/>
              <w:rPr>
                <w:rFonts w:eastAsia="Times New Roman" w:cs="Times New Roman"/>
                <w:b/>
              </w:rPr>
            </w:pPr>
            <w:r w:rsidRPr="00D353B4">
              <w:rPr>
                <w:rFonts w:eastAsia="Times New Roman" w:cs="Times New Roman"/>
              </w:rPr>
              <w:t xml:space="preserve">Razem niekontaktowe </w:t>
            </w:r>
            <w:r w:rsidR="00E54CB9" w:rsidRPr="00D353B4">
              <w:rPr>
                <w:rFonts w:eastAsia="Times New Roman" w:cs="Times New Roman"/>
              </w:rPr>
              <w:t>20</w:t>
            </w:r>
            <w:r w:rsidRPr="00D353B4">
              <w:rPr>
                <w:rFonts w:eastAsia="Times New Roman" w:cs="Times New Roman"/>
              </w:rPr>
              <w:t xml:space="preserve"> godz. (0,</w:t>
            </w:r>
            <w:r w:rsidR="00E54CB9" w:rsidRPr="00D353B4">
              <w:rPr>
                <w:rFonts w:eastAsia="Times New Roman" w:cs="Times New Roman"/>
              </w:rPr>
              <w:t>8</w:t>
            </w:r>
            <w:r w:rsidRPr="00D353B4">
              <w:rPr>
                <w:rFonts w:eastAsia="Times New Roman" w:cs="Times New Roman"/>
              </w:rPr>
              <w:t xml:space="preserve"> ECTS)</w:t>
            </w:r>
          </w:p>
        </w:tc>
      </w:tr>
      <w:tr w:rsidR="004E319A" w:rsidRPr="00D353B4" w14:paraId="118508AD" w14:textId="77777777" w:rsidTr="00C73EA9">
        <w:trPr>
          <w:trHeight w:val="20"/>
        </w:trPr>
        <w:tc>
          <w:tcPr>
            <w:tcW w:w="2121" w:type="pct"/>
            <w:tcBorders>
              <w:top w:val="single" w:sz="4" w:space="0" w:color="000000"/>
              <w:left w:val="single" w:sz="4" w:space="0" w:color="000000"/>
              <w:bottom w:val="single" w:sz="4" w:space="0" w:color="000000"/>
              <w:right w:val="single" w:sz="4" w:space="0" w:color="000000"/>
            </w:tcBorders>
            <w:shd w:val="clear" w:color="auto" w:fill="auto"/>
          </w:tcPr>
          <w:p w14:paraId="1C77A01C" w14:textId="77777777" w:rsidR="004E319A" w:rsidRPr="00D353B4" w:rsidRDefault="004E319A" w:rsidP="004E319A">
            <w:pPr>
              <w:pStyle w:val="LO-normal"/>
              <w:widowControl w:val="0"/>
              <w:rPr>
                <w:rFonts w:cs="Times New Roman"/>
              </w:rPr>
            </w:pPr>
            <w:r w:rsidRPr="00D353B4">
              <w:rPr>
                <w:rFonts w:cs="Times New Roman"/>
              </w:rPr>
              <w:lastRenderedPageBreak/>
              <w:t>Nakład pracy związany z zajęciami wymagającymi bezpośredniego udziału nauczyciela akademickiego</w:t>
            </w:r>
          </w:p>
        </w:tc>
        <w:tc>
          <w:tcPr>
            <w:tcW w:w="2879" w:type="pct"/>
            <w:tcBorders>
              <w:top w:val="single" w:sz="4" w:space="0" w:color="000000"/>
              <w:left w:val="single" w:sz="4" w:space="0" w:color="000000"/>
              <w:bottom w:val="single" w:sz="4" w:space="0" w:color="000000"/>
              <w:right w:val="single" w:sz="4" w:space="0" w:color="000000"/>
            </w:tcBorders>
            <w:shd w:val="clear" w:color="auto" w:fill="auto"/>
          </w:tcPr>
          <w:p w14:paraId="7CD35EF0" w14:textId="2270C9AF" w:rsidR="004E319A" w:rsidRPr="00D353B4" w:rsidRDefault="004E319A" w:rsidP="004E319A">
            <w:pPr>
              <w:pStyle w:val="LO-normal"/>
              <w:widowControl w:val="0"/>
              <w:rPr>
                <w:rFonts w:eastAsia="Times New Roman" w:cs="Times New Roman"/>
              </w:rPr>
            </w:pPr>
            <w:r w:rsidRPr="00D353B4">
              <w:rPr>
                <w:rFonts w:eastAsia="Times New Roman" w:cs="Times New Roman"/>
              </w:rPr>
              <w:t xml:space="preserve">Udział w wykładach </w:t>
            </w:r>
            <w:r w:rsidR="00E54CB9" w:rsidRPr="00D353B4">
              <w:rPr>
                <w:rFonts w:eastAsia="Times New Roman" w:cs="Times New Roman"/>
              </w:rPr>
              <w:t>6</w:t>
            </w:r>
            <w:r w:rsidRPr="00D353B4">
              <w:rPr>
                <w:rFonts w:eastAsia="Times New Roman" w:cs="Times New Roman"/>
              </w:rPr>
              <w:t xml:space="preserve"> godz.</w:t>
            </w:r>
          </w:p>
          <w:p w14:paraId="48A8DF22" w14:textId="3654A074" w:rsidR="004E319A" w:rsidRPr="00D353B4" w:rsidRDefault="004E319A" w:rsidP="004E319A">
            <w:pPr>
              <w:pStyle w:val="LO-normal"/>
              <w:widowControl w:val="0"/>
              <w:rPr>
                <w:rFonts w:eastAsia="Times New Roman" w:cs="Times New Roman"/>
              </w:rPr>
            </w:pPr>
            <w:r w:rsidRPr="00D353B4">
              <w:rPr>
                <w:rFonts w:eastAsia="Times New Roman" w:cs="Times New Roman"/>
              </w:rPr>
              <w:t xml:space="preserve">Razem kontaktowe </w:t>
            </w:r>
            <w:r w:rsidR="00E54CB9" w:rsidRPr="00D353B4">
              <w:rPr>
                <w:rFonts w:eastAsia="Times New Roman" w:cs="Times New Roman"/>
              </w:rPr>
              <w:t>6</w:t>
            </w:r>
            <w:r w:rsidRPr="00D353B4">
              <w:rPr>
                <w:rFonts w:eastAsia="Times New Roman" w:cs="Times New Roman"/>
              </w:rPr>
              <w:t xml:space="preserve"> godz. (0,</w:t>
            </w:r>
            <w:r w:rsidR="00E54CB9" w:rsidRPr="00D353B4">
              <w:rPr>
                <w:rFonts w:eastAsia="Times New Roman" w:cs="Times New Roman"/>
              </w:rPr>
              <w:t>2</w:t>
            </w:r>
            <w:r w:rsidRPr="00D353B4">
              <w:rPr>
                <w:rFonts w:eastAsia="Times New Roman" w:cs="Times New Roman"/>
              </w:rPr>
              <w:t xml:space="preserve"> ECTS)</w:t>
            </w:r>
          </w:p>
        </w:tc>
      </w:tr>
    </w:tbl>
    <w:p w14:paraId="436C23FC" w14:textId="77777777" w:rsidR="0063103C" w:rsidRPr="00D353B4" w:rsidRDefault="0063103C" w:rsidP="0063103C">
      <w:pPr>
        <w:tabs>
          <w:tab w:val="left" w:pos="4190"/>
        </w:tabs>
        <w:rPr>
          <w:b/>
          <w:sz w:val="28"/>
        </w:rPr>
      </w:pPr>
    </w:p>
    <w:p w14:paraId="276FC03F" w14:textId="409F8989" w:rsidR="00A824B1" w:rsidRPr="00D353B4" w:rsidRDefault="00A824B1" w:rsidP="0063103C">
      <w:pPr>
        <w:tabs>
          <w:tab w:val="left" w:pos="4190"/>
        </w:tabs>
        <w:rPr>
          <w:b/>
          <w:sz w:val="28"/>
        </w:rPr>
      </w:pPr>
      <w:r w:rsidRPr="00D353B4">
        <w:rPr>
          <w:b/>
          <w:sz w:val="28"/>
        </w:rPr>
        <w:t xml:space="preserve">Karta opisu zajęć z modułu Krajoznawstwo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1"/>
        <w:gridCol w:w="6127"/>
      </w:tblGrid>
      <w:tr w:rsidR="00D353B4" w:rsidRPr="00D353B4" w14:paraId="398A11B6" w14:textId="77777777" w:rsidTr="0063103C">
        <w:trPr>
          <w:trHeight w:val="20"/>
        </w:trPr>
        <w:tc>
          <w:tcPr>
            <w:tcW w:w="1818" w:type="pct"/>
            <w:shd w:val="clear" w:color="auto" w:fill="auto"/>
          </w:tcPr>
          <w:p w14:paraId="08517940" w14:textId="77777777" w:rsidR="004C78E8" w:rsidRPr="00D353B4" w:rsidRDefault="004C78E8" w:rsidP="00272BBF">
            <w:r w:rsidRPr="00D353B4">
              <w:t xml:space="preserve">Nazwa kierunku studiów </w:t>
            </w:r>
          </w:p>
        </w:tc>
        <w:tc>
          <w:tcPr>
            <w:tcW w:w="3182" w:type="pct"/>
            <w:shd w:val="clear" w:color="auto" w:fill="auto"/>
          </w:tcPr>
          <w:p w14:paraId="38A553BB" w14:textId="77777777" w:rsidR="004C78E8" w:rsidRPr="00D353B4" w:rsidRDefault="004C78E8" w:rsidP="00272BBF">
            <w:r w:rsidRPr="00D353B4">
              <w:t>Turystyka i Rekreacja</w:t>
            </w:r>
          </w:p>
        </w:tc>
      </w:tr>
      <w:tr w:rsidR="00D353B4" w:rsidRPr="00D353B4" w14:paraId="36385FAF" w14:textId="77777777" w:rsidTr="0063103C">
        <w:trPr>
          <w:trHeight w:val="20"/>
        </w:trPr>
        <w:tc>
          <w:tcPr>
            <w:tcW w:w="1818" w:type="pct"/>
            <w:shd w:val="clear" w:color="auto" w:fill="auto"/>
          </w:tcPr>
          <w:p w14:paraId="00D658B9" w14:textId="77777777" w:rsidR="004C78E8" w:rsidRPr="00D353B4" w:rsidRDefault="004C78E8" w:rsidP="00272BBF">
            <w:r w:rsidRPr="00D353B4">
              <w:t>Nazwa modułu, także nazwa w języku angielskim</w:t>
            </w:r>
          </w:p>
        </w:tc>
        <w:tc>
          <w:tcPr>
            <w:tcW w:w="3182" w:type="pct"/>
            <w:shd w:val="clear" w:color="auto" w:fill="auto"/>
          </w:tcPr>
          <w:p w14:paraId="3A16705F" w14:textId="77777777" w:rsidR="004C78E8" w:rsidRPr="00D353B4" w:rsidRDefault="004C78E8" w:rsidP="00272BBF">
            <w:pPr>
              <w:rPr>
                <w:shd w:val="clear" w:color="auto" w:fill="FFFFFF"/>
              </w:rPr>
            </w:pPr>
            <w:r w:rsidRPr="00D353B4">
              <w:rPr>
                <w:shd w:val="clear" w:color="auto" w:fill="FFFFFF"/>
              </w:rPr>
              <w:t>Krajoznawstwo</w:t>
            </w:r>
          </w:p>
          <w:p w14:paraId="09E1CB13" w14:textId="77777777" w:rsidR="004C78E8" w:rsidRPr="00D353B4" w:rsidRDefault="004C78E8" w:rsidP="00272BBF">
            <w:r w:rsidRPr="00D353B4">
              <w:t>Sightseeing</w:t>
            </w:r>
          </w:p>
        </w:tc>
      </w:tr>
      <w:tr w:rsidR="00D353B4" w:rsidRPr="00D353B4" w14:paraId="0AE66373" w14:textId="77777777" w:rsidTr="0063103C">
        <w:trPr>
          <w:trHeight w:val="20"/>
        </w:trPr>
        <w:tc>
          <w:tcPr>
            <w:tcW w:w="1818" w:type="pct"/>
            <w:shd w:val="clear" w:color="auto" w:fill="auto"/>
          </w:tcPr>
          <w:p w14:paraId="2BBB96DD" w14:textId="77777777" w:rsidR="004C78E8" w:rsidRPr="00D353B4" w:rsidRDefault="004C78E8" w:rsidP="00272BBF">
            <w:r w:rsidRPr="00D353B4">
              <w:t xml:space="preserve">Język wykładowy </w:t>
            </w:r>
          </w:p>
        </w:tc>
        <w:tc>
          <w:tcPr>
            <w:tcW w:w="3182" w:type="pct"/>
            <w:shd w:val="clear" w:color="auto" w:fill="auto"/>
          </w:tcPr>
          <w:p w14:paraId="56977167" w14:textId="77777777" w:rsidR="004C78E8" w:rsidRPr="00D353B4" w:rsidRDefault="004C78E8" w:rsidP="00272BBF">
            <w:r w:rsidRPr="00D353B4">
              <w:t>polski</w:t>
            </w:r>
          </w:p>
        </w:tc>
      </w:tr>
      <w:tr w:rsidR="00D353B4" w:rsidRPr="00D353B4" w14:paraId="74ED9E93" w14:textId="77777777" w:rsidTr="0063103C">
        <w:trPr>
          <w:trHeight w:val="20"/>
        </w:trPr>
        <w:tc>
          <w:tcPr>
            <w:tcW w:w="1818" w:type="pct"/>
            <w:shd w:val="clear" w:color="auto" w:fill="auto"/>
          </w:tcPr>
          <w:p w14:paraId="4381DCE3" w14:textId="77777777" w:rsidR="004C78E8" w:rsidRPr="00D353B4" w:rsidRDefault="004C78E8" w:rsidP="00272BBF">
            <w:pPr>
              <w:autoSpaceDE w:val="0"/>
              <w:autoSpaceDN w:val="0"/>
              <w:adjustRightInd w:val="0"/>
            </w:pPr>
            <w:r w:rsidRPr="00D353B4">
              <w:t xml:space="preserve">Rodzaj modułu </w:t>
            </w:r>
          </w:p>
        </w:tc>
        <w:tc>
          <w:tcPr>
            <w:tcW w:w="3182" w:type="pct"/>
            <w:shd w:val="clear" w:color="auto" w:fill="auto"/>
          </w:tcPr>
          <w:p w14:paraId="6803CD73" w14:textId="77777777" w:rsidR="004C78E8" w:rsidRPr="00D353B4" w:rsidRDefault="004C78E8" w:rsidP="00272BBF">
            <w:r w:rsidRPr="00D353B4">
              <w:t>obowiązkowy</w:t>
            </w:r>
          </w:p>
        </w:tc>
      </w:tr>
      <w:tr w:rsidR="00D353B4" w:rsidRPr="00D353B4" w14:paraId="68F80FBE" w14:textId="77777777" w:rsidTr="0063103C">
        <w:trPr>
          <w:trHeight w:val="20"/>
        </w:trPr>
        <w:tc>
          <w:tcPr>
            <w:tcW w:w="1818" w:type="pct"/>
            <w:shd w:val="clear" w:color="auto" w:fill="auto"/>
          </w:tcPr>
          <w:p w14:paraId="5AE95986" w14:textId="77777777" w:rsidR="004C78E8" w:rsidRPr="00D353B4" w:rsidRDefault="004C78E8" w:rsidP="00272BBF">
            <w:r w:rsidRPr="00D353B4">
              <w:t>Poziom studiów</w:t>
            </w:r>
          </w:p>
        </w:tc>
        <w:tc>
          <w:tcPr>
            <w:tcW w:w="3182" w:type="pct"/>
            <w:shd w:val="clear" w:color="auto" w:fill="auto"/>
          </w:tcPr>
          <w:p w14:paraId="451C47B7" w14:textId="77777777" w:rsidR="004C78E8" w:rsidRPr="00D353B4" w:rsidRDefault="004C78E8" w:rsidP="00272BBF">
            <w:r w:rsidRPr="00D353B4">
              <w:t>Pierwszego  stopnia</w:t>
            </w:r>
          </w:p>
        </w:tc>
      </w:tr>
      <w:tr w:rsidR="00D353B4" w:rsidRPr="00D353B4" w14:paraId="09E10DF2" w14:textId="77777777" w:rsidTr="0063103C">
        <w:trPr>
          <w:trHeight w:val="20"/>
        </w:trPr>
        <w:tc>
          <w:tcPr>
            <w:tcW w:w="1818" w:type="pct"/>
            <w:shd w:val="clear" w:color="auto" w:fill="auto"/>
          </w:tcPr>
          <w:p w14:paraId="0F80EB2E" w14:textId="77777777" w:rsidR="004C78E8" w:rsidRPr="00D353B4" w:rsidRDefault="004C78E8" w:rsidP="00272BBF">
            <w:r w:rsidRPr="00D353B4">
              <w:t>Forma studiów</w:t>
            </w:r>
          </w:p>
        </w:tc>
        <w:tc>
          <w:tcPr>
            <w:tcW w:w="3182" w:type="pct"/>
            <w:shd w:val="clear" w:color="auto" w:fill="auto"/>
          </w:tcPr>
          <w:p w14:paraId="5FCB008D" w14:textId="119540F6" w:rsidR="004C78E8" w:rsidRPr="00D353B4" w:rsidRDefault="004E319A" w:rsidP="00272BBF">
            <w:r w:rsidRPr="00D353B4">
              <w:t>nie</w:t>
            </w:r>
            <w:r w:rsidR="00725DAA" w:rsidRPr="00D353B4">
              <w:t>s</w:t>
            </w:r>
            <w:r w:rsidR="004C78E8" w:rsidRPr="00D353B4">
              <w:t>tacjonarne</w:t>
            </w:r>
          </w:p>
        </w:tc>
      </w:tr>
      <w:tr w:rsidR="00D353B4" w:rsidRPr="00D353B4" w14:paraId="39059603" w14:textId="77777777" w:rsidTr="0063103C">
        <w:trPr>
          <w:trHeight w:val="20"/>
        </w:trPr>
        <w:tc>
          <w:tcPr>
            <w:tcW w:w="1818" w:type="pct"/>
            <w:shd w:val="clear" w:color="auto" w:fill="auto"/>
          </w:tcPr>
          <w:p w14:paraId="19E0C5E6" w14:textId="77777777" w:rsidR="004C78E8" w:rsidRPr="00D353B4" w:rsidRDefault="004C78E8" w:rsidP="00272BBF">
            <w:r w:rsidRPr="00D353B4">
              <w:t>Rok studiów dla kierunku</w:t>
            </w:r>
          </w:p>
        </w:tc>
        <w:tc>
          <w:tcPr>
            <w:tcW w:w="3182" w:type="pct"/>
            <w:shd w:val="clear" w:color="auto" w:fill="auto"/>
          </w:tcPr>
          <w:p w14:paraId="5F14B8E2" w14:textId="77777777" w:rsidR="004C78E8" w:rsidRPr="00D353B4" w:rsidRDefault="004C78E8" w:rsidP="00272BBF">
            <w:r w:rsidRPr="00D353B4">
              <w:t>1</w:t>
            </w:r>
          </w:p>
        </w:tc>
      </w:tr>
      <w:tr w:rsidR="00D353B4" w:rsidRPr="00D353B4" w14:paraId="4685B3BB" w14:textId="77777777" w:rsidTr="0063103C">
        <w:trPr>
          <w:trHeight w:val="20"/>
        </w:trPr>
        <w:tc>
          <w:tcPr>
            <w:tcW w:w="1818" w:type="pct"/>
            <w:shd w:val="clear" w:color="auto" w:fill="auto"/>
          </w:tcPr>
          <w:p w14:paraId="2658B7C0" w14:textId="77777777" w:rsidR="004C78E8" w:rsidRPr="00D353B4" w:rsidRDefault="004C78E8" w:rsidP="00272BBF">
            <w:r w:rsidRPr="00D353B4">
              <w:t>Semestr dla kierunku</w:t>
            </w:r>
          </w:p>
        </w:tc>
        <w:tc>
          <w:tcPr>
            <w:tcW w:w="3182" w:type="pct"/>
            <w:shd w:val="clear" w:color="auto" w:fill="auto"/>
          </w:tcPr>
          <w:p w14:paraId="348DFF3E" w14:textId="77777777" w:rsidR="004C78E8" w:rsidRPr="00D353B4" w:rsidRDefault="004C78E8" w:rsidP="00272BBF">
            <w:r w:rsidRPr="00D353B4">
              <w:t>1</w:t>
            </w:r>
          </w:p>
        </w:tc>
      </w:tr>
      <w:tr w:rsidR="00D353B4" w:rsidRPr="00D353B4" w14:paraId="0817B34C" w14:textId="77777777" w:rsidTr="0063103C">
        <w:trPr>
          <w:trHeight w:val="20"/>
        </w:trPr>
        <w:tc>
          <w:tcPr>
            <w:tcW w:w="1818" w:type="pct"/>
            <w:shd w:val="clear" w:color="auto" w:fill="auto"/>
          </w:tcPr>
          <w:p w14:paraId="124CEE58" w14:textId="77777777" w:rsidR="004C78E8" w:rsidRPr="00D353B4" w:rsidRDefault="004C78E8" w:rsidP="00272BBF">
            <w:pPr>
              <w:autoSpaceDE w:val="0"/>
              <w:autoSpaceDN w:val="0"/>
              <w:adjustRightInd w:val="0"/>
            </w:pPr>
            <w:r w:rsidRPr="00D353B4">
              <w:t>Liczba punktów ECTS z podziałem na kontaktowe/niekontaktowe</w:t>
            </w:r>
          </w:p>
        </w:tc>
        <w:tc>
          <w:tcPr>
            <w:tcW w:w="3182" w:type="pct"/>
            <w:shd w:val="clear" w:color="auto" w:fill="auto"/>
          </w:tcPr>
          <w:p w14:paraId="2C605E8B" w14:textId="06CBE3D9" w:rsidR="004C78E8" w:rsidRPr="00D353B4" w:rsidRDefault="004C78E8" w:rsidP="00272BBF">
            <w:r w:rsidRPr="00D353B4">
              <w:t>6 (</w:t>
            </w:r>
            <w:r w:rsidR="00352F8B" w:rsidRPr="00D353B4">
              <w:t>1,9</w:t>
            </w:r>
            <w:r w:rsidRPr="00D353B4">
              <w:t>/</w:t>
            </w:r>
            <w:r w:rsidR="00352F8B" w:rsidRPr="00D353B4">
              <w:t>4,1</w:t>
            </w:r>
            <w:r w:rsidRPr="00D353B4">
              <w:t>)</w:t>
            </w:r>
          </w:p>
        </w:tc>
      </w:tr>
      <w:tr w:rsidR="00D353B4" w:rsidRPr="00D353B4" w14:paraId="78F367DB" w14:textId="77777777" w:rsidTr="0063103C">
        <w:trPr>
          <w:trHeight w:val="20"/>
        </w:trPr>
        <w:tc>
          <w:tcPr>
            <w:tcW w:w="1818" w:type="pct"/>
            <w:shd w:val="clear" w:color="auto" w:fill="auto"/>
          </w:tcPr>
          <w:p w14:paraId="104611F3" w14:textId="77777777" w:rsidR="004C78E8" w:rsidRPr="00D353B4" w:rsidRDefault="004C78E8" w:rsidP="00272BBF">
            <w:pPr>
              <w:autoSpaceDE w:val="0"/>
              <w:autoSpaceDN w:val="0"/>
              <w:adjustRightInd w:val="0"/>
            </w:pPr>
            <w:r w:rsidRPr="00D353B4">
              <w:t>Tytuł naukowy/stopień naukowy, imię i nazwisko osoby odpowiedzialnej za moduł</w:t>
            </w:r>
          </w:p>
        </w:tc>
        <w:tc>
          <w:tcPr>
            <w:tcW w:w="3182" w:type="pct"/>
            <w:shd w:val="clear" w:color="auto" w:fill="auto"/>
          </w:tcPr>
          <w:p w14:paraId="6B2B589D" w14:textId="77777777" w:rsidR="004C78E8" w:rsidRPr="00D353B4" w:rsidRDefault="004C78E8" w:rsidP="00272BBF">
            <w:r w:rsidRPr="00D353B4">
              <w:t>Dr Jerzy Koproń</w:t>
            </w:r>
          </w:p>
        </w:tc>
      </w:tr>
      <w:tr w:rsidR="00D353B4" w:rsidRPr="00D353B4" w14:paraId="12E4EA4B" w14:textId="77777777" w:rsidTr="0063103C">
        <w:trPr>
          <w:trHeight w:val="20"/>
        </w:trPr>
        <w:tc>
          <w:tcPr>
            <w:tcW w:w="1818" w:type="pct"/>
            <w:shd w:val="clear" w:color="auto" w:fill="auto"/>
          </w:tcPr>
          <w:p w14:paraId="2CE44142" w14:textId="77777777" w:rsidR="004C78E8" w:rsidRPr="00D353B4" w:rsidRDefault="004C78E8" w:rsidP="00272BBF">
            <w:r w:rsidRPr="00D353B4">
              <w:t>Jednostka oferująca moduł</w:t>
            </w:r>
          </w:p>
        </w:tc>
        <w:tc>
          <w:tcPr>
            <w:tcW w:w="3182" w:type="pct"/>
            <w:shd w:val="clear" w:color="auto" w:fill="auto"/>
          </w:tcPr>
          <w:p w14:paraId="4BA84ED4" w14:textId="77777777" w:rsidR="004C78E8" w:rsidRPr="00D353B4" w:rsidRDefault="004C78E8" w:rsidP="00272BBF">
            <w:r w:rsidRPr="00D353B4">
              <w:t>Katedra Turystyki i Rekreacji</w:t>
            </w:r>
          </w:p>
        </w:tc>
      </w:tr>
      <w:tr w:rsidR="00D353B4" w:rsidRPr="00D353B4" w14:paraId="5769EF49" w14:textId="77777777" w:rsidTr="0063103C">
        <w:trPr>
          <w:trHeight w:val="20"/>
        </w:trPr>
        <w:tc>
          <w:tcPr>
            <w:tcW w:w="1818" w:type="pct"/>
            <w:shd w:val="clear" w:color="auto" w:fill="auto"/>
          </w:tcPr>
          <w:p w14:paraId="72FCF976" w14:textId="77777777" w:rsidR="004C78E8" w:rsidRPr="00D353B4" w:rsidRDefault="004C78E8" w:rsidP="00272BBF">
            <w:r w:rsidRPr="00D353B4">
              <w:t>Cel modułu</w:t>
            </w:r>
          </w:p>
        </w:tc>
        <w:tc>
          <w:tcPr>
            <w:tcW w:w="3182" w:type="pct"/>
            <w:shd w:val="clear" w:color="auto" w:fill="auto"/>
          </w:tcPr>
          <w:p w14:paraId="6DFB293D" w14:textId="77777777" w:rsidR="004C78E8" w:rsidRPr="00D353B4" w:rsidRDefault="004C78E8" w:rsidP="004E319A">
            <w:pPr>
              <w:jc w:val="both"/>
            </w:pPr>
            <w:r w:rsidRPr="00D353B4">
              <w:rPr>
                <w:rFonts w:eastAsia="Garamond"/>
              </w:rPr>
              <w:t xml:space="preserve">Celem przedmiotu jest przekazanie wiedzy </w:t>
            </w:r>
            <w:r w:rsidRPr="00D353B4">
              <w:t>z zakresu teoretycznych podstaw krajoznawstwa. Poznanie istniejącego zróżnicowania walorów krajoznawczych w regionach turystycznych Polski i cech środowiska przyrodniczego, które umożliwiają uprawianie różnych rodzajów turystyki krajoznawczej.  Wykształcenie umiejętności korzystania ze źródeł krajoznawczych i zdobywania wiedzy o walorach turystyczno- krajoznawczych kraju</w:t>
            </w:r>
          </w:p>
        </w:tc>
      </w:tr>
      <w:tr w:rsidR="00D353B4" w:rsidRPr="00D353B4" w14:paraId="68C075BE" w14:textId="77777777" w:rsidTr="0063103C">
        <w:trPr>
          <w:trHeight w:val="20"/>
        </w:trPr>
        <w:tc>
          <w:tcPr>
            <w:tcW w:w="1818" w:type="pct"/>
            <w:vMerge w:val="restart"/>
            <w:shd w:val="clear" w:color="auto" w:fill="auto"/>
          </w:tcPr>
          <w:p w14:paraId="160DB38A" w14:textId="77777777" w:rsidR="004C78E8" w:rsidRPr="00D353B4" w:rsidRDefault="004C78E8" w:rsidP="00272BBF">
            <w:pPr>
              <w:jc w:val="both"/>
            </w:pPr>
            <w:r w:rsidRPr="00D353B4">
              <w:t xml:space="preserve">Efekty uczenia się </w:t>
            </w:r>
          </w:p>
        </w:tc>
        <w:tc>
          <w:tcPr>
            <w:tcW w:w="3182" w:type="pct"/>
            <w:tcBorders>
              <w:bottom w:val="single" w:sz="4" w:space="0" w:color="auto"/>
            </w:tcBorders>
            <w:shd w:val="clear" w:color="auto" w:fill="auto"/>
          </w:tcPr>
          <w:p w14:paraId="26AD7DD1" w14:textId="77777777" w:rsidR="004C78E8" w:rsidRPr="00D353B4" w:rsidRDefault="004C78E8" w:rsidP="00272BBF">
            <w:pPr>
              <w:jc w:val="center"/>
            </w:pPr>
            <w:r w:rsidRPr="00D353B4">
              <w:t>Wiedza:</w:t>
            </w:r>
          </w:p>
        </w:tc>
      </w:tr>
      <w:tr w:rsidR="00D353B4" w:rsidRPr="00D353B4" w14:paraId="4E4B8F7B" w14:textId="77777777" w:rsidTr="0063103C">
        <w:trPr>
          <w:trHeight w:val="20"/>
        </w:trPr>
        <w:tc>
          <w:tcPr>
            <w:tcW w:w="1818" w:type="pct"/>
            <w:vMerge/>
            <w:shd w:val="clear" w:color="auto" w:fill="auto"/>
          </w:tcPr>
          <w:p w14:paraId="3A71EA6B" w14:textId="77777777" w:rsidR="004C78E8" w:rsidRPr="00D353B4" w:rsidRDefault="004C78E8" w:rsidP="00272BBF">
            <w:pPr>
              <w:jc w:val="both"/>
            </w:pPr>
          </w:p>
        </w:tc>
        <w:tc>
          <w:tcPr>
            <w:tcW w:w="3182" w:type="pct"/>
            <w:tcBorders>
              <w:bottom w:val="single" w:sz="4" w:space="0" w:color="auto"/>
            </w:tcBorders>
            <w:shd w:val="clear" w:color="auto" w:fill="auto"/>
          </w:tcPr>
          <w:p w14:paraId="3F3AD008" w14:textId="77777777" w:rsidR="004C78E8" w:rsidRPr="00D353B4" w:rsidRDefault="004C78E8" w:rsidP="00667F61">
            <w:pPr>
              <w:pStyle w:val="Akapitzlist"/>
              <w:numPr>
                <w:ilvl w:val="0"/>
                <w:numId w:val="106"/>
              </w:numPr>
              <w:suppressAutoHyphens w:val="0"/>
              <w:autoSpaceDN/>
              <w:spacing w:line="240" w:lineRule="auto"/>
              <w:ind w:left="283" w:hanging="283"/>
              <w:contextualSpacing/>
              <w:textAlignment w:val="auto"/>
              <w:rPr>
                <w:rFonts w:ascii="Times New Roman" w:hAnsi="Times New Roman"/>
                <w:sz w:val="24"/>
                <w:szCs w:val="24"/>
              </w:rPr>
            </w:pPr>
            <w:r w:rsidRPr="00D353B4">
              <w:rPr>
                <w:rFonts w:ascii="Times New Roman" w:hAnsi="Times New Roman"/>
                <w:sz w:val="24"/>
                <w:szCs w:val="24"/>
              </w:rPr>
              <w:t xml:space="preserve">zna podstawowe pojęcia związane z turystyką regionalną Zna główne kierunki zainteresowań oraz źródła wiedzy przewodnika oraz zagrożenia zdrowia i życia w zawodzie </w:t>
            </w:r>
          </w:p>
        </w:tc>
      </w:tr>
      <w:tr w:rsidR="00D353B4" w:rsidRPr="00D353B4" w14:paraId="4DC60F71" w14:textId="77777777" w:rsidTr="0063103C">
        <w:trPr>
          <w:trHeight w:val="20"/>
        </w:trPr>
        <w:tc>
          <w:tcPr>
            <w:tcW w:w="1818" w:type="pct"/>
            <w:vMerge/>
            <w:shd w:val="clear" w:color="auto" w:fill="auto"/>
          </w:tcPr>
          <w:p w14:paraId="43CC53F3" w14:textId="77777777" w:rsidR="004C78E8" w:rsidRPr="00D353B4" w:rsidRDefault="004C78E8" w:rsidP="00272BBF">
            <w:pPr>
              <w:jc w:val="both"/>
            </w:pPr>
          </w:p>
        </w:tc>
        <w:tc>
          <w:tcPr>
            <w:tcW w:w="3182" w:type="pct"/>
            <w:tcBorders>
              <w:bottom w:val="single" w:sz="4" w:space="0" w:color="auto"/>
            </w:tcBorders>
            <w:shd w:val="clear" w:color="auto" w:fill="auto"/>
          </w:tcPr>
          <w:p w14:paraId="10BD6B32" w14:textId="77777777" w:rsidR="004C78E8" w:rsidRPr="00D353B4" w:rsidRDefault="004C78E8" w:rsidP="00667F61">
            <w:pPr>
              <w:pStyle w:val="Akapitzlist"/>
              <w:numPr>
                <w:ilvl w:val="0"/>
                <w:numId w:val="106"/>
              </w:numPr>
              <w:suppressAutoHyphens w:val="0"/>
              <w:autoSpaceDN/>
              <w:spacing w:line="240" w:lineRule="auto"/>
              <w:ind w:left="283" w:hanging="283"/>
              <w:contextualSpacing/>
              <w:textAlignment w:val="auto"/>
              <w:rPr>
                <w:rFonts w:ascii="Times New Roman" w:hAnsi="Times New Roman"/>
                <w:sz w:val="24"/>
                <w:szCs w:val="24"/>
              </w:rPr>
            </w:pPr>
            <w:r w:rsidRPr="00D353B4">
              <w:rPr>
                <w:rFonts w:ascii="Times New Roman" w:hAnsi="Times New Roman"/>
                <w:sz w:val="24"/>
                <w:szCs w:val="24"/>
              </w:rPr>
              <w:t xml:space="preserve">wie jak zbudowana jest struktura organizacyjna krajoznawstwa w Polsce z Kanonem Krajoznawczym Polski </w:t>
            </w:r>
          </w:p>
        </w:tc>
      </w:tr>
      <w:tr w:rsidR="00D353B4" w:rsidRPr="00D353B4" w14:paraId="4A72AB8F" w14:textId="77777777" w:rsidTr="0063103C">
        <w:trPr>
          <w:trHeight w:val="20"/>
        </w:trPr>
        <w:tc>
          <w:tcPr>
            <w:tcW w:w="1818" w:type="pct"/>
            <w:vMerge/>
            <w:shd w:val="clear" w:color="auto" w:fill="auto"/>
          </w:tcPr>
          <w:p w14:paraId="424B3752" w14:textId="77777777" w:rsidR="004C78E8" w:rsidRPr="00D353B4" w:rsidRDefault="004C78E8" w:rsidP="00272BBF">
            <w:pPr>
              <w:jc w:val="both"/>
            </w:pPr>
          </w:p>
        </w:tc>
        <w:tc>
          <w:tcPr>
            <w:tcW w:w="3182" w:type="pct"/>
            <w:tcBorders>
              <w:bottom w:val="single" w:sz="4" w:space="0" w:color="auto"/>
            </w:tcBorders>
            <w:shd w:val="clear" w:color="auto" w:fill="auto"/>
          </w:tcPr>
          <w:p w14:paraId="5A961363" w14:textId="77777777" w:rsidR="004C78E8" w:rsidRPr="00D353B4" w:rsidRDefault="004C78E8" w:rsidP="00667F61">
            <w:pPr>
              <w:pStyle w:val="Akapitzlist"/>
              <w:numPr>
                <w:ilvl w:val="0"/>
                <w:numId w:val="106"/>
              </w:numPr>
              <w:suppressAutoHyphens w:val="0"/>
              <w:autoSpaceDN/>
              <w:spacing w:line="240" w:lineRule="auto"/>
              <w:ind w:left="283" w:hanging="283"/>
              <w:contextualSpacing/>
              <w:textAlignment w:val="auto"/>
              <w:rPr>
                <w:rFonts w:ascii="Times New Roman" w:hAnsi="Times New Roman"/>
                <w:sz w:val="24"/>
                <w:szCs w:val="24"/>
              </w:rPr>
            </w:pPr>
            <w:r w:rsidRPr="00D353B4">
              <w:rPr>
                <w:rFonts w:ascii="Times New Roman" w:hAnsi="Times New Roman"/>
                <w:sz w:val="24"/>
                <w:szCs w:val="24"/>
              </w:rPr>
              <w:t xml:space="preserve">Potrafi omówić podstawowe atrakcje turystyczne Polski </w:t>
            </w:r>
          </w:p>
        </w:tc>
      </w:tr>
      <w:tr w:rsidR="00D353B4" w:rsidRPr="00D353B4" w14:paraId="5597E5CA" w14:textId="77777777" w:rsidTr="0063103C">
        <w:trPr>
          <w:trHeight w:val="20"/>
        </w:trPr>
        <w:tc>
          <w:tcPr>
            <w:tcW w:w="1818" w:type="pct"/>
            <w:vMerge/>
            <w:shd w:val="clear" w:color="auto" w:fill="auto"/>
          </w:tcPr>
          <w:p w14:paraId="2C2C6AB0" w14:textId="77777777" w:rsidR="004C78E8" w:rsidRPr="00D353B4" w:rsidRDefault="004C78E8" w:rsidP="00272BBF">
            <w:pPr>
              <w:rPr>
                <w:highlight w:val="yellow"/>
              </w:rPr>
            </w:pPr>
          </w:p>
        </w:tc>
        <w:tc>
          <w:tcPr>
            <w:tcW w:w="3182" w:type="pct"/>
            <w:shd w:val="clear" w:color="auto" w:fill="auto"/>
          </w:tcPr>
          <w:p w14:paraId="3F059E55" w14:textId="77777777" w:rsidR="004C78E8" w:rsidRPr="00D353B4" w:rsidRDefault="004C78E8" w:rsidP="004E319A">
            <w:pPr>
              <w:jc w:val="both"/>
            </w:pPr>
            <w:r w:rsidRPr="00D353B4">
              <w:t>Umiejętności:</w:t>
            </w:r>
          </w:p>
        </w:tc>
      </w:tr>
      <w:tr w:rsidR="00D353B4" w:rsidRPr="00D353B4" w14:paraId="3A050D26" w14:textId="77777777" w:rsidTr="0063103C">
        <w:trPr>
          <w:trHeight w:val="20"/>
        </w:trPr>
        <w:tc>
          <w:tcPr>
            <w:tcW w:w="1818" w:type="pct"/>
            <w:vMerge/>
            <w:shd w:val="clear" w:color="auto" w:fill="auto"/>
          </w:tcPr>
          <w:p w14:paraId="3F575817" w14:textId="77777777" w:rsidR="004C78E8" w:rsidRPr="00D353B4" w:rsidRDefault="004C78E8" w:rsidP="00272BBF">
            <w:pPr>
              <w:rPr>
                <w:highlight w:val="yellow"/>
              </w:rPr>
            </w:pPr>
          </w:p>
        </w:tc>
        <w:tc>
          <w:tcPr>
            <w:tcW w:w="3182" w:type="pct"/>
            <w:shd w:val="clear" w:color="auto" w:fill="auto"/>
          </w:tcPr>
          <w:p w14:paraId="14DB3ECD" w14:textId="77777777" w:rsidR="004C78E8" w:rsidRPr="00D353B4" w:rsidRDefault="004C78E8" w:rsidP="00667F61">
            <w:pPr>
              <w:pStyle w:val="Akapitzlist"/>
              <w:numPr>
                <w:ilvl w:val="0"/>
                <w:numId w:val="108"/>
              </w:numPr>
              <w:suppressAutoHyphens w:val="0"/>
              <w:autoSpaceDN/>
              <w:spacing w:line="240" w:lineRule="auto"/>
              <w:ind w:left="317" w:hanging="283"/>
              <w:contextualSpacing/>
              <w:textAlignment w:val="auto"/>
              <w:rPr>
                <w:rFonts w:ascii="Times New Roman" w:hAnsi="Times New Roman"/>
                <w:sz w:val="24"/>
                <w:szCs w:val="24"/>
              </w:rPr>
            </w:pPr>
            <w:r w:rsidRPr="00D353B4">
              <w:rPr>
                <w:rFonts w:ascii="Times New Roman" w:hAnsi="Times New Roman"/>
                <w:sz w:val="24"/>
                <w:szCs w:val="24"/>
              </w:rPr>
              <w:t xml:space="preserve"> Potrafi  rozwinąć różne formy działalności krajoznawczej </w:t>
            </w:r>
          </w:p>
        </w:tc>
      </w:tr>
      <w:tr w:rsidR="00D353B4" w:rsidRPr="00D353B4" w14:paraId="51CA86F3" w14:textId="77777777" w:rsidTr="0063103C">
        <w:trPr>
          <w:trHeight w:val="20"/>
        </w:trPr>
        <w:tc>
          <w:tcPr>
            <w:tcW w:w="1818" w:type="pct"/>
            <w:vMerge/>
            <w:shd w:val="clear" w:color="auto" w:fill="auto"/>
          </w:tcPr>
          <w:p w14:paraId="6ED63A00" w14:textId="77777777" w:rsidR="004C78E8" w:rsidRPr="00D353B4" w:rsidRDefault="004C78E8" w:rsidP="00272BBF">
            <w:pPr>
              <w:rPr>
                <w:highlight w:val="yellow"/>
              </w:rPr>
            </w:pPr>
          </w:p>
        </w:tc>
        <w:tc>
          <w:tcPr>
            <w:tcW w:w="3182" w:type="pct"/>
            <w:shd w:val="clear" w:color="auto" w:fill="auto"/>
          </w:tcPr>
          <w:p w14:paraId="2B7C11FB" w14:textId="77777777" w:rsidR="004C78E8" w:rsidRPr="00D353B4" w:rsidRDefault="004C78E8" w:rsidP="00667F61">
            <w:pPr>
              <w:pStyle w:val="Akapitzlist"/>
              <w:numPr>
                <w:ilvl w:val="0"/>
                <w:numId w:val="108"/>
              </w:numPr>
              <w:suppressAutoHyphens w:val="0"/>
              <w:autoSpaceDN/>
              <w:spacing w:line="240" w:lineRule="auto"/>
              <w:ind w:left="317" w:hanging="283"/>
              <w:contextualSpacing/>
              <w:textAlignment w:val="auto"/>
              <w:rPr>
                <w:rFonts w:ascii="Times New Roman" w:hAnsi="Times New Roman"/>
                <w:sz w:val="24"/>
                <w:szCs w:val="24"/>
              </w:rPr>
            </w:pPr>
            <w:r w:rsidRPr="00D353B4">
              <w:rPr>
                <w:rFonts w:ascii="Times New Roman" w:hAnsi="Times New Roman"/>
                <w:sz w:val="24"/>
                <w:szCs w:val="24"/>
              </w:rPr>
              <w:t xml:space="preserve">student posiada umiejętność samodzielnego  </w:t>
            </w:r>
            <w:r w:rsidRPr="00D353B4">
              <w:rPr>
                <w:rFonts w:ascii="Times New Roman" w:hAnsi="Times New Roman"/>
                <w:sz w:val="24"/>
                <w:szCs w:val="24"/>
                <w:shd w:val="clear" w:color="auto" w:fill="FFFFFF"/>
              </w:rPr>
              <w:t xml:space="preserve">prognozowania procesów i zjawisk społecznych kulturowych z wykorzystaniem </w:t>
            </w:r>
            <w:r w:rsidRPr="00D353B4">
              <w:rPr>
                <w:rFonts w:ascii="Times New Roman" w:hAnsi="Times New Roman"/>
                <w:sz w:val="24"/>
                <w:szCs w:val="24"/>
              </w:rPr>
              <w:t>kanonu krajoznawczego</w:t>
            </w:r>
          </w:p>
        </w:tc>
      </w:tr>
      <w:tr w:rsidR="00D353B4" w:rsidRPr="00D353B4" w14:paraId="388F910B" w14:textId="77777777" w:rsidTr="0063103C">
        <w:trPr>
          <w:trHeight w:val="20"/>
        </w:trPr>
        <w:tc>
          <w:tcPr>
            <w:tcW w:w="1818" w:type="pct"/>
            <w:vMerge/>
            <w:shd w:val="clear" w:color="auto" w:fill="auto"/>
          </w:tcPr>
          <w:p w14:paraId="61A7FE07" w14:textId="77777777" w:rsidR="004C78E8" w:rsidRPr="00D353B4" w:rsidRDefault="004C78E8" w:rsidP="00272BBF">
            <w:pPr>
              <w:rPr>
                <w:highlight w:val="yellow"/>
              </w:rPr>
            </w:pPr>
          </w:p>
        </w:tc>
        <w:tc>
          <w:tcPr>
            <w:tcW w:w="3182" w:type="pct"/>
            <w:shd w:val="clear" w:color="auto" w:fill="auto"/>
          </w:tcPr>
          <w:p w14:paraId="04C94603" w14:textId="77777777" w:rsidR="004C78E8" w:rsidRPr="00D353B4" w:rsidRDefault="004C78E8" w:rsidP="00667F61">
            <w:pPr>
              <w:pStyle w:val="Akapitzlist"/>
              <w:numPr>
                <w:ilvl w:val="0"/>
                <w:numId w:val="108"/>
              </w:numPr>
              <w:suppressAutoHyphens w:val="0"/>
              <w:autoSpaceDN/>
              <w:spacing w:line="240" w:lineRule="auto"/>
              <w:ind w:left="317" w:hanging="283"/>
              <w:contextualSpacing/>
              <w:textAlignment w:val="auto"/>
              <w:rPr>
                <w:rFonts w:ascii="Times New Roman" w:hAnsi="Times New Roman"/>
                <w:sz w:val="24"/>
                <w:szCs w:val="24"/>
              </w:rPr>
            </w:pPr>
            <w:r w:rsidRPr="00D353B4">
              <w:rPr>
                <w:rFonts w:ascii="Times New Roman" w:hAnsi="Times New Roman"/>
                <w:sz w:val="24"/>
                <w:szCs w:val="24"/>
              </w:rPr>
              <w:t>rozpoznaje potrzeby regionalnego  rynku turystyki krajoznawczej oraz potrafi je rozwiązywać</w:t>
            </w:r>
          </w:p>
        </w:tc>
      </w:tr>
      <w:tr w:rsidR="00D353B4" w:rsidRPr="00D353B4" w14:paraId="418CB10D" w14:textId="77777777" w:rsidTr="0063103C">
        <w:trPr>
          <w:trHeight w:val="20"/>
        </w:trPr>
        <w:tc>
          <w:tcPr>
            <w:tcW w:w="1818" w:type="pct"/>
            <w:vMerge/>
            <w:shd w:val="clear" w:color="auto" w:fill="auto"/>
          </w:tcPr>
          <w:p w14:paraId="76BC366C" w14:textId="77777777" w:rsidR="004C78E8" w:rsidRPr="00D353B4" w:rsidRDefault="004C78E8" w:rsidP="00272BBF">
            <w:pPr>
              <w:rPr>
                <w:highlight w:val="yellow"/>
              </w:rPr>
            </w:pPr>
          </w:p>
        </w:tc>
        <w:tc>
          <w:tcPr>
            <w:tcW w:w="3182" w:type="pct"/>
            <w:shd w:val="clear" w:color="auto" w:fill="auto"/>
          </w:tcPr>
          <w:p w14:paraId="2D80CEDD" w14:textId="77777777" w:rsidR="004C78E8" w:rsidRPr="00D353B4" w:rsidRDefault="004C78E8" w:rsidP="004E319A">
            <w:pPr>
              <w:jc w:val="both"/>
            </w:pPr>
            <w:r w:rsidRPr="00D353B4">
              <w:t>Kompetencje społeczne:</w:t>
            </w:r>
          </w:p>
        </w:tc>
      </w:tr>
      <w:tr w:rsidR="00D353B4" w:rsidRPr="00D353B4" w14:paraId="03ACB38E" w14:textId="77777777" w:rsidTr="0063103C">
        <w:trPr>
          <w:trHeight w:val="20"/>
        </w:trPr>
        <w:tc>
          <w:tcPr>
            <w:tcW w:w="1818" w:type="pct"/>
            <w:vMerge/>
            <w:shd w:val="clear" w:color="auto" w:fill="auto"/>
          </w:tcPr>
          <w:p w14:paraId="4D71257A" w14:textId="77777777" w:rsidR="004C78E8" w:rsidRPr="00D353B4" w:rsidRDefault="004C78E8" w:rsidP="00272BBF">
            <w:pPr>
              <w:rPr>
                <w:highlight w:val="yellow"/>
              </w:rPr>
            </w:pPr>
          </w:p>
        </w:tc>
        <w:tc>
          <w:tcPr>
            <w:tcW w:w="3182" w:type="pct"/>
            <w:shd w:val="clear" w:color="auto" w:fill="auto"/>
          </w:tcPr>
          <w:p w14:paraId="08B7866D" w14:textId="77777777" w:rsidR="004C78E8" w:rsidRPr="00D353B4" w:rsidRDefault="004C78E8" w:rsidP="00667F61">
            <w:pPr>
              <w:pStyle w:val="Akapitzlist"/>
              <w:numPr>
                <w:ilvl w:val="0"/>
                <w:numId w:val="107"/>
              </w:numPr>
              <w:suppressAutoHyphens w:val="0"/>
              <w:autoSpaceDN/>
              <w:spacing w:line="240" w:lineRule="auto"/>
              <w:ind w:left="317" w:hanging="283"/>
              <w:contextualSpacing/>
              <w:textAlignment w:val="auto"/>
              <w:rPr>
                <w:rFonts w:ascii="Times New Roman" w:hAnsi="Times New Roman"/>
                <w:sz w:val="24"/>
                <w:szCs w:val="24"/>
              </w:rPr>
            </w:pPr>
            <w:r w:rsidRPr="00D353B4">
              <w:rPr>
                <w:rFonts w:ascii="Times New Roman" w:hAnsi="Times New Roman"/>
                <w:sz w:val="24"/>
                <w:szCs w:val="24"/>
              </w:rPr>
              <w:t xml:space="preserve"> Ma świadomość konieczności podporządkowania się zasadom pracy w zespole oraz poczucie odpowiedzialności za wykonany projekt</w:t>
            </w:r>
          </w:p>
        </w:tc>
      </w:tr>
      <w:tr w:rsidR="00D353B4" w:rsidRPr="00D353B4" w14:paraId="0539ED72" w14:textId="77777777" w:rsidTr="0063103C">
        <w:trPr>
          <w:trHeight w:val="20"/>
        </w:trPr>
        <w:tc>
          <w:tcPr>
            <w:tcW w:w="1818" w:type="pct"/>
            <w:vMerge/>
            <w:shd w:val="clear" w:color="auto" w:fill="auto"/>
          </w:tcPr>
          <w:p w14:paraId="13710BA8" w14:textId="77777777" w:rsidR="004C78E8" w:rsidRPr="00D353B4" w:rsidRDefault="004C78E8" w:rsidP="00272BBF">
            <w:pPr>
              <w:rPr>
                <w:highlight w:val="yellow"/>
              </w:rPr>
            </w:pPr>
          </w:p>
        </w:tc>
        <w:tc>
          <w:tcPr>
            <w:tcW w:w="3182" w:type="pct"/>
            <w:shd w:val="clear" w:color="auto" w:fill="auto"/>
          </w:tcPr>
          <w:p w14:paraId="72D8E0EE" w14:textId="77777777" w:rsidR="004C78E8" w:rsidRPr="00D353B4" w:rsidRDefault="004C78E8" w:rsidP="00667F61">
            <w:pPr>
              <w:pStyle w:val="Akapitzlist"/>
              <w:numPr>
                <w:ilvl w:val="0"/>
                <w:numId w:val="107"/>
              </w:numPr>
              <w:suppressAutoHyphens w:val="0"/>
              <w:autoSpaceDN/>
              <w:spacing w:line="240" w:lineRule="auto"/>
              <w:ind w:left="317" w:hanging="283"/>
              <w:contextualSpacing/>
              <w:jc w:val="left"/>
              <w:textAlignment w:val="auto"/>
              <w:rPr>
                <w:rFonts w:ascii="Times New Roman" w:hAnsi="Times New Roman"/>
                <w:sz w:val="24"/>
                <w:szCs w:val="24"/>
              </w:rPr>
            </w:pPr>
            <w:r w:rsidRPr="00D353B4">
              <w:rPr>
                <w:rFonts w:ascii="Times New Roman" w:hAnsi="Times New Roman"/>
                <w:sz w:val="24"/>
                <w:szCs w:val="24"/>
              </w:rPr>
              <w:t>. przygotowany jest do współpracy z  zespołem w celu pomyślnej realizacji zadań empirycznych. Ma świadomość ponoszenia odpowiedzialności za wspólnie realizowane działania podczas pracy zespołowej.</w:t>
            </w:r>
          </w:p>
        </w:tc>
      </w:tr>
      <w:tr w:rsidR="00D353B4" w:rsidRPr="00D353B4" w14:paraId="72C67BBB" w14:textId="77777777" w:rsidTr="0063103C">
        <w:trPr>
          <w:trHeight w:val="20"/>
        </w:trPr>
        <w:tc>
          <w:tcPr>
            <w:tcW w:w="1818" w:type="pct"/>
            <w:vMerge/>
            <w:shd w:val="clear" w:color="auto" w:fill="auto"/>
          </w:tcPr>
          <w:p w14:paraId="1A56DFF2" w14:textId="77777777" w:rsidR="004C78E8" w:rsidRPr="00D353B4" w:rsidRDefault="004C78E8" w:rsidP="00272BBF">
            <w:pPr>
              <w:rPr>
                <w:highlight w:val="yellow"/>
              </w:rPr>
            </w:pPr>
          </w:p>
        </w:tc>
        <w:tc>
          <w:tcPr>
            <w:tcW w:w="3182" w:type="pct"/>
            <w:shd w:val="clear" w:color="auto" w:fill="auto"/>
          </w:tcPr>
          <w:p w14:paraId="11D9FCDE" w14:textId="77777777" w:rsidR="004C78E8" w:rsidRPr="00D353B4" w:rsidRDefault="004C78E8" w:rsidP="00667F61">
            <w:pPr>
              <w:pStyle w:val="Akapitzlist"/>
              <w:numPr>
                <w:ilvl w:val="0"/>
                <w:numId w:val="107"/>
              </w:numPr>
              <w:suppressAutoHyphens w:val="0"/>
              <w:autoSpaceDN/>
              <w:spacing w:line="240" w:lineRule="auto"/>
              <w:ind w:left="317" w:hanging="283"/>
              <w:contextualSpacing/>
              <w:jc w:val="left"/>
              <w:textAlignment w:val="auto"/>
              <w:rPr>
                <w:rFonts w:ascii="Times New Roman" w:hAnsi="Times New Roman"/>
                <w:sz w:val="24"/>
                <w:szCs w:val="24"/>
              </w:rPr>
            </w:pPr>
            <w:r w:rsidRPr="00D353B4">
              <w:rPr>
                <w:rFonts w:ascii="Times New Roman" w:hAnsi="Times New Roman"/>
                <w:sz w:val="24"/>
                <w:szCs w:val="24"/>
              </w:rPr>
              <w:t>ma  świadomość odpowiedniego promowania Polski na arenie międzynarodowej i prowadzi dyskusję tematyczną</w:t>
            </w:r>
          </w:p>
        </w:tc>
      </w:tr>
      <w:tr w:rsidR="00D353B4" w:rsidRPr="00D353B4" w14:paraId="2F249026" w14:textId="77777777" w:rsidTr="0063103C">
        <w:trPr>
          <w:trHeight w:val="20"/>
        </w:trPr>
        <w:tc>
          <w:tcPr>
            <w:tcW w:w="1818" w:type="pct"/>
            <w:shd w:val="clear" w:color="auto" w:fill="auto"/>
          </w:tcPr>
          <w:p w14:paraId="43859FC8" w14:textId="77777777" w:rsidR="004C78E8" w:rsidRPr="00D353B4" w:rsidRDefault="004C78E8" w:rsidP="00272BBF">
            <w:pPr>
              <w:jc w:val="both"/>
            </w:pPr>
            <w:r w:rsidRPr="00D353B4">
              <w:t>Odniesienie modułowych efektów uczenia się do kierunkowych efektów uczenia się</w:t>
            </w:r>
          </w:p>
        </w:tc>
        <w:tc>
          <w:tcPr>
            <w:tcW w:w="3182" w:type="pct"/>
            <w:shd w:val="clear" w:color="auto" w:fill="auto"/>
          </w:tcPr>
          <w:p w14:paraId="784F9664" w14:textId="77777777" w:rsidR="004C78E8" w:rsidRPr="00D353B4" w:rsidRDefault="004C78E8" w:rsidP="00272BBF">
            <w:pPr>
              <w:spacing w:line="276" w:lineRule="auto"/>
            </w:pPr>
            <w:r w:rsidRPr="00D353B4">
              <w:t>Kod efektu modułowego – kod efektu kierunkowego</w:t>
            </w:r>
          </w:p>
          <w:tbl>
            <w:tblPr>
              <w:tblW w:w="5703" w:type="dxa"/>
              <w:tblLook w:val="00A0" w:firstRow="1" w:lastRow="0" w:firstColumn="1" w:lastColumn="0" w:noHBand="0" w:noVBand="0"/>
            </w:tblPr>
            <w:tblGrid>
              <w:gridCol w:w="2121"/>
              <w:gridCol w:w="1843"/>
              <w:gridCol w:w="1739"/>
            </w:tblGrid>
            <w:tr w:rsidR="00D353B4" w:rsidRPr="00D353B4" w14:paraId="5BC80FF0" w14:textId="77777777" w:rsidTr="0063103C">
              <w:trPr>
                <w:trHeight w:val="1067"/>
              </w:trPr>
              <w:tc>
                <w:tcPr>
                  <w:tcW w:w="2121" w:type="dxa"/>
                </w:tcPr>
                <w:p w14:paraId="20497942" w14:textId="77777777" w:rsidR="004C78E8" w:rsidRPr="00D353B4" w:rsidRDefault="004C78E8" w:rsidP="00272BBF">
                  <w:pPr>
                    <w:spacing w:line="276" w:lineRule="auto"/>
                    <w:ind w:left="-74"/>
                    <w:rPr>
                      <w:bCs/>
                    </w:rPr>
                  </w:pPr>
                  <w:r w:rsidRPr="00D353B4">
                    <w:t xml:space="preserve">W1 - </w:t>
                  </w:r>
                  <w:r w:rsidRPr="00D353B4">
                    <w:rPr>
                      <w:bCs/>
                    </w:rPr>
                    <w:t>TR_W 09</w:t>
                  </w:r>
                </w:p>
                <w:p w14:paraId="3DBDA76D" w14:textId="77777777" w:rsidR="004C78E8" w:rsidRPr="00D353B4" w:rsidRDefault="004C78E8" w:rsidP="00272BBF">
                  <w:pPr>
                    <w:spacing w:line="276" w:lineRule="auto"/>
                    <w:ind w:left="-74"/>
                    <w:rPr>
                      <w:bCs/>
                    </w:rPr>
                  </w:pPr>
                  <w:r w:rsidRPr="00D353B4">
                    <w:rPr>
                      <w:bCs/>
                    </w:rPr>
                    <w:t>W2 - TR_W01</w:t>
                  </w:r>
                </w:p>
                <w:p w14:paraId="2FCCE142" w14:textId="77777777" w:rsidR="004C78E8" w:rsidRPr="00D353B4" w:rsidRDefault="004C78E8" w:rsidP="00272BBF">
                  <w:pPr>
                    <w:spacing w:line="276" w:lineRule="auto"/>
                    <w:ind w:left="-74"/>
                    <w:rPr>
                      <w:bCs/>
                    </w:rPr>
                  </w:pPr>
                  <w:r w:rsidRPr="00D353B4">
                    <w:rPr>
                      <w:bCs/>
                    </w:rPr>
                    <w:t>W3 – TR_W02</w:t>
                  </w:r>
                </w:p>
                <w:p w14:paraId="61EA6097" w14:textId="77777777" w:rsidR="004C78E8" w:rsidRPr="00D353B4" w:rsidRDefault="004C78E8" w:rsidP="00272BBF">
                  <w:pPr>
                    <w:spacing w:line="276" w:lineRule="auto"/>
                    <w:ind w:left="-74"/>
                    <w:rPr>
                      <w:bCs/>
                    </w:rPr>
                  </w:pPr>
                </w:p>
              </w:tc>
              <w:tc>
                <w:tcPr>
                  <w:tcW w:w="1843" w:type="dxa"/>
                </w:tcPr>
                <w:p w14:paraId="778862DC" w14:textId="77777777" w:rsidR="004C78E8" w:rsidRPr="00D353B4" w:rsidRDefault="004C78E8" w:rsidP="00272BBF">
                  <w:pPr>
                    <w:spacing w:line="276" w:lineRule="auto"/>
                    <w:ind w:left="-74"/>
                    <w:rPr>
                      <w:bCs/>
                    </w:rPr>
                  </w:pPr>
                  <w:r w:rsidRPr="00D353B4">
                    <w:rPr>
                      <w:bCs/>
                    </w:rPr>
                    <w:t>U1 - TR_U07</w:t>
                  </w:r>
                </w:p>
                <w:p w14:paraId="4645823D" w14:textId="77777777" w:rsidR="004C78E8" w:rsidRPr="00D353B4" w:rsidRDefault="004C78E8" w:rsidP="00272BBF">
                  <w:pPr>
                    <w:spacing w:line="276" w:lineRule="auto"/>
                    <w:ind w:left="-74"/>
                    <w:rPr>
                      <w:bCs/>
                    </w:rPr>
                  </w:pPr>
                  <w:r w:rsidRPr="00D353B4">
                    <w:rPr>
                      <w:bCs/>
                    </w:rPr>
                    <w:t>U2 - TR_U04</w:t>
                  </w:r>
                </w:p>
                <w:p w14:paraId="73A242C9" w14:textId="77777777" w:rsidR="004C78E8" w:rsidRPr="00D353B4" w:rsidRDefault="004C78E8" w:rsidP="00272BBF">
                  <w:pPr>
                    <w:spacing w:line="276" w:lineRule="auto"/>
                    <w:ind w:left="-74"/>
                    <w:rPr>
                      <w:bCs/>
                    </w:rPr>
                  </w:pPr>
                  <w:r w:rsidRPr="00D353B4">
                    <w:rPr>
                      <w:bCs/>
                    </w:rPr>
                    <w:t>U3 - TR_U01</w:t>
                  </w:r>
                </w:p>
                <w:p w14:paraId="32E9170D" w14:textId="77777777" w:rsidR="004C78E8" w:rsidRPr="00D353B4" w:rsidRDefault="004C78E8" w:rsidP="00272BBF">
                  <w:pPr>
                    <w:spacing w:line="276" w:lineRule="auto"/>
                    <w:ind w:left="-74"/>
                    <w:rPr>
                      <w:bCs/>
                    </w:rPr>
                  </w:pPr>
                </w:p>
              </w:tc>
              <w:tc>
                <w:tcPr>
                  <w:tcW w:w="1739" w:type="dxa"/>
                </w:tcPr>
                <w:p w14:paraId="33261548" w14:textId="77777777" w:rsidR="004C78E8" w:rsidRPr="00D353B4" w:rsidRDefault="004C78E8" w:rsidP="00272BBF">
                  <w:pPr>
                    <w:spacing w:line="276" w:lineRule="auto"/>
                    <w:ind w:left="-74"/>
                    <w:rPr>
                      <w:bCs/>
                    </w:rPr>
                  </w:pPr>
                  <w:r w:rsidRPr="00D353B4">
                    <w:rPr>
                      <w:bCs/>
                    </w:rPr>
                    <w:t>K1 - TR_K01</w:t>
                  </w:r>
                </w:p>
                <w:p w14:paraId="570B308A" w14:textId="77777777" w:rsidR="004C78E8" w:rsidRPr="00D353B4" w:rsidRDefault="004C78E8" w:rsidP="00272BBF">
                  <w:pPr>
                    <w:spacing w:line="276" w:lineRule="auto"/>
                    <w:ind w:left="-74"/>
                    <w:rPr>
                      <w:bCs/>
                    </w:rPr>
                  </w:pPr>
                  <w:r w:rsidRPr="00D353B4">
                    <w:rPr>
                      <w:bCs/>
                    </w:rPr>
                    <w:t>K2 - TR_K03</w:t>
                  </w:r>
                </w:p>
                <w:p w14:paraId="6351FF9D" w14:textId="77777777" w:rsidR="004C78E8" w:rsidRPr="00D353B4" w:rsidRDefault="004C78E8" w:rsidP="00272BBF">
                  <w:pPr>
                    <w:spacing w:line="276" w:lineRule="auto"/>
                    <w:ind w:left="-74"/>
                  </w:pPr>
                  <w:r w:rsidRPr="00D353B4">
                    <w:rPr>
                      <w:bCs/>
                    </w:rPr>
                    <w:t>K3 - TR_K02</w:t>
                  </w:r>
                </w:p>
              </w:tc>
            </w:tr>
          </w:tbl>
          <w:p w14:paraId="2518453A" w14:textId="77777777" w:rsidR="004C78E8" w:rsidRPr="00D353B4" w:rsidRDefault="004C78E8" w:rsidP="00272BBF">
            <w:pPr>
              <w:jc w:val="both"/>
            </w:pPr>
          </w:p>
        </w:tc>
      </w:tr>
      <w:tr w:rsidR="00D353B4" w:rsidRPr="00D353B4" w14:paraId="42F01F51" w14:textId="77777777" w:rsidTr="0063103C">
        <w:trPr>
          <w:trHeight w:val="20"/>
        </w:trPr>
        <w:tc>
          <w:tcPr>
            <w:tcW w:w="1818" w:type="pct"/>
            <w:shd w:val="clear" w:color="auto" w:fill="auto"/>
          </w:tcPr>
          <w:p w14:paraId="28BABF9F" w14:textId="77777777" w:rsidR="004C78E8" w:rsidRPr="00D353B4" w:rsidRDefault="004C78E8" w:rsidP="00272BBF">
            <w:r w:rsidRPr="00D353B4">
              <w:t>Odniesienie modułowych efektów uczenia się do efektów inżynierskich (jeżeli dotyczy)</w:t>
            </w:r>
          </w:p>
        </w:tc>
        <w:tc>
          <w:tcPr>
            <w:tcW w:w="3182" w:type="pct"/>
            <w:shd w:val="clear" w:color="auto" w:fill="auto"/>
          </w:tcPr>
          <w:p w14:paraId="1F560AFC" w14:textId="77777777" w:rsidR="004C78E8" w:rsidRPr="00D353B4" w:rsidRDefault="004C78E8" w:rsidP="00272BBF">
            <w:pPr>
              <w:jc w:val="both"/>
            </w:pPr>
            <w:r w:rsidRPr="00D353B4">
              <w:t>nie dotyczy</w:t>
            </w:r>
          </w:p>
        </w:tc>
      </w:tr>
      <w:tr w:rsidR="00D353B4" w:rsidRPr="00D353B4" w14:paraId="3566B9C0" w14:textId="77777777" w:rsidTr="0063103C">
        <w:trPr>
          <w:trHeight w:val="20"/>
        </w:trPr>
        <w:tc>
          <w:tcPr>
            <w:tcW w:w="1818" w:type="pct"/>
            <w:shd w:val="clear" w:color="auto" w:fill="auto"/>
          </w:tcPr>
          <w:p w14:paraId="10EE41FE" w14:textId="77777777" w:rsidR="004C78E8" w:rsidRPr="00D353B4" w:rsidRDefault="004C78E8" w:rsidP="00272BBF">
            <w:r w:rsidRPr="00D353B4">
              <w:t xml:space="preserve">Wymagania wstępne i dodatkowe </w:t>
            </w:r>
          </w:p>
        </w:tc>
        <w:tc>
          <w:tcPr>
            <w:tcW w:w="3182" w:type="pct"/>
            <w:shd w:val="clear" w:color="auto" w:fill="auto"/>
          </w:tcPr>
          <w:p w14:paraId="1F665F67" w14:textId="77777777" w:rsidR="004C78E8" w:rsidRPr="00D353B4" w:rsidRDefault="004C78E8" w:rsidP="00272BBF">
            <w:pPr>
              <w:jc w:val="both"/>
            </w:pPr>
            <w:r w:rsidRPr="00D353B4">
              <w:t>Geografia i historia z zakresu szkoły średniej .</w:t>
            </w:r>
          </w:p>
        </w:tc>
      </w:tr>
      <w:tr w:rsidR="00D353B4" w:rsidRPr="00D353B4" w14:paraId="4C607E4D" w14:textId="77777777" w:rsidTr="0063103C">
        <w:trPr>
          <w:trHeight w:val="20"/>
        </w:trPr>
        <w:tc>
          <w:tcPr>
            <w:tcW w:w="1818" w:type="pct"/>
            <w:shd w:val="clear" w:color="auto" w:fill="auto"/>
          </w:tcPr>
          <w:p w14:paraId="40F0D198" w14:textId="77777777" w:rsidR="004C78E8" w:rsidRPr="00D353B4" w:rsidRDefault="004C78E8" w:rsidP="00272BBF">
            <w:r w:rsidRPr="00D353B4">
              <w:t xml:space="preserve">Treści programowe modułu </w:t>
            </w:r>
          </w:p>
          <w:p w14:paraId="71A57BB3" w14:textId="77777777" w:rsidR="004C78E8" w:rsidRPr="00D353B4" w:rsidRDefault="004C78E8" w:rsidP="00272BBF"/>
        </w:tc>
        <w:tc>
          <w:tcPr>
            <w:tcW w:w="3182" w:type="pct"/>
            <w:shd w:val="clear" w:color="auto" w:fill="auto"/>
          </w:tcPr>
          <w:p w14:paraId="748766CE" w14:textId="77777777" w:rsidR="004C78E8" w:rsidRPr="00D353B4" w:rsidRDefault="004C78E8" w:rsidP="00272BBF">
            <w:pPr>
              <w:jc w:val="both"/>
              <w:rPr>
                <w:rFonts w:eastAsia="Garamond"/>
              </w:rPr>
            </w:pPr>
            <w:r w:rsidRPr="00D353B4">
              <w:t>Wykłady obejmują zaawansowaną wiedzę o kraju ojczystym z uwzględnieniem aspektów kulturowych, historycznych, przyrodniczych i geograficznych. Poruszana jest także  wiedza krajoznawcza dotycząca najbliższego regionu i problemach występujących w  kontekście lokalnym</w:t>
            </w:r>
            <w:r w:rsidRPr="00D353B4">
              <w:rPr>
                <w:rFonts w:eastAsia="Garamond"/>
              </w:rPr>
              <w:t xml:space="preserve">. </w:t>
            </w:r>
          </w:p>
          <w:p w14:paraId="097FD284" w14:textId="77777777" w:rsidR="004C78E8" w:rsidRPr="00D353B4" w:rsidRDefault="004C78E8" w:rsidP="00272BBF">
            <w:pPr>
              <w:jc w:val="both"/>
              <w:rPr>
                <w:rFonts w:eastAsia="Garamond"/>
              </w:rPr>
            </w:pPr>
            <w:r w:rsidRPr="00D353B4">
              <w:rPr>
                <w:rFonts w:eastAsia="Garamond"/>
              </w:rPr>
              <w:t>Ćwiczenia obejmują: zakres prac ćwiczeniowych związanych z topografią i analizą danych na mapach podstawowych informacji krajoznawczych Polski (lista UNESCO)</w:t>
            </w:r>
          </w:p>
          <w:p w14:paraId="07BBD82A" w14:textId="77777777" w:rsidR="004C78E8" w:rsidRPr="00D353B4" w:rsidRDefault="004C78E8" w:rsidP="00272BBF">
            <w:pPr>
              <w:jc w:val="both"/>
              <w:rPr>
                <w:bCs/>
              </w:rPr>
            </w:pPr>
            <w:r w:rsidRPr="00D353B4">
              <w:rPr>
                <w:rFonts w:eastAsia="Garamond"/>
              </w:rPr>
              <w:t>Zajęcia terenowe (wyjazd terenowy) do miejsc i obiektów cennych ze względu na walory historyczne i przyrodnicze związane z kulturą materialną i historią kraju.</w:t>
            </w:r>
          </w:p>
        </w:tc>
      </w:tr>
      <w:tr w:rsidR="00D353B4" w:rsidRPr="00D353B4" w14:paraId="02E6BA3E" w14:textId="77777777" w:rsidTr="0063103C">
        <w:trPr>
          <w:trHeight w:val="20"/>
        </w:trPr>
        <w:tc>
          <w:tcPr>
            <w:tcW w:w="1818" w:type="pct"/>
            <w:shd w:val="clear" w:color="auto" w:fill="auto"/>
          </w:tcPr>
          <w:p w14:paraId="2CDA2EE9" w14:textId="77777777" w:rsidR="004C78E8" w:rsidRPr="00D353B4" w:rsidRDefault="004C78E8" w:rsidP="00272BBF">
            <w:r w:rsidRPr="00D353B4">
              <w:t>Wykaz literatury podstawowej i uzupełniającej</w:t>
            </w:r>
          </w:p>
        </w:tc>
        <w:tc>
          <w:tcPr>
            <w:tcW w:w="3182" w:type="pct"/>
            <w:shd w:val="clear" w:color="auto" w:fill="auto"/>
          </w:tcPr>
          <w:p w14:paraId="49465971" w14:textId="77777777" w:rsidR="004C78E8" w:rsidRPr="00D353B4" w:rsidRDefault="004C78E8" w:rsidP="00272BBF">
            <w:pPr>
              <w:autoSpaceDE w:val="0"/>
              <w:autoSpaceDN w:val="0"/>
              <w:adjustRightInd w:val="0"/>
            </w:pPr>
            <w:r w:rsidRPr="00D353B4">
              <w:t>Literatura podstawowa:</w:t>
            </w:r>
          </w:p>
          <w:p w14:paraId="2AE211C1" w14:textId="77777777" w:rsidR="004C78E8" w:rsidRPr="00D353B4" w:rsidRDefault="004C78E8" w:rsidP="00667F61">
            <w:pPr>
              <w:numPr>
                <w:ilvl w:val="0"/>
                <w:numId w:val="105"/>
              </w:numPr>
              <w:ind w:left="57" w:hanging="283"/>
              <w:jc w:val="both"/>
            </w:pPr>
            <w:r w:rsidRPr="00D353B4">
              <w:t>Kondracki J. Geografia regionalna Polski, PWN, Warszawa 2023</w:t>
            </w:r>
          </w:p>
          <w:p w14:paraId="3DCFDA74" w14:textId="77777777" w:rsidR="004C78E8" w:rsidRPr="00D353B4" w:rsidRDefault="004C78E8" w:rsidP="004C78E8">
            <w:pPr>
              <w:pStyle w:val="Nagwek1"/>
              <w:shd w:val="clear" w:color="auto" w:fill="FFFFFF"/>
              <w:spacing w:before="0"/>
              <w:ind w:left="57"/>
              <w:rPr>
                <w:rFonts w:ascii="Times New Roman" w:hAnsi="Times New Roman" w:cs="Times New Roman"/>
                <w:color w:val="auto"/>
                <w:sz w:val="24"/>
                <w:szCs w:val="24"/>
              </w:rPr>
            </w:pPr>
            <w:r w:rsidRPr="00D353B4">
              <w:rPr>
                <w:rFonts w:ascii="Times New Roman" w:hAnsi="Times New Roman" w:cs="Times New Roman"/>
                <w:bCs/>
                <w:color w:val="auto"/>
                <w:sz w:val="24"/>
                <w:szCs w:val="24"/>
              </w:rPr>
              <w:t xml:space="preserve"> 2.Prószyńska-Bordas H</w:t>
            </w:r>
            <w:r w:rsidRPr="00D353B4">
              <w:rPr>
                <w:rFonts w:ascii="Times New Roman" w:hAnsi="Times New Roman" w:cs="Times New Roman"/>
                <w:color w:val="auto"/>
                <w:sz w:val="24"/>
                <w:szCs w:val="24"/>
              </w:rPr>
              <w:t xml:space="preserve">., 2016: Krajoznawstwo tradycja i współczesność Diffin ,  Warszawa </w:t>
            </w:r>
          </w:p>
          <w:p w14:paraId="65199C49" w14:textId="77777777" w:rsidR="004C78E8" w:rsidRPr="00D353B4" w:rsidRDefault="004C78E8" w:rsidP="004C78E8">
            <w:pPr>
              <w:pStyle w:val="Nagwek1"/>
              <w:shd w:val="clear" w:color="auto" w:fill="FFFFFF"/>
              <w:spacing w:before="0"/>
              <w:ind w:left="57"/>
              <w:rPr>
                <w:rFonts w:ascii="Times New Roman" w:hAnsi="Times New Roman" w:cs="Times New Roman"/>
                <w:color w:val="auto"/>
                <w:sz w:val="24"/>
                <w:szCs w:val="24"/>
              </w:rPr>
            </w:pPr>
          </w:p>
          <w:p w14:paraId="69FC569A" w14:textId="50584345" w:rsidR="004C78E8" w:rsidRPr="00D353B4" w:rsidRDefault="004C78E8" w:rsidP="004C78E8">
            <w:pPr>
              <w:pStyle w:val="Nagwek1"/>
              <w:shd w:val="clear" w:color="auto" w:fill="FFFFFF"/>
              <w:spacing w:before="0"/>
              <w:ind w:left="57"/>
              <w:rPr>
                <w:rFonts w:ascii="Times New Roman" w:hAnsi="Times New Roman" w:cs="Times New Roman"/>
                <w:color w:val="auto"/>
                <w:sz w:val="24"/>
                <w:szCs w:val="24"/>
              </w:rPr>
            </w:pPr>
            <w:r w:rsidRPr="00D353B4">
              <w:rPr>
                <w:rFonts w:ascii="Times New Roman" w:hAnsi="Times New Roman" w:cs="Times New Roman"/>
                <w:color w:val="auto"/>
                <w:sz w:val="24"/>
                <w:szCs w:val="24"/>
              </w:rPr>
              <w:t xml:space="preserve">Literatura uzupełniająca:   </w:t>
            </w:r>
          </w:p>
          <w:p w14:paraId="10933035" w14:textId="77777777" w:rsidR="004C78E8" w:rsidRPr="00D353B4" w:rsidRDefault="004C78E8" w:rsidP="004C78E8">
            <w:pPr>
              <w:pStyle w:val="Nagwek1"/>
              <w:shd w:val="clear" w:color="auto" w:fill="FFFFFF"/>
              <w:spacing w:before="0"/>
              <w:ind w:left="57"/>
              <w:rPr>
                <w:rFonts w:ascii="Times New Roman" w:hAnsi="Times New Roman" w:cs="Times New Roman"/>
                <w:color w:val="auto"/>
                <w:sz w:val="24"/>
                <w:szCs w:val="24"/>
              </w:rPr>
            </w:pPr>
            <w:r w:rsidRPr="00D353B4">
              <w:rPr>
                <w:rFonts w:ascii="Times New Roman" w:hAnsi="Times New Roman" w:cs="Times New Roman"/>
                <w:color w:val="auto"/>
                <w:sz w:val="24"/>
                <w:szCs w:val="24"/>
              </w:rPr>
              <w:t xml:space="preserve">3.Kruczek Z., Kurek A., Nowacki M., 2018 Krajoznawstwo. Zarys teorii i metodyki. Proksenia, Warszawa </w:t>
            </w:r>
          </w:p>
          <w:p w14:paraId="79AD280F" w14:textId="77777777" w:rsidR="004C78E8" w:rsidRPr="00D353B4" w:rsidRDefault="004C78E8" w:rsidP="004C78E8">
            <w:pPr>
              <w:pStyle w:val="Nagwek1"/>
              <w:shd w:val="clear" w:color="auto" w:fill="FFFFFF"/>
              <w:spacing w:before="0"/>
              <w:ind w:left="57"/>
              <w:rPr>
                <w:color w:val="auto"/>
                <w:sz w:val="24"/>
                <w:szCs w:val="24"/>
              </w:rPr>
            </w:pPr>
            <w:r w:rsidRPr="00D353B4">
              <w:rPr>
                <w:rFonts w:ascii="Times New Roman" w:hAnsi="Times New Roman" w:cs="Times New Roman"/>
                <w:color w:val="auto"/>
                <w:sz w:val="24"/>
                <w:szCs w:val="24"/>
              </w:rPr>
              <w:t xml:space="preserve"> 4. Kanon Krajoznawczy Polski </w:t>
            </w:r>
            <w:hyperlink r:id="rId6" w:history="1">
              <w:r w:rsidRPr="00D353B4">
                <w:rPr>
                  <w:rStyle w:val="Hipercze"/>
                  <w:rFonts w:ascii="Times New Roman" w:hAnsi="Times New Roman" w:cs="Times New Roman"/>
                  <w:color w:val="auto"/>
                  <w:sz w:val="24"/>
                  <w:szCs w:val="24"/>
                  <w:bdr w:val="none" w:sz="0" w:space="0" w:color="auto" w:frame="1"/>
                  <w:shd w:val="clear" w:color="auto" w:fill="FFFFFF"/>
                </w:rPr>
                <w:t>Zbiorowa Praca</w:t>
              </w:r>
            </w:hyperlink>
            <w:r w:rsidRPr="00D353B4">
              <w:rPr>
                <w:rFonts w:ascii="Times New Roman" w:hAnsi="Times New Roman" w:cs="Times New Roman"/>
                <w:color w:val="auto"/>
                <w:sz w:val="24"/>
                <w:szCs w:val="24"/>
                <w:bdr w:val="none" w:sz="0" w:space="0" w:color="auto" w:frame="1"/>
                <w:shd w:val="clear" w:color="auto" w:fill="FFFFFF"/>
              </w:rPr>
              <w:t xml:space="preserve"> 2018 </w:t>
            </w:r>
            <w:r w:rsidRPr="00D353B4">
              <w:rPr>
                <w:rFonts w:ascii="Times New Roman" w:hAnsi="Times New Roman" w:cs="Times New Roman"/>
                <w:bCs/>
                <w:color w:val="auto"/>
                <w:sz w:val="24"/>
                <w:szCs w:val="24"/>
                <w:shd w:val="clear" w:color="auto" w:fill="FFFFFF"/>
              </w:rPr>
              <w:t>Wydawnictwo PTTK "Kraj"</w:t>
            </w:r>
            <w:r w:rsidRPr="00D353B4">
              <w:rPr>
                <w:bCs/>
                <w:color w:val="auto"/>
                <w:sz w:val="24"/>
                <w:szCs w:val="24"/>
                <w:shd w:val="clear" w:color="auto" w:fill="FFFFFF"/>
              </w:rPr>
              <w:t xml:space="preserve"> </w:t>
            </w:r>
          </w:p>
        </w:tc>
      </w:tr>
      <w:tr w:rsidR="00D353B4" w:rsidRPr="00D353B4" w14:paraId="44F29C92" w14:textId="77777777" w:rsidTr="0063103C">
        <w:trPr>
          <w:trHeight w:val="20"/>
        </w:trPr>
        <w:tc>
          <w:tcPr>
            <w:tcW w:w="1818" w:type="pct"/>
            <w:shd w:val="clear" w:color="auto" w:fill="auto"/>
          </w:tcPr>
          <w:p w14:paraId="68839A7D" w14:textId="77777777" w:rsidR="004C78E8" w:rsidRPr="00D353B4" w:rsidRDefault="004C78E8" w:rsidP="00272BBF">
            <w:r w:rsidRPr="00D353B4">
              <w:t>Planowane formy/działania/metody dydaktyczne</w:t>
            </w:r>
          </w:p>
        </w:tc>
        <w:tc>
          <w:tcPr>
            <w:tcW w:w="3182" w:type="pct"/>
            <w:shd w:val="clear" w:color="auto" w:fill="auto"/>
          </w:tcPr>
          <w:p w14:paraId="1BCA8F92" w14:textId="77777777" w:rsidR="004C78E8" w:rsidRPr="00D353B4" w:rsidRDefault="004C78E8" w:rsidP="00272BBF">
            <w:r w:rsidRPr="00D353B4">
              <w:t>Metody dydaktyczne: dyskusja, wykład, ćwiczenia, wykonanie  prezentacji. Prezentacje w terenie</w:t>
            </w:r>
          </w:p>
        </w:tc>
      </w:tr>
      <w:tr w:rsidR="00D353B4" w:rsidRPr="00D353B4" w14:paraId="26F86F8A" w14:textId="77777777" w:rsidTr="0063103C">
        <w:trPr>
          <w:trHeight w:val="20"/>
        </w:trPr>
        <w:tc>
          <w:tcPr>
            <w:tcW w:w="1818" w:type="pct"/>
            <w:shd w:val="clear" w:color="auto" w:fill="auto"/>
          </w:tcPr>
          <w:p w14:paraId="2A6D6049" w14:textId="77777777" w:rsidR="004C78E8" w:rsidRPr="00D353B4" w:rsidRDefault="004C78E8" w:rsidP="00272BBF">
            <w:r w:rsidRPr="00D353B4">
              <w:t>Sposoby weryfikacji oraz formy dokumentowania osiągniętych efektów uczenia się</w:t>
            </w:r>
          </w:p>
        </w:tc>
        <w:tc>
          <w:tcPr>
            <w:tcW w:w="3182" w:type="pct"/>
            <w:shd w:val="clear" w:color="auto" w:fill="auto"/>
          </w:tcPr>
          <w:p w14:paraId="34E18140" w14:textId="136E803F" w:rsidR="00411C4B" w:rsidRPr="00D353B4" w:rsidRDefault="004C78E8" w:rsidP="00272BBF">
            <w:r w:rsidRPr="00D353B4">
              <w:t xml:space="preserve">W 1., W 2., W 3. Aktywny udział studenta w zajęciach, </w:t>
            </w:r>
            <w:r w:rsidR="00411C4B" w:rsidRPr="00D353B4">
              <w:t>egzamin</w:t>
            </w:r>
            <w:r w:rsidRPr="00D353B4">
              <w:t xml:space="preserve"> </w:t>
            </w:r>
          </w:p>
          <w:p w14:paraId="29590A28" w14:textId="6375AFAE" w:rsidR="004C78E8" w:rsidRPr="00D353B4" w:rsidRDefault="004C78E8" w:rsidP="00272BBF">
            <w:r w:rsidRPr="00D353B4">
              <w:t>U 1., U 3. Aktywny udział studenta w zajęciach, lista prowadzącego, prace zadane, projekt</w:t>
            </w:r>
          </w:p>
          <w:p w14:paraId="57E77426" w14:textId="77777777" w:rsidR="004C78E8" w:rsidRPr="00D353B4" w:rsidRDefault="004C78E8" w:rsidP="00272BBF">
            <w:r w:rsidRPr="00D353B4">
              <w:t>U 2. Aktywny udział studenta w zajęciach, lista prowadzącego</w:t>
            </w:r>
          </w:p>
          <w:p w14:paraId="655FCAEA" w14:textId="77777777" w:rsidR="004C78E8" w:rsidRPr="00D353B4" w:rsidRDefault="004C78E8" w:rsidP="00272BBF">
            <w:r w:rsidRPr="00D353B4">
              <w:t>K 1.,  K 2., K 3. Aktywny udział studenta w zajęciach, lista prowadzącego</w:t>
            </w:r>
          </w:p>
        </w:tc>
      </w:tr>
      <w:tr w:rsidR="00D353B4" w:rsidRPr="00D353B4" w14:paraId="1509D366" w14:textId="77777777" w:rsidTr="0063103C">
        <w:trPr>
          <w:trHeight w:val="20"/>
        </w:trPr>
        <w:tc>
          <w:tcPr>
            <w:tcW w:w="1818" w:type="pct"/>
            <w:shd w:val="clear" w:color="auto" w:fill="auto"/>
          </w:tcPr>
          <w:p w14:paraId="23DBD6A1" w14:textId="77777777" w:rsidR="004C78E8" w:rsidRPr="00D353B4" w:rsidRDefault="004C78E8" w:rsidP="00272BBF">
            <w:r w:rsidRPr="00D353B4">
              <w:t>Elementy i wagi mające wpływ na ocenę końcową</w:t>
            </w:r>
          </w:p>
          <w:p w14:paraId="43C59BA1" w14:textId="77777777" w:rsidR="004C78E8" w:rsidRPr="00D353B4" w:rsidRDefault="004C78E8" w:rsidP="00272BBF"/>
          <w:p w14:paraId="0EF051B9" w14:textId="77777777" w:rsidR="004C78E8" w:rsidRPr="00D353B4" w:rsidRDefault="004C78E8" w:rsidP="00272BBF"/>
        </w:tc>
        <w:tc>
          <w:tcPr>
            <w:tcW w:w="3182" w:type="pct"/>
            <w:shd w:val="clear" w:color="auto" w:fill="auto"/>
          </w:tcPr>
          <w:p w14:paraId="347BDEB4" w14:textId="77777777" w:rsidR="004C78E8" w:rsidRPr="00D353B4" w:rsidRDefault="004C78E8" w:rsidP="00272BBF">
            <w:r w:rsidRPr="00D353B4">
              <w:lastRenderedPageBreak/>
              <w:t>Szczegółowe kryteria przy ocenie zaliczenia</w:t>
            </w:r>
          </w:p>
          <w:p w14:paraId="0F1B7796" w14:textId="77777777" w:rsidR="004C78E8" w:rsidRPr="00D353B4" w:rsidRDefault="004C78E8" w:rsidP="0063103C">
            <w:pPr>
              <w:rPr>
                <w:rFonts w:eastAsiaTheme="minorHAnsi"/>
              </w:rPr>
            </w:pPr>
            <w:r w:rsidRPr="00D353B4">
              <w:rPr>
                <w:rFonts w:eastAsiaTheme="minorHAnsi"/>
              </w:rPr>
              <w:t>Procent wiedzy wymaganej dla uzyskania oceny końcowej wynosi odpowiednio:</w:t>
            </w:r>
          </w:p>
          <w:p w14:paraId="2BC760F4" w14:textId="77777777" w:rsidR="004C78E8" w:rsidRPr="00D353B4" w:rsidRDefault="004C78E8"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lastRenderedPageBreak/>
              <w:t>bardzo dobry 91% - 100%,</w:t>
            </w:r>
          </w:p>
          <w:p w14:paraId="1ADF319B" w14:textId="77777777" w:rsidR="004C78E8" w:rsidRPr="00D353B4" w:rsidRDefault="004C78E8"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plus 81% - 90%,</w:t>
            </w:r>
          </w:p>
          <w:p w14:paraId="7F7ECD4A" w14:textId="77777777" w:rsidR="004C78E8" w:rsidRPr="00D353B4" w:rsidRDefault="004C78E8"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71% - 80%,</w:t>
            </w:r>
          </w:p>
          <w:p w14:paraId="3E9682C0" w14:textId="77777777" w:rsidR="004C78E8" w:rsidRPr="00D353B4" w:rsidRDefault="004C78E8"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plus 61% - 70%,</w:t>
            </w:r>
          </w:p>
          <w:p w14:paraId="2F22C4C3" w14:textId="77777777" w:rsidR="004C78E8" w:rsidRPr="00D353B4" w:rsidRDefault="004C78E8"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51% - 60%,</w:t>
            </w:r>
          </w:p>
          <w:p w14:paraId="63E32B7A" w14:textId="77777777" w:rsidR="004C78E8" w:rsidRPr="00D353B4" w:rsidRDefault="004C78E8"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niedostateczny 50% i mniej.</w:t>
            </w:r>
            <w:r w:rsidRPr="00D353B4">
              <w:rPr>
                <w:rFonts w:ascii="Times New Roman" w:hAnsi="Times New Roman"/>
                <w:sz w:val="24"/>
                <w:szCs w:val="24"/>
              </w:rPr>
              <w:t xml:space="preserve"> </w:t>
            </w:r>
          </w:p>
          <w:p w14:paraId="1D07E1D5" w14:textId="77777777" w:rsidR="004C78E8" w:rsidRPr="00D353B4" w:rsidRDefault="004C78E8" w:rsidP="0063103C">
            <w:pPr>
              <w:jc w:val="both"/>
              <w:rPr>
                <w:rFonts w:eastAsiaTheme="minorHAnsi"/>
              </w:rPr>
            </w:pPr>
            <w:r w:rsidRPr="00D353B4">
              <w:rPr>
                <w:rFonts w:eastAsiaTheme="minorHAnsi"/>
              </w:rPr>
              <w:t>Student uzyskuje zaliczenie przedmiotu po otrzymaniu oceny minimum 3.0 z części ćwiczeniowej  przedmiotu</w:t>
            </w:r>
          </w:p>
          <w:p w14:paraId="526F5B2E" w14:textId="77777777" w:rsidR="004C78E8" w:rsidRPr="00D353B4" w:rsidRDefault="004C78E8" w:rsidP="0063103C">
            <w:pPr>
              <w:jc w:val="both"/>
            </w:pPr>
            <w:r w:rsidRPr="00D353B4">
              <w:t>Ostateczna ocena jest z zakresu podanej wiedzy uzyskana na egzaminie</w:t>
            </w:r>
          </w:p>
        </w:tc>
      </w:tr>
      <w:tr w:rsidR="00D353B4" w:rsidRPr="00D353B4" w14:paraId="1F634869" w14:textId="77777777" w:rsidTr="0063103C">
        <w:trPr>
          <w:trHeight w:val="20"/>
        </w:trPr>
        <w:tc>
          <w:tcPr>
            <w:tcW w:w="1818" w:type="pct"/>
            <w:shd w:val="clear" w:color="auto" w:fill="auto"/>
          </w:tcPr>
          <w:p w14:paraId="34FFA1CF" w14:textId="77777777" w:rsidR="00725DAA" w:rsidRPr="00D353B4" w:rsidRDefault="00725DAA" w:rsidP="00725DAA">
            <w:pPr>
              <w:jc w:val="both"/>
            </w:pPr>
            <w:r w:rsidRPr="00D353B4">
              <w:lastRenderedPageBreak/>
              <w:t xml:space="preserve">       Bilans punktów ECTS</w:t>
            </w:r>
          </w:p>
        </w:tc>
        <w:tc>
          <w:tcPr>
            <w:tcW w:w="3182" w:type="pct"/>
            <w:shd w:val="clear" w:color="auto" w:fill="auto"/>
          </w:tcPr>
          <w:p w14:paraId="409FB43A" w14:textId="77777777" w:rsidR="00FA373D" w:rsidRPr="00D353B4" w:rsidRDefault="00FA373D" w:rsidP="0063103C">
            <w:r w:rsidRPr="00D353B4">
              <w:t>Kontaktowe</w:t>
            </w:r>
          </w:p>
          <w:p w14:paraId="49D1E2FF" w14:textId="6692649A" w:rsidR="00FA373D" w:rsidRPr="00D353B4" w:rsidRDefault="00FA373D" w:rsidP="0063103C">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wykłady </w:t>
            </w:r>
            <w:r w:rsidR="00FD0AEA" w:rsidRPr="00D353B4">
              <w:rPr>
                <w:rFonts w:ascii="Times New Roman" w:hAnsi="Times New Roman"/>
                <w:sz w:val="24"/>
                <w:szCs w:val="24"/>
              </w:rPr>
              <w:t>2</w:t>
            </w:r>
            <w:r w:rsidRPr="00D353B4">
              <w:rPr>
                <w:rFonts w:ascii="Times New Roman" w:hAnsi="Times New Roman"/>
                <w:sz w:val="24"/>
                <w:szCs w:val="24"/>
              </w:rPr>
              <w:t>0 godz. (</w:t>
            </w:r>
            <w:r w:rsidR="00FD0AEA" w:rsidRPr="00D353B4">
              <w:rPr>
                <w:rFonts w:ascii="Times New Roman" w:hAnsi="Times New Roman"/>
                <w:sz w:val="24"/>
                <w:szCs w:val="24"/>
              </w:rPr>
              <w:t>0,8</w:t>
            </w:r>
            <w:r w:rsidRPr="00D353B4">
              <w:rPr>
                <w:rFonts w:ascii="Times New Roman" w:hAnsi="Times New Roman"/>
                <w:sz w:val="24"/>
                <w:szCs w:val="24"/>
              </w:rPr>
              <w:t xml:space="preserve"> ECTS)</w:t>
            </w:r>
          </w:p>
          <w:p w14:paraId="13FE26E2" w14:textId="41AAAEAB" w:rsidR="00FA373D" w:rsidRPr="00D353B4" w:rsidRDefault="00FA373D" w:rsidP="0063103C">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ćwiczenia audytoryjne i ćwiczenia </w:t>
            </w:r>
            <w:r w:rsidR="00FD0AEA" w:rsidRPr="00D353B4">
              <w:rPr>
                <w:rFonts w:ascii="Times New Roman" w:hAnsi="Times New Roman"/>
                <w:sz w:val="24"/>
                <w:szCs w:val="24"/>
              </w:rPr>
              <w:t>laboratoryjne 20</w:t>
            </w:r>
            <w:r w:rsidRPr="00D353B4">
              <w:rPr>
                <w:rFonts w:ascii="Times New Roman" w:hAnsi="Times New Roman"/>
                <w:sz w:val="24"/>
                <w:szCs w:val="24"/>
              </w:rPr>
              <w:t xml:space="preserve"> godz (</w:t>
            </w:r>
            <w:r w:rsidR="00FD0AEA" w:rsidRPr="00D353B4">
              <w:rPr>
                <w:rFonts w:ascii="Times New Roman" w:hAnsi="Times New Roman"/>
                <w:sz w:val="24"/>
                <w:szCs w:val="24"/>
              </w:rPr>
              <w:t>0,8</w:t>
            </w:r>
            <w:r w:rsidRPr="00D353B4">
              <w:rPr>
                <w:rFonts w:ascii="Times New Roman" w:hAnsi="Times New Roman"/>
                <w:sz w:val="24"/>
                <w:szCs w:val="24"/>
              </w:rPr>
              <w:t xml:space="preserve"> ECTS)</w:t>
            </w:r>
          </w:p>
          <w:p w14:paraId="18266234" w14:textId="77777777" w:rsidR="00FA373D" w:rsidRPr="00D353B4" w:rsidRDefault="00FA373D" w:rsidP="0063103C">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ćwiczenia terenowe 5 godz. (0,2 ECTS)</w:t>
            </w:r>
          </w:p>
          <w:p w14:paraId="13921DEA" w14:textId="77777777" w:rsidR="00FA373D" w:rsidRPr="00D353B4" w:rsidRDefault="00FA373D" w:rsidP="0063103C">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egzamin 2 godz. (0,1 ECTS)</w:t>
            </w:r>
          </w:p>
          <w:p w14:paraId="67925640" w14:textId="25FD51F5" w:rsidR="00FA373D" w:rsidRPr="00D353B4" w:rsidRDefault="00FA373D" w:rsidP="0063103C">
            <w:r w:rsidRPr="00D353B4">
              <w:t xml:space="preserve">Łącznie – </w:t>
            </w:r>
            <w:r w:rsidR="00FD0AEA" w:rsidRPr="00D353B4">
              <w:t>47</w:t>
            </w:r>
            <w:r w:rsidRPr="00D353B4">
              <w:t xml:space="preserve"> godz./</w:t>
            </w:r>
            <w:r w:rsidR="00FD0AEA" w:rsidRPr="00D353B4">
              <w:t>1</w:t>
            </w:r>
            <w:r w:rsidRPr="00D353B4">
              <w:t>,9 ECTS</w:t>
            </w:r>
          </w:p>
          <w:p w14:paraId="7403B096" w14:textId="77777777" w:rsidR="00FA373D" w:rsidRPr="00D353B4" w:rsidRDefault="00FA373D" w:rsidP="0063103C"/>
          <w:p w14:paraId="4C9A5471" w14:textId="77777777" w:rsidR="00FA373D" w:rsidRPr="00D353B4" w:rsidRDefault="00FA373D" w:rsidP="0063103C">
            <w:r w:rsidRPr="00D353B4">
              <w:t>Niekontaktowe</w:t>
            </w:r>
          </w:p>
          <w:p w14:paraId="57A646E5" w14:textId="77777777" w:rsidR="00FA373D" w:rsidRPr="00D353B4" w:rsidRDefault="00FA373D" w:rsidP="0063103C">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25 godz. (1,0 ECTS)</w:t>
            </w:r>
          </w:p>
          <w:p w14:paraId="20FAA2D9" w14:textId="26FA43B7" w:rsidR="00FA373D" w:rsidRPr="00D353B4" w:rsidRDefault="00FA373D" w:rsidP="0063103C">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wykonanie prezentacji 2</w:t>
            </w:r>
            <w:r w:rsidR="00FD0AEA" w:rsidRPr="00D353B4">
              <w:rPr>
                <w:rFonts w:ascii="Times New Roman" w:hAnsi="Times New Roman"/>
                <w:sz w:val="24"/>
                <w:szCs w:val="24"/>
              </w:rPr>
              <w:t>5</w:t>
            </w:r>
            <w:r w:rsidRPr="00D353B4">
              <w:rPr>
                <w:rFonts w:ascii="Times New Roman" w:hAnsi="Times New Roman"/>
                <w:sz w:val="24"/>
                <w:szCs w:val="24"/>
              </w:rPr>
              <w:t xml:space="preserve"> godz. (</w:t>
            </w:r>
            <w:r w:rsidR="00FD0AEA" w:rsidRPr="00D353B4">
              <w:rPr>
                <w:rFonts w:ascii="Times New Roman" w:hAnsi="Times New Roman"/>
                <w:sz w:val="24"/>
                <w:szCs w:val="24"/>
              </w:rPr>
              <w:t>1,0</w:t>
            </w:r>
            <w:r w:rsidRPr="00D353B4">
              <w:rPr>
                <w:rFonts w:ascii="Times New Roman" w:hAnsi="Times New Roman"/>
                <w:sz w:val="24"/>
                <w:szCs w:val="24"/>
              </w:rPr>
              <w:t xml:space="preserve"> ECTS)</w:t>
            </w:r>
          </w:p>
          <w:p w14:paraId="4A4628A3" w14:textId="155D6999" w:rsidR="00FA373D" w:rsidRPr="00D353B4" w:rsidRDefault="00FA373D" w:rsidP="0063103C">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studiowanie literatury 2</w:t>
            </w:r>
            <w:r w:rsidR="00FD0AEA" w:rsidRPr="00D353B4">
              <w:rPr>
                <w:rFonts w:ascii="Times New Roman" w:hAnsi="Times New Roman"/>
                <w:sz w:val="24"/>
                <w:szCs w:val="24"/>
              </w:rPr>
              <w:t>5</w:t>
            </w:r>
            <w:r w:rsidRPr="00D353B4">
              <w:rPr>
                <w:rFonts w:ascii="Times New Roman" w:hAnsi="Times New Roman"/>
                <w:sz w:val="24"/>
                <w:szCs w:val="24"/>
              </w:rPr>
              <w:t xml:space="preserve"> godz. (</w:t>
            </w:r>
            <w:r w:rsidR="00FD0AEA" w:rsidRPr="00D353B4">
              <w:rPr>
                <w:rFonts w:ascii="Times New Roman" w:hAnsi="Times New Roman"/>
                <w:sz w:val="24"/>
                <w:szCs w:val="24"/>
              </w:rPr>
              <w:t>1,0</w:t>
            </w:r>
            <w:r w:rsidRPr="00D353B4">
              <w:rPr>
                <w:rFonts w:ascii="Times New Roman" w:hAnsi="Times New Roman"/>
                <w:sz w:val="24"/>
                <w:szCs w:val="24"/>
              </w:rPr>
              <w:t xml:space="preserve"> ECTS)</w:t>
            </w:r>
          </w:p>
          <w:p w14:paraId="0091CBD6" w14:textId="6EC3E303" w:rsidR="00FA373D" w:rsidRPr="00D353B4" w:rsidRDefault="00FA373D" w:rsidP="0063103C">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przygotowanie do egzaminu </w:t>
            </w:r>
            <w:r w:rsidR="00FD0AEA" w:rsidRPr="00D353B4">
              <w:rPr>
                <w:rFonts w:ascii="Times New Roman" w:hAnsi="Times New Roman"/>
                <w:sz w:val="24"/>
                <w:szCs w:val="24"/>
              </w:rPr>
              <w:t>28</w:t>
            </w:r>
            <w:r w:rsidRPr="00D353B4">
              <w:rPr>
                <w:rFonts w:ascii="Times New Roman" w:hAnsi="Times New Roman"/>
                <w:sz w:val="24"/>
                <w:szCs w:val="24"/>
              </w:rPr>
              <w:t xml:space="preserve"> godz. (</w:t>
            </w:r>
            <w:r w:rsidR="00FD0AEA" w:rsidRPr="00D353B4">
              <w:rPr>
                <w:rFonts w:ascii="Times New Roman" w:hAnsi="Times New Roman"/>
                <w:sz w:val="24"/>
                <w:szCs w:val="24"/>
              </w:rPr>
              <w:t>1,1</w:t>
            </w:r>
            <w:r w:rsidRPr="00D353B4">
              <w:rPr>
                <w:rFonts w:ascii="Times New Roman" w:hAnsi="Times New Roman"/>
                <w:sz w:val="24"/>
                <w:szCs w:val="24"/>
              </w:rPr>
              <w:t xml:space="preserve"> ECTS)</w:t>
            </w:r>
          </w:p>
          <w:p w14:paraId="74458351" w14:textId="5E3BD9C5" w:rsidR="00FA373D" w:rsidRPr="00D353B4" w:rsidRDefault="00FA373D" w:rsidP="0063103C">
            <w:r w:rsidRPr="00D353B4">
              <w:t xml:space="preserve">Łącznie </w:t>
            </w:r>
            <w:r w:rsidR="00FD0AEA" w:rsidRPr="00D353B4">
              <w:t>103</w:t>
            </w:r>
            <w:r w:rsidRPr="00D353B4">
              <w:t xml:space="preserve"> godz./</w:t>
            </w:r>
            <w:r w:rsidR="00FD0AEA" w:rsidRPr="00D353B4">
              <w:t>4</w:t>
            </w:r>
            <w:r w:rsidRPr="00D353B4">
              <w:t>,1 ECTS</w:t>
            </w:r>
          </w:p>
          <w:p w14:paraId="3C1C2925" w14:textId="29CBAB92" w:rsidR="00725DAA" w:rsidRPr="00D353B4" w:rsidRDefault="00FA373D" w:rsidP="0063103C">
            <w:pPr>
              <w:jc w:val="both"/>
            </w:pPr>
            <w:r w:rsidRPr="00D353B4">
              <w:rPr>
                <w:bCs/>
              </w:rPr>
              <w:t>Sumaryczne obciążenie studenta 150 godz. (</w:t>
            </w:r>
            <w:r w:rsidRPr="00D353B4">
              <w:t>6 ECTS)</w:t>
            </w:r>
          </w:p>
        </w:tc>
      </w:tr>
      <w:tr w:rsidR="00725DAA" w:rsidRPr="00D353B4" w14:paraId="1C1ECAC3" w14:textId="77777777" w:rsidTr="0063103C">
        <w:trPr>
          <w:trHeight w:val="20"/>
        </w:trPr>
        <w:tc>
          <w:tcPr>
            <w:tcW w:w="1818" w:type="pct"/>
            <w:shd w:val="clear" w:color="auto" w:fill="auto"/>
          </w:tcPr>
          <w:p w14:paraId="3EDDA110" w14:textId="77777777" w:rsidR="00725DAA" w:rsidRPr="00D353B4" w:rsidRDefault="00725DAA" w:rsidP="00725DAA">
            <w:r w:rsidRPr="00D353B4">
              <w:t>Nakład pracy związany z zajęciami wymagającymi bezpośredniego udziału nauczyciela akademickiego</w:t>
            </w:r>
          </w:p>
        </w:tc>
        <w:tc>
          <w:tcPr>
            <w:tcW w:w="3182" w:type="pct"/>
            <w:shd w:val="clear" w:color="auto" w:fill="auto"/>
          </w:tcPr>
          <w:p w14:paraId="357F02D7" w14:textId="1A97909E" w:rsidR="00FD0AEA" w:rsidRPr="00D353B4" w:rsidRDefault="00FD0AEA" w:rsidP="00FD0AEA">
            <w:r w:rsidRPr="00D353B4">
              <w:t xml:space="preserve">w wykładach – </w:t>
            </w:r>
            <w:r w:rsidR="00352F8B" w:rsidRPr="00D353B4">
              <w:t>20</w:t>
            </w:r>
            <w:r w:rsidRPr="00D353B4">
              <w:t xml:space="preserve"> godz.</w:t>
            </w:r>
          </w:p>
          <w:p w14:paraId="649CB8D6" w14:textId="0AA70212" w:rsidR="00FD0AEA" w:rsidRPr="00D353B4" w:rsidRDefault="00FD0AEA" w:rsidP="00FD0AEA">
            <w:r w:rsidRPr="00D353B4">
              <w:t xml:space="preserve">w ćwiczeniach audytoryjnych i </w:t>
            </w:r>
            <w:r w:rsidR="00352F8B" w:rsidRPr="00D353B4">
              <w:t>laboratoryjnych</w:t>
            </w:r>
            <w:r w:rsidRPr="00D353B4">
              <w:t xml:space="preserve">– </w:t>
            </w:r>
            <w:r w:rsidR="00352F8B" w:rsidRPr="00D353B4">
              <w:t>20</w:t>
            </w:r>
            <w:r w:rsidRPr="00D353B4">
              <w:t xml:space="preserve"> godz. </w:t>
            </w:r>
          </w:p>
          <w:p w14:paraId="6B6BD590" w14:textId="77777777" w:rsidR="00FD0AEA" w:rsidRPr="00D353B4" w:rsidRDefault="00FD0AEA" w:rsidP="00FD0AEA">
            <w:r w:rsidRPr="00D353B4">
              <w:t>ćwiczenia terenowe 5 godz.</w:t>
            </w:r>
          </w:p>
          <w:p w14:paraId="22ECDDC4" w14:textId="299ADEA8" w:rsidR="00FD0AEA" w:rsidRPr="00D353B4" w:rsidRDefault="00FD0AEA" w:rsidP="00FD0AEA">
            <w:r w:rsidRPr="00D353B4">
              <w:t xml:space="preserve">egzamin 2 godz. </w:t>
            </w:r>
          </w:p>
          <w:p w14:paraId="68799A3B" w14:textId="54B39ABA" w:rsidR="00725DAA" w:rsidRPr="00D353B4" w:rsidRDefault="00FD0AEA" w:rsidP="00FD0AEA">
            <w:pPr>
              <w:jc w:val="both"/>
            </w:pPr>
            <w:r w:rsidRPr="00D353B4">
              <w:t xml:space="preserve">łącznie – </w:t>
            </w:r>
            <w:r w:rsidR="00352F8B" w:rsidRPr="00D353B4">
              <w:t>47</w:t>
            </w:r>
            <w:r w:rsidRPr="00D353B4">
              <w:t xml:space="preserve"> godz. co daje </w:t>
            </w:r>
            <w:r w:rsidR="00352F8B" w:rsidRPr="00D353B4">
              <w:t>1</w:t>
            </w:r>
            <w:r w:rsidRPr="00D353B4">
              <w:t xml:space="preserve">,9 pkt ECTS </w:t>
            </w:r>
          </w:p>
        </w:tc>
      </w:tr>
    </w:tbl>
    <w:p w14:paraId="0A31F769" w14:textId="77777777" w:rsidR="00A824B1" w:rsidRPr="00D353B4" w:rsidRDefault="00A824B1" w:rsidP="008144E3">
      <w:pPr>
        <w:tabs>
          <w:tab w:val="left" w:pos="4190"/>
        </w:tabs>
        <w:ind w:left="647"/>
        <w:rPr>
          <w:b/>
          <w:sz w:val="28"/>
        </w:rPr>
      </w:pPr>
    </w:p>
    <w:p w14:paraId="3FC09EB9" w14:textId="1954A1A3" w:rsidR="00A824B1" w:rsidRPr="00D353B4" w:rsidRDefault="00A824B1" w:rsidP="0063103C">
      <w:pPr>
        <w:tabs>
          <w:tab w:val="left" w:pos="4190"/>
        </w:tabs>
        <w:rPr>
          <w:b/>
          <w:sz w:val="28"/>
        </w:rPr>
      </w:pPr>
      <w:r w:rsidRPr="00D353B4">
        <w:rPr>
          <w:b/>
          <w:sz w:val="28"/>
        </w:rPr>
        <w:t xml:space="preserve">Karta opisu zajęć z modułu Podstawy </w:t>
      </w:r>
      <w:r w:rsidRPr="00D353B4">
        <w:rPr>
          <w:b/>
          <w:bCs/>
          <w:sz w:val="28"/>
          <w:szCs w:val="28"/>
        </w:rPr>
        <w:t>anatomii i fizjologii człowieka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2"/>
        <w:gridCol w:w="4038"/>
        <w:gridCol w:w="1408"/>
        <w:gridCol w:w="1250"/>
      </w:tblGrid>
      <w:tr w:rsidR="00D353B4" w:rsidRPr="00D353B4" w14:paraId="6ADCA87D" w14:textId="77777777" w:rsidTr="00FE1CB6">
        <w:trPr>
          <w:trHeight w:val="20"/>
          <w:jc w:val="center"/>
        </w:trPr>
        <w:tc>
          <w:tcPr>
            <w:tcW w:w="2032" w:type="pct"/>
            <w:shd w:val="clear" w:color="auto" w:fill="auto"/>
            <w:vAlign w:val="center"/>
          </w:tcPr>
          <w:p w14:paraId="463AA9CA" w14:textId="77777777" w:rsidR="00A824B1" w:rsidRPr="00D353B4" w:rsidRDefault="00A824B1" w:rsidP="00AD3881">
            <w:r w:rsidRPr="00D353B4">
              <w:t>Nazwa kierunku studiów</w:t>
            </w:r>
          </w:p>
        </w:tc>
        <w:tc>
          <w:tcPr>
            <w:tcW w:w="2968" w:type="pct"/>
            <w:gridSpan w:val="3"/>
            <w:vAlign w:val="center"/>
          </w:tcPr>
          <w:p w14:paraId="539088CB" w14:textId="3884413D" w:rsidR="00A824B1" w:rsidRPr="00D353B4" w:rsidRDefault="00A824B1" w:rsidP="00AD3881">
            <w:r w:rsidRPr="00D353B4">
              <w:t xml:space="preserve">Turystyka i rekreacja </w:t>
            </w:r>
          </w:p>
        </w:tc>
      </w:tr>
      <w:tr w:rsidR="00D353B4" w:rsidRPr="00D353B4" w14:paraId="4FE8FED9" w14:textId="77777777" w:rsidTr="00FE1CB6">
        <w:trPr>
          <w:trHeight w:val="20"/>
          <w:jc w:val="center"/>
        </w:trPr>
        <w:tc>
          <w:tcPr>
            <w:tcW w:w="2032" w:type="pct"/>
            <w:shd w:val="clear" w:color="auto" w:fill="auto"/>
            <w:vAlign w:val="center"/>
          </w:tcPr>
          <w:p w14:paraId="2E38ADF6" w14:textId="77777777" w:rsidR="001B2A61" w:rsidRPr="00D353B4" w:rsidRDefault="001B2A61" w:rsidP="001B2A61">
            <w:r w:rsidRPr="00D353B4">
              <w:t>Nazwa modułu, także w języku angielskim</w:t>
            </w:r>
          </w:p>
        </w:tc>
        <w:tc>
          <w:tcPr>
            <w:tcW w:w="2968" w:type="pct"/>
            <w:gridSpan w:val="3"/>
            <w:vAlign w:val="center"/>
          </w:tcPr>
          <w:p w14:paraId="0FFC37FD" w14:textId="77777777" w:rsidR="001B2A61" w:rsidRPr="00D353B4" w:rsidRDefault="001B2A61" w:rsidP="001B2A61">
            <w:r w:rsidRPr="00D353B4">
              <w:t>Podstawy anatomii i fizjologii człowieka</w:t>
            </w:r>
          </w:p>
          <w:p w14:paraId="0E7C417D" w14:textId="59FCAAD1" w:rsidR="001B2A61" w:rsidRPr="00D353B4" w:rsidRDefault="001B2A61" w:rsidP="001B2A61">
            <w:r w:rsidRPr="00D353B4">
              <w:t>Basics of Human Anatomy and Physiology</w:t>
            </w:r>
          </w:p>
        </w:tc>
      </w:tr>
      <w:tr w:rsidR="00D353B4" w:rsidRPr="00D353B4" w14:paraId="293E4BC1" w14:textId="77777777" w:rsidTr="00FE1CB6">
        <w:trPr>
          <w:trHeight w:val="20"/>
          <w:jc w:val="center"/>
        </w:trPr>
        <w:tc>
          <w:tcPr>
            <w:tcW w:w="2032" w:type="pct"/>
            <w:shd w:val="clear" w:color="auto" w:fill="auto"/>
            <w:vAlign w:val="center"/>
          </w:tcPr>
          <w:p w14:paraId="3885ABA4" w14:textId="77777777" w:rsidR="001B2A61" w:rsidRPr="00D353B4" w:rsidRDefault="001B2A61" w:rsidP="001B2A61">
            <w:r w:rsidRPr="00D353B4">
              <w:t>Język wykładowy</w:t>
            </w:r>
          </w:p>
        </w:tc>
        <w:tc>
          <w:tcPr>
            <w:tcW w:w="2968" w:type="pct"/>
            <w:gridSpan w:val="3"/>
            <w:vAlign w:val="center"/>
          </w:tcPr>
          <w:p w14:paraId="7B168020" w14:textId="77777777" w:rsidR="001B2A61" w:rsidRPr="00D353B4" w:rsidRDefault="001B2A61" w:rsidP="001B2A61">
            <w:r w:rsidRPr="00D353B4">
              <w:t>Polski</w:t>
            </w:r>
          </w:p>
        </w:tc>
      </w:tr>
      <w:tr w:rsidR="00D353B4" w:rsidRPr="00D353B4" w14:paraId="189EDA52" w14:textId="77777777" w:rsidTr="00FE1CB6">
        <w:trPr>
          <w:trHeight w:val="20"/>
          <w:jc w:val="center"/>
        </w:trPr>
        <w:tc>
          <w:tcPr>
            <w:tcW w:w="2032" w:type="pct"/>
            <w:shd w:val="clear" w:color="auto" w:fill="auto"/>
            <w:vAlign w:val="center"/>
          </w:tcPr>
          <w:p w14:paraId="55ECF5F7" w14:textId="77777777" w:rsidR="001B2A61" w:rsidRPr="00D353B4" w:rsidRDefault="001B2A61" w:rsidP="001B2A61">
            <w:r w:rsidRPr="00D353B4">
              <w:t>Rodzaj modułu</w:t>
            </w:r>
          </w:p>
        </w:tc>
        <w:tc>
          <w:tcPr>
            <w:tcW w:w="2968" w:type="pct"/>
            <w:gridSpan w:val="3"/>
            <w:vAlign w:val="center"/>
          </w:tcPr>
          <w:p w14:paraId="7EA4F02D" w14:textId="77777777" w:rsidR="001B2A61" w:rsidRPr="00D353B4" w:rsidRDefault="001B2A61" w:rsidP="001B2A61">
            <w:pPr>
              <w:tabs>
                <w:tab w:val="left" w:pos="2973"/>
              </w:tabs>
            </w:pPr>
            <w:r w:rsidRPr="00D353B4">
              <w:t>Obowiązkowy</w:t>
            </w:r>
          </w:p>
        </w:tc>
      </w:tr>
      <w:tr w:rsidR="00D353B4" w:rsidRPr="00D353B4" w14:paraId="29A6DF80" w14:textId="77777777" w:rsidTr="00FE1CB6">
        <w:trPr>
          <w:trHeight w:val="20"/>
          <w:jc w:val="center"/>
        </w:trPr>
        <w:tc>
          <w:tcPr>
            <w:tcW w:w="2032" w:type="pct"/>
            <w:shd w:val="clear" w:color="auto" w:fill="auto"/>
            <w:vAlign w:val="center"/>
          </w:tcPr>
          <w:p w14:paraId="212A4BE4" w14:textId="77777777" w:rsidR="001B2A61" w:rsidRPr="00D353B4" w:rsidRDefault="001B2A61" w:rsidP="001B2A61">
            <w:r w:rsidRPr="00D353B4">
              <w:t>Poziom studiów</w:t>
            </w:r>
          </w:p>
        </w:tc>
        <w:tc>
          <w:tcPr>
            <w:tcW w:w="2968" w:type="pct"/>
            <w:gridSpan w:val="3"/>
            <w:vAlign w:val="center"/>
          </w:tcPr>
          <w:p w14:paraId="6EAE23F8" w14:textId="77777777" w:rsidR="001B2A61" w:rsidRPr="00D353B4" w:rsidRDefault="001B2A61" w:rsidP="001B2A61">
            <w:r w:rsidRPr="00D353B4">
              <w:t>Pierwszego stopnia/licencjackie</w:t>
            </w:r>
          </w:p>
        </w:tc>
      </w:tr>
      <w:tr w:rsidR="00D353B4" w:rsidRPr="00D353B4" w14:paraId="6735E71C" w14:textId="77777777" w:rsidTr="00FE1CB6">
        <w:trPr>
          <w:trHeight w:val="20"/>
          <w:jc w:val="center"/>
        </w:trPr>
        <w:tc>
          <w:tcPr>
            <w:tcW w:w="2032" w:type="pct"/>
            <w:shd w:val="clear" w:color="auto" w:fill="auto"/>
            <w:vAlign w:val="center"/>
          </w:tcPr>
          <w:p w14:paraId="01D8F577" w14:textId="77777777" w:rsidR="001B2A61" w:rsidRPr="00D353B4" w:rsidRDefault="001B2A61" w:rsidP="001B2A61">
            <w:r w:rsidRPr="00D353B4">
              <w:t>Forma studiów</w:t>
            </w:r>
          </w:p>
        </w:tc>
        <w:tc>
          <w:tcPr>
            <w:tcW w:w="2968" w:type="pct"/>
            <w:gridSpan w:val="3"/>
            <w:vAlign w:val="center"/>
          </w:tcPr>
          <w:p w14:paraId="7B4D800A" w14:textId="091319A1" w:rsidR="001B2A61" w:rsidRPr="00D353B4" w:rsidRDefault="001B2A61" w:rsidP="001B2A61">
            <w:r w:rsidRPr="00D353B4">
              <w:t>niestacjonarne</w:t>
            </w:r>
          </w:p>
        </w:tc>
      </w:tr>
      <w:tr w:rsidR="00D353B4" w:rsidRPr="00D353B4" w14:paraId="6D8E044C" w14:textId="77777777" w:rsidTr="00FE1CB6">
        <w:trPr>
          <w:trHeight w:val="20"/>
          <w:jc w:val="center"/>
        </w:trPr>
        <w:tc>
          <w:tcPr>
            <w:tcW w:w="2032" w:type="pct"/>
            <w:shd w:val="clear" w:color="auto" w:fill="auto"/>
            <w:vAlign w:val="center"/>
          </w:tcPr>
          <w:p w14:paraId="19F00819" w14:textId="77777777" w:rsidR="001B2A61" w:rsidRPr="00D353B4" w:rsidRDefault="001B2A61" w:rsidP="001B2A61">
            <w:r w:rsidRPr="00D353B4">
              <w:t>Rok studiów dla kierunku</w:t>
            </w:r>
          </w:p>
        </w:tc>
        <w:tc>
          <w:tcPr>
            <w:tcW w:w="2968" w:type="pct"/>
            <w:gridSpan w:val="3"/>
            <w:vAlign w:val="center"/>
          </w:tcPr>
          <w:p w14:paraId="28736247" w14:textId="77777777" w:rsidR="001B2A61" w:rsidRPr="00D353B4" w:rsidRDefault="001B2A61" w:rsidP="001B2A61">
            <w:r w:rsidRPr="00D353B4">
              <w:t>I</w:t>
            </w:r>
          </w:p>
        </w:tc>
      </w:tr>
      <w:tr w:rsidR="00D353B4" w:rsidRPr="00D353B4" w14:paraId="3C076D87" w14:textId="77777777" w:rsidTr="00FE1CB6">
        <w:trPr>
          <w:trHeight w:val="20"/>
          <w:jc w:val="center"/>
        </w:trPr>
        <w:tc>
          <w:tcPr>
            <w:tcW w:w="2032" w:type="pct"/>
            <w:shd w:val="clear" w:color="auto" w:fill="auto"/>
            <w:vAlign w:val="center"/>
          </w:tcPr>
          <w:p w14:paraId="7C47D4E3" w14:textId="77777777" w:rsidR="001B2A61" w:rsidRPr="00D353B4" w:rsidRDefault="001B2A61" w:rsidP="001B2A61">
            <w:r w:rsidRPr="00D353B4">
              <w:t>Semestr dla kierunku</w:t>
            </w:r>
          </w:p>
        </w:tc>
        <w:tc>
          <w:tcPr>
            <w:tcW w:w="2968" w:type="pct"/>
            <w:gridSpan w:val="3"/>
            <w:vAlign w:val="center"/>
          </w:tcPr>
          <w:p w14:paraId="6ABEFD47" w14:textId="77777777" w:rsidR="001B2A61" w:rsidRPr="00D353B4" w:rsidRDefault="001B2A61" w:rsidP="001B2A61">
            <w:r w:rsidRPr="00D353B4">
              <w:t>1</w:t>
            </w:r>
          </w:p>
        </w:tc>
      </w:tr>
      <w:tr w:rsidR="00D353B4" w:rsidRPr="00D353B4" w14:paraId="29739F6C" w14:textId="77777777" w:rsidTr="00FE1CB6">
        <w:trPr>
          <w:trHeight w:val="20"/>
          <w:jc w:val="center"/>
        </w:trPr>
        <w:tc>
          <w:tcPr>
            <w:tcW w:w="2032" w:type="pct"/>
            <w:shd w:val="clear" w:color="auto" w:fill="auto"/>
            <w:vAlign w:val="center"/>
          </w:tcPr>
          <w:p w14:paraId="04019AA1" w14:textId="77777777" w:rsidR="001B2A61" w:rsidRPr="00D353B4" w:rsidRDefault="001B2A61" w:rsidP="001B2A61">
            <w:r w:rsidRPr="00D353B4">
              <w:t xml:space="preserve">Liczba punktów ECTS z podziałem na kontaktowe/ niekontaktowe </w:t>
            </w:r>
          </w:p>
        </w:tc>
        <w:tc>
          <w:tcPr>
            <w:tcW w:w="2968" w:type="pct"/>
            <w:gridSpan w:val="3"/>
            <w:vAlign w:val="center"/>
          </w:tcPr>
          <w:p w14:paraId="4C95CA02" w14:textId="4E826A26" w:rsidR="001B2A61" w:rsidRPr="00D353B4" w:rsidRDefault="001B2A61" w:rsidP="001B2A61">
            <w:r w:rsidRPr="00D353B4">
              <w:t>4 (1,1/2,9)</w:t>
            </w:r>
          </w:p>
        </w:tc>
      </w:tr>
      <w:tr w:rsidR="00D353B4" w:rsidRPr="00D353B4" w14:paraId="318EBC47" w14:textId="77777777" w:rsidTr="00FE1CB6">
        <w:trPr>
          <w:trHeight w:val="20"/>
          <w:jc w:val="center"/>
        </w:trPr>
        <w:tc>
          <w:tcPr>
            <w:tcW w:w="2032" w:type="pct"/>
            <w:shd w:val="clear" w:color="auto" w:fill="auto"/>
            <w:vAlign w:val="center"/>
          </w:tcPr>
          <w:p w14:paraId="53B7ACE7" w14:textId="77777777" w:rsidR="001B2A61" w:rsidRPr="00D353B4" w:rsidRDefault="001B2A61" w:rsidP="001B2A61">
            <w:r w:rsidRPr="00D353B4">
              <w:t>Tytuł naukowy/ stopień naukowy, imię i nazwisko osoby odpowiedzialnej za moduł</w:t>
            </w:r>
          </w:p>
        </w:tc>
        <w:tc>
          <w:tcPr>
            <w:tcW w:w="2968" w:type="pct"/>
            <w:gridSpan w:val="3"/>
            <w:vAlign w:val="center"/>
          </w:tcPr>
          <w:p w14:paraId="4870FC60" w14:textId="77777777" w:rsidR="001B2A61" w:rsidRPr="00D353B4" w:rsidRDefault="001B2A61" w:rsidP="001B2A61">
            <w:r w:rsidRPr="00D353B4">
              <w:t>dr hab. Grażyna Kowalska, prof. uczelni</w:t>
            </w:r>
          </w:p>
        </w:tc>
      </w:tr>
      <w:tr w:rsidR="00D353B4" w:rsidRPr="00D353B4" w14:paraId="3A1F1D84" w14:textId="77777777" w:rsidTr="00FE1CB6">
        <w:trPr>
          <w:trHeight w:val="20"/>
          <w:jc w:val="center"/>
        </w:trPr>
        <w:tc>
          <w:tcPr>
            <w:tcW w:w="2032" w:type="pct"/>
            <w:shd w:val="clear" w:color="auto" w:fill="auto"/>
            <w:vAlign w:val="center"/>
          </w:tcPr>
          <w:p w14:paraId="4BD9BB9F" w14:textId="77777777" w:rsidR="001B2A61" w:rsidRPr="00D353B4" w:rsidRDefault="001B2A61" w:rsidP="001B2A61">
            <w:r w:rsidRPr="00D353B4">
              <w:t>Jednostka oferująca przedmiot</w:t>
            </w:r>
          </w:p>
        </w:tc>
        <w:tc>
          <w:tcPr>
            <w:tcW w:w="2968" w:type="pct"/>
            <w:gridSpan w:val="3"/>
            <w:vAlign w:val="center"/>
          </w:tcPr>
          <w:p w14:paraId="7AFF95B4" w14:textId="77777777" w:rsidR="001B2A61" w:rsidRPr="00D353B4" w:rsidRDefault="001B2A61" w:rsidP="001B2A61">
            <w:r w:rsidRPr="00D353B4">
              <w:t>Katedra Turystyki i Rekreacji</w:t>
            </w:r>
          </w:p>
        </w:tc>
      </w:tr>
      <w:tr w:rsidR="00D353B4" w:rsidRPr="00D353B4" w14:paraId="2E048C42" w14:textId="77777777" w:rsidTr="00FE1CB6">
        <w:trPr>
          <w:trHeight w:val="20"/>
          <w:jc w:val="center"/>
        </w:trPr>
        <w:tc>
          <w:tcPr>
            <w:tcW w:w="2032" w:type="pct"/>
            <w:shd w:val="clear" w:color="auto" w:fill="auto"/>
          </w:tcPr>
          <w:p w14:paraId="56BC25FF" w14:textId="77777777" w:rsidR="001B2A61" w:rsidRPr="00D353B4" w:rsidRDefault="001B2A61" w:rsidP="001B2A61">
            <w:pPr>
              <w:jc w:val="both"/>
            </w:pPr>
            <w:r w:rsidRPr="00D353B4">
              <w:lastRenderedPageBreak/>
              <w:t xml:space="preserve">Cel modułu </w:t>
            </w:r>
          </w:p>
        </w:tc>
        <w:tc>
          <w:tcPr>
            <w:tcW w:w="2968" w:type="pct"/>
            <w:gridSpan w:val="3"/>
          </w:tcPr>
          <w:p w14:paraId="0B0A87B3" w14:textId="77777777" w:rsidR="001B2A61" w:rsidRPr="00D353B4" w:rsidRDefault="001B2A61" w:rsidP="001B2A61">
            <w:pPr>
              <w:pStyle w:val="Akapitzlist"/>
              <w:spacing w:line="240" w:lineRule="auto"/>
              <w:ind w:left="27" w:firstLine="0"/>
              <w:rPr>
                <w:rFonts w:ascii="Times New Roman" w:hAnsi="Times New Roman"/>
                <w:b/>
                <w:sz w:val="24"/>
                <w:szCs w:val="24"/>
              </w:rPr>
            </w:pPr>
            <w:r w:rsidRPr="00D353B4">
              <w:rPr>
                <w:rFonts w:ascii="Times New Roman" w:hAnsi="Times New Roman"/>
                <w:sz w:val="24"/>
                <w:szCs w:val="24"/>
              </w:rPr>
              <w:t>Przedstawienie podstawowej wiedzy z zakresu budowy anatomicznej i fizjologii organizmu człowieka. Prezentacja wpływu wybranych czynników środowiska na budowę i funkcje ciała człowieka. Przygotowanie studentów do dostrzegania związków między stylem życia, a budową i funkcją organizmu. Wyposażenie w wiedzę, umożliwiającą argumentację w edukacji zdrowotnej – prowadzonej w ramach kompetencji zawodowych.</w:t>
            </w:r>
          </w:p>
        </w:tc>
      </w:tr>
      <w:tr w:rsidR="00D353B4" w:rsidRPr="00D353B4" w14:paraId="4141FC0E" w14:textId="77777777" w:rsidTr="00FE1CB6">
        <w:trPr>
          <w:trHeight w:val="20"/>
          <w:jc w:val="center"/>
        </w:trPr>
        <w:tc>
          <w:tcPr>
            <w:tcW w:w="2032" w:type="pct"/>
            <w:vMerge w:val="restart"/>
            <w:shd w:val="clear" w:color="auto" w:fill="auto"/>
          </w:tcPr>
          <w:p w14:paraId="7F859C96" w14:textId="77777777" w:rsidR="001B2A61" w:rsidRPr="00D353B4" w:rsidRDefault="001B2A61" w:rsidP="001B2A61">
            <w:r w:rsidRPr="00D353B4">
              <w:t>Efekty uczenia się dla modułu to opis zasobu wiedzy, umiejętności i kompetencji społecznych, które student osiągnie po zrealizowaniu zajęć.</w:t>
            </w:r>
          </w:p>
          <w:p w14:paraId="43D513D0" w14:textId="77777777" w:rsidR="001B2A61" w:rsidRPr="00D353B4" w:rsidRDefault="001B2A61" w:rsidP="001B2A61"/>
        </w:tc>
        <w:tc>
          <w:tcPr>
            <w:tcW w:w="2968" w:type="pct"/>
            <w:gridSpan w:val="3"/>
            <w:shd w:val="clear" w:color="auto" w:fill="auto"/>
          </w:tcPr>
          <w:p w14:paraId="6065ED00" w14:textId="77777777" w:rsidR="001B2A61" w:rsidRPr="00D353B4" w:rsidRDefault="001B2A61" w:rsidP="001B2A61">
            <w:r w:rsidRPr="00D353B4">
              <w:t>Wiedza:</w:t>
            </w:r>
          </w:p>
        </w:tc>
      </w:tr>
      <w:tr w:rsidR="00D353B4" w:rsidRPr="00D353B4" w14:paraId="730E7ABD" w14:textId="77777777" w:rsidTr="00FE1CB6">
        <w:trPr>
          <w:trHeight w:val="20"/>
          <w:jc w:val="center"/>
        </w:trPr>
        <w:tc>
          <w:tcPr>
            <w:tcW w:w="2032" w:type="pct"/>
            <w:vMerge/>
            <w:shd w:val="clear" w:color="auto" w:fill="auto"/>
          </w:tcPr>
          <w:p w14:paraId="1B6F83DF" w14:textId="77777777" w:rsidR="001B2A61" w:rsidRPr="00D353B4" w:rsidRDefault="001B2A61" w:rsidP="001B2A61"/>
        </w:tc>
        <w:tc>
          <w:tcPr>
            <w:tcW w:w="2968" w:type="pct"/>
            <w:gridSpan w:val="3"/>
          </w:tcPr>
          <w:p w14:paraId="2022D33C" w14:textId="77777777" w:rsidR="001B2A61" w:rsidRPr="00D353B4" w:rsidRDefault="001B2A61" w:rsidP="001B2A61">
            <w:pPr>
              <w:ind w:left="595" w:hanging="567"/>
              <w:jc w:val="both"/>
              <w:rPr>
                <w:shd w:val="clear" w:color="auto" w:fill="FFFFFF"/>
              </w:rPr>
            </w:pPr>
            <w:r w:rsidRPr="00D353B4">
              <w:t>W1. Posiada wiedzę na temat budowy i funkcji organizmu oraz miejsca człowieka w ekosystemie; potrafi wskazać wpływy środowiska przyrodniczego na organizm; przewiduje reakcje organizmu na ekstremalne warunki środowiska, zakłócające homeostazę.</w:t>
            </w:r>
          </w:p>
        </w:tc>
      </w:tr>
      <w:tr w:rsidR="00D353B4" w:rsidRPr="00D353B4" w14:paraId="414381FB" w14:textId="77777777" w:rsidTr="00FE1CB6">
        <w:trPr>
          <w:trHeight w:val="20"/>
          <w:jc w:val="center"/>
        </w:trPr>
        <w:tc>
          <w:tcPr>
            <w:tcW w:w="2032" w:type="pct"/>
            <w:vMerge/>
            <w:shd w:val="clear" w:color="auto" w:fill="auto"/>
          </w:tcPr>
          <w:p w14:paraId="0D878B9D" w14:textId="77777777" w:rsidR="001B2A61" w:rsidRPr="00D353B4" w:rsidRDefault="001B2A61" w:rsidP="001B2A61"/>
        </w:tc>
        <w:tc>
          <w:tcPr>
            <w:tcW w:w="2968" w:type="pct"/>
            <w:gridSpan w:val="3"/>
          </w:tcPr>
          <w:p w14:paraId="2403CFB1" w14:textId="77777777" w:rsidR="001B2A61" w:rsidRPr="00D353B4" w:rsidRDefault="001B2A61" w:rsidP="001B2A61">
            <w:pPr>
              <w:ind w:left="595" w:hanging="595"/>
              <w:jc w:val="both"/>
            </w:pPr>
            <w:r w:rsidRPr="00D353B4">
              <w:t>W2. Student wie, jaki jest pożądany model zachowań prozdrowotnych, zapewniających optymalne warunki rozwoju i funkcji organizmu.</w:t>
            </w:r>
          </w:p>
        </w:tc>
      </w:tr>
      <w:tr w:rsidR="00D353B4" w:rsidRPr="00D353B4" w14:paraId="6ADB7CDE" w14:textId="77777777" w:rsidTr="00FE1CB6">
        <w:trPr>
          <w:trHeight w:val="20"/>
          <w:jc w:val="center"/>
        </w:trPr>
        <w:tc>
          <w:tcPr>
            <w:tcW w:w="2032" w:type="pct"/>
            <w:vMerge/>
            <w:shd w:val="clear" w:color="auto" w:fill="auto"/>
          </w:tcPr>
          <w:p w14:paraId="55DE5B5D" w14:textId="77777777" w:rsidR="001B2A61" w:rsidRPr="00D353B4" w:rsidRDefault="001B2A61" w:rsidP="001B2A61"/>
        </w:tc>
        <w:tc>
          <w:tcPr>
            <w:tcW w:w="2968" w:type="pct"/>
            <w:gridSpan w:val="3"/>
            <w:shd w:val="clear" w:color="auto" w:fill="auto"/>
          </w:tcPr>
          <w:p w14:paraId="4E63EF2D" w14:textId="77777777" w:rsidR="001B2A61" w:rsidRPr="00D353B4" w:rsidRDefault="001B2A61" w:rsidP="001B2A61">
            <w:r w:rsidRPr="00D353B4">
              <w:t xml:space="preserve">Umiejętności: </w:t>
            </w:r>
          </w:p>
        </w:tc>
      </w:tr>
      <w:tr w:rsidR="00D353B4" w:rsidRPr="00D353B4" w14:paraId="7B238321" w14:textId="77777777" w:rsidTr="00FE1CB6">
        <w:trPr>
          <w:trHeight w:val="20"/>
          <w:jc w:val="center"/>
        </w:trPr>
        <w:tc>
          <w:tcPr>
            <w:tcW w:w="2032" w:type="pct"/>
            <w:vMerge/>
            <w:shd w:val="clear" w:color="auto" w:fill="auto"/>
          </w:tcPr>
          <w:p w14:paraId="01524398" w14:textId="77777777" w:rsidR="001B2A61" w:rsidRPr="00D353B4" w:rsidRDefault="001B2A61" w:rsidP="001B2A61"/>
        </w:tc>
        <w:tc>
          <w:tcPr>
            <w:tcW w:w="2968" w:type="pct"/>
            <w:gridSpan w:val="3"/>
          </w:tcPr>
          <w:p w14:paraId="4BF7C3E8" w14:textId="77777777" w:rsidR="001B2A61" w:rsidRPr="00D353B4" w:rsidRDefault="001B2A61" w:rsidP="001B2A61">
            <w:pPr>
              <w:ind w:left="595" w:hanging="595"/>
              <w:jc w:val="both"/>
              <w:rPr>
                <w:shd w:val="clear" w:color="auto" w:fill="FFFFFF"/>
              </w:rPr>
            </w:pPr>
            <w:r w:rsidRPr="00D353B4">
              <w:rPr>
                <w:shd w:val="clear" w:color="auto" w:fill="FFFFFF"/>
              </w:rPr>
              <w:t>U1. Student potrafi rozpoznać widoczne odstępstwa w budowie i postawie ciała oraz przewidzieć wynikające stąd ograniczenia w aktywności rekreacyjnej i turystycznej; student umie rozpoznać podstawowe objawy przeciążenia możliwości adaptacyjnych organizmu w trakcie wysiłku fizycznego w turystyce i rekreacji.</w:t>
            </w:r>
          </w:p>
        </w:tc>
      </w:tr>
      <w:tr w:rsidR="00D353B4" w:rsidRPr="00D353B4" w14:paraId="3EC55C23" w14:textId="77777777" w:rsidTr="00FE1CB6">
        <w:trPr>
          <w:trHeight w:val="20"/>
          <w:jc w:val="center"/>
        </w:trPr>
        <w:tc>
          <w:tcPr>
            <w:tcW w:w="2032" w:type="pct"/>
            <w:vMerge/>
            <w:shd w:val="clear" w:color="auto" w:fill="auto"/>
          </w:tcPr>
          <w:p w14:paraId="1C6A8B37" w14:textId="77777777" w:rsidR="001B2A61" w:rsidRPr="00D353B4" w:rsidRDefault="001B2A61" w:rsidP="001B2A61"/>
        </w:tc>
        <w:tc>
          <w:tcPr>
            <w:tcW w:w="2968" w:type="pct"/>
            <w:gridSpan w:val="3"/>
          </w:tcPr>
          <w:p w14:paraId="3E6B8B22" w14:textId="77777777" w:rsidR="001B2A61" w:rsidRPr="00D353B4" w:rsidRDefault="001B2A61" w:rsidP="001B2A61">
            <w:pPr>
              <w:ind w:left="453" w:hanging="453"/>
              <w:jc w:val="both"/>
              <w:rPr>
                <w:shd w:val="clear" w:color="auto" w:fill="FFFFFF"/>
              </w:rPr>
            </w:pPr>
            <w:r w:rsidRPr="00D353B4">
              <w:rPr>
                <w:shd w:val="clear" w:color="auto" w:fill="FFFFFF"/>
              </w:rPr>
              <w:t>U2. Potrafi wykorzystać wiedzę z zakresu podstaw anatomii i fizjologii do kwalifikacji osób do grup i organizacji zajęć rekreacyjnych oraz oferty turystycznej.</w:t>
            </w:r>
          </w:p>
        </w:tc>
      </w:tr>
      <w:tr w:rsidR="00D353B4" w:rsidRPr="00D353B4" w14:paraId="4915B094" w14:textId="77777777" w:rsidTr="00FE1CB6">
        <w:trPr>
          <w:trHeight w:val="20"/>
          <w:jc w:val="center"/>
        </w:trPr>
        <w:tc>
          <w:tcPr>
            <w:tcW w:w="2032" w:type="pct"/>
            <w:vMerge/>
            <w:shd w:val="clear" w:color="auto" w:fill="auto"/>
          </w:tcPr>
          <w:p w14:paraId="346C7AD0" w14:textId="77777777" w:rsidR="001B2A61" w:rsidRPr="00D353B4" w:rsidRDefault="001B2A61" w:rsidP="001B2A61"/>
        </w:tc>
        <w:tc>
          <w:tcPr>
            <w:tcW w:w="2968" w:type="pct"/>
            <w:gridSpan w:val="3"/>
          </w:tcPr>
          <w:p w14:paraId="40B05E12" w14:textId="77777777" w:rsidR="001B2A61" w:rsidRPr="00D353B4" w:rsidRDefault="001B2A61" w:rsidP="001B2A61">
            <w:pPr>
              <w:ind w:left="453" w:hanging="453"/>
              <w:jc w:val="both"/>
            </w:pPr>
            <w:r w:rsidRPr="00D353B4">
              <w:rPr>
                <w:shd w:val="clear" w:color="auto" w:fill="FFFFFF"/>
              </w:rPr>
              <w:t>U3. Student potrafi wykorzystać wiedzę o budowie i funkcjach organizmu podczas ustnej i pisemnej argumentacji zdrowego stylu życia i intelektualizacji zajęć rekreacji ruchowej.</w:t>
            </w:r>
          </w:p>
        </w:tc>
      </w:tr>
      <w:tr w:rsidR="00D353B4" w:rsidRPr="00D353B4" w14:paraId="79C0FAA0" w14:textId="77777777" w:rsidTr="00FE1CB6">
        <w:trPr>
          <w:trHeight w:val="20"/>
          <w:jc w:val="center"/>
        </w:trPr>
        <w:tc>
          <w:tcPr>
            <w:tcW w:w="2032" w:type="pct"/>
            <w:vMerge/>
            <w:shd w:val="clear" w:color="auto" w:fill="auto"/>
          </w:tcPr>
          <w:p w14:paraId="60240803" w14:textId="77777777" w:rsidR="001B2A61" w:rsidRPr="00D353B4" w:rsidRDefault="001B2A61" w:rsidP="001B2A61"/>
        </w:tc>
        <w:tc>
          <w:tcPr>
            <w:tcW w:w="2968" w:type="pct"/>
            <w:gridSpan w:val="3"/>
            <w:shd w:val="clear" w:color="auto" w:fill="auto"/>
          </w:tcPr>
          <w:p w14:paraId="61544AA8" w14:textId="77777777" w:rsidR="001B2A61" w:rsidRPr="00D353B4" w:rsidRDefault="001B2A61" w:rsidP="001B2A61">
            <w:r w:rsidRPr="00D353B4">
              <w:t>Kompetencje społeczne:</w:t>
            </w:r>
          </w:p>
        </w:tc>
      </w:tr>
      <w:tr w:rsidR="00D353B4" w:rsidRPr="00D353B4" w14:paraId="5E561FF5" w14:textId="77777777" w:rsidTr="00FE1CB6">
        <w:trPr>
          <w:trHeight w:val="20"/>
          <w:jc w:val="center"/>
        </w:trPr>
        <w:tc>
          <w:tcPr>
            <w:tcW w:w="2032" w:type="pct"/>
            <w:vMerge/>
            <w:shd w:val="clear" w:color="auto" w:fill="auto"/>
          </w:tcPr>
          <w:p w14:paraId="7B5BC608" w14:textId="77777777" w:rsidR="001B2A61" w:rsidRPr="00D353B4" w:rsidRDefault="001B2A61" w:rsidP="001B2A61"/>
        </w:tc>
        <w:tc>
          <w:tcPr>
            <w:tcW w:w="2968" w:type="pct"/>
            <w:gridSpan w:val="3"/>
          </w:tcPr>
          <w:p w14:paraId="0AC90F21" w14:textId="77777777" w:rsidR="001B2A61" w:rsidRPr="00D353B4" w:rsidRDefault="001B2A61" w:rsidP="001B2A61">
            <w:pPr>
              <w:ind w:left="453" w:hanging="453"/>
              <w:rPr>
                <w:shd w:val="clear" w:color="auto" w:fill="FFFFFF"/>
              </w:rPr>
            </w:pPr>
            <w:r w:rsidRPr="00D353B4">
              <w:rPr>
                <w:shd w:val="clear" w:color="auto" w:fill="FFFFFF"/>
              </w:rPr>
              <w:t>K1. Student, w oparciu o posiadaną wiedzę, podejmuje współpracę w grupie edukatorów zdrowego stylu życia.</w:t>
            </w:r>
          </w:p>
        </w:tc>
      </w:tr>
      <w:tr w:rsidR="00D353B4" w:rsidRPr="00D353B4" w14:paraId="78DD0233" w14:textId="77777777" w:rsidTr="00FE1CB6">
        <w:trPr>
          <w:trHeight w:val="20"/>
          <w:jc w:val="center"/>
        </w:trPr>
        <w:tc>
          <w:tcPr>
            <w:tcW w:w="2032" w:type="pct"/>
            <w:vMerge/>
            <w:shd w:val="clear" w:color="auto" w:fill="auto"/>
          </w:tcPr>
          <w:p w14:paraId="2914D1F9" w14:textId="77777777" w:rsidR="001B2A61" w:rsidRPr="00D353B4" w:rsidRDefault="001B2A61" w:rsidP="001B2A61"/>
        </w:tc>
        <w:tc>
          <w:tcPr>
            <w:tcW w:w="2968" w:type="pct"/>
            <w:gridSpan w:val="3"/>
          </w:tcPr>
          <w:p w14:paraId="1EC7FA60" w14:textId="77777777" w:rsidR="001B2A61" w:rsidRPr="00D353B4" w:rsidRDefault="001B2A61" w:rsidP="001B2A61">
            <w:pPr>
              <w:ind w:left="453" w:hanging="453"/>
              <w:jc w:val="both"/>
              <w:rPr>
                <w:shd w:val="clear" w:color="auto" w:fill="FFFFFF"/>
              </w:rPr>
            </w:pPr>
            <w:r w:rsidRPr="00D353B4">
              <w:rPr>
                <w:shd w:val="clear" w:color="auto" w:fill="FFFFFF"/>
              </w:rPr>
              <w:t>K2. Student jest świadomy ryzyka zagrożeń zdrowia podczas aktywności turystycznej i sportowej; przewiduje możliwe skutki zachowań ryzykownych oraz planuje działania zmierzające do ich eliminacji lub minimalizacji.</w:t>
            </w:r>
          </w:p>
        </w:tc>
      </w:tr>
      <w:tr w:rsidR="00D353B4" w:rsidRPr="00D353B4" w14:paraId="3E3ED972" w14:textId="77777777" w:rsidTr="00FE1CB6">
        <w:trPr>
          <w:trHeight w:val="20"/>
          <w:jc w:val="center"/>
        </w:trPr>
        <w:tc>
          <w:tcPr>
            <w:tcW w:w="2032" w:type="pct"/>
            <w:shd w:val="clear" w:color="auto" w:fill="auto"/>
          </w:tcPr>
          <w:p w14:paraId="51AA49C0" w14:textId="77777777" w:rsidR="001B2A61" w:rsidRPr="00D353B4" w:rsidRDefault="001B2A61" w:rsidP="001B2A61">
            <w:pPr>
              <w:pStyle w:val="Default"/>
              <w:rPr>
                <w:color w:val="auto"/>
              </w:rPr>
            </w:pPr>
            <w:r w:rsidRPr="00D353B4">
              <w:rPr>
                <w:color w:val="auto"/>
              </w:rPr>
              <w:t xml:space="preserve">Odniesienie modułowych efektów uczenia się do kierunkowych efektów uczenia się </w:t>
            </w:r>
          </w:p>
          <w:p w14:paraId="0CDC21E5" w14:textId="77777777" w:rsidR="001B2A61" w:rsidRPr="00D353B4" w:rsidRDefault="001B2A61" w:rsidP="001B2A61"/>
        </w:tc>
        <w:tc>
          <w:tcPr>
            <w:tcW w:w="2968" w:type="pct"/>
            <w:gridSpan w:val="3"/>
          </w:tcPr>
          <w:p w14:paraId="740D0B2E" w14:textId="77777777" w:rsidR="001B2A61" w:rsidRPr="00D353B4" w:rsidRDefault="001B2A61" w:rsidP="001B2A61">
            <w:r w:rsidRPr="00D353B4">
              <w:t>Kod efektu modułowego – kod efektu kierunkowego</w:t>
            </w:r>
          </w:p>
          <w:p w14:paraId="3372DE5F" w14:textId="77777777" w:rsidR="001B2A61" w:rsidRPr="00D353B4" w:rsidRDefault="001B2A61" w:rsidP="001B2A61">
            <w:r w:rsidRPr="00D353B4">
              <w:t>W1 – TR_W04</w:t>
            </w:r>
          </w:p>
          <w:p w14:paraId="58C9A353" w14:textId="77777777" w:rsidR="001B2A61" w:rsidRPr="00D353B4" w:rsidRDefault="001B2A61" w:rsidP="001B2A61">
            <w:r w:rsidRPr="00D353B4">
              <w:t>W2 – TR_W05</w:t>
            </w:r>
          </w:p>
          <w:p w14:paraId="4A8B8590" w14:textId="77777777" w:rsidR="001B2A61" w:rsidRPr="00D353B4" w:rsidRDefault="001B2A61" w:rsidP="001B2A61">
            <w:r w:rsidRPr="00D353B4">
              <w:t>U1 – TR_U03, TR_U05</w:t>
            </w:r>
          </w:p>
          <w:p w14:paraId="658FBA0E" w14:textId="77777777" w:rsidR="001B2A61" w:rsidRPr="00D353B4" w:rsidRDefault="001B2A61" w:rsidP="001B2A61">
            <w:r w:rsidRPr="00D353B4">
              <w:t>U2 – TR_U09</w:t>
            </w:r>
          </w:p>
          <w:p w14:paraId="55E195A2" w14:textId="77777777" w:rsidR="001B2A61" w:rsidRPr="00D353B4" w:rsidRDefault="001B2A61" w:rsidP="001B2A61">
            <w:r w:rsidRPr="00D353B4">
              <w:t>U3 – TR_U10, TR_U11</w:t>
            </w:r>
          </w:p>
          <w:p w14:paraId="4A364CEE" w14:textId="77777777" w:rsidR="001B2A61" w:rsidRPr="00D353B4" w:rsidRDefault="001B2A61" w:rsidP="001B2A61">
            <w:r w:rsidRPr="00D353B4">
              <w:t>K1 – TR_K03</w:t>
            </w:r>
          </w:p>
          <w:p w14:paraId="20322193" w14:textId="77777777" w:rsidR="001B2A61" w:rsidRPr="00D353B4" w:rsidRDefault="001B2A61" w:rsidP="001B2A61">
            <w:pPr>
              <w:pStyle w:val="Akapitzlist"/>
              <w:spacing w:line="240" w:lineRule="auto"/>
              <w:ind w:left="0" w:firstLine="0"/>
              <w:rPr>
                <w:rFonts w:ascii="Times New Roman" w:hAnsi="Times New Roman"/>
                <w:sz w:val="24"/>
                <w:szCs w:val="24"/>
                <w:shd w:val="clear" w:color="auto" w:fill="FFFFFF"/>
              </w:rPr>
            </w:pPr>
            <w:r w:rsidRPr="00D353B4">
              <w:rPr>
                <w:rFonts w:ascii="Times New Roman" w:hAnsi="Times New Roman"/>
                <w:sz w:val="24"/>
                <w:szCs w:val="24"/>
              </w:rPr>
              <w:t>K2 – TR_K02, TR_K03</w:t>
            </w:r>
          </w:p>
        </w:tc>
      </w:tr>
      <w:tr w:rsidR="00D353B4" w:rsidRPr="00D353B4" w14:paraId="6D0DF5D5" w14:textId="77777777" w:rsidTr="00FE1CB6">
        <w:trPr>
          <w:trHeight w:val="20"/>
          <w:jc w:val="center"/>
        </w:trPr>
        <w:tc>
          <w:tcPr>
            <w:tcW w:w="2032" w:type="pct"/>
            <w:shd w:val="clear" w:color="auto" w:fill="auto"/>
          </w:tcPr>
          <w:p w14:paraId="0C28CA7A" w14:textId="77777777" w:rsidR="001B2A61" w:rsidRPr="00D353B4" w:rsidRDefault="001B2A61" w:rsidP="001B2A61">
            <w:pPr>
              <w:pStyle w:val="Default"/>
              <w:rPr>
                <w:color w:val="auto"/>
              </w:rPr>
            </w:pPr>
            <w:r w:rsidRPr="00D353B4">
              <w:rPr>
                <w:color w:val="auto"/>
              </w:rPr>
              <w:t>Odniesienie modułowych efektów uczenia się do efektów inżynierskich (jeżeli dotyczy)</w:t>
            </w:r>
          </w:p>
        </w:tc>
        <w:tc>
          <w:tcPr>
            <w:tcW w:w="2968" w:type="pct"/>
            <w:gridSpan w:val="3"/>
            <w:vAlign w:val="center"/>
          </w:tcPr>
          <w:p w14:paraId="13EC588E" w14:textId="77777777" w:rsidR="001B2A61" w:rsidRPr="00D353B4" w:rsidRDefault="001B2A61" w:rsidP="001B2A61">
            <w:r w:rsidRPr="00D353B4">
              <w:t>nie dotyczy</w:t>
            </w:r>
          </w:p>
        </w:tc>
      </w:tr>
      <w:tr w:rsidR="00D353B4" w:rsidRPr="00D353B4" w14:paraId="6D91F249" w14:textId="77777777" w:rsidTr="00FE1CB6">
        <w:trPr>
          <w:trHeight w:val="20"/>
          <w:jc w:val="center"/>
        </w:trPr>
        <w:tc>
          <w:tcPr>
            <w:tcW w:w="2032" w:type="pct"/>
            <w:shd w:val="clear" w:color="auto" w:fill="auto"/>
          </w:tcPr>
          <w:p w14:paraId="4B9CD9B3" w14:textId="77777777" w:rsidR="001B2A61" w:rsidRPr="00D353B4" w:rsidRDefault="001B2A61" w:rsidP="001B2A61">
            <w:r w:rsidRPr="00D353B4">
              <w:t>Wymagania wstępne i dodatkowe</w:t>
            </w:r>
          </w:p>
        </w:tc>
        <w:tc>
          <w:tcPr>
            <w:tcW w:w="2968" w:type="pct"/>
            <w:gridSpan w:val="3"/>
          </w:tcPr>
          <w:p w14:paraId="5B588277" w14:textId="77777777" w:rsidR="001B2A61" w:rsidRPr="00D353B4" w:rsidRDefault="001B2A61" w:rsidP="001B2A61">
            <w:pPr>
              <w:jc w:val="both"/>
            </w:pPr>
            <w:r w:rsidRPr="00D353B4">
              <w:t>Wiedza z nauk biologicznych w zakresie budowy i funkcji organizmu człowieka na poziomie szkoły ponadpodstawowej.</w:t>
            </w:r>
          </w:p>
        </w:tc>
      </w:tr>
      <w:tr w:rsidR="00D353B4" w:rsidRPr="00D353B4" w14:paraId="0467753F" w14:textId="77777777" w:rsidTr="00FE1CB6">
        <w:trPr>
          <w:trHeight w:val="20"/>
          <w:jc w:val="center"/>
        </w:trPr>
        <w:tc>
          <w:tcPr>
            <w:tcW w:w="2032" w:type="pct"/>
            <w:shd w:val="clear" w:color="auto" w:fill="auto"/>
          </w:tcPr>
          <w:p w14:paraId="1308B94F" w14:textId="77777777" w:rsidR="001B2A61" w:rsidRPr="00D353B4" w:rsidRDefault="001B2A61" w:rsidP="001B2A61">
            <w:r w:rsidRPr="00D353B4">
              <w:t>Treści programowe modułu</w:t>
            </w:r>
          </w:p>
          <w:p w14:paraId="50B9B6A2" w14:textId="77777777" w:rsidR="001B2A61" w:rsidRPr="00D353B4" w:rsidRDefault="001B2A61" w:rsidP="001B2A61"/>
        </w:tc>
        <w:tc>
          <w:tcPr>
            <w:tcW w:w="2968" w:type="pct"/>
            <w:gridSpan w:val="3"/>
          </w:tcPr>
          <w:p w14:paraId="7FA041C2" w14:textId="77777777" w:rsidR="001B2A61" w:rsidRPr="00D353B4" w:rsidRDefault="001B2A61" w:rsidP="001B2A61">
            <w:pPr>
              <w:jc w:val="both"/>
            </w:pPr>
            <w:r w:rsidRPr="00D353B4">
              <w:t xml:space="preserve">Podczas wykładu zaprezentowane zostaną następujące zagadnienia: Definicje, krótka historia rozwoju anatomii i fizjologii jako </w:t>
            </w:r>
            <w:r w:rsidRPr="00D353B4">
              <w:lastRenderedPageBreak/>
              <w:t>dziedziny nauk; budowa i podstawowe procesy komórkowe; różnicowanie tkanek-elementy histologii; prawidłowa budowa i funkcje układów: krążenia, oddechowego, nerwowego, hormonalnego, pokarmowego, kostno–stawowego; mięśniowego, wydalniczego; zmęczenie, aktywny wypoczynek; wpływ ograniczenia aktywności fizycznej na organizm człowieka.</w:t>
            </w:r>
          </w:p>
          <w:p w14:paraId="4207B8AC" w14:textId="77777777" w:rsidR="001B2A61" w:rsidRPr="00D353B4" w:rsidRDefault="001B2A61" w:rsidP="001B2A61">
            <w:pPr>
              <w:jc w:val="both"/>
            </w:pPr>
          </w:p>
          <w:p w14:paraId="3D446870" w14:textId="77777777" w:rsidR="001B2A61" w:rsidRPr="00D353B4" w:rsidRDefault="001B2A61" w:rsidP="001B2A61">
            <w:pPr>
              <w:jc w:val="both"/>
            </w:pPr>
            <w:r w:rsidRPr="00D353B4">
              <w:t>Podczas ćwiczeń prezentowane i dyskutowane będą zagadnienia dotyczące; objawy zaburzeń homeostazy oraz ich konsekwencje zdrowotne; przygotowanie projektów dotyczących związku stylu życia i warunków środowiskowych z budową i funkcją poszczególnych układów; identyfikacja możliwych zagrożeń zdrowia.</w:t>
            </w:r>
          </w:p>
        </w:tc>
      </w:tr>
      <w:tr w:rsidR="00D353B4" w:rsidRPr="00D353B4" w14:paraId="19579077" w14:textId="77777777" w:rsidTr="00FE1CB6">
        <w:trPr>
          <w:trHeight w:val="20"/>
          <w:jc w:val="center"/>
        </w:trPr>
        <w:tc>
          <w:tcPr>
            <w:tcW w:w="2032" w:type="pct"/>
            <w:shd w:val="clear" w:color="auto" w:fill="auto"/>
          </w:tcPr>
          <w:p w14:paraId="10099C39" w14:textId="77777777" w:rsidR="001B2A61" w:rsidRPr="00D353B4" w:rsidRDefault="001B2A61" w:rsidP="001B2A61">
            <w:r w:rsidRPr="00D353B4">
              <w:lastRenderedPageBreak/>
              <w:t>Wykaz literatury podstawowej i uzupełniającej</w:t>
            </w:r>
          </w:p>
        </w:tc>
        <w:tc>
          <w:tcPr>
            <w:tcW w:w="2968" w:type="pct"/>
            <w:gridSpan w:val="3"/>
          </w:tcPr>
          <w:p w14:paraId="5BBB023C" w14:textId="77777777" w:rsidR="001B2A61" w:rsidRPr="00D353B4" w:rsidRDefault="001B2A61" w:rsidP="001B2A61">
            <w:pPr>
              <w:pStyle w:val="Akapitzlist"/>
              <w:spacing w:line="240" w:lineRule="auto"/>
              <w:ind w:left="317" w:hanging="289"/>
              <w:rPr>
                <w:rFonts w:ascii="Times New Roman" w:eastAsia="Arial" w:hAnsi="Times New Roman"/>
                <w:sz w:val="24"/>
                <w:szCs w:val="24"/>
              </w:rPr>
            </w:pPr>
            <w:r w:rsidRPr="00D353B4">
              <w:rPr>
                <w:rFonts w:ascii="Times New Roman" w:eastAsia="Arial" w:hAnsi="Times New Roman"/>
                <w:sz w:val="24"/>
                <w:szCs w:val="24"/>
              </w:rPr>
              <w:t>Literatura obowiązkowa</w:t>
            </w:r>
          </w:p>
          <w:p w14:paraId="3051953C" w14:textId="77777777" w:rsidR="001B2A61" w:rsidRPr="00D353B4" w:rsidRDefault="001B2A61" w:rsidP="001B2A61">
            <w:pPr>
              <w:pStyle w:val="Default"/>
              <w:numPr>
                <w:ilvl w:val="0"/>
                <w:numId w:val="16"/>
              </w:numPr>
              <w:jc w:val="both"/>
              <w:rPr>
                <w:color w:val="auto"/>
              </w:rPr>
            </w:pPr>
            <w:r w:rsidRPr="00D353B4">
              <w:rPr>
                <w:color w:val="auto"/>
              </w:rPr>
              <w:t>Krauss H., Gibas-Dorna M. Fizjologia człowieka podstawy.  PZWL, Warszawa, 2021.</w:t>
            </w:r>
          </w:p>
          <w:p w14:paraId="44D6E5AE" w14:textId="77777777" w:rsidR="001B2A61" w:rsidRPr="00D353B4" w:rsidRDefault="001B2A61" w:rsidP="001B2A61">
            <w:pPr>
              <w:numPr>
                <w:ilvl w:val="0"/>
                <w:numId w:val="16"/>
              </w:numPr>
              <w:jc w:val="both"/>
              <w:rPr>
                <w:lang w:val="en-GB"/>
              </w:rPr>
            </w:pPr>
            <w:r w:rsidRPr="00D353B4">
              <w:t>Gołąb B., K. Podstawy anatomii człowieka. PZWL, Warszawa 2020.</w:t>
            </w:r>
          </w:p>
          <w:p w14:paraId="0336179C" w14:textId="77777777" w:rsidR="001B2A61" w:rsidRPr="00D353B4" w:rsidRDefault="001B2A61" w:rsidP="001B2A61">
            <w:pPr>
              <w:numPr>
                <w:ilvl w:val="0"/>
                <w:numId w:val="16"/>
              </w:numPr>
              <w:jc w:val="both"/>
            </w:pPr>
            <w:r w:rsidRPr="00D353B4">
              <w:t>Traczyk Z. W. Fizjologia człowieka w zarysie. PZWL, Warszawa 2017.</w:t>
            </w:r>
          </w:p>
          <w:p w14:paraId="4D347584" w14:textId="77777777" w:rsidR="001B2A61" w:rsidRPr="00D353B4" w:rsidRDefault="001B2A61" w:rsidP="001B2A61">
            <w:pPr>
              <w:numPr>
                <w:ilvl w:val="0"/>
                <w:numId w:val="16"/>
              </w:numPr>
              <w:jc w:val="both"/>
            </w:pPr>
            <w:r w:rsidRPr="00D353B4">
              <w:t>Bujanowska M. Zarys fizjologii człowieka. Centrum Rozwoju Edukacji EDICON Sp. z o.o., 2017.</w:t>
            </w:r>
          </w:p>
          <w:p w14:paraId="708D2B7C" w14:textId="77777777" w:rsidR="001B2A61" w:rsidRPr="00D353B4" w:rsidRDefault="001B2A61" w:rsidP="001B2A61">
            <w:pPr>
              <w:numPr>
                <w:ilvl w:val="0"/>
                <w:numId w:val="16"/>
              </w:numPr>
              <w:jc w:val="both"/>
            </w:pPr>
            <w:r w:rsidRPr="00D353B4">
              <w:t>Bujanowska M. Zarys anatomii człowieka. Centrum Rozwoju Edukacji EDICON Sp. z o.o., 2016.</w:t>
            </w:r>
          </w:p>
          <w:p w14:paraId="72CA1F6B" w14:textId="77777777" w:rsidR="001B2A61" w:rsidRPr="00D353B4" w:rsidRDefault="001B2A61" w:rsidP="001B2A61">
            <w:pPr>
              <w:ind w:left="28"/>
              <w:jc w:val="both"/>
            </w:pPr>
            <w:r w:rsidRPr="00D353B4">
              <w:t>Literatura uzupełniająca</w:t>
            </w:r>
          </w:p>
          <w:p w14:paraId="4F2430F3" w14:textId="77777777" w:rsidR="001B2A61" w:rsidRPr="00D353B4" w:rsidRDefault="001B2A61" w:rsidP="001B2A61">
            <w:pPr>
              <w:pStyle w:val="Default"/>
              <w:numPr>
                <w:ilvl w:val="3"/>
                <w:numId w:val="16"/>
              </w:numPr>
              <w:ind w:left="315" w:hanging="315"/>
              <w:jc w:val="both"/>
              <w:rPr>
                <w:color w:val="auto"/>
              </w:rPr>
            </w:pPr>
            <w:r w:rsidRPr="00D353B4">
              <w:rPr>
                <w:color w:val="auto"/>
              </w:rPr>
              <w:t>Netter F., H. Atlas anatomii człowieka. Edra Urban &amp; Partner, Wrocław, 2023.</w:t>
            </w:r>
          </w:p>
          <w:p w14:paraId="3A76B577" w14:textId="77777777" w:rsidR="001B2A61" w:rsidRPr="00D353B4" w:rsidRDefault="001B2A61" w:rsidP="001B2A61">
            <w:pPr>
              <w:pStyle w:val="Default"/>
              <w:numPr>
                <w:ilvl w:val="3"/>
                <w:numId w:val="16"/>
              </w:numPr>
              <w:ind w:left="315" w:hanging="315"/>
              <w:jc w:val="both"/>
              <w:rPr>
                <w:color w:val="auto"/>
              </w:rPr>
            </w:pPr>
            <w:r w:rsidRPr="00D353B4">
              <w:rPr>
                <w:color w:val="auto"/>
              </w:rPr>
              <w:t>Mazurek K. L. A., Czajkowska P., Żmijewski K., Witek A. M., Kamelska P., Kapuściński A., Mróz. Efekty hemodynamiczne aktywności fizycznej w Prozdrowotne efekty aktywności fizycznej, rekreacyjnej i sportowej: wybrane zagadnienia, red. nauk. Krzysztof Leszek Mazurek Warszawa: Instytut Sportu, 2016.</w:t>
            </w:r>
          </w:p>
          <w:p w14:paraId="771C723D" w14:textId="77777777" w:rsidR="001B2A61" w:rsidRPr="00D353B4" w:rsidRDefault="001B2A61" w:rsidP="001B2A61">
            <w:pPr>
              <w:pStyle w:val="Default"/>
              <w:numPr>
                <w:ilvl w:val="3"/>
                <w:numId w:val="16"/>
              </w:numPr>
              <w:ind w:left="315" w:hanging="315"/>
              <w:jc w:val="both"/>
              <w:rPr>
                <w:color w:val="auto"/>
              </w:rPr>
            </w:pPr>
            <w:r w:rsidRPr="00D353B4">
              <w:rPr>
                <w:color w:val="auto"/>
              </w:rPr>
              <w:t>Mazurek K. L.P., Żmijewski A., Czajkowska K., Krawczyk B., Wasilewska. Efekty zdrowotne różnych form treningu rekreacyjnego i sportowego w Prozdrowotne efekty aktywności fizycznej, rekreacyjnej i sportowej: wybrane zagadnienia, red. nauk. Krzysztof Leszek Mazurek Warszawa: Instytut Sportu, 2016.</w:t>
            </w:r>
          </w:p>
        </w:tc>
      </w:tr>
      <w:tr w:rsidR="00D353B4" w:rsidRPr="00D353B4" w14:paraId="5B9A1FD8" w14:textId="77777777" w:rsidTr="00FE1CB6">
        <w:trPr>
          <w:trHeight w:val="20"/>
          <w:jc w:val="center"/>
        </w:trPr>
        <w:tc>
          <w:tcPr>
            <w:tcW w:w="2032" w:type="pct"/>
            <w:shd w:val="clear" w:color="auto" w:fill="auto"/>
          </w:tcPr>
          <w:p w14:paraId="4F4DD3E9" w14:textId="77777777" w:rsidR="001B2A61" w:rsidRPr="00D353B4" w:rsidRDefault="001B2A61" w:rsidP="001B2A61">
            <w:r w:rsidRPr="00D353B4">
              <w:t>Planowane formy/ działania/ metody dydaktyczne</w:t>
            </w:r>
          </w:p>
        </w:tc>
        <w:tc>
          <w:tcPr>
            <w:tcW w:w="2968" w:type="pct"/>
            <w:gridSpan w:val="3"/>
          </w:tcPr>
          <w:p w14:paraId="77C771B3" w14:textId="77777777" w:rsidR="001B2A61" w:rsidRPr="00D353B4" w:rsidRDefault="001B2A61" w:rsidP="001B2A61">
            <w:pPr>
              <w:autoSpaceDE w:val="0"/>
              <w:autoSpaceDN w:val="0"/>
              <w:adjustRightInd w:val="0"/>
              <w:jc w:val="both"/>
            </w:pPr>
            <w:r w:rsidRPr="00D353B4">
              <w:t xml:space="preserve">Wykłady </w:t>
            </w:r>
            <w:r w:rsidRPr="00D353B4">
              <w:rPr>
                <w:rFonts w:eastAsia="FreeSans"/>
              </w:rPr>
              <w:t>z wykorzystaniem technik multimedialnych</w:t>
            </w:r>
            <w:r w:rsidRPr="00D353B4">
              <w:t>, odbywające się w sali dydaktycznej.</w:t>
            </w:r>
          </w:p>
          <w:p w14:paraId="3961DAFC" w14:textId="77777777" w:rsidR="001B2A61" w:rsidRPr="00D353B4" w:rsidRDefault="001B2A61" w:rsidP="001B2A61">
            <w:pPr>
              <w:autoSpaceDE w:val="0"/>
              <w:autoSpaceDN w:val="0"/>
              <w:adjustRightInd w:val="0"/>
              <w:jc w:val="both"/>
            </w:pPr>
          </w:p>
          <w:p w14:paraId="7A1AD23B" w14:textId="77777777" w:rsidR="001B2A61" w:rsidRPr="00D353B4" w:rsidRDefault="001B2A61" w:rsidP="001B2A61">
            <w:pPr>
              <w:jc w:val="both"/>
            </w:pPr>
            <w:r w:rsidRPr="00D353B4">
              <w:t xml:space="preserve">Ćwiczenia z wykorzystaniem metod aktywizujących, odbywające się w sali dydaktycznej. </w:t>
            </w:r>
          </w:p>
          <w:p w14:paraId="720015B8" w14:textId="77777777" w:rsidR="001B2A61" w:rsidRPr="00D353B4" w:rsidRDefault="001B2A61" w:rsidP="001B2A61">
            <w:pPr>
              <w:pStyle w:val="Akapitzlist"/>
              <w:spacing w:line="240" w:lineRule="auto"/>
              <w:ind w:left="317" w:hanging="284"/>
              <w:rPr>
                <w:rFonts w:ascii="Times New Roman" w:hAnsi="Times New Roman"/>
                <w:sz w:val="24"/>
                <w:szCs w:val="24"/>
              </w:rPr>
            </w:pPr>
            <w:r w:rsidRPr="00D353B4">
              <w:rPr>
                <w:rFonts w:ascii="Times New Roman" w:hAnsi="Times New Roman"/>
                <w:sz w:val="24"/>
                <w:szCs w:val="24"/>
              </w:rPr>
              <w:t>Ich forma to:</w:t>
            </w:r>
          </w:p>
          <w:p w14:paraId="084E3074" w14:textId="77777777" w:rsidR="001B2A61" w:rsidRPr="00D353B4" w:rsidRDefault="001B2A61" w:rsidP="001B2A6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obserwacja: prezentacje plansz i materiałów filmowych dotyczących anatomii i fizjologii,</w:t>
            </w:r>
          </w:p>
          <w:p w14:paraId="3AA58850" w14:textId="77777777" w:rsidR="001B2A61" w:rsidRPr="00D353B4" w:rsidRDefault="001B2A61" w:rsidP="001B2A6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uzupełnianie kart pracy,</w:t>
            </w:r>
          </w:p>
          <w:p w14:paraId="7B6B4B69" w14:textId="77777777" w:rsidR="001B2A61" w:rsidRPr="00D353B4" w:rsidRDefault="001B2A61" w:rsidP="001B2A6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dyskusja dydaktyczna,</w:t>
            </w:r>
          </w:p>
          <w:p w14:paraId="5E38FFFE" w14:textId="77777777" w:rsidR="001B2A61" w:rsidRPr="00D353B4" w:rsidRDefault="001B2A61" w:rsidP="001B2A6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 xml:space="preserve">praca zespołowa w grupach, </w:t>
            </w:r>
          </w:p>
          <w:p w14:paraId="4BC18F0F" w14:textId="77777777" w:rsidR="001B2A61" w:rsidRPr="00D353B4" w:rsidRDefault="001B2A61" w:rsidP="001B2A6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wykonanie i przedstawienie na zajęciach autorskiego projektu.</w:t>
            </w:r>
          </w:p>
        </w:tc>
      </w:tr>
      <w:tr w:rsidR="00D353B4" w:rsidRPr="00D353B4" w14:paraId="16BB3833" w14:textId="77777777" w:rsidTr="00FE1CB6">
        <w:trPr>
          <w:trHeight w:val="20"/>
          <w:jc w:val="center"/>
        </w:trPr>
        <w:tc>
          <w:tcPr>
            <w:tcW w:w="2032" w:type="pct"/>
            <w:shd w:val="clear" w:color="auto" w:fill="auto"/>
          </w:tcPr>
          <w:p w14:paraId="42C482CD" w14:textId="77777777" w:rsidR="001B2A61" w:rsidRPr="00D353B4" w:rsidRDefault="001B2A61" w:rsidP="001B2A61">
            <w:r w:rsidRPr="00D353B4">
              <w:lastRenderedPageBreak/>
              <w:t>Sposoby weryfikacji oraz formy dokumentowania osiągniętych efektów uczenia się</w:t>
            </w:r>
          </w:p>
        </w:tc>
        <w:tc>
          <w:tcPr>
            <w:tcW w:w="2968" w:type="pct"/>
            <w:gridSpan w:val="3"/>
            <w:tcBorders>
              <w:bottom w:val="single" w:sz="4" w:space="0" w:color="auto"/>
            </w:tcBorders>
            <w:shd w:val="clear" w:color="auto" w:fill="auto"/>
          </w:tcPr>
          <w:p w14:paraId="07DACA71" w14:textId="3DFEC147" w:rsidR="001B2A61" w:rsidRPr="00D353B4" w:rsidRDefault="001B2A61" w:rsidP="001B2A61">
            <w:pPr>
              <w:jc w:val="both"/>
            </w:pPr>
            <w:r w:rsidRPr="00D353B4">
              <w:t>W1, W2 –</w:t>
            </w:r>
            <w:r w:rsidR="00411C4B" w:rsidRPr="00D353B4">
              <w:t xml:space="preserve"> egzamin </w:t>
            </w:r>
            <w:r w:rsidRPr="00D353B4">
              <w:t>pisemn</w:t>
            </w:r>
            <w:r w:rsidR="00411C4B" w:rsidRPr="00D353B4">
              <w:t>y</w:t>
            </w:r>
            <w:r w:rsidRPr="00D353B4">
              <w:t xml:space="preserve"> z zagadnień zaprezentowanych na wykładzie, ocena z kolokwium i egzaminu (prace kontrolne)</w:t>
            </w:r>
          </w:p>
          <w:p w14:paraId="6F950DF7" w14:textId="77777777" w:rsidR="001B2A61" w:rsidRPr="00D353B4" w:rsidRDefault="001B2A61" w:rsidP="001B2A61">
            <w:pPr>
              <w:jc w:val="both"/>
            </w:pPr>
            <w:r w:rsidRPr="00D353B4">
              <w:t xml:space="preserve">U1, U2, U3 – ocena zadania projektowego i uzupełnionych kart pracy, </w:t>
            </w:r>
          </w:p>
          <w:p w14:paraId="4445B06B" w14:textId="77777777" w:rsidR="001B2A61" w:rsidRPr="00D353B4" w:rsidRDefault="001B2A61" w:rsidP="001B2A61">
            <w:pPr>
              <w:jc w:val="both"/>
            </w:pPr>
            <w:r w:rsidRPr="00D353B4">
              <w:t>K1 – udział w dyskusji – cena aktywności na zajęciach (dziennik zajęć)</w:t>
            </w:r>
          </w:p>
          <w:p w14:paraId="408DE418" w14:textId="77777777" w:rsidR="001B2A61" w:rsidRPr="00D353B4" w:rsidRDefault="001B2A61" w:rsidP="001B2A61">
            <w:pPr>
              <w:pStyle w:val="Default"/>
              <w:ind w:left="456" w:hanging="456"/>
              <w:jc w:val="both"/>
              <w:rPr>
                <w:color w:val="auto"/>
              </w:rPr>
            </w:pPr>
            <w:r w:rsidRPr="00D353B4">
              <w:rPr>
                <w:color w:val="auto"/>
              </w:rPr>
              <w:t>K2 – ocena wybranych elementów projektu i prezentacji jednostkowej na ćwiczeniach (dziennik zajęć).</w:t>
            </w:r>
          </w:p>
          <w:p w14:paraId="1E7443CA" w14:textId="77777777" w:rsidR="001B2A61" w:rsidRPr="00D353B4" w:rsidRDefault="001B2A61" w:rsidP="001B2A61">
            <w:pPr>
              <w:pStyle w:val="Default"/>
              <w:jc w:val="both"/>
              <w:rPr>
                <w:color w:val="auto"/>
              </w:rPr>
            </w:pPr>
          </w:p>
          <w:p w14:paraId="6D595267" w14:textId="77777777" w:rsidR="001B2A61" w:rsidRPr="00D353B4" w:rsidRDefault="001B2A61" w:rsidP="001B2A61">
            <w:pPr>
              <w:pStyle w:val="Default"/>
              <w:jc w:val="both"/>
              <w:rPr>
                <w:color w:val="auto"/>
              </w:rPr>
            </w:pPr>
            <w:r w:rsidRPr="00D353B4">
              <w:rPr>
                <w:color w:val="auto"/>
              </w:rPr>
              <w:t>Formy dokumentowania osiągniętych efektów: prace pisemne, zadanie projektowe, karty pracy, dziennik prowadzącego.</w:t>
            </w:r>
          </w:p>
        </w:tc>
      </w:tr>
      <w:tr w:rsidR="00D353B4" w:rsidRPr="00D353B4" w14:paraId="0D1189A9" w14:textId="77777777" w:rsidTr="00FE1CB6">
        <w:trPr>
          <w:trHeight w:val="20"/>
          <w:jc w:val="center"/>
        </w:trPr>
        <w:tc>
          <w:tcPr>
            <w:tcW w:w="2032" w:type="pct"/>
            <w:shd w:val="clear" w:color="auto" w:fill="auto"/>
          </w:tcPr>
          <w:p w14:paraId="2767BCE4" w14:textId="77777777" w:rsidR="001B2A61" w:rsidRPr="00D353B4" w:rsidRDefault="001B2A61" w:rsidP="001B2A61">
            <w:r w:rsidRPr="00D353B4">
              <w:t>Elementy i wagi mające wpływ na ocenę końcową</w:t>
            </w:r>
          </w:p>
        </w:tc>
        <w:tc>
          <w:tcPr>
            <w:tcW w:w="2968" w:type="pct"/>
            <w:gridSpan w:val="3"/>
            <w:tcBorders>
              <w:bottom w:val="single" w:sz="4" w:space="0" w:color="auto"/>
            </w:tcBorders>
            <w:shd w:val="clear" w:color="auto" w:fill="auto"/>
          </w:tcPr>
          <w:p w14:paraId="51C651CA" w14:textId="77777777" w:rsidR="001B2A61" w:rsidRPr="00D353B4" w:rsidRDefault="001B2A61" w:rsidP="001B2A61">
            <w:pPr>
              <w:pStyle w:val="Akapitzlist"/>
              <w:autoSpaceDE w:val="0"/>
              <w:adjustRightInd w:val="0"/>
              <w:spacing w:line="240" w:lineRule="auto"/>
              <w:ind w:left="426" w:hanging="426"/>
              <w:rPr>
                <w:rFonts w:ascii="Times New Roman" w:hAnsi="Times New Roman"/>
                <w:sz w:val="24"/>
                <w:szCs w:val="24"/>
              </w:rPr>
            </w:pPr>
            <w:r w:rsidRPr="00D353B4">
              <w:rPr>
                <w:rFonts w:ascii="Times New Roman" w:hAnsi="Times New Roman"/>
                <w:sz w:val="24"/>
                <w:szCs w:val="24"/>
              </w:rPr>
              <w:t>Kryteria oceny z przedmiotu</w:t>
            </w:r>
          </w:p>
          <w:p w14:paraId="403C9FDA" w14:textId="77777777" w:rsidR="001B2A61" w:rsidRPr="00D353B4" w:rsidRDefault="001B2A61" w:rsidP="001B2A61">
            <w:pPr>
              <w:autoSpaceDE w:val="0"/>
              <w:autoSpaceDN w:val="0"/>
              <w:adjustRightInd w:val="0"/>
            </w:pPr>
            <w:r w:rsidRPr="00D353B4">
              <w:t>Ocena końcowa z przedmiotu składa się z dwóch elementów:</w:t>
            </w:r>
          </w:p>
          <w:p w14:paraId="70CD567E" w14:textId="1B5E56F2" w:rsidR="001B2A61" w:rsidRPr="00D353B4" w:rsidRDefault="001B2A61" w:rsidP="001B2A6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oceny z pisemnej pracy </w:t>
            </w:r>
            <w:r w:rsidR="00411C4B" w:rsidRPr="00D353B4">
              <w:rPr>
                <w:rFonts w:ascii="Times New Roman" w:hAnsi="Times New Roman"/>
                <w:sz w:val="24"/>
                <w:szCs w:val="24"/>
              </w:rPr>
              <w:t xml:space="preserve">egzaminacyjnej </w:t>
            </w:r>
            <w:r w:rsidRPr="00D353B4">
              <w:rPr>
                <w:rFonts w:ascii="Times New Roman" w:hAnsi="Times New Roman"/>
                <w:sz w:val="24"/>
                <w:szCs w:val="24"/>
              </w:rPr>
              <w:t>(80%),</w:t>
            </w:r>
          </w:p>
          <w:p w14:paraId="107C19FC" w14:textId="77777777" w:rsidR="001B2A61" w:rsidRPr="00D353B4" w:rsidRDefault="001B2A61" w:rsidP="001B2A6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oceny zaliczeniowej z ćwiczeń (20%).</w:t>
            </w:r>
          </w:p>
          <w:p w14:paraId="03FD95EB" w14:textId="77777777" w:rsidR="001B2A61" w:rsidRPr="00D353B4" w:rsidRDefault="001B2A61" w:rsidP="001B2A61">
            <w:pPr>
              <w:autoSpaceDE w:val="0"/>
              <w:autoSpaceDN w:val="0"/>
              <w:adjustRightInd w:val="0"/>
            </w:pPr>
            <w:r w:rsidRPr="00D353B4">
              <w:t xml:space="preserve">Na ocenę końcową z ćwiczeń składają się: </w:t>
            </w:r>
          </w:p>
          <w:p w14:paraId="326D02C8" w14:textId="77777777" w:rsidR="001B2A61" w:rsidRPr="00D353B4" w:rsidRDefault="001B2A61" w:rsidP="001B2A6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wyniki z kolokwium,</w:t>
            </w:r>
          </w:p>
          <w:p w14:paraId="1B108528" w14:textId="77777777" w:rsidR="001B2A61" w:rsidRPr="00D353B4" w:rsidRDefault="001B2A61" w:rsidP="001B2A6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ocena przygotowanego projektu,</w:t>
            </w:r>
          </w:p>
          <w:p w14:paraId="63D1027B" w14:textId="77777777" w:rsidR="001B2A61" w:rsidRPr="00D353B4" w:rsidRDefault="001B2A61" w:rsidP="001B2A6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ocena kart pracy.</w:t>
            </w:r>
          </w:p>
          <w:tbl>
            <w:tblPr>
              <w:tblW w:w="6479" w:type="dxa"/>
              <w:tblLook w:val="04A0" w:firstRow="1" w:lastRow="0" w:firstColumn="1" w:lastColumn="0" w:noHBand="0" w:noVBand="1"/>
            </w:tblPr>
            <w:tblGrid>
              <w:gridCol w:w="4184"/>
              <w:gridCol w:w="2295"/>
            </w:tblGrid>
            <w:tr w:rsidR="00D353B4" w:rsidRPr="00D353B4" w14:paraId="0F2BA939" w14:textId="77777777" w:rsidTr="00FE1CB6">
              <w:trPr>
                <w:trHeight w:val="232"/>
              </w:trPr>
              <w:tc>
                <w:tcPr>
                  <w:tcW w:w="6479" w:type="dxa"/>
                  <w:gridSpan w:val="2"/>
                </w:tcPr>
                <w:p w14:paraId="6459164D" w14:textId="77777777" w:rsidR="001B2A61" w:rsidRPr="00D353B4" w:rsidRDefault="001B2A61" w:rsidP="001B2A61">
                  <w:pPr>
                    <w:ind w:left="-76"/>
                  </w:pPr>
                </w:p>
                <w:p w14:paraId="48B97E36" w14:textId="77777777" w:rsidR="001B2A61" w:rsidRPr="00D353B4" w:rsidRDefault="001B2A61" w:rsidP="001B2A61">
                  <w:pPr>
                    <w:ind w:left="-76"/>
                  </w:pPr>
                  <w:r w:rsidRPr="00D353B4">
                    <w:t>Procent wiedzy wymaganej dla uzyskania oceny końcowej wynosi odpowiednio:</w:t>
                  </w:r>
                </w:p>
              </w:tc>
            </w:tr>
            <w:tr w:rsidR="00D353B4" w:rsidRPr="00D353B4" w14:paraId="390E4F6B" w14:textId="77777777" w:rsidTr="00FE1CB6">
              <w:trPr>
                <w:trHeight w:val="116"/>
              </w:trPr>
              <w:tc>
                <w:tcPr>
                  <w:tcW w:w="4184" w:type="dxa"/>
                  <w:vAlign w:val="center"/>
                </w:tcPr>
                <w:p w14:paraId="1907ADC0" w14:textId="77777777" w:rsidR="001B2A61" w:rsidRPr="00D353B4" w:rsidRDefault="001B2A61" w:rsidP="001B2A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bardzo dobry          91%-100%</w:t>
                  </w:r>
                </w:p>
                <w:p w14:paraId="56A16183" w14:textId="77777777" w:rsidR="001B2A61" w:rsidRPr="00D353B4" w:rsidRDefault="001B2A61" w:rsidP="001B2A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dobry plus              81%-90%</w:t>
                  </w:r>
                </w:p>
                <w:p w14:paraId="0826B25D" w14:textId="77777777" w:rsidR="001B2A61" w:rsidRPr="00D353B4" w:rsidRDefault="001B2A61" w:rsidP="001B2A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dobry                      71%-80%                      </w:t>
                  </w:r>
                </w:p>
                <w:p w14:paraId="4F95501C" w14:textId="77777777" w:rsidR="001B2A61" w:rsidRPr="00D353B4" w:rsidRDefault="001B2A61" w:rsidP="001B2A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plus     61%-70%   </w:t>
                  </w:r>
                </w:p>
                <w:p w14:paraId="2E2F1019" w14:textId="77777777" w:rsidR="001B2A61" w:rsidRPr="00D353B4" w:rsidRDefault="001B2A61" w:rsidP="001B2A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dostateczny             50%-60%</w:t>
                  </w:r>
                </w:p>
                <w:p w14:paraId="5E896553" w14:textId="77777777" w:rsidR="001B2A61" w:rsidRPr="00D353B4" w:rsidRDefault="001B2A61" w:rsidP="001B2A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niedostateczny        49% i mniej</w:t>
                  </w:r>
                </w:p>
              </w:tc>
              <w:tc>
                <w:tcPr>
                  <w:tcW w:w="2295" w:type="dxa"/>
                  <w:vAlign w:val="center"/>
                </w:tcPr>
                <w:p w14:paraId="5800FD9D" w14:textId="77777777" w:rsidR="001B2A61" w:rsidRPr="00D353B4" w:rsidRDefault="001B2A61" w:rsidP="001B2A61">
                  <w:pPr>
                    <w:pStyle w:val="Akapitzlist"/>
                    <w:autoSpaceDE w:val="0"/>
                    <w:adjustRightInd w:val="0"/>
                    <w:spacing w:line="240" w:lineRule="auto"/>
                    <w:ind w:left="317"/>
                    <w:rPr>
                      <w:rFonts w:ascii="Times New Roman" w:hAnsi="Times New Roman"/>
                      <w:sz w:val="24"/>
                      <w:szCs w:val="24"/>
                    </w:rPr>
                  </w:pPr>
                </w:p>
              </w:tc>
            </w:tr>
          </w:tbl>
          <w:p w14:paraId="75099E79" w14:textId="77777777" w:rsidR="001B2A61" w:rsidRPr="00D353B4" w:rsidRDefault="001B2A61" w:rsidP="001B2A61">
            <w:pPr>
              <w:jc w:val="both"/>
            </w:pPr>
          </w:p>
        </w:tc>
      </w:tr>
      <w:tr w:rsidR="00D353B4" w:rsidRPr="00D353B4" w14:paraId="52EFDA7E" w14:textId="77777777" w:rsidTr="00FE1CB6">
        <w:trPr>
          <w:trHeight w:val="20"/>
          <w:jc w:val="center"/>
        </w:trPr>
        <w:tc>
          <w:tcPr>
            <w:tcW w:w="2032" w:type="pct"/>
            <w:vMerge w:val="restart"/>
            <w:shd w:val="clear" w:color="auto" w:fill="auto"/>
          </w:tcPr>
          <w:p w14:paraId="74DADC0D" w14:textId="77777777" w:rsidR="001B2A61" w:rsidRPr="00D353B4" w:rsidRDefault="001B2A61" w:rsidP="001B2A61">
            <w:r w:rsidRPr="00D353B4">
              <w:t>Bilans punktów ECTS</w:t>
            </w:r>
          </w:p>
          <w:p w14:paraId="0B38DFC1" w14:textId="77777777" w:rsidR="001B2A61" w:rsidRPr="00D353B4" w:rsidRDefault="001B2A61" w:rsidP="001B2A61"/>
        </w:tc>
        <w:tc>
          <w:tcPr>
            <w:tcW w:w="2968" w:type="pct"/>
            <w:gridSpan w:val="3"/>
            <w:tcBorders>
              <w:bottom w:val="single" w:sz="4" w:space="0" w:color="auto"/>
            </w:tcBorders>
            <w:shd w:val="clear" w:color="auto" w:fill="auto"/>
          </w:tcPr>
          <w:p w14:paraId="1FEC9A80" w14:textId="65E12C98" w:rsidR="001B2A61" w:rsidRPr="00D353B4" w:rsidRDefault="001B2A61" w:rsidP="001B2A61">
            <w:pPr>
              <w:jc w:val="center"/>
              <w:rPr>
                <w:bCs/>
                <w:strike/>
              </w:rPr>
            </w:pPr>
            <w:r w:rsidRPr="00D353B4">
              <w:t xml:space="preserve">KONTAKTOWE </w:t>
            </w:r>
          </w:p>
        </w:tc>
      </w:tr>
      <w:tr w:rsidR="00D353B4" w:rsidRPr="00D353B4" w14:paraId="6DBB884F" w14:textId="77777777" w:rsidTr="00FE1CB6">
        <w:trPr>
          <w:trHeight w:val="20"/>
          <w:jc w:val="center"/>
        </w:trPr>
        <w:tc>
          <w:tcPr>
            <w:tcW w:w="2032" w:type="pct"/>
            <w:vMerge/>
            <w:shd w:val="clear" w:color="auto" w:fill="auto"/>
          </w:tcPr>
          <w:p w14:paraId="569E043D" w14:textId="77777777" w:rsidR="001B2A61" w:rsidRPr="00D353B4" w:rsidRDefault="001B2A61" w:rsidP="001B2A61"/>
        </w:tc>
        <w:tc>
          <w:tcPr>
            <w:tcW w:w="1790" w:type="pct"/>
            <w:tcBorders>
              <w:top w:val="single" w:sz="4" w:space="0" w:color="auto"/>
              <w:bottom w:val="single" w:sz="4" w:space="0" w:color="auto"/>
              <w:right w:val="single" w:sz="4" w:space="0" w:color="auto"/>
            </w:tcBorders>
          </w:tcPr>
          <w:p w14:paraId="07158AA8" w14:textId="77777777" w:rsidR="001B2A61" w:rsidRPr="00D353B4" w:rsidRDefault="001B2A61" w:rsidP="001B2A61"/>
        </w:tc>
        <w:tc>
          <w:tcPr>
            <w:tcW w:w="624" w:type="pct"/>
            <w:tcBorders>
              <w:top w:val="single" w:sz="4" w:space="0" w:color="auto"/>
              <w:left w:val="single" w:sz="4" w:space="0" w:color="auto"/>
              <w:bottom w:val="single" w:sz="4" w:space="0" w:color="auto"/>
              <w:right w:val="single" w:sz="4" w:space="0" w:color="auto"/>
            </w:tcBorders>
          </w:tcPr>
          <w:p w14:paraId="6074F11F" w14:textId="5258E129" w:rsidR="001B2A61" w:rsidRPr="00D353B4" w:rsidRDefault="001B2A61" w:rsidP="001B2A61">
            <w:pPr>
              <w:jc w:val="center"/>
            </w:pPr>
            <w:r w:rsidRPr="00D353B4">
              <w:t>Godziny</w:t>
            </w:r>
          </w:p>
        </w:tc>
        <w:tc>
          <w:tcPr>
            <w:tcW w:w="554" w:type="pct"/>
            <w:tcBorders>
              <w:top w:val="single" w:sz="4" w:space="0" w:color="auto"/>
              <w:left w:val="single" w:sz="4" w:space="0" w:color="auto"/>
              <w:bottom w:val="single" w:sz="4" w:space="0" w:color="auto"/>
              <w:right w:val="single" w:sz="4" w:space="0" w:color="auto"/>
            </w:tcBorders>
          </w:tcPr>
          <w:p w14:paraId="015324E8" w14:textId="69217C06" w:rsidR="001B2A61" w:rsidRPr="00D353B4" w:rsidRDefault="001B2A61" w:rsidP="001B2A61">
            <w:pPr>
              <w:jc w:val="center"/>
            </w:pPr>
            <w:r w:rsidRPr="00D353B4">
              <w:t>ECTS</w:t>
            </w:r>
          </w:p>
        </w:tc>
      </w:tr>
      <w:tr w:rsidR="00D353B4" w:rsidRPr="00D353B4" w14:paraId="68030922" w14:textId="77777777" w:rsidTr="00FE1CB6">
        <w:trPr>
          <w:trHeight w:val="20"/>
          <w:jc w:val="center"/>
        </w:trPr>
        <w:tc>
          <w:tcPr>
            <w:tcW w:w="2032" w:type="pct"/>
            <w:vMerge/>
            <w:shd w:val="clear" w:color="auto" w:fill="auto"/>
          </w:tcPr>
          <w:p w14:paraId="4E692919" w14:textId="77777777" w:rsidR="001B2A61" w:rsidRPr="00D353B4" w:rsidRDefault="001B2A61" w:rsidP="001B2A61"/>
        </w:tc>
        <w:tc>
          <w:tcPr>
            <w:tcW w:w="1790" w:type="pct"/>
            <w:tcBorders>
              <w:top w:val="single" w:sz="4" w:space="0" w:color="auto"/>
              <w:bottom w:val="single" w:sz="4" w:space="0" w:color="auto"/>
              <w:right w:val="single" w:sz="4" w:space="0" w:color="auto"/>
            </w:tcBorders>
          </w:tcPr>
          <w:p w14:paraId="335A86C4" w14:textId="46A6D0D6" w:rsidR="001B2A61" w:rsidRPr="00D353B4" w:rsidRDefault="001B2A61" w:rsidP="001B2A61">
            <w:r w:rsidRPr="00D353B4">
              <w:t>Wykłady</w:t>
            </w:r>
          </w:p>
        </w:tc>
        <w:tc>
          <w:tcPr>
            <w:tcW w:w="624" w:type="pct"/>
            <w:tcBorders>
              <w:top w:val="single" w:sz="4" w:space="0" w:color="auto"/>
              <w:left w:val="single" w:sz="4" w:space="0" w:color="auto"/>
              <w:bottom w:val="single" w:sz="4" w:space="0" w:color="auto"/>
              <w:right w:val="single" w:sz="4" w:space="0" w:color="auto"/>
            </w:tcBorders>
          </w:tcPr>
          <w:p w14:paraId="32F0C926" w14:textId="739E0ECB" w:rsidR="001B2A61" w:rsidRPr="00D353B4" w:rsidRDefault="001B2A61" w:rsidP="001B2A61">
            <w:pPr>
              <w:jc w:val="right"/>
              <w:rPr>
                <w:iCs/>
              </w:rPr>
            </w:pPr>
            <w:r w:rsidRPr="00D353B4">
              <w:t>10</w:t>
            </w:r>
          </w:p>
        </w:tc>
        <w:tc>
          <w:tcPr>
            <w:tcW w:w="554" w:type="pct"/>
            <w:tcBorders>
              <w:top w:val="single" w:sz="4" w:space="0" w:color="auto"/>
              <w:left w:val="single" w:sz="4" w:space="0" w:color="auto"/>
              <w:bottom w:val="single" w:sz="4" w:space="0" w:color="auto"/>
              <w:right w:val="single" w:sz="4" w:space="0" w:color="auto"/>
            </w:tcBorders>
          </w:tcPr>
          <w:p w14:paraId="5A617645" w14:textId="001E2BBD" w:rsidR="001B2A61" w:rsidRPr="00D353B4" w:rsidRDefault="001B2A61" w:rsidP="001B2A61">
            <w:pPr>
              <w:jc w:val="right"/>
            </w:pPr>
            <w:r w:rsidRPr="00D353B4">
              <w:t>0,4</w:t>
            </w:r>
          </w:p>
        </w:tc>
      </w:tr>
      <w:tr w:rsidR="00D353B4" w:rsidRPr="00D353B4" w14:paraId="2A110224" w14:textId="77777777" w:rsidTr="00FE1CB6">
        <w:trPr>
          <w:trHeight w:val="20"/>
          <w:jc w:val="center"/>
        </w:trPr>
        <w:tc>
          <w:tcPr>
            <w:tcW w:w="2032" w:type="pct"/>
            <w:vMerge/>
            <w:shd w:val="clear" w:color="auto" w:fill="auto"/>
          </w:tcPr>
          <w:p w14:paraId="578255E9" w14:textId="77777777" w:rsidR="001B2A61" w:rsidRPr="00D353B4" w:rsidRDefault="001B2A61" w:rsidP="001B2A61"/>
        </w:tc>
        <w:tc>
          <w:tcPr>
            <w:tcW w:w="1790" w:type="pct"/>
            <w:tcBorders>
              <w:top w:val="single" w:sz="4" w:space="0" w:color="auto"/>
              <w:bottom w:val="single" w:sz="4" w:space="0" w:color="auto"/>
              <w:right w:val="single" w:sz="4" w:space="0" w:color="auto"/>
            </w:tcBorders>
          </w:tcPr>
          <w:p w14:paraId="3E26AF73" w14:textId="1E3941C1" w:rsidR="001B2A61" w:rsidRPr="00D353B4" w:rsidRDefault="001B2A61" w:rsidP="001B2A61">
            <w:r w:rsidRPr="00D353B4">
              <w:t>Ćwiczenia audytoryjne</w:t>
            </w:r>
          </w:p>
        </w:tc>
        <w:tc>
          <w:tcPr>
            <w:tcW w:w="624" w:type="pct"/>
            <w:tcBorders>
              <w:top w:val="single" w:sz="4" w:space="0" w:color="auto"/>
              <w:left w:val="single" w:sz="4" w:space="0" w:color="auto"/>
              <w:bottom w:val="single" w:sz="4" w:space="0" w:color="auto"/>
              <w:right w:val="single" w:sz="4" w:space="0" w:color="auto"/>
            </w:tcBorders>
          </w:tcPr>
          <w:p w14:paraId="6D25A684" w14:textId="27EC8616" w:rsidR="001B2A61" w:rsidRPr="00D353B4" w:rsidRDefault="001B2A61" w:rsidP="001B2A61">
            <w:pPr>
              <w:jc w:val="right"/>
              <w:rPr>
                <w:iCs/>
              </w:rPr>
            </w:pPr>
            <w:r w:rsidRPr="00D353B4">
              <w:t>5</w:t>
            </w:r>
          </w:p>
        </w:tc>
        <w:tc>
          <w:tcPr>
            <w:tcW w:w="554" w:type="pct"/>
            <w:tcBorders>
              <w:top w:val="single" w:sz="4" w:space="0" w:color="auto"/>
              <w:left w:val="single" w:sz="4" w:space="0" w:color="auto"/>
              <w:bottom w:val="single" w:sz="4" w:space="0" w:color="auto"/>
              <w:right w:val="single" w:sz="4" w:space="0" w:color="auto"/>
            </w:tcBorders>
          </w:tcPr>
          <w:p w14:paraId="58720AB1" w14:textId="3575B7EF" w:rsidR="001B2A61" w:rsidRPr="00D353B4" w:rsidRDefault="001B2A61" w:rsidP="001B2A61">
            <w:pPr>
              <w:jc w:val="right"/>
            </w:pPr>
            <w:r w:rsidRPr="00D353B4">
              <w:t>0,2</w:t>
            </w:r>
          </w:p>
        </w:tc>
      </w:tr>
      <w:tr w:rsidR="00D353B4" w:rsidRPr="00D353B4" w14:paraId="65256055" w14:textId="77777777" w:rsidTr="00FE1CB6">
        <w:trPr>
          <w:trHeight w:val="20"/>
          <w:jc w:val="center"/>
        </w:trPr>
        <w:tc>
          <w:tcPr>
            <w:tcW w:w="2032" w:type="pct"/>
            <w:vMerge/>
            <w:shd w:val="clear" w:color="auto" w:fill="auto"/>
          </w:tcPr>
          <w:p w14:paraId="698BF0BF" w14:textId="77777777" w:rsidR="001B2A61" w:rsidRPr="00D353B4" w:rsidRDefault="001B2A61" w:rsidP="001B2A61"/>
        </w:tc>
        <w:tc>
          <w:tcPr>
            <w:tcW w:w="1790" w:type="pct"/>
            <w:tcBorders>
              <w:top w:val="single" w:sz="4" w:space="0" w:color="auto"/>
              <w:bottom w:val="single" w:sz="4" w:space="0" w:color="auto"/>
              <w:right w:val="single" w:sz="4" w:space="0" w:color="auto"/>
            </w:tcBorders>
          </w:tcPr>
          <w:p w14:paraId="389FCF24" w14:textId="14A0561E" w:rsidR="001B2A61" w:rsidRPr="00D353B4" w:rsidRDefault="001B2A61" w:rsidP="001B2A61">
            <w:r w:rsidRPr="00D353B4">
              <w:t>Ćwiczenia laboratoryjne</w:t>
            </w:r>
          </w:p>
        </w:tc>
        <w:tc>
          <w:tcPr>
            <w:tcW w:w="624" w:type="pct"/>
            <w:tcBorders>
              <w:top w:val="single" w:sz="4" w:space="0" w:color="auto"/>
              <w:left w:val="single" w:sz="4" w:space="0" w:color="auto"/>
              <w:bottom w:val="single" w:sz="4" w:space="0" w:color="auto"/>
              <w:right w:val="single" w:sz="4" w:space="0" w:color="auto"/>
            </w:tcBorders>
          </w:tcPr>
          <w:p w14:paraId="65DA664D" w14:textId="3B866942" w:rsidR="001B2A61" w:rsidRPr="00D353B4" w:rsidRDefault="001B2A61" w:rsidP="001B2A61">
            <w:pPr>
              <w:jc w:val="right"/>
              <w:rPr>
                <w:iCs/>
              </w:rPr>
            </w:pPr>
            <w:r w:rsidRPr="00D353B4">
              <w:t>10</w:t>
            </w:r>
          </w:p>
        </w:tc>
        <w:tc>
          <w:tcPr>
            <w:tcW w:w="554" w:type="pct"/>
            <w:tcBorders>
              <w:top w:val="single" w:sz="4" w:space="0" w:color="auto"/>
              <w:left w:val="single" w:sz="4" w:space="0" w:color="auto"/>
              <w:bottom w:val="single" w:sz="4" w:space="0" w:color="auto"/>
              <w:right w:val="single" w:sz="4" w:space="0" w:color="auto"/>
            </w:tcBorders>
          </w:tcPr>
          <w:p w14:paraId="06938A18" w14:textId="62501655" w:rsidR="001B2A61" w:rsidRPr="00D353B4" w:rsidRDefault="001B2A61" w:rsidP="001B2A61">
            <w:pPr>
              <w:jc w:val="right"/>
            </w:pPr>
            <w:r w:rsidRPr="00D353B4">
              <w:t>0,4</w:t>
            </w:r>
          </w:p>
        </w:tc>
      </w:tr>
      <w:tr w:rsidR="00D353B4" w:rsidRPr="00D353B4" w14:paraId="382BA135" w14:textId="77777777" w:rsidTr="00FE1CB6">
        <w:trPr>
          <w:trHeight w:val="20"/>
          <w:jc w:val="center"/>
        </w:trPr>
        <w:tc>
          <w:tcPr>
            <w:tcW w:w="2032" w:type="pct"/>
            <w:vMerge/>
            <w:shd w:val="clear" w:color="auto" w:fill="auto"/>
          </w:tcPr>
          <w:p w14:paraId="1BFE8E8E" w14:textId="77777777" w:rsidR="001B2A61" w:rsidRPr="00D353B4" w:rsidRDefault="001B2A61" w:rsidP="001B2A61"/>
        </w:tc>
        <w:tc>
          <w:tcPr>
            <w:tcW w:w="1790" w:type="pct"/>
          </w:tcPr>
          <w:p w14:paraId="0FAFAEBD" w14:textId="47ABCAF3" w:rsidR="001B2A61" w:rsidRPr="00D353B4" w:rsidRDefault="001B2A61" w:rsidP="001B2A61">
            <w:r w:rsidRPr="00D353B4">
              <w:t>Egzamin</w:t>
            </w:r>
          </w:p>
        </w:tc>
        <w:tc>
          <w:tcPr>
            <w:tcW w:w="624" w:type="pct"/>
          </w:tcPr>
          <w:p w14:paraId="61CF3145" w14:textId="1E2666A6" w:rsidR="001B2A61" w:rsidRPr="00D353B4" w:rsidRDefault="001B2A61" w:rsidP="001B2A61">
            <w:pPr>
              <w:jc w:val="right"/>
              <w:rPr>
                <w:iCs/>
              </w:rPr>
            </w:pPr>
            <w:r w:rsidRPr="00D353B4">
              <w:t>2</w:t>
            </w:r>
          </w:p>
        </w:tc>
        <w:tc>
          <w:tcPr>
            <w:tcW w:w="554" w:type="pct"/>
          </w:tcPr>
          <w:p w14:paraId="64A20F23" w14:textId="4B2B9716" w:rsidR="001B2A61" w:rsidRPr="00D353B4" w:rsidRDefault="001B2A61" w:rsidP="001B2A61">
            <w:pPr>
              <w:jc w:val="right"/>
            </w:pPr>
            <w:r w:rsidRPr="00D353B4">
              <w:t>0,1</w:t>
            </w:r>
          </w:p>
        </w:tc>
      </w:tr>
      <w:tr w:rsidR="00D353B4" w:rsidRPr="00D353B4" w14:paraId="58ADAB14" w14:textId="77777777" w:rsidTr="00FE1CB6">
        <w:trPr>
          <w:trHeight w:val="20"/>
          <w:jc w:val="center"/>
        </w:trPr>
        <w:tc>
          <w:tcPr>
            <w:tcW w:w="2032" w:type="pct"/>
            <w:vMerge/>
            <w:shd w:val="clear" w:color="auto" w:fill="auto"/>
          </w:tcPr>
          <w:p w14:paraId="7CD452E1" w14:textId="77777777" w:rsidR="001B2A61" w:rsidRPr="00D353B4" w:rsidRDefault="001B2A61" w:rsidP="001B2A61"/>
        </w:tc>
        <w:tc>
          <w:tcPr>
            <w:tcW w:w="1790" w:type="pct"/>
          </w:tcPr>
          <w:p w14:paraId="787C7FC4" w14:textId="7A2F2077" w:rsidR="001B2A61" w:rsidRPr="00D353B4" w:rsidRDefault="001B2A61" w:rsidP="001B2A61">
            <w:pPr>
              <w:rPr>
                <w:bCs/>
              </w:rPr>
            </w:pPr>
            <w:r w:rsidRPr="00D353B4">
              <w:t>RAZEM kontaktowe</w:t>
            </w:r>
          </w:p>
        </w:tc>
        <w:tc>
          <w:tcPr>
            <w:tcW w:w="624" w:type="pct"/>
          </w:tcPr>
          <w:p w14:paraId="5B3E701F" w14:textId="770A4BDC" w:rsidR="001B2A61" w:rsidRPr="00D353B4" w:rsidRDefault="001B2A61" w:rsidP="001B2A61">
            <w:pPr>
              <w:jc w:val="right"/>
              <w:rPr>
                <w:bCs/>
                <w:iCs/>
              </w:rPr>
            </w:pPr>
            <w:r w:rsidRPr="00D353B4">
              <w:t>27</w:t>
            </w:r>
          </w:p>
        </w:tc>
        <w:tc>
          <w:tcPr>
            <w:tcW w:w="554" w:type="pct"/>
          </w:tcPr>
          <w:p w14:paraId="05604116" w14:textId="610D3660" w:rsidR="001B2A61" w:rsidRPr="00D353B4" w:rsidRDefault="001B2A61" w:rsidP="001B2A61">
            <w:pPr>
              <w:jc w:val="right"/>
              <w:rPr>
                <w:bCs/>
                <w:iCs/>
              </w:rPr>
            </w:pPr>
            <w:r w:rsidRPr="00D353B4">
              <w:t>1,1</w:t>
            </w:r>
          </w:p>
        </w:tc>
      </w:tr>
      <w:tr w:rsidR="00D353B4" w:rsidRPr="00D353B4" w14:paraId="4DD8217C" w14:textId="77777777" w:rsidTr="00FE1CB6">
        <w:trPr>
          <w:trHeight w:val="20"/>
          <w:jc w:val="center"/>
        </w:trPr>
        <w:tc>
          <w:tcPr>
            <w:tcW w:w="2032" w:type="pct"/>
            <w:vMerge/>
            <w:shd w:val="clear" w:color="auto" w:fill="auto"/>
          </w:tcPr>
          <w:p w14:paraId="1989000D" w14:textId="77777777" w:rsidR="001B2A61" w:rsidRPr="00D353B4" w:rsidRDefault="001B2A61" w:rsidP="001B2A61"/>
        </w:tc>
        <w:tc>
          <w:tcPr>
            <w:tcW w:w="2968" w:type="pct"/>
            <w:gridSpan w:val="3"/>
            <w:shd w:val="clear" w:color="auto" w:fill="auto"/>
          </w:tcPr>
          <w:p w14:paraId="37D3A7C6" w14:textId="2B963253" w:rsidR="001B2A61" w:rsidRPr="00D353B4" w:rsidRDefault="001B2A61" w:rsidP="001B2A61">
            <w:pPr>
              <w:jc w:val="center"/>
              <w:rPr>
                <w:bCs/>
              </w:rPr>
            </w:pPr>
            <w:r w:rsidRPr="00D353B4">
              <w:t>NIEKONTAKTOWE</w:t>
            </w:r>
          </w:p>
        </w:tc>
      </w:tr>
      <w:tr w:rsidR="00D353B4" w:rsidRPr="00D353B4" w14:paraId="1A03C03C" w14:textId="77777777" w:rsidTr="00FE1CB6">
        <w:trPr>
          <w:trHeight w:val="20"/>
          <w:jc w:val="center"/>
        </w:trPr>
        <w:tc>
          <w:tcPr>
            <w:tcW w:w="2032" w:type="pct"/>
            <w:vMerge/>
            <w:shd w:val="clear" w:color="auto" w:fill="auto"/>
          </w:tcPr>
          <w:p w14:paraId="7789619E" w14:textId="77777777" w:rsidR="001B2A61" w:rsidRPr="00D353B4" w:rsidRDefault="001B2A61" w:rsidP="001B2A61"/>
        </w:tc>
        <w:tc>
          <w:tcPr>
            <w:tcW w:w="1790" w:type="pct"/>
          </w:tcPr>
          <w:p w14:paraId="6C72E6DA" w14:textId="1AD3CE32" w:rsidR="001B2A61" w:rsidRPr="00D353B4" w:rsidRDefault="001B2A61" w:rsidP="001B2A61">
            <w:r w:rsidRPr="00D353B4">
              <w:t>Przygotowanie do ćwiczeń</w:t>
            </w:r>
          </w:p>
        </w:tc>
        <w:tc>
          <w:tcPr>
            <w:tcW w:w="624" w:type="pct"/>
          </w:tcPr>
          <w:p w14:paraId="0F0F2E29" w14:textId="11B6B52B" w:rsidR="001B2A61" w:rsidRPr="00D353B4" w:rsidRDefault="001B2A61" w:rsidP="001B2A61">
            <w:pPr>
              <w:jc w:val="right"/>
              <w:rPr>
                <w:iCs/>
              </w:rPr>
            </w:pPr>
            <w:r w:rsidRPr="00D353B4">
              <w:t>20</w:t>
            </w:r>
          </w:p>
        </w:tc>
        <w:tc>
          <w:tcPr>
            <w:tcW w:w="554" w:type="pct"/>
          </w:tcPr>
          <w:p w14:paraId="546AA333" w14:textId="63359202" w:rsidR="001B2A61" w:rsidRPr="00D353B4" w:rsidRDefault="001B2A61" w:rsidP="001B2A61">
            <w:pPr>
              <w:jc w:val="right"/>
            </w:pPr>
            <w:r w:rsidRPr="00D353B4">
              <w:t>0,8</w:t>
            </w:r>
          </w:p>
        </w:tc>
      </w:tr>
      <w:tr w:rsidR="00D353B4" w:rsidRPr="00D353B4" w14:paraId="51CBCA76" w14:textId="77777777" w:rsidTr="00FE1CB6">
        <w:trPr>
          <w:trHeight w:val="20"/>
          <w:jc w:val="center"/>
        </w:trPr>
        <w:tc>
          <w:tcPr>
            <w:tcW w:w="2032" w:type="pct"/>
            <w:vMerge/>
            <w:shd w:val="clear" w:color="auto" w:fill="auto"/>
          </w:tcPr>
          <w:p w14:paraId="1CF27612" w14:textId="77777777" w:rsidR="001B2A61" w:rsidRPr="00D353B4" w:rsidRDefault="001B2A61" w:rsidP="001B2A61"/>
        </w:tc>
        <w:tc>
          <w:tcPr>
            <w:tcW w:w="1790" w:type="pct"/>
          </w:tcPr>
          <w:p w14:paraId="1CA853D4" w14:textId="21DB8964" w:rsidR="001B2A61" w:rsidRPr="00D353B4" w:rsidRDefault="001B2A61" w:rsidP="001B2A61">
            <w:r w:rsidRPr="00D353B4">
              <w:t>Studiowanie literatury</w:t>
            </w:r>
          </w:p>
        </w:tc>
        <w:tc>
          <w:tcPr>
            <w:tcW w:w="624" w:type="pct"/>
          </w:tcPr>
          <w:p w14:paraId="00A4A3D7" w14:textId="729ABEC7" w:rsidR="001B2A61" w:rsidRPr="00D353B4" w:rsidRDefault="001B2A61" w:rsidP="001B2A61">
            <w:pPr>
              <w:jc w:val="right"/>
              <w:rPr>
                <w:iCs/>
              </w:rPr>
            </w:pPr>
            <w:r w:rsidRPr="00D353B4">
              <w:t xml:space="preserve"> 20 </w:t>
            </w:r>
          </w:p>
        </w:tc>
        <w:tc>
          <w:tcPr>
            <w:tcW w:w="554" w:type="pct"/>
          </w:tcPr>
          <w:p w14:paraId="472E2EF2" w14:textId="192F3956" w:rsidR="001B2A61" w:rsidRPr="00D353B4" w:rsidRDefault="001B2A61" w:rsidP="001B2A61">
            <w:pPr>
              <w:jc w:val="right"/>
            </w:pPr>
            <w:r w:rsidRPr="00D353B4">
              <w:t>0,8</w:t>
            </w:r>
          </w:p>
        </w:tc>
      </w:tr>
      <w:tr w:rsidR="00D353B4" w:rsidRPr="00D353B4" w14:paraId="195709BE" w14:textId="77777777" w:rsidTr="00FE1CB6">
        <w:trPr>
          <w:trHeight w:val="20"/>
          <w:jc w:val="center"/>
        </w:trPr>
        <w:tc>
          <w:tcPr>
            <w:tcW w:w="2032" w:type="pct"/>
            <w:vMerge/>
            <w:shd w:val="clear" w:color="auto" w:fill="auto"/>
          </w:tcPr>
          <w:p w14:paraId="1223004A" w14:textId="77777777" w:rsidR="001B2A61" w:rsidRPr="00D353B4" w:rsidRDefault="001B2A61" w:rsidP="001B2A61"/>
        </w:tc>
        <w:tc>
          <w:tcPr>
            <w:tcW w:w="1790" w:type="pct"/>
          </w:tcPr>
          <w:p w14:paraId="63CECE2E" w14:textId="69D8524B" w:rsidR="001B2A61" w:rsidRPr="00D353B4" w:rsidRDefault="001B2A61" w:rsidP="001B2A61">
            <w:r w:rsidRPr="00D353B4">
              <w:t>Przygotowanie do kolokwium</w:t>
            </w:r>
          </w:p>
        </w:tc>
        <w:tc>
          <w:tcPr>
            <w:tcW w:w="624" w:type="pct"/>
          </w:tcPr>
          <w:p w14:paraId="0FC89680" w14:textId="0FC71321" w:rsidR="001B2A61" w:rsidRPr="00D353B4" w:rsidRDefault="001B2A61" w:rsidP="001B2A61">
            <w:pPr>
              <w:jc w:val="right"/>
              <w:rPr>
                <w:iCs/>
              </w:rPr>
            </w:pPr>
            <w:r w:rsidRPr="00D353B4">
              <w:t xml:space="preserve"> 13</w:t>
            </w:r>
          </w:p>
        </w:tc>
        <w:tc>
          <w:tcPr>
            <w:tcW w:w="554" w:type="pct"/>
          </w:tcPr>
          <w:p w14:paraId="1D427389" w14:textId="076E1E29" w:rsidR="001B2A61" w:rsidRPr="00D353B4" w:rsidRDefault="001B2A61" w:rsidP="001B2A61">
            <w:pPr>
              <w:jc w:val="right"/>
            </w:pPr>
            <w:r w:rsidRPr="00D353B4">
              <w:t>0,5</w:t>
            </w:r>
          </w:p>
        </w:tc>
      </w:tr>
      <w:tr w:rsidR="00D353B4" w:rsidRPr="00D353B4" w14:paraId="06536FFA" w14:textId="77777777" w:rsidTr="00FE1CB6">
        <w:trPr>
          <w:trHeight w:val="20"/>
          <w:jc w:val="center"/>
        </w:trPr>
        <w:tc>
          <w:tcPr>
            <w:tcW w:w="2032" w:type="pct"/>
            <w:vMerge/>
            <w:shd w:val="clear" w:color="auto" w:fill="auto"/>
          </w:tcPr>
          <w:p w14:paraId="3B1D6FA0" w14:textId="77777777" w:rsidR="001B2A61" w:rsidRPr="00D353B4" w:rsidRDefault="001B2A61" w:rsidP="001B2A61"/>
        </w:tc>
        <w:tc>
          <w:tcPr>
            <w:tcW w:w="1790" w:type="pct"/>
          </w:tcPr>
          <w:p w14:paraId="73503067" w14:textId="39423E15" w:rsidR="001B2A61" w:rsidRPr="00D353B4" w:rsidRDefault="001B2A61" w:rsidP="001B2A61">
            <w:r w:rsidRPr="00D353B4">
              <w:t>Przygotowanie do egzaminu</w:t>
            </w:r>
          </w:p>
        </w:tc>
        <w:tc>
          <w:tcPr>
            <w:tcW w:w="624" w:type="pct"/>
          </w:tcPr>
          <w:p w14:paraId="665DD31B" w14:textId="6C01BBC0" w:rsidR="001B2A61" w:rsidRPr="00D353B4" w:rsidRDefault="001B2A61" w:rsidP="001B2A61">
            <w:pPr>
              <w:jc w:val="right"/>
              <w:rPr>
                <w:iCs/>
              </w:rPr>
            </w:pPr>
            <w:r w:rsidRPr="00D353B4">
              <w:t>20</w:t>
            </w:r>
          </w:p>
        </w:tc>
        <w:tc>
          <w:tcPr>
            <w:tcW w:w="554" w:type="pct"/>
          </w:tcPr>
          <w:p w14:paraId="38789E08" w14:textId="2687BA40" w:rsidR="001B2A61" w:rsidRPr="00D353B4" w:rsidRDefault="001B2A61" w:rsidP="001B2A61">
            <w:pPr>
              <w:jc w:val="right"/>
            </w:pPr>
            <w:r w:rsidRPr="00D353B4">
              <w:t>0,8</w:t>
            </w:r>
          </w:p>
        </w:tc>
      </w:tr>
      <w:tr w:rsidR="00D353B4" w:rsidRPr="00D353B4" w14:paraId="06EBC84B" w14:textId="77777777" w:rsidTr="00FE1CB6">
        <w:trPr>
          <w:trHeight w:val="20"/>
          <w:jc w:val="center"/>
        </w:trPr>
        <w:tc>
          <w:tcPr>
            <w:tcW w:w="2032" w:type="pct"/>
            <w:vMerge/>
            <w:shd w:val="clear" w:color="auto" w:fill="auto"/>
          </w:tcPr>
          <w:p w14:paraId="49FB7FD8" w14:textId="77777777" w:rsidR="001B2A61" w:rsidRPr="00D353B4" w:rsidRDefault="001B2A61" w:rsidP="001B2A61"/>
        </w:tc>
        <w:tc>
          <w:tcPr>
            <w:tcW w:w="1790" w:type="pct"/>
          </w:tcPr>
          <w:p w14:paraId="506459E2" w14:textId="59627852" w:rsidR="001B2A61" w:rsidRPr="00D353B4" w:rsidRDefault="001B2A61" w:rsidP="001B2A61">
            <w:pPr>
              <w:rPr>
                <w:bCs/>
              </w:rPr>
            </w:pPr>
            <w:r w:rsidRPr="00D353B4">
              <w:t>RAZEM niekontaktowe</w:t>
            </w:r>
          </w:p>
        </w:tc>
        <w:tc>
          <w:tcPr>
            <w:tcW w:w="624" w:type="pct"/>
          </w:tcPr>
          <w:p w14:paraId="34D919D4" w14:textId="2E6EA291" w:rsidR="001B2A61" w:rsidRPr="00D353B4" w:rsidRDefault="001B2A61" w:rsidP="001B2A61">
            <w:pPr>
              <w:jc w:val="right"/>
              <w:rPr>
                <w:bCs/>
                <w:iCs/>
              </w:rPr>
            </w:pPr>
            <w:r w:rsidRPr="00D353B4">
              <w:t>73</w:t>
            </w:r>
          </w:p>
        </w:tc>
        <w:tc>
          <w:tcPr>
            <w:tcW w:w="554" w:type="pct"/>
          </w:tcPr>
          <w:p w14:paraId="07C0B4FB" w14:textId="4A75F04E" w:rsidR="001B2A61" w:rsidRPr="00D353B4" w:rsidRDefault="001B2A61" w:rsidP="001B2A61">
            <w:pPr>
              <w:jc w:val="right"/>
              <w:rPr>
                <w:bCs/>
                <w:iCs/>
              </w:rPr>
            </w:pPr>
            <w:r w:rsidRPr="00D353B4">
              <w:t>2,9</w:t>
            </w:r>
          </w:p>
        </w:tc>
      </w:tr>
      <w:tr w:rsidR="00D353B4" w:rsidRPr="00D353B4" w:rsidDel="003F1286" w14:paraId="5F91201F" w14:textId="77777777" w:rsidTr="00FE1CB6">
        <w:trPr>
          <w:trHeight w:val="20"/>
          <w:jc w:val="center"/>
        </w:trPr>
        <w:tc>
          <w:tcPr>
            <w:tcW w:w="2032" w:type="pct"/>
            <w:vMerge w:val="restart"/>
            <w:shd w:val="clear" w:color="auto" w:fill="auto"/>
          </w:tcPr>
          <w:p w14:paraId="1E6FA72F" w14:textId="77777777" w:rsidR="001B2A61" w:rsidRPr="00D353B4" w:rsidRDefault="001B2A61" w:rsidP="001B2A61">
            <w:pPr>
              <w:rPr>
                <w:bCs/>
              </w:rPr>
            </w:pPr>
            <w:r w:rsidRPr="00D353B4">
              <w:rPr>
                <w:bCs/>
              </w:rPr>
              <w:t>Nakład pracy związany z zajęciami wymagającymi bezpośredniego udziału nauczyciela akademickiego</w:t>
            </w:r>
          </w:p>
          <w:p w14:paraId="3C6D89EB" w14:textId="77777777" w:rsidR="001B2A61" w:rsidRPr="00D353B4" w:rsidRDefault="001B2A61" w:rsidP="001B2A61">
            <w:pPr>
              <w:rPr>
                <w:bCs/>
              </w:rPr>
            </w:pPr>
          </w:p>
          <w:p w14:paraId="5150E006" w14:textId="77777777" w:rsidR="001B2A61" w:rsidRPr="00D353B4" w:rsidRDefault="001B2A61" w:rsidP="001B2A61"/>
        </w:tc>
        <w:tc>
          <w:tcPr>
            <w:tcW w:w="1790" w:type="pct"/>
          </w:tcPr>
          <w:p w14:paraId="26AF3659" w14:textId="23204223" w:rsidR="001B2A61" w:rsidRPr="00D353B4" w:rsidDel="003F1286" w:rsidRDefault="001B2A61" w:rsidP="001B2A61">
            <w:r w:rsidRPr="00D353B4">
              <w:t>Udział w wykładach</w:t>
            </w:r>
          </w:p>
        </w:tc>
        <w:tc>
          <w:tcPr>
            <w:tcW w:w="624" w:type="pct"/>
          </w:tcPr>
          <w:p w14:paraId="2AC4CAF3" w14:textId="42E8480B" w:rsidR="001B2A61" w:rsidRPr="00D353B4" w:rsidRDefault="001B2A61" w:rsidP="001B2A61">
            <w:pPr>
              <w:jc w:val="right"/>
              <w:rPr>
                <w:iCs/>
              </w:rPr>
            </w:pPr>
            <w:r w:rsidRPr="00D353B4">
              <w:t>10</w:t>
            </w:r>
          </w:p>
        </w:tc>
        <w:tc>
          <w:tcPr>
            <w:tcW w:w="554" w:type="pct"/>
          </w:tcPr>
          <w:p w14:paraId="5AAAA537" w14:textId="0AE1581C" w:rsidR="001B2A61" w:rsidRPr="00D353B4" w:rsidRDefault="001B2A61" w:rsidP="001B2A61">
            <w:pPr>
              <w:jc w:val="right"/>
            </w:pPr>
            <w:r w:rsidRPr="00D353B4">
              <w:t>0,4</w:t>
            </w:r>
          </w:p>
        </w:tc>
      </w:tr>
      <w:tr w:rsidR="00D353B4" w:rsidRPr="00D353B4" w:rsidDel="003F1286" w14:paraId="1E129F53" w14:textId="77777777" w:rsidTr="00FE1CB6">
        <w:trPr>
          <w:trHeight w:val="20"/>
          <w:jc w:val="center"/>
        </w:trPr>
        <w:tc>
          <w:tcPr>
            <w:tcW w:w="2032" w:type="pct"/>
            <w:vMerge/>
            <w:shd w:val="clear" w:color="auto" w:fill="auto"/>
          </w:tcPr>
          <w:p w14:paraId="5D8A29BD" w14:textId="77777777" w:rsidR="001B2A61" w:rsidRPr="00D353B4" w:rsidRDefault="001B2A61" w:rsidP="001B2A61">
            <w:pPr>
              <w:rPr>
                <w:bCs/>
              </w:rPr>
            </w:pPr>
          </w:p>
        </w:tc>
        <w:tc>
          <w:tcPr>
            <w:tcW w:w="1790" w:type="pct"/>
          </w:tcPr>
          <w:p w14:paraId="187027C1" w14:textId="6CA7BEED" w:rsidR="001B2A61" w:rsidRPr="00D353B4" w:rsidRDefault="001B2A61" w:rsidP="001B2A61">
            <w:r w:rsidRPr="00D353B4">
              <w:t>Udział w ćwiczeniach</w:t>
            </w:r>
          </w:p>
        </w:tc>
        <w:tc>
          <w:tcPr>
            <w:tcW w:w="624" w:type="pct"/>
          </w:tcPr>
          <w:p w14:paraId="21B1E6C4" w14:textId="14B586E7" w:rsidR="001B2A61" w:rsidRPr="00D353B4" w:rsidRDefault="001B2A61" w:rsidP="001B2A61">
            <w:pPr>
              <w:jc w:val="right"/>
              <w:rPr>
                <w:iCs/>
              </w:rPr>
            </w:pPr>
            <w:r w:rsidRPr="00D353B4">
              <w:t>15</w:t>
            </w:r>
          </w:p>
        </w:tc>
        <w:tc>
          <w:tcPr>
            <w:tcW w:w="554" w:type="pct"/>
          </w:tcPr>
          <w:p w14:paraId="40EEA3E7" w14:textId="01FDD077" w:rsidR="001B2A61" w:rsidRPr="00D353B4" w:rsidRDefault="001B2A61" w:rsidP="001B2A61">
            <w:pPr>
              <w:jc w:val="right"/>
            </w:pPr>
            <w:r w:rsidRPr="00D353B4">
              <w:t>0,6</w:t>
            </w:r>
          </w:p>
        </w:tc>
      </w:tr>
      <w:tr w:rsidR="00D353B4" w:rsidRPr="00D353B4" w:rsidDel="003F1286" w14:paraId="1C73C20D" w14:textId="77777777" w:rsidTr="00FE1CB6">
        <w:trPr>
          <w:trHeight w:val="20"/>
          <w:jc w:val="center"/>
        </w:trPr>
        <w:tc>
          <w:tcPr>
            <w:tcW w:w="2032" w:type="pct"/>
            <w:vMerge/>
            <w:shd w:val="clear" w:color="auto" w:fill="auto"/>
          </w:tcPr>
          <w:p w14:paraId="21BDF93F" w14:textId="77777777" w:rsidR="001B2A61" w:rsidRPr="00D353B4" w:rsidRDefault="001B2A61" w:rsidP="001B2A61">
            <w:pPr>
              <w:rPr>
                <w:bCs/>
              </w:rPr>
            </w:pPr>
          </w:p>
        </w:tc>
        <w:tc>
          <w:tcPr>
            <w:tcW w:w="1790" w:type="pct"/>
          </w:tcPr>
          <w:p w14:paraId="100FA50E" w14:textId="6E9F6FBE" w:rsidR="001B2A61" w:rsidRPr="00D353B4" w:rsidRDefault="001B2A61" w:rsidP="001B2A61">
            <w:r w:rsidRPr="00D353B4">
              <w:t>Egzamin</w:t>
            </w:r>
          </w:p>
        </w:tc>
        <w:tc>
          <w:tcPr>
            <w:tcW w:w="624" w:type="pct"/>
          </w:tcPr>
          <w:p w14:paraId="433BC248" w14:textId="02AAD9E8" w:rsidR="001B2A61" w:rsidRPr="00D353B4" w:rsidRDefault="001B2A61" w:rsidP="001B2A61">
            <w:pPr>
              <w:jc w:val="right"/>
              <w:rPr>
                <w:iCs/>
              </w:rPr>
            </w:pPr>
            <w:r w:rsidRPr="00D353B4">
              <w:t>2</w:t>
            </w:r>
          </w:p>
        </w:tc>
        <w:tc>
          <w:tcPr>
            <w:tcW w:w="554" w:type="pct"/>
          </w:tcPr>
          <w:p w14:paraId="669926D6" w14:textId="3AA70D9E" w:rsidR="001B2A61" w:rsidRPr="00D353B4" w:rsidRDefault="001B2A61" w:rsidP="001B2A61">
            <w:pPr>
              <w:jc w:val="right"/>
            </w:pPr>
            <w:r w:rsidRPr="00D353B4">
              <w:t>0,1</w:t>
            </w:r>
          </w:p>
        </w:tc>
      </w:tr>
      <w:tr w:rsidR="001B2A61" w:rsidRPr="00D353B4" w:rsidDel="003F1286" w14:paraId="1E31B860" w14:textId="77777777" w:rsidTr="00FE1CB6">
        <w:trPr>
          <w:trHeight w:val="20"/>
          <w:jc w:val="center"/>
        </w:trPr>
        <w:tc>
          <w:tcPr>
            <w:tcW w:w="2032" w:type="pct"/>
            <w:vMerge/>
            <w:shd w:val="clear" w:color="auto" w:fill="auto"/>
          </w:tcPr>
          <w:p w14:paraId="1FE82C30" w14:textId="77777777" w:rsidR="001B2A61" w:rsidRPr="00D353B4" w:rsidRDefault="001B2A61" w:rsidP="001B2A61">
            <w:pPr>
              <w:rPr>
                <w:bCs/>
              </w:rPr>
            </w:pPr>
          </w:p>
        </w:tc>
        <w:tc>
          <w:tcPr>
            <w:tcW w:w="1790" w:type="pct"/>
          </w:tcPr>
          <w:p w14:paraId="28F40182" w14:textId="66860CE2" w:rsidR="001B2A61" w:rsidRPr="00D353B4" w:rsidRDefault="001B2A61" w:rsidP="001B2A61">
            <w:pPr>
              <w:rPr>
                <w:bCs/>
              </w:rPr>
            </w:pPr>
            <w:r w:rsidRPr="00D353B4">
              <w:t>RAZEM z bezpośrednim udziałem nauczyciela</w:t>
            </w:r>
          </w:p>
        </w:tc>
        <w:tc>
          <w:tcPr>
            <w:tcW w:w="624" w:type="pct"/>
          </w:tcPr>
          <w:p w14:paraId="33EAAA6D" w14:textId="574FEC09" w:rsidR="001B2A61" w:rsidRPr="00D353B4" w:rsidRDefault="001B2A61" w:rsidP="001B2A61">
            <w:pPr>
              <w:jc w:val="right"/>
              <w:rPr>
                <w:bCs/>
                <w:iCs/>
              </w:rPr>
            </w:pPr>
            <w:r w:rsidRPr="00D353B4">
              <w:t>27</w:t>
            </w:r>
          </w:p>
        </w:tc>
        <w:tc>
          <w:tcPr>
            <w:tcW w:w="554" w:type="pct"/>
          </w:tcPr>
          <w:p w14:paraId="4C98D50A" w14:textId="301EEB97" w:rsidR="001B2A61" w:rsidRPr="00D353B4" w:rsidRDefault="001B2A61" w:rsidP="001B2A61">
            <w:pPr>
              <w:jc w:val="right"/>
              <w:rPr>
                <w:bCs/>
                <w:iCs/>
              </w:rPr>
            </w:pPr>
            <w:r w:rsidRPr="00D353B4">
              <w:t>1,1</w:t>
            </w:r>
          </w:p>
        </w:tc>
      </w:tr>
    </w:tbl>
    <w:p w14:paraId="747B093F" w14:textId="77777777" w:rsidR="00A824B1" w:rsidRPr="00D353B4" w:rsidRDefault="00A824B1" w:rsidP="00AD3881">
      <w:pPr>
        <w:rPr>
          <w:sz w:val="28"/>
          <w:szCs w:val="28"/>
          <w:shd w:val="clear" w:color="auto" w:fill="FFFFFF"/>
        </w:rPr>
      </w:pPr>
    </w:p>
    <w:p w14:paraId="1D57AB33" w14:textId="61231CD8" w:rsidR="00A824B1" w:rsidRPr="00D353B4" w:rsidRDefault="00A824B1" w:rsidP="00272BBF">
      <w:pPr>
        <w:tabs>
          <w:tab w:val="left" w:pos="4190"/>
        </w:tabs>
        <w:rPr>
          <w:b/>
          <w:sz w:val="28"/>
        </w:rPr>
      </w:pPr>
      <w:r w:rsidRPr="00D353B4">
        <w:rPr>
          <w:b/>
          <w:sz w:val="28"/>
        </w:rPr>
        <w:t xml:space="preserve">Karta opisu zajęć z modułu Podstawy turystyki </w:t>
      </w:r>
      <w:r w:rsidR="00272BBF" w:rsidRPr="00D353B4">
        <w:rPr>
          <w:b/>
          <w:sz w:val="28"/>
        </w:rPr>
        <w:t xml:space="preserve"> i rekreacji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4"/>
        <w:gridCol w:w="6164"/>
      </w:tblGrid>
      <w:tr w:rsidR="00D353B4" w:rsidRPr="00D353B4" w14:paraId="22B99C8D" w14:textId="77777777" w:rsidTr="0063103C">
        <w:trPr>
          <w:trHeight w:val="20"/>
        </w:trPr>
        <w:tc>
          <w:tcPr>
            <w:tcW w:w="1900" w:type="pct"/>
            <w:shd w:val="clear" w:color="auto" w:fill="auto"/>
          </w:tcPr>
          <w:p w14:paraId="2265FE59" w14:textId="77777777" w:rsidR="00272BBF" w:rsidRPr="00D353B4" w:rsidRDefault="00272BBF" w:rsidP="00272BBF">
            <w:r w:rsidRPr="00D353B4">
              <w:t xml:space="preserve">Nazwa kierunku studiów </w:t>
            </w:r>
          </w:p>
        </w:tc>
        <w:tc>
          <w:tcPr>
            <w:tcW w:w="3100" w:type="pct"/>
            <w:shd w:val="clear" w:color="auto" w:fill="auto"/>
          </w:tcPr>
          <w:p w14:paraId="3DDB5787" w14:textId="77777777" w:rsidR="00272BBF" w:rsidRPr="00D353B4" w:rsidRDefault="00272BBF" w:rsidP="00272BBF">
            <w:r w:rsidRPr="00D353B4">
              <w:t>Turystyka i Rekreacja</w:t>
            </w:r>
          </w:p>
        </w:tc>
      </w:tr>
      <w:tr w:rsidR="00D353B4" w:rsidRPr="00D353B4" w14:paraId="1ED7C702" w14:textId="77777777" w:rsidTr="0063103C">
        <w:trPr>
          <w:trHeight w:val="20"/>
        </w:trPr>
        <w:tc>
          <w:tcPr>
            <w:tcW w:w="1900" w:type="pct"/>
            <w:shd w:val="clear" w:color="auto" w:fill="auto"/>
          </w:tcPr>
          <w:p w14:paraId="45B7A424" w14:textId="77777777" w:rsidR="00272BBF" w:rsidRPr="00D353B4" w:rsidRDefault="00272BBF" w:rsidP="00272BBF">
            <w:r w:rsidRPr="00D353B4">
              <w:lastRenderedPageBreak/>
              <w:t>Nazwa modułu, także nazwa w języku angielskim</w:t>
            </w:r>
          </w:p>
        </w:tc>
        <w:tc>
          <w:tcPr>
            <w:tcW w:w="3100" w:type="pct"/>
            <w:shd w:val="clear" w:color="auto" w:fill="auto"/>
          </w:tcPr>
          <w:p w14:paraId="3120C787" w14:textId="77777777" w:rsidR="00272BBF" w:rsidRPr="00D353B4" w:rsidRDefault="00272BBF" w:rsidP="00272BBF">
            <w:pPr>
              <w:rPr>
                <w:rFonts w:eastAsia="Arial"/>
                <w:lang w:val="en-US"/>
              </w:rPr>
            </w:pPr>
            <w:r w:rsidRPr="00D353B4">
              <w:rPr>
                <w:rFonts w:eastAsia="Arial"/>
                <w:lang w:val="en-US"/>
              </w:rPr>
              <w:t>Podstawy turystyki i rekreacji</w:t>
            </w:r>
          </w:p>
          <w:p w14:paraId="519366B3" w14:textId="77777777" w:rsidR="00272BBF" w:rsidRPr="00D353B4" w:rsidRDefault="00272BBF" w:rsidP="00272BBF">
            <w:pPr>
              <w:rPr>
                <w:lang w:val="en-GB"/>
              </w:rPr>
            </w:pPr>
            <w:r w:rsidRPr="00D353B4">
              <w:rPr>
                <w:lang w:val="en-US"/>
              </w:rPr>
              <w:t>Fundamentals of tourism and recreation</w:t>
            </w:r>
          </w:p>
        </w:tc>
      </w:tr>
      <w:tr w:rsidR="00D353B4" w:rsidRPr="00D353B4" w14:paraId="7DA612C8" w14:textId="77777777" w:rsidTr="0063103C">
        <w:trPr>
          <w:trHeight w:val="20"/>
        </w:trPr>
        <w:tc>
          <w:tcPr>
            <w:tcW w:w="1900" w:type="pct"/>
            <w:shd w:val="clear" w:color="auto" w:fill="auto"/>
          </w:tcPr>
          <w:p w14:paraId="56FA535E" w14:textId="77777777" w:rsidR="00272BBF" w:rsidRPr="00D353B4" w:rsidRDefault="00272BBF" w:rsidP="00272BBF">
            <w:r w:rsidRPr="00D353B4">
              <w:t xml:space="preserve">Język wykładowy </w:t>
            </w:r>
          </w:p>
        </w:tc>
        <w:tc>
          <w:tcPr>
            <w:tcW w:w="3100" w:type="pct"/>
            <w:shd w:val="clear" w:color="auto" w:fill="auto"/>
          </w:tcPr>
          <w:p w14:paraId="5C5D2D77" w14:textId="77777777" w:rsidR="00272BBF" w:rsidRPr="00D353B4" w:rsidRDefault="00272BBF" w:rsidP="00272BBF">
            <w:r w:rsidRPr="00D353B4">
              <w:t>polski</w:t>
            </w:r>
          </w:p>
        </w:tc>
      </w:tr>
      <w:tr w:rsidR="00D353B4" w:rsidRPr="00D353B4" w14:paraId="573320D1" w14:textId="77777777" w:rsidTr="0063103C">
        <w:trPr>
          <w:trHeight w:val="20"/>
        </w:trPr>
        <w:tc>
          <w:tcPr>
            <w:tcW w:w="1900" w:type="pct"/>
            <w:shd w:val="clear" w:color="auto" w:fill="auto"/>
          </w:tcPr>
          <w:p w14:paraId="672B79B7" w14:textId="77777777" w:rsidR="00272BBF" w:rsidRPr="00D353B4" w:rsidRDefault="00272BBF" w:rsidP="00272BBF">
            <w:pPr>
              <w:autoSpaceDE w:val="0"/>
              <w:autoSpaceDN w:val="0"/>
              <w:adjustRightInd w:val="0"/>
            </w:pPr>
            <w:r w:rsidRPr="00D353B4">
              <w:t xml:space="preserve">Rodzaj modułu </w:t>
            </w:r>
          </w:p>
        </w:tc>
        <w:tc>
          <w:tcPr>
            <w:tcW w:w="3100" w:type="pct"/>
            <w:shd w:val="clear" w:color="auto" w:fill="auto"/>
          </w:tcPr>
          <w:p w14:paraId="09E95373" w14:textId="77777777" w:rsidR="00272BBF" w:rsidRPr="00D353B4" w:rsidRDefault="00272BBF" w:rsidP="00272BBF">
            <w:r w:rsidRPr="00D353B4">
              <w:t>obowiązkowy</w:t>
            </w:r>
          </w:p>
        </w:tc>
      </w:tr>
      <w:tr w:rsidR="00D353B4" w:rsidRPr="00D353B4" w14:paraId="282A9F76" w14:textId="77777777" w:rsidTr="0063103C">
        <w:trPr>
          <w:trHeight w:val="20"/>
        </w:trPr>
        <w:tc>
          <w:tcPr>
            <w:tcW w:w="1900" w:type="pct"/>
            <w:shd w:val="clear" w:color="auto" w:fill="auto"/>
          </w:tcPr>
          <w:p w14:paraId="5F7EDB0C" w14:textId="77777777" w:rsidR="00272BBF" w:rsidRPr="00D353B4" w:rsidRDefault="00272BBF" w:rsidP="00272BBF">
            <w:r w:rsidRPr="00D353B4">
              <w:t>Poziom studiów</w:t>
            </w:r>
          </w:p>
        </w:tc>
        <w:tc>
          <w:tcPr>
            <w:tcW w:w="3100" w:type="pct"/>
            <w:shd w:val="clear" w:color="auto" w:fill="auto"/>
          </w:tcPr>
          <w:p w14:paraId="20A6557F" w14:textId="77777777" w:rsidR="00272BBF" w:rsidRPr="00D353B4" w:rsidRDefault="00272BBF" w:rsidP="00272BBF">
            <w:r w:rsidRPr="00D353B4">
              <w:t>Pierwszego  stopnia</w:t>
            </w:r>
          </w:p>
        </w:tc>
      </w:tr>
      <w:tr w:rsidR="00D353B4" w:rsidRPr="00D353B4" w14:paraId="5817DA5F" w14:textId="77777777" w:rsidTr="0063103C">
        <w:trPr>
          <w:trHeight w:val="20"/>
        </w:trPr>
        <w:tc>
          <w:tcPr>
            <w:tcW w:w="1900" w:type="pct"/>
            <w:shd w:val="clear" w:color="auto" w:fill="auto"/>
          </w:tcPr>
          <w:p w14:paraId="06343FCC" w14:textId="77777777" w:rsidR="00272BBF" w:rsidRPr="00D353B4" w:rsidRDefault="00272BBF" w:rsidP="00272BBF">
            <w:r w:rsidRPr="00D353B4">
              <w:t>Forma studiów</w:t>
            </w:r>
          </w:p>
        </w:tc>
        <w:tc>
          <w:tcPr>
            <w:tcW w:w="3100" w:type="pct"/>
            <w:shd w:val="clear" w:color="auto" w:fill="auto"/>
          </w:tcPr>
          <w:p w14:paraId="1D8024FE" w14:textId="182D6770" w:rsidR="00272BBF" w:rsidRPr="00D353B4" w:rsidRDefault="00725DAA" w:rsidP="00272BBF">
            <w:r w:rsidRPr="00D353B4">
              <w:t>nies</w:t>
            </w:r>
            <w:r w:rsidR="00272BBF" w:rsidRPr="00D353B4">
              <w:t>tacjonarne</w:t>
            </w:r>
          </w:p>
        </w:tc>
      </w:tr>
      <w:tr w:rsidR="00D353B4" w:rsidRPr="00D353B4" w14:paraId="75E16972" w14:textId="77777777" w:rsidTr="0063103C">
        <w:trPr>
          <w:trHeight w:val="20"/>
        </w:trPr>
        <w:tc>
          <w:tcPr>
            <w:tcW w:w="1900" w:type="pct"/>
            <w:shd w:val="clear" w:color="auto" w:fill="auto"/>
          </w:tcPr>
          <w:p w14:paraId="26214DE6" w14:textId="77777777" w:rsidR="00272BBF" w:rsidRPr="00D353B4" w:rsidRDefault="00272BBF" w:rsidP="00272BBF">
            <w:r w:rsidRPr="00D353B4">
              <w:t>Rok studiów dla kierunku</w:t>
            </w:r>
          </w:p>
        </w:tc>
        <w:tc>
          <w:tcPr>
            <w:tcW w:w="3100" w:type="pct"/>
            <w:shd w:val="clear" w:color="auto" w:fill="auto"/>
          </w:tcPr>
          <w:p w14:paraId="66B62CCC" w14:textId="77777777" w:rsidR="00272BBF" w:rsidRPr="00D353B4" w:rsidRDefault="00272BBF" w:rsidP="00272BBF">
            <w:r w:rsidRPr="00D353B4">
              <w:t>1</w:t>
            </w:r>
          </w:p>
        </w:tc>
      </w:tr>
      <w:tr w:rsidR="00D353B4" w:rsidRPr="00D353B4" w14:paraId="100F1F25" w14:textId="77777777" w:rsidTr="0063103C">
        <w:trPr>
          <w:trHeight w:val="20"/>
        </w:trPr>
        <w:tc>
          <w:tcPr>
            <w:tcW w:w="1900" w:type="pct"/>
            <w:shd w:val="clear" w:color="auto" w:fill="auto"/>
          </w:tcPr>
          <w:p w14:paraId="6397245C" w14:textId="77777777" w:rsidR="00272BBF" w:rsidRPr="00D353B4" w:rsidRDefault="00272BBF" w:rsidP="00272BBF">
            <w:r w:rsidRPr="00D353B4">
              <w:t>Semestr dla kierunku</w:t>
            </w:r>
          </w:p>
        </w:tc>
        <w:tc>
          <w:tcPr>
            <w:tcW w:w="3100" w:type="pct"/>
            <w:shd w:val="clear" w:color="auto" w:fill="auto"/>
          </w:tcPr>
          <w:p w14:paraId="385AD7A1" w14:textId="77777777" w:rsidR="00272BBF" w:rsidRPr="00D353B4" w:rsidRDefault="00272BBF" w:rsidP="00272BBF">
            <w:r w:rsidRPr="00D353B4">
              <w:t>1</w:t>
            </w:r>
          </w:p>
        </w:tc>
      </w:tr>
      <w:tr w:rsidR="00D353B4" w:rsidRPr="00D353B4" w14:paraId="236B50CE" w14:textId="77777777" w:rsidTr="0063103C">
        <w:trPr>
          <w:trHeight w:val="20"/>
        </w:trPr>
        <w:tc>
          <w:tcPr>
            <w:tcW w:w="1900" w:type="pct"/>
            <w:shd w:val="clear" w:color="auto" w:fill="auto"/>
          </w:tcPr>
          <w:p w14:paraId="2F2A983F" w14:textId="77777777" w:rsidR="00272BBF" w:rsidRPr="00D353B4" w:rsidRDefault="00272BBF" w:rsidP="00272BBF">
            <w:pPr>
              <w:autoSpaceDE w:val="0"/>
              <w:autoSpaceDN w:val="0"/>
              <w:adjustRightInd w:val="0"/>
            </w:pPr>
            <w:r w:rsidRPr="00D353B4">
              <w:t>Liczba punktów ECTS z podziałem na kontaktowe/niekontaktowe</w:t>
            </w:r>
          </w:p>
        </w:tc>
        <w:tc>
          <w:tcPr>
            <w:tcW w:w="3100" w:type="pct"/>
            <w:shd w:val="clear" w:color="auto" w:fill="auto"/>
          </w:tcPr>
          <w:p w14:paraId="101F7F82" w14:textId="157F2109" w:rsidR="00272BBF" w:rsidRPr="00D353B4" w:rsidRDefault="00725DAA" w:rsidP="00272BBF">
            <w:r w:rsidRPr="00D353B4">
              <w:t>3 (</w:t>
            </w:r>
            <w:r w:rsidR="00736F63" w:rsidRPr="00D353B4">
              <w:t>0,9</w:t>
            </w:r>
            <w:r w:rsidRPr="00D353B4">
              <w:t>/2</w:t>
            </w:r>
            <w:r w:rsidR="00736F63" w:rsidRPr="00D353B4">
              <w:t>,1</w:t>
            </w:r>
            <w:r w:rsidRPr="00D353B4">
              <w:t>)</w:t>
            </w:r>
          </w:p>
        </w:tc>
      </w:tr>
      <w:tr w:rsidR="00D353B4" w:rsidRPr="00D353B4" w14:paraId="7EE2B1AE" w14:textId="77777777" w:rsidTr="0063103C">
        <w:trPr>
          <w:trHeight w:val="20"/>
        </w:trPr>
        <w:tc>
          <w:tcPr>
            <w:tcW w:w="1900" w:type="pct"/>
            <w:shd w:val="clear" w:color="auto" w:fill="auto"/>
          </w:tcPr>
          <w:p w14:paraId="6707B99D" w14:textId="77777777" w:rsidR="00272BBF" w:rsidRPr="00D353B4" w:rsidRDefault="00272BBF" w:rsidP="00272BBF">
            <w:pPr>
              <w:autoSpaceDE w:val="0"/>
              <w:autoSpaceDN w:val="0"/>
              <w:adjustRightInd w:val="0"/>
            </w:pPr>
            <w:r w:rsidRPr="00D353B4">
              <w:t>Tytuł naukowy/stopień naukowy, imię i nazwisko osoby odpowiedzialnej za moduł</w:t>
            </w:r>
          </w:p>
        </w:tc>
        <w:tc>
          <w:tcPr>
            <w:tcW w:w="3100" w:type="pct"/>
            <w:shd w:val="clear" w:color="auto" w:fill="auto"/>
          </w:tcPr>
          <w:p w14:paraId="2E68A084" w14:textId="77777777" w:rsidR="00272BBF" w:rsidRPr="00D353B4" w:rsidRDefault="00272BBF" w:rsidP="00272BBF">
            <w:r w:rsidRPr="00D353B4">
              <w:t>Dr Jerzy Koproń</w:t>
            </w:r>
          </w:p>
        </w:tc>
      </w:tr>
      <w:tr w:rsidR="00D353B4" w:rsidRPr="00D353B4" w14:paraId="713E20D7" w14:textId="77777777" w:rsidTr="0063103C">
        <w:trPr>
          <w:trHeight w:val="20"/>
        </w:trPr>
        <w:tc>
          <w:tcPr>
            <w:tcW w:w="1900" w:type="pct"/>
            <w:shd w:val="clear" w:color="auto" w:fill="auto"/>
          </w:tcPr>
          <w:p w14:paraId="59C75639" w14:textId="77777777" w:rsidR="00272BBF" w:rsidRPr="00D353B4" w:rsidRDefault="00272BBF" w:rsidP="00272BBF">
            <w:r w:rsidRPr="00D353B4">
              <w:t>Jednostka oferująca moduł</w:t>
            </w:r>
          </w:p>
        </w:tc>
        <w:tc>
          <w:tcPr>
            <w:tcW w:w="3100" w:type="pct"/>
            <w:shd w:val="clear" w:color="auto" w:fill="auto"/>
          </w:tcPr>
          <w:p w14:paraId="4F43A5D8" w14:textId="77777777" w:rsidR="00272BBF" w:rsidRPr="00D353B4" w:rsidRDefault="00272BBF" w:rsidP="00272BBF">
            <w:r w:rsidRPr="00D353B4">
              <w:t>Katedra Turystyki i Rekreacji</w:t>
            </w:r>
          </w:p>
        </w:tc>
      </w:tr>
      <w:tr w:rsidR="00D353B4" w:rsidRPr="00D353B4" w14:paraId="681A3B2D" w14:textId="77777777" w:rsidTr="0063103C">
        <w:trPr>
          <w:trHeight w:val="20"/>
        </w:trPr>
        <w:tc>
          <w:tcPr>
            <w:tcW w:w="1900" w:type="pct"/>
            <w:shd w:val="clear" w:color="auto" w:fill="auto"/>
          </w:tcPr>
          <w:p w14:paraId="777EBBFB" w14:textId="77777777" w:rsidR="00272BBF" w:rsidRPr="00D353B4" w:rsidRDefault="00272BBF" w:rsidP="00272BBF">
            <w:r w:rsidRPr="00D353B4">
              <w:t>Cel modułu</w:t>
            </w:r>
          </w:p>
        </w:tc>
        <w:tc>
          <w:tcPr>
            <w:tcW w:w="3100" w:type="pct"/>
            <w:shd w:val="clear" w:color="auto" w:fill="auto"/>
          </w:tcPr>
          <w:p w14:paraId="53FE9155" w14:textId="33DF282F" w:rsidR="00272BBF" w:rsidRPr="00D353B4" w:rsidRDefault="001B2A61" w:rsidP="00272BBF">
            <w:r w:rsidRPr="00D353B4">
              <w:t>Celem przedmiotu jest nabycie przez studentów podstawowej wiedzy w zakresie: definicji pojęć i zjawisk turystycznych i rekreacyjnych, roli turystyki i rekreacji w gospodarce, społeczeństwie oraz promocji zdrowego stylu życia, funkcji turystyki i rekreacji, podziałów turystyki i rekreacji, dylematów, tendencji i trendów w turystyce i rekreacji, czynników rozwoju i wybranych koncepcji badawczych.</w:t>
            </w:r>
          </w:p>
        </w:tc>
      </w:tr>
      <w:tr w:rsidR="00D353B4" w:rsidRPr="00D353B4" w14:paraId="5C449714" w14:textId="77777777" w:rsidTr="0063103C">
        <w:trPr>
          <w:trHeight w:val="20"/>
        </w:trPr>
        <w:tc>
          <w:tcPr>
            <w:tcW w:w="1900" w:type="pct"/>
            <w:vMerge w:val="restart"/>
            <w:shd w:val="clear" w:color="auto" w:fill="auto"/>
          </w:tcPr>
          <w:p w14:paraId="515D0A42" w14:textId="77777777" w:rsidR="00272BBF" w:rsidRPr="00D353B4" w:rsidRDefault="00272BBF" w:rsidP="00272BBF">
            <w:pPr>
              <w:jc w:val="both"/>
            </w:pPr>
            <w:r w:rsidRPr="00D353B4">
              <w:t>Efekty uczenia się dla modułu to opis zasobu wiedzy, umiejętności i kompetencji społecznych, które student osiągnie po zrealizowaniu zajęć.</w:t>
            </w:r>
          </w:p>
        </w:tc>
        <w:tc>
          <w:tcPr>
            <w:tcW w:w="3100" w:type="pct"/>
            <w:tcBorders>
              <w:bottom w:val="single" w:sz="4" w:space="0" w:color="auto"/>
            </w:tcBorders>
            <w:shd w:val="clear" w:color="auto" w:fill="auto"/>
          </w:tcPr>
          <w:p w14:paraId="795F68CE" w14:textId="77777777" w:rsidR="00272BBF" w:rsidRPr="00D353B4" w:rsidRDefault="00272BBF" w:rsidP="00272BBF">
            <w:pPr>
              <w:jc w:val="center"/>
            </w:pPr>
            <w:r w:rsidRPr="00D353B4">
              <w:t>Wiedza:</w:t>
            </w:r>
          </w:p>
        </w:tc>
      </w:tr>
      <w:tr w:rsidR="00D353B4" w:rsidRPr="00D353B4" w14:paraId="09506764" w14:textId="77777777" w:rsidTr="0063103C">
        <w:trPr>
          <w:trHeight w:val="20"/>
        </w:trPr>
        <w:tc>
          <w:tcPr>
            <w:tcW w:w="1900" w:type="pct"/>
            <w:vMerge/>
            <w:shd w:val="clear" w:color="auto" w:fill="auto"/>
          </w:tcPr>
          <w:p w14:paraId="4E64B800" w14:textId="77777777" w:rsidR="00272BBF" w:rsidRPr="00D353B4" w:rsidRDefault="00272BBF" w:rsidP="00272BBF">
            <w:pPr>
              <w:jc w:val="both"/>
            </w:pPr>
          </w:p>
        </w:tc>
        <w:tc>
          <w:tcPr>
            <w:tcW w:w="3100" w:type="pct"/>
            <w:tcBorders>
              <w:bottom w:val="single" w:sz="4" w:space="0" w:color="auto"/>
            </w:tcBorders>
            <w:shd w:val="clear" w:color="auto" w:fill="auto"/>
          </w:tcPr>
          <w:p w14:paraId="08F3BAC2" w14:textId="77777777" w:rsidR="00272BBF" w:rsidRPr="00D353B4" w:rsidRDefault="00272BBF" w:rsidP="00667F61">
            <w:pPr>
              <w:pStyle w:val="Akapitzlist"/>
              <w:numPr>
                <w:ilvl w:val="0"/>
                <w:numId w:val="109"/>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Ma zaawansowaną wiedzę w zakresie definicji pojęć i zjawisk związanych z turystyką TR_W02</w:t>
            </w:r>
          </w:p>
        </w:tc>
      </w:tr>
      <w:tr w:rsidR="00D353B4" w:rsidRPr="00D353B4" w14:paraId="5EFA1D36" w14:textId="77777777" w:rsidTr="0063103C">
        <w:trPr>
          <w:trHeight w:val="20"/>
        </w:trPr>
        <w:tc>
          <w:tcPr>
            <w:tcW w:w="1900" w:type="pct"/>
            <w:vMerge/>
            <w:shd w:val="clear" w:color="auto" w:fill="auto"/>
          </w:tcPr>
          <w:p w14:paraId="6C9B22AB" w14:textId="77777777" w:rsidR="00272BBF" w:rsidRPr="00D353B4" w:rsidRDefault="00272BBF" w:rsidP="00272BBF">
            <w:pPr>
              <w:jc w:val="both"/>
            </w:pPr>
          </w:p>
        </w:tc>
        <w:tc>
          <w:tcPr>
            <w:tcW w:w="3100" w:type="pct"/>
            <w:tcBorders>
              <w:bottom w:val="single" w:sz="4" w:space="0" w:color="auto"/>
            </w:tcBorders>
            <w:shd w:val="clear" w:color="auto" w:fill="auto"/>
          </w:tcPr>
          <w:p w14:paraId="168DF4EE" w14:textId="77777777" w:rsidR="00272BBF" w:rsidRPr="00D353B4" w:rsidRDefault="00272BBF" w:rsidP="00667F61">
            <w:pPr>
              <w:pStyle w:val="Akapitzlist"/>
              <w:numPr>
                <w:ilvl w:val="0"/>
                <w:numId w:val="109"/>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Zna sytuację na rynku turystycznym i ma pojęcie o dylematach, tendencjach i trendach w tej branży TR_W03.</w:t>
            </w:r>
          </w:p>
        </w:tc>
      </w:tr>
      <w:tr w:rsidR="00D353B4" w:rsidRPr="00D353B4" w14:paraId="0BE4CF19" w14:textId="77777777" w:rsidTr="0063103C">
        <w:trPr>
          <w:trHeight w:val="20"/>
        </w:trPr>
        <w:tc>
          <w:tcPr>
            <w:tcW w:w="1900" w:type="pct"/>
            <w:vMerge/>
            <w:shd w:val="clear" w:color="auto" w:fill="auto"/>
          </w:tcPr>
          <w:p w14:paraId="3C3F76C9" w14:textId="77777777" w:rsidR="00272BBF" w:rsidRPr="00D353B4" w:rsidRDefault="00272BBF" w:rsidP="00272BBF">
            <w:pPr>
              <w:jc w:val="both"/>
            </w:pPr>
          </w:p>
        </w:tc>
        <w:tc>
          <w:tcPr>
            <w:tcW w:w="3100" w:type="pct"/>
            <w:tcBorders>
              <w:bottom w:val="single" w:sz="4" w:space="0" w:color="auto"/>
            </w:tcBorders>
            <w:shd w:val="clear" w:color="auto" w:fill="auto"/>
          </w:tcPr>
          <w:p w14:paraId="69BCD283" w14:textId="4D805AC3" w:rsidR="00272BBF" w:rsidRPr="00D353B4" w:rsidRDefault="001B2A61" w:rsidP="00667F61">
            <w:pPr>
              <w:pStyle w:val="Akapitzlist"/>
              <w:numPr>
                <w:ilvl w:val="0"/>
                <w:numId w:val="109"/>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Zna podstawowe pojęcia i funkcje rekreacji, jej znaczenie dla zdrowia fizycznego i psychicznego oraz relacje z turystyką TR_W04.</w:t>
            </w:r>
          </w:p>
        </w:tc>
      </w:tr>
      <w:tr w:rsidR="00D353B4" w:rsidRPr="00D353B4" w14:paraId="570170E8" w14:textId="77777777" w:rsidTr="0063103C">
        <w:trPr>
          <w:trHeight w:val="20"/>
        </w:trPr>
        <w:tc>
          <w:tcPr>
            <w:tcW w:w="1900" w:type="pct"/>
            <w:vMerge/>
            <w:shd w:val="clear" w:color="auto" w:fill="auto"/>
          </w:tcPr>
          <w:p w14:paraId="63E9ADF3" w14:textId="77777777" w:rsidR="00272BBF" w:rsidRPr="00D353B4" w:rsidRDefault="00272BBF" w:rsidP="00272BBF">
            <w:pPr>
              <w:rPr>
                <w:highlight w:val="yellow"/>
              </w:rPr>
            </w:pPr>
          </w:p>
        </w:tc>
        <w:tc>
          <w:tcPr>
            <w:tcW w:w="3100" w:type="pct"/>
            <w:shd w:val="clear" w:color="auto" w:fill="auto"/>
          </w:tcPr>
          <w:p w14:paraId="16C32224" w14:textId="77777777" w:rsidR="00272BBF" w:rsidRPr="00D353B4" w:rsidRDefault="00272BBF" w:rsidP="00272BBF">
            <w:pPr>
              <w:jc w:val="center"/>
            </w:pPr>
            <w:r w:rsidRPr="00D353B4">
              <w:t>Umiejętności:</w:t>
            </w:r>
          </w:p>
        </w:tc>
      </w:tr>
      <w:tr w:rsidR="00D353B4" w:rsidRPr="00D353B4" w14:paraId="752E83FC" w14:textId="77777777" w:rsidTr="0063103C">
        <w:trPr>
          <w:trHeight w:val="20"/>
        </w:trPr>
        <w:tc>
          <w:tcPr>
            <w:tcW w:w="1900" w:type="pct"/>
            <w:vMerge/>
            <w:shd w:val="clear" w:color="auto" w:fill="auto"/>
          </w:tcPr>
          <w:p w14:paraId="6D55461A" w14:textId="77777777" w:rsidR="00272BBF" w:rsidRPr="00D353B4" w:rsidRDefault="00272BBF" w:rsidP="00272BBF">
            <w:pPr>
              <w:rPr>
                <w:highlight w:val="yellow"/>
              </w:rPr>
            </w:pPr>
          </w:p>
        </w:tc>
        <w:tc>
          <w:tcPr>
            <w:tcW w:w="3100" w:type="pct"/>
            <w:shd w:val="clear" w:color="auto" w:fill="auto"/>
          </w:tcPr>
          <w:p w14:paraId="7B6F3AC5" w14:textId="77777777" w:rsidR="00272BBF" w:rsidRPr="00D353B4" w:rsidRDefault="00272BBF" w:rsidP="00667F61">
            <w:pPr>
              <w:pStyle w:val="Akapitzlist"/>
              <w:numPr>
                <w:ilvl w:val="0"/>
                <w:numId w:val="110"/>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Umie korzystać z koncepcji badawczych w turystyce  i wykonywać opracowania pisemne TR_U010.</w:t>
            </w:r>
          </w:p>
        </w:tc>
      </w:tr>
      <w:tr w:rsidR="00D353B4" w:rsidRPr="00D353B4" w14:paraId="619DAEAD" w14:textId="77777777" w:rsidTr="0063103C">
        <w:trPr>
          <w:trHeight w:val="20"/>
        </w:trPr>
        <w:tc>
          <w:tcPr>
            <w:tcW w:w="1900" w:type="pct"/>
            <w:vMerge/>
            <w:shd w:val="clear" w:color="auto" w:fill="auto"/>
          </w:tcPr>
          <w:p w14:paraId="148A5475" w14:textId="77777777" w:rsidR="00272BBF" w:rsidRPr="00D353B4" w:rsidRDefault="00272BBF" w:rsidP="00272BBF">
            <w:pPr>
              <w:rPr>
                <w:highlight w:val="yellow"/>
              </w:rPr>
            </w:pPr>
          </w:p>
        </w:tc>
        <w:tc>
          <w:tcPr>
            <w:tcW w:w="3100" w:type="pct"/>
            <w:shd w:val="clear" w:color="auto" w:fill="auto"/>
          </w:tcPr>
          <w:p w14:paraId="19D6D45D" w14:textId="77777777" w:rsidR="00272BBF" w:rsidRPr="00D353B4" w:rsidRDefault="00272BBF" w:rsidP="00667F61">
            <w:pPr>
              <w:pStyle w:val="Akapitzlist"/>
              <w:numPr>
                <w:ilvl w:val="0"/>
                <w:numId w:val="110"/>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Posiada umiejętność spójnego traktowania dyscyplin naukowych zajmujących się turystyką TR_U07.</w:t>
            </w:r>
          </w:p>
        </w:tc>
      </w:tr>
      <w:tr w:rsidR="00D353B4" w:rsidRPr="00D353B4" w14:paraId="2FA9DBFC" w14:textId="77777777" w:rsidTr="0063103C">
        <w:trPr>
          <w:trHeight w:val="20"/>
        </w:trPr>
        <w:tc>
          <w:tcPr>
            <w:tcW w:w="1900" w:type="pct"/>
            <w:vMerge/>
            <w:shd w:val="clear" w:color="auto" w:fill="auto"/>
          </w:tcPr>
          <w:p w14:paraId="79431A35" w14:textId="77777777" w:rsidR="00272BBF" w:rsidRPr="00D353B4" w:rsidRDefault="00272BBF" w:rsidP="00272BBF">
            <w:pPr>
              <w:rPr>
                <w:highlight w:val="yellow"/>
              </w:rPr>
            </w:pPr>
          </w:p>
        </w:tc>
        <w:tc>
          <w:tcPr>
            <w:tcW w:w="3100" w:type="pct"/>
            <w:shd w:val="clear" w:color="auto" w:fill="auto"/>
          </w:tcPr>
          <w:p w14:paraId="1E514AA8" w14:textId="77777777" w:rsidR="00272BBF" w:rsidRPr="00D353B4" w:rsidRDefault="00272BBF" w:rsidP="00272BBF">
            <w:pPr>
              <w:jc w:val="center"/>
            </w:pPr>
            <w:r w:rsidRPr="00D353B4">
              <w:t>Kompetencje społeczne:</w:t>
            </w:r>
          </w:p>
        </w:tc>
      </w:tr>
      <w:tr w:rsidR="00D353B4" w:rsidRPr="00D353B4" w14:paraId="2EF41D15" w14:textId="77777777" w:rsidTr="0063103C">
        <w:trPr>
          <w:trHeight w:val="20"/>
        </w:trPr>
        <w:tc>
          <w:tcPr>
            <w:tcW w:w="1900" w:type="pct"/>
            <w:vMerge/>
            <w:shd w:val="clear" w:color="auto" w:fill="auto"/>
          </w:tcPr>
          <w:p w14:paraId="22691AEE" w14:textId="77777777" w:rsidR="00272BBF" w:rsidRPr="00D353B4" w:rsidRDefault="00272BBF" w:rsidP="00272BBF">
            <w:pPr>
              <w:rPr>
                <w:highlight w:val="yellow"/>
              </w:rPr>
            </w:pPr>
          </w:p>
        </w:tc>
        <w:tc>
          <w:tcPr>
            <w:tcW w:w="3100" w:type="pct"/>
            <w:shd w:val="clear" w:color="auto" w:fill="auto"/>
          </w:tcPr>
          <w:p w14:paraId="353AE1C5" w14:textId="77777777" w:rsidR="00272BBF" w:rsidRPr="00D353B4" w:rsidRDefault="00272BBF" w:rsidP="00667F61">
            <w:pPr>
              <w:pStyle w:val="Akapitzlist"/>
              <w:numPr>
                <w:ilvl w:val="0"/>
                <w:numId w:val="111"/>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Ma świadomość roli turystyki w życiu społecznym i gospodarczym TR_K02</w:t>
            </w:r>
          </w:p>
        </w:tc>
      </w:tr>
      <w:tr w:rsidR="00D353B4" w:rsidRPr="00D353B4" w14:paraId="5E89DB74" w14:textId="77777777" w:rsidTr="0063103C">
        <w:trPr>
          <w:trHeight w:val="20"/>
        </w:trPr>
        <w:tc>
          <w:tcPr>
            <w:tcW w:w="1900" w:type="pct"/>
            <w:vMerge/>
            <w:shd w:val="clear" w:color="auto" w:fill="auto"/>
          </w:tcPr>
          <w:p w14:paraId="660C724A" w14:textId="77777777" w:rsidR="00272BBF" w:rsidRPr="00D353B4" w:rsidRDefault="00272BBF" w:rsidP="00272BBF">
            <w:pPr>
              <w:rPr>
                <w:highlight w:val="yellow"/>
              </w:rPr>
            </w:pPr>
          </w:p>
        </w:tc>
        <w:tc>
          <w:tcPr>
            <w:tcW w:w="3100" w:type="pct"/>
            <w:shd w:val="clear" w:color="auto" w:fill="auto"/>
          </w:tcPr>
          <w:p w14:paraId="06895B8D" w14:textId="09368CC6" w:rsidR="00272BBF" w:rsidRPr="00D353B4" w:rsidRDefault="001B2A61" w:rsidP="00667F61">
            <w:pPr>
              <w:pStyle w:val="Akapitzlist"/>
              <w:numPr>
                <w:ilvl w:val="0"/>
                <w:numId w:val="111"/>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Ma świadomość znaczenia rekreacji w kształtowaniu jakości życia i integracji społecznej TR_K02</w:t>
            </w:r>
          </w:p>
        </w:tc>
      </w:tr>
      <w:tr w:rsidR="00D353B4" w:rsidRPr="00D353B4" w14:paraId="569FA97E" w14:textId="77777777" w:rsidTr="0063103C">
        <w:trPr>
          <w:trHeight w:val="20"/>
        </w:trPr>
        <w:tc>
          <w:tcPr>
            <w:tcW w:w="1900" w:type="pct"/>
            <w:shd w:val="clear" w:color="auto" w:fill="auto"/>
          </w:tcPr>
          <w:p w14:paraId="69B4E9EC" w14:textId="77777777" w:rsidR="00272BBF" w:rsidRPr="00D353B4" w:rsidRDefault="00272BBF" w:rsidP="00272BBF">
            <w:pPr>
              <w:jc w:val="both"/>
            </w:pPr>
            <w:r w:rsidRPr="00D353B4">
              <w:t>Odniesienie modułowych efektów uczenia się do kierunkowych efektów uczenia się</w:t>
            </w:r>
          </w:p>
        </w:tc>
        <w:tc>
          <w:tcPr>
            <w:tcW w:w="3100" w:type="pct"/>
            <w:shd w:val="clear" w:color="auto" w:fill="auto"/>
          </w:tcPr>
          <w:p w14:paraId="5C7EFB71" w14:textId="77777777" w:rsidR="00272BBF" w:rsidRPr="00D353B4" w:rsidRDefault="00272BBF" w:rsidP="00272BBF">
            <w:pPr>
              <w:spacing w:line="276" w:lineRule="auto"/>
            </w:pPr>
            <w:r w:rsidRPr="00D353B4">
              <w:t>Kod efektu modułowego – kod efektu kierunkowego</w:t>
            </w:r>
          </w:p>
          <w:tbl>
            <w:tblPr>
              <w:tblW w:w="5948" w:type="dxa"/>
              <w:tblLook w:val="00A0" w:firstRow="1" w:lastRow="0" w:firstColumn="1" w:lastColumn="0" w:noHBand="0" w:noVBand="0"/>
            </w:tblPr>
            <w:tblGrid>
              <w:gridCol w:w="1979"/>
              <w:gridCol w:w="1847"/>
              <w:gridCol w:w="2122"/>
            </w:tblGrid>
            <w:tr w:rsidR="00D353B4" w:rsidRPr="00D353B4" w14:paraId="79346E9E" w14:textId="77777777" w:rsidTr="0063103C">
              <w:trPr>
                <w:trHeight w:val="1066"/>
              </w:trPr>
              <w:tc>
                <w:tcPr>
                  <w:tcW w:w="1979" w:type="dxa"/>
                </w:tcPr>
                <w:p w14:paraId="0E810FCC" w14:textId="77777777" w:rsidR="00272BBF" w:rsidRPr="00D353B4" w:rsidRDefault="00272BBF" w:rsidP="00272BBF">
                  <w:pPr>
                    <w:tabs>
                      <w:tab w:val="left" w:pos="1451"/>
                    </w:tabs>
                    <w:spacing w:line="276" w:lineRule="auto"/>
                    <w:ind w:left="-74" w:right="210"/>
                    <w:rPr>
                      <w:bCs/>
                    </w:rPr>
                  </w:pPr>
                  <w:r w:rsidRPr="00D353B4">
                    <w:t xml:space="preserve">W1 - </w:t>
                  </w:r>
                  <w:r w:rsidRPr="00D353B4">
                    <w:rPr>
                      <w:bCs/>
                    </w:rPr>
                    <w:t>TR_W02</w:t>
                  </w:r>
                </w:p>
                <w:p w14:paraId="0847AE40" w14:textId="77777777" w:rsidR="00272BBF" w:rsidRPr="00D353B4" w:rsidRDefault="00272BBF" w:rsidP="00272BBF">
                  <w:pPr>
                    <w:tabs>
                      <w:tab w:val="left" w:pos="1451"/>
                    </w:tabs>
                    <w:spacing w:line="276" w:lineRule="auto"/>
                    <w:ind w:left="-74" w:right="210"/>
                    <w:rPr>
                      <w:bCs/>
                    </w:rPr>
                  </w:pPr>
                  <w:r w:rsidRPr="00D353B4">
                    <w:rPr>
                      <w:bCs/>
                    </w:rPr>
                    <w:t>W2 - TR_W03</w:t>
                  </w:r>
                </w:p>
                <w:p w14:paraId="40F47603" w14:textId="52D40F99" w:rsidR="00272BBF" w:rsidRPr="00D353B4" w:rsidRDefault="001B2A61" w:rsidP="00272BBF">
                  <w:pPr>
                    <w:tabs>
                      <w:tab w:val="left" w:pos="1451"/>
                    </w:tabs>
                    <w:spacing w:line="276" w:lineRule="auto"/>
                    <w:ind w:left="-74" w:right="210"/>
                    <w:rPr>
                      <w:bCs/>
                    </w:rPr>
                  </w:pPr>
                  <w:r w:rsidRPr="00D353B4">
                    <w:rPr>
                      <w:bCs/>
                    </w:rPr>
                    <w:t xml:space="preserve">W3 - </w:t>
                  </w:r>
                  <w:r w:rsidRPr="00D353B4">
                    <w:t>TR_W04.</w:t>
                  </w:r>
                </w:p>
              </w:tc>
              <w:tc>
                <w:tcPr>
                  <w:tcW w:w="1847" w:type="dxa"/>
                </w:tcPr>
                <w:p w14:paraId="7D6023BB" w14:textId="77777777" w:rsidR="00272BBF" w:rsidRPr="00D353B4" w:rsidRDefault="00272BBF" w:rsidP="00272BBF">
                  <w:pPr>
                    <w:tabs>
                      <w:tab w:val="left" w:pos="1451"/>
                    </w:tabs>
                    <w:spacing w:line="276" w:lineRule="auto"/>
                    <w:ind w:left="-74" w:right="210"/>
                    <w:rPr>
                      <w:bCs/>
                    </w:rPr>
                  </w:pPr>
                  <w:r w:rsidRPr="00D353B4">
                    <w:rPr>
                      <w:bCs/>
                    </w:rPr>
                    <w:t xml:space="preserve">U1 - TR_U10        </w:t>
                  </w:r>
                </w:p>
                <w:p w14:paraId="6C47CA8C" w14:textId="77777777" w:rsidR="00272BBF" w:rsidRPr="00D353B4" w:rsidRDefault="00272BBF" w:rsidP="00272BBF">
                  <w:pPr>
                    <w:tabs>
                      <w:tab w:val="left" w:pos="1451"/>
                    </w:tabs>
                    <w:spacing w:line="276" w:lineRule="auto"/>
                    <w:ind w:left="-74" w:right="210"/>
                    <w:rPr>
                      <w:bCs/>
                    </w:rPr>
                  </w:pPr>
                  <w:r w:rsidRPr="00D353B4">
                    <w:rPr>
                      <w:bCs/>
                    </w:rPr>
                    <w:t>U2 - TR_U07</w:t>
                  </w:r>
                </w:p>
                <w:p w14:paraId="19324264" w14:textId="77777777" w:rsidR="00272BBF" w:rsidRPr="00D353B4" w:rsidRDefault="00272BBF" w:rsidP="00272BBF">
                  <w:pPr>
                    <w:tabs>
                      <w:tab w:val="left" w:pos="1451"/>
                    </w:tabs>
                    <w:spacing w:line="276" w:lineRule="auto"/>
                    <w:ind w:left="-74" w:right="210"/>
                    <w:rPr>
                      <w:bCs/>
                    </w:rPr>
                  </w:pPr>
                </w:p>
              </w:tc>
              <w:tc>
                <w:tcPr>
                  <w:tcW w:w="2122" w:type="dxa"/>
                </w:tcPr>
                <w:p w14:paraId="3829AE9A" w14:textId="38497C46" w:rsidR="00272BBF" w:rsidRPr="00D353B4" w:rsidRDefault="00272BBF" w:rsidP="00272BBF">
                  <w:pPr>
                    <w:tabs>
                      <w:tab w:val="left" w:pos="1451"/>
                    </w:tabs>
                    <w:spacing w:line="276" w:lineRule="auto"/>
                    <w:ind w:left="-74" w:right="210"/>
                    <w:rPr>
                      <w:bCs/>
                    </w:rPr>
                  </w:pPr>
                  <w:r w:rsidRPr="00D353B4">
                    <w:rPr>
                      <w:bCs/>
                    </w:rPr>
                    <w:t>K1 – TR_K02   K2 - TR_K0</w:t>
                  </w:r>
                  <w:r w:rsidR="001B2A61" w:rsidRPr="00D353B4">
                    <w:rPr>
                      <w:bCs/>
                    </w:rPr>
                    <w:t>2</w:t>
                  </w:r>
                </w:p>
                <w:p w14:paraId="321C0D3B" w14:textId="77777777" w:rsidR="00272BBF" w:rsidRPr="00D353B4" w:rsidRDefault="00272BBF" w:rsidP="00272BBF">
                  <w:pPr>
                    <w:spacing w:line="276" w:lineRule="auto"/>
                    <w:ind w:left="-74"/>
                  </w:pPr>
                </w:p>
              </w:tc>
            </w:tr>
          </w:tbl>
          <w:p w14:paraId="6B848999" w14:textId="77777777" w:rsidR="00272BBF" w:rsidRPr="00D353B4" w:rsidRDefault="00272BBF" w:rsidP="00272BBF">
            <w:pPr>
              <w:jc w:val="both"/>
            </w:pPr>
          </w:p>
        </w:tc>
      </w:tr>
      <w:tr w:rsidR="00D353B4" w:rsidRPr="00D353B4" w14:paraId="67F35245" w14:textId="77777777" w:rsidTr="0063103C">
        <w:trPr>
          <w:trHeight w:val="20"/>
        </w:trPr>
        <w:tc>
          <w:tcPr>
            <w:tcW w:w="1900" w:type="pct"/>
            <w:shd w:val="clear" w:color="auto" w:fill="auto"/>
          </w:tcPr>
          <w:p w14:paraId="46362ACD" w14:textId="77777777" w:rsidR="00272BBF" w:rsidRPr="00D353B4" w:rsidRDefault="00272BBF" w:rsidP="00272BBF">
            <w:r w:rsidRPr="00D353B4">
              <w:t>Odniesienie modułowych efektów uczenia się do efektów inżynierskich (jeżeli dotyczy)</w:t>
            </w:r>
          </w:p>
        </w:tc>
        <w:tc>
          <w:tcPr>
            <w:tcW w:w="3100" w:type="pct"/>
            <w:shd w:val="clear" w:color="auto" w:fill="auto"/>
          </w:tcPr>
          <w:p w14:paraId="2714E71F" w14:textId="77777777" w:rsidR="00272BBF" w:rsidRPr="00D353B4" w:rsidRDefault="00272BBF" w:rsidP="00272BBF">
            <w:pPr>
              <w:jc w:val="both"/>
            </w:pPr>
            <w:r w:rsidRPr="00D353B4">
              <w:t>nie dotyczy</w:t>
            </w:r>
          </w:p>
        </w:tc>
      </w:tr>
      <w:tr w:rsidR="00D353B4" w:rsidRPr="00D353B4" w14:paraId="1B74FDB5" w14:textId="77777777" w:rsidTr="0063103C">
        <w:trPr>
          <w:trHeight w:val="20"/>
        </w:trPr>
        <w:tc>
          <w:tcPr>
            <w:tcW w:w="1900" w:type="pct"/>
            <w:shd w:val="clear" w:color="auto" w:fill="auto"/>
          </w:tcPr>
          <w:p w14:paraId="7CA8223D" w14:textId="77777777" w:rsidR="00272BBF" w:rsidRPr="00D353B4" w:rsidRDefault="00272BBF" w:rsidP="00272BBF">
            <w:r w:rsidRPr="00D353B4">
              <w:t xml:space="preserve">Wymagania wstępne i dodatkowe </w:t>
            </w:r>
          </w:p>
        </w:tc>
        <w:tc>
          <w:tcPr>
            <w:tcW w:w="3100" w:type="pct"/>
            <w:shd w:val="clear" w:color="auto" w:fill="auto"/>
          </w:tcPr>
          <w:p w14:paraId="5936840E" w14:textId="77777777" w:rsidR="00272BBF" w:rsidRPr="00D353B4" w:rsidRDefault="00272BBF" w:rsidP="00272BBF">
            <w:pPr>
              <w:jc w:val="both"/>
            </w:pPr>
            <w:r w:rsidRPr="00D353B4">
              <w:t>Geografii i historia z zakresu szkoły średniej.</w:t>
            </w:r>
          </w:p>
        </w:tc>
      </w:tr>
      <w:tr w:rsidR="00D353B4" w:rsidRPr="00D353B4" w14:paraId="2BF7A7DD" w14:textId="77777777" w:rsidTr="0063103C">
        <w:trPr>
          <w:trHeight w:val="20"/>
        </w:trPr>
        <w:tc>
          <w:tcPr>
            <w:tcW w:w="1900" w:type="pct"/>
            <w:shd w:val="clear" w:color="auto" w:fill="auto"/>
          </w:tcPr>
          <w:p w14:paraId="7235BC74" w14:textId="77777777" w:rsidR="00272BBF" w:rsidRPr="00D353B4" w:rsidRDefault="00272BBF" w:rsidP="00272BBF">
            <w:r w:rsidRPr="00D353B4">
              <w:t xml:space="preserve">Treści programowe modułu </w:t>
            </w:r>
          </w:p>
          <w:p w14:paraId="128B94B8" w14:textId="77777777" w:rsidR="00272BBF" w:rsidRPr="00D353B4" w:rsidRDefault="00272BBF" w:rsidP="00272BBF"/>
        </w:tc>
        <w:tc>
          <w:tcPr>
            <w:tcW w:w="3100" w:type="pct"/>
            <w:shd w:val="clear" w:color="auto" w:fill="auto"/>
          </w:tcPr>
          <w:p w14:paraId="2533C361" w14:textId="77777777" w:rsidR="001B2A61" w:rsidRPr="00D353B4" w:rsidRDefault="001B2A61" w:rsidP="001B2A61">
            <w:r w:rsidRPr="00D353B4">
              <w:t xml:space="preserve">Wykłady obejmują wiedzę w zakresie: definicji podstawowych pojęć z zakresu turystyki i rekreacji, historii </w:t>
            </w:r>
            <w:r w:rsidRPr="00D353B4">
              <w:lastRenderedPageBreak/>
              <w:t>turystyki, kryteriów podziału, funkcje i dysfunkcje turystyki i rekreacji, rolę turystyki w krajowej i światowej gospodarce oraz w życiu społecznym, tendencje i trendy w turystyce, czynniki rozwoju turystyki, szczegółowe podejście do zjawiska zwanego turystyką jako podmiotu polityki,  organizacje turystyczne w kraju i na świecie, rola rekreacji w społeczeństwie i gospodarce, wpływ aktywności rekreacyjnej na zdrowie, funkcje rekreacji w promocji zdrowego stylu życia, relacje pomiędzy turystyką a rekreacją, tendencje i trendy w rekreacji.</w:t>
            </w:r>
          </w:p>
          <w:p w14:paraId="7ED0D13A" w14:textId="4DDB1FED" w:rsidR="00272BBF" w:rsidRPr="00D353B4" w:rsidRDefault="001B2A61" w:rsidP="001B2A61">
            <w:pPr>
              <w:jc w:val="both"/>
              <w:rPr>
                <w:rFonts w:eastAsia="Garamond"/>
              </w:rPr>
            </w:pPr>
            <w:r w:rsidRPr="00D353B4">
              <w:rPr>
                <w:rFonts w:eastAsia="Garamond"/>
              </w:rPr>
              <w:t>Ćwiczenia obejmują: zakres prac ćwiczeniowych związanych z rodzajami turystki i rekreacji, organizacją czasu wolnego, czynnikami rozwoju turystyki i rekreacji, analiza i planowanie aktywności rekreacyjnych dla różnych grup społecznych.</w:t>
            </w:r>
          </w:p>
        </w:tc>
      </w:tr>
      <w:tr w:rsidR="00D353B4" w:rsidRPr="00D353B4" w14:paraId="6A723B54" w14:textId="77777777" w:rsidTr="0063103C">
        <w:trPr>
          <w:trHeight w:val="1588"/>
        </w:trPr>
        <w:tc>
          <w:tcPr>
            <w:tcW w:w="1900" w:type="pct"/>
            <w:shd w:val="clear" w:color="auto" w:fill="auto"/>
          </w:tcPr>
          <w:p w14:paraId="56EFA49F" w14:textId="77777777" w:rsidR="00272BBF" w:rsidRPr="00D353B4" w:rsidRDefault="00272BBF" w:rsidP="00272BBF">
            <w:r w:rsidRPr="00D353B4">
              <w:lastRenderedPageBreak/>
              <w:t>Wykaz literatury podstawowej i uzupełniającej</w:t>
            </w:r>
          </w:p>
        </w:tc>
        <w:tc>
          <w:tcPr>
            <w:tcW w:w="3100" w:type="pct"/>
            <w:shd w:val="clear" w:color="auto" w:fill="auto"/>
          </w:tcPr>
          <w:p w14:paraId="428B51B6" w14:textId="77777777" w:rsidR="00272BBF" w:rsidRPr="00D353B4" w:rsidRDefault="00272BBF" w:rsidP="00272BBF">
            <w:pPr>
              <w:rPr>
                <w:rFonts w:eastAsia="Arial"/>
              </w:rPr>
            </w:pPr>
            <w:r w:rsidRPr="00D353B4">
              <w:rPr>
                <w:rFonts w:eastAsia="Arial"/>
              </w:rPr>
              <w:t>Literatura podstawowa:</w:t>
            </w:r>
          </w:p>
          <w:p w14:paraId="75CA86CF" w14:textId="77777777" w:rsidR="00272BBF" w:rsidRPr="00D353B4" w:rsidRDefault="00272BBF" w:rsidP="00667F61">
            <w:pPr>
              <w:pStyle w:val="Akapitzlist"/>
              <w:numPr>
                <w:ilvl w:val="0"/>
                <w:numId w:val="112"/>
              </w:numPr>
              <w:suppressAutoHyphens w:val="0"/>
              <w:autoSpaceDN/>
              <w:spacing w:line="240" w:lineRule="auto"/>
              <w:ind w:left="425" w:hanging="425"/>
              <w:contextualSpacing/>
              <w:textAlignment w:val="auto"/>
              <w:rPr>
                <w:rFonts w:ascii="Times New Roman" w:hAnsi="Times New Roman"/>
                <w:sz w:val="24"/>
                <w:szCs w:val="24"/>
              </w:rPr>
            </w:pPr>
            <w:r w:rsidRPr="00D353B4">
              <w:rPr>
                <w:rFonts w:ascii="Times New Roman" w:hAnsi="Times New Roman"/>
                <w:sz w:val="24"/>
                <w:szCs w:val="24"/>
              </w:rPr>
              <w:t>Gaworecki W. 2018. Turystyka. PWE, Warszawa.</w:t>
            </w:r>
          </w:p>
          <w:p w14:paraId="75A2AF47" w14:textId="77777777" w:rsidR="00272BBF" w:rsidRPr="00D353B4" w:rsidRDefault="00272BBF" w:rsidP="00667F61">
            <w:pPr>
              <w:pStyle w:val="Akapitzlist"/>
              <w:numPr>
                <w:ilvl w:val="0"/>
                <w:numId w:val="112"/>
              </w:numPr>
              <w:suppressAutoHyphens w:val="0"/>
              <w:autoSpaceDN/>
              <w:spacing w:line="240" w:lineRule="auto"/>
              <w:ind w:left="425" w:hanging="425"/>
              <w:contextualSpacing/>
              <w:textAlignment w:val="auto"/>
              <w:rPr>
                <w:rFonts w:ascii="Times New Roman" w:hAnsi="Times New Roman"/>
                <w:sz w:val="24"/>
                <w:szCs w:val="24"/>
              </w:rPr>
            </w:pPr>
            <w:r w:rsidRPr="00D353B4">
              <w:rPr>
                <w:rFonts w:ascii="Times New Roman" w:hAnsi="Times New Roman"/>
                <w:sz w:val="24"/>
                <w:szCs w:val="24"/>
              </w:rPr>
              <w:t>Kurek W. 2022. Turystyka. PWN, Warszawa.</w:t>
            </w:r>
          </w:p>
          <w:p w14:paraId="7D2B2F33" w14:textId="77777777" w:rsidR="00272BBF" w:rsidRPr="00D353B4" w:rsidRDefault="00272BBF" w:rsidP="00272BBF">
            <w:pPr>
              <w:ind w:left="141"/>
            </w:pPr>
            <w:r w:rsidRPr="00D353B4">
              <w:t>Literatura uzupełniająca:</w:t>
            </w:r>
          </w:p>
          <w:p w14:paraId="3B05D968" w14:textId="0CFC06C0" w:rsidR="00272BBF" w:rsidRPr="00D353B4" w:rsidRDefault="001B2A61" w:rsidP="0063103C">
            <w:pPr>
              <w:pStyle w:val="Akapitzlist"/>
              <w:numPr>
                <w:ilvl w:val="0"/>
                <w:numId w:val="112"/>
              </w:numPr>
              <w:suppressAutoHyphens w:val="0"/>
              <w:autoSpaceDN/>
              <w:spacing w:line="240" w:lineRule="auto"/>
              <w:ind w:left="425" w:hanging="425"/>
              <w:contextualSpacing/>
              <w:jc w:val="left"/>
              <w:textAlignment w:val="auto"/>
              <w:rPr>
                <w:rFonts w:ascii="Times New Roman" w:hAnsi="Times New Roman"/>
                <w:sz w:val="24"/>
                <w:szCs w:val="24"/>
              </w:rPr>
            </w:pPr>
            <w:r w:rsidRPr="00D353B4">
              <w:rPr>
                <w:rFonts w:ascii="Times New Roman" w:hAnsi="Times New Roman"/>
                <w:sz w:val="24"/>
                <w:szCs w:val="24"/>
              </w:rPr>
              <w:t xml:space="preserve">Toczek-Werner S. 2008, Podstawy rekreacji i turystyki, Akademia Wychowania Fizycznego we </w:t>
            </w:r>
            <w:r w:rsidR="00C536B5" w:rsidRPr="00D353B4">
              <w:rPr>
                <w:rFonts w:ascii="Times New Roman" w:hAnsi="Times New Roman"/>
                <w:sz w:val="24"/>
                <w:szCs w:val="24"/>
              </w:rPr>
              <w:t>Wrocławiu</w:t>
            </w:r>
            <w:r w:rsidRPr="00D353B4">
              <w:rPr>
                <w:rFonts w:ascii="Times New Roman" w:hAnsi="Times New Roman"/>
                <w:sz w:val="24"/>
                <w:szCs w:val="24"/>
              </w:rPr>
              <w:t xml:space="preserve">, Wrocław. </w:t>
            </w:r>
          </w:p>
        </w:tc>
      </w:tr>
      <w:tr w:rsidR="00D353B4" w:rsidRPr="00D353B4" w14:paraId="1A1AF191" w14:textId="77777777" w:rsidTr="0063103C">
        <w:trPr>
          <w:trHeight w:val="20"/>
        </w:trPr>
        <w:tc>
          <w:tcPr>
            <w:tcW w:w="1900" w:type="pct"/>
            <w:shd w:val="clear" w:color="auto" w:fill="auto"/>
          </w:tcPr>
          <w:p w14:paraId="3B5AE978" w14:textId="77777777" w:rsidR="00272BBF" w:rsidRPr="00D353B4" w:rsidRDefault="00272BBF" w:rsidP="00272BBF">
            <w:r w:rsidRPr="00D353B4">
              <w:t>Planowane formy/działania/metody dydaktyczne</w:t>
            </w:r>
          </w:p>
        </w:tc>
        <w:tc>
          <w:tcPr>
            <w:tcW w:w="3100" w:type="pct"/>
            <w:shd w:val="clear" w:color="auto" w:fill="auto"/>
            <w:vAlign w:val="center"/>
          </w:tcPr>
          <w:p w14:paraId="29BB8646" w14:textId="77777777" w:rsidR="00272BBF" w:rsidRPr="00D353B4" w:rsidRDefault="00272BBF" w:rsidP="00272BBF">
            <w:r w:rsidRPr="00D353B4">
              <w:t xml:space="preserve">Metody dydaktyczne: dyskusja, wykład, ćwiczenia, wykonanie  prezentacji. </w:t>
            </w:r>
          </w:p>
        </w:tc>
      </w:tr>
      <w:tr w:rsidR="00D353B4" w:rsidRPr="00D353B4" w14:paraId="7346335C" w14:textId="77777777" w:rsidTr="0063103C">
        <w:trPr>
          <w:trHeight w:val="20"/>
        </w:trPr>
        <w:tc>
          <w:tcPr>
            <w:tcW w:w="1900" w:type="pct"/>
            <w:shd w:val="clear" w:color="auto" w:fill="auto"/>
          </w:tcPr>
          <w:p w14:paraId="16B1FBC1" w14:textId="77777777" w:rsidR="00272BBF" w:rsidRPr="00D353B4" w:rsidRDefault="00272BBF" w:rsidP="00272BBF">
            <w:r w:rsidRPr="00D353B4">
              <w:t>Sposoby weryfikacji oraz formy dokumentowania osiągniętych efektów uczenia się</w:t>
            </w:r>
          </w:p>
        </w:tc>
        <w:tc>
          <w:tcPr>
            <w:tcW w:w="3100" w:type="pct"/>
            <w:shd w:val="clear" w:color="auto" w:fill="auto"/>
          </w:tcPr>
          <w:p w14:paraId="4513D7CE" w14:textId="14FD42F7" w:rsidR="00272BBF" w:rsidRPr="00D353B4" w:rsidRDefault="00272BBF" w:rsidP="00272BBF">
            <w:r w:rsidRPr="00D353B4">
              <w:t>W 1., W 2.</w:t>
            </w:r>
            <w:r w:rsidR="001B2A61" w:rsidRPr="00D353B4">
              <w:t>, W3.</w:t>
            </w:r>
            <w:r w:rsidRPr="00D353B4">
              <w:t xml:space="preserve"> - Aktywny udział studenta w zajęciach, lista  prowadzącego</w:t>
            </w:r>
            <w:r w:rsidR="001B2A61" w:rsidRPr="00D353B4">
              <w:t>, ocena z egzaminu</w:t>
            </w:r>
          </w:p>
          <w:p w14:paraId="254AD89F" w14:textId="77777777" w:rsidR="00272BBF" w:rsidRPr="00D353B4" w:rsidRDefault="00272BBF" w:rsidP="00272BBF">
            <w:r w:rsidRPr="00D353B4">
              <w:t>U 1. Aktywny udział studenta w zajęciach, lista prowadzącego, prace zadane, projekt</w:t>
            </w:r>
          </w:p>
          <w:p w14:paraId="43651CFC" w14:textId="77777777" w:rsidR="00272BBF" w:rsidRPr="00D353B4" w:rsidRDefault="00272BBF" w:rsidP="00272BBF">
            <w:r w:rsidRPr="00D353B4">
              <w:t>U 2. Aktywny udział studenta w zajęciach, lista prowadzącego</w:t>
            </w:r>
          </w:p>
          <w:p w14:paraId="1915C57E" w14:textId="77777777" w:rsidR="00272BBF" w:rsidRPr="00D353B4" w:rsidRDefault="00272BBF" w:rsidP="00272BBF">
            <w:r w:rsidRPr="00D353B4">
              <w:t>K 1., K 2. Aktywny udział studenta w zajęciach, lista prowadzącego</w:t>
            </w:r>
          </w:p>
        </w:tc>
      </w:tr>
      <w:tr w:rsidR="00D353B4" w:rsidRPr="00D353B4" w14:paraId="0FBF5126" w14:textId="77777777" w:rsidTr="0063103C">
        <w:trPr>
          <w:trHeight w:val="20"/>
        </w:trPr>
        <w:tc>
          <w:tcPr>
            <w:tcW w:w="1900" w:type="pct"/>
            <w:shd w:val="clear" w:color="auto" w:fill="auto"/>
          </w:tcPr>
          <w:p w14:paraId="672D404A" w14:textId="77777777" w:rsidR="00272BBF" w:rsidRPr="00D353B4" w:rsidRDefault="00272BBF" w:rsidP="00272BBF">
            <w:r w:rsidRPr="00D353B4">
              <w:t>Elementy i wagi mające wpływ na ocenę końcową</w:t>
            </w:r>
          </w:p>
          <w:p w14:paraId="4E083810" w14:textId="77777777" w:rsidR="00272BBF" w:rsidRPr="00D353B4" w:rsidRDefault="00272BBF" w:rsidP="00272BBF"/>
          <w:p w14:paraId="2C5BAE35" w14:textId="77777777" w:rsidR="00272BBF" w:rsidRPr="00D353B4" w:rsidRDefault="00272BBF" w:rsidP="00272BBF"/>
        </w:tc>
        <w:tc>
          <w:tcPr>
            <w:tcW w:w="3100" w:type="pct"/>
            <w:shd w:val="clear" w:color="auto" w:fill="auto"/>
          </w:tcPr>
          <w:p w14:paraId="5436EC69" w14:textId="77777777" w:rsidR="00272BBF" w:rsidRPr="00D353B4" w:rsidRDefault="00272BBF" w:rsidP="00272BBF">
            <w:r w:rsidRPr="00D353B4">
              <w:t>Szczegółowe kryteria przy ocenie zaliczenia</w:t>
            </w:r>
          </w:p>
          <w:p w14:paraId="5A186B15" w14:textId="77777777" w:rsidR="00272BBF" w:rsidRPr="00D353B4" w:rsidRDefault="00272BBF" w:rsidP="0063103C">
            <w:pPr>
              <w:rPr>
                <w:rFonts w:eastAsiaTheme="minorHAnsi"/>
              </w:rPr>
            </w:pPr>
            <w:r w:rsidRPr="00D353B4">
              <w:rPr>
                <w:rFonts w:eastAsiaTheme="minorHAnsi"/>
              </w:rPr>
              <w:t>Procent wiedzy wymaganej dla uzyskania oceny końcowej wynosi odpowiednio:</w:t>
            </w:r>
          </w:p>
          <w:p w14:paraId="75D0F6E4" w14:textId="77777777" w:rsidR="00272BBF" w:rsidRPr="00D353B4" w:rsidRDefault="00272BBF" w:rsidP="00667F61">
            <w:pPr>
              <w:pStyle w:val="Akapitzlist"/>
              <w:numPr>
                <w:ilvl w:val="0"/>
                <w:numId w:val="113"/>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bardzo dobry 91% - 100%,</w:t>
            </w:r>
          </w:p>
          <w:p w14:paraId="6C9C891A" w14:textId="77777777" w:rsidR="00272BBF" w:rsidRPr="00D353B4" w:rsidRDefault="00272BBF" w:rsidP="00667F61">
            <w:pPr>
              <w:pStyle w:val="Akapitzlist"/>
              <w:numPr>
                <w:ilvl w:val="0"/>
                <w:numId w:val="113"/>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plus 81% - 90%,</w:t>
            </w:r>
          </w:p>
          <w:p w14:paraId="4C44A973" w14:textId="77777777" w:rsidR="00272BBF" w:rsidRPr="00D353B4" w:rsidRDefault="00272BBF" w:rsidP="00667F61">
            <w:pPr>
              <w:pStyle w:val="Akapitzlist"/>
              <w:numPr>
                <w:ilvl w:val="0"/>
                <w:numId w:val="113"/>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71% - 80%,</w:t>
            </w:r>
          </w:p>
          <w:p w14:paraId="01257620" w14:textId="77777777" w:rsidR="00272BBF" w:rsidRPr="00D353B4" w:rsidRDefault="00272BBF" w:rsidP="00667F61">
            <w:pPr>
              <w:pStyle w:val="Akapitzlist"/>
              <w:numPr>
                <w:ilvl w:val="0"/>
                <w:numId w:val="113"/>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plus 61% - 70%,</w:t>
            </w:r>
          </w:p>
          <w:p w14:paraId="153158D5" w14:textId="77777777" w:rsidR="00272BBF" w:rsidRPr="00D353B4" w:rsidRDefault="00272BBF" w:rsidP="00667F61">
            <w:pPr>
              <w:pStyle w:val="Akapitzlist"/>
              <w:numPr>
                <w:ilvl w:val="0"/>
                <w:numId w:val="113"/>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51% - 60%,</w:t>
            </w:r>
          </w:p>
          <w:p w14:paraId="2129A77E" w14:textId="77777777" w:rsidR="00272BBF" w:rsidRPr="00D353B4" w:rsidRDefault="00272BBF" w:rsidP="00667F61">
            <w:pPr>
              <w:pStyle w:val="Akapitzlist"/>
              <w:numPr>
                <w:ilvl w:val="0"/>
                <w:numId w:val="113"/>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niedostateczny 50% i mniej.</w:t>
            </w:r>
            <w:r w:rsidRPr="00D353B4">
              <w:rPr>
                <w:rFonts w:ascii="Times New Roman" w:hAnsi="Times New Roman"/>
                <w:sz w:val="24"/>
                <w:szCs w:val="24"/>
              </w:rPr>
              <w:t xml:space="preserve"> </w:t>
            </w:r>
          </w:p>
          <w:p w14:paraId="560B5005" w14:textId="77777777" w:rsidR="00272BBF" w:rsidRPr="00D353B4" w:rsidRDefault="00272BBF" w:rsidP="0063103C">
            <w:pPr>
              <w:jc w:val="both"/>
              <w:rPr>
                <w:rFonts w:eastAsiaTheme="minorHAnsi"/>
              </w:rPr>
            </w:pPr>
            <w:r w:rsidRPr="00D353B4">
              <w:rPr>
                <w:rFonts w:eastAsiaTheme="minorHAnsi"/>
              </w:rPr>
              <w:t>Student uzyskuje zaliczenie przedmiotu po otrzymaniu oceny minimum 3.0 z części ćwiczeniowej  przedmiotu</w:t>
            </w:r>
          </w:p>
          <w:p w14:paraId="0B09BDB4" w14:textId="77777777" w:rsidR="00272BBF" w:rsidRPr="00D353B4" w:rsidRDefault="00272BBF" w:rsidP="0063103C">
            <w:pPr>
              <w:jc w:val="both"/>
            </w:pPr>
            <w:r w:rsidRPr="00D353B4">
              <w:t>Ostateczna ocena jest z zakresu podanej wiedzy uzyskana na egzaminie</w:t>
            </w:r>
          </w:p>
        </w:tc>
      </w:tr>
      <w:tr w:rsidR="00D353B4" w:rsidRPr="00D353B4" w14:paraId="1677702C" w14:textId="77777777" w:rsidTr="0063103C">
        <w:trPr>
          <w:trHeight w:val="20"/>
        </w:trPr>
        <w:tc>
          <w:tcPr>
            <w:tcW w:w="1900" w:type="pct"/>
            <w:shd w:val="clear" w:color="auto" w:fill="auto"/>
          </w:tcPr>
          <w:p w14:paraId="3998DF78" w14:textId="77777777" w:rsidR="00736F63" w:rsidRPr="00D353B4" w:rsidRDefault="00736F63" w:rsidP="00736F63">
            <w:pPr>
              <w:jc w:val="both"/>
            </w:pPr>
            <w:r w:rsidRPr="00D353B4">
              <w:t>Bilans punktów ECTS</w:t>
            </w:r>
          </w:p>
        </w:tc>
        <w:tc>
          <w:tcPr>
            <w:tcW w:w="3100" w:type="pct"/>
            <w:shd w:val="clear" w:color="auto" w:fill="auto"/>
            <w:vAlign w:val="center"/>
          </w:tcPr>
          <w:p w14:paraId="4842B58C" w14:textId="77777777" w:rsidR="00736F63" w:rsidRPr="00D353B4" w:rsidRDefault="00736F63" w:rsidP="00736F63">
            <w:r w:rsidRPr="00D353B4">
              <w:t>Kontaktowe</w:t>
            </w:r>
          </w:p>
          <w:p w14:paraId="423B849D" w14:textId="01AB7948" w:rsidR="00736F63" w:rsidRPr="00D353B4" w:rsidRDefault="00736F63" w:rsidP="00736F63">
            <w:pPr>
              <w:pStyle w:val="Akapitzlist"/>
              <w:numPr>
                <w:ilvl w:val="0"/>
                <w:numId w:val="103"/>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wykłady – 10 godz. (</w:t>
            </w:r>
            <w:r w:rsidRPr="00D353B4">
              <w:rPr>
                <w:rFonts w:ascii="Times New Roman" w:hAnsi="Times New Roman"/>
              </w:rPr>
              <w:t>0,4</w:t>
            </w:r>
            <w:r w:rsidRPr="00D353B4">
              <w:rPr>
                <w:rFonts w:ascii="Times New Roman" w:hAnsi="Times New Roman"/>
                <w:bCs/>
              </w:rPr>
              <w:t xml:space="preserve"> </w:t>
            </w:r>
            <w:r w:rsidRPr="00D353B4">
              <w:rPr>
                <w:rFonts w:ascii="Times New Roman" w:hAnsi="Times New Roman"/>
              </w:rPr>
              <w:t>ECTS)</w:t>
            </w:r>
          </w:p>
          <w:p w14:paraId="005B6331" w14:textId="1F23F7AA" w:rsidR="00736F63" w:rsidRPr="00D353B4" w:rsidRDefault="00736F63" w:rsidP="00736F63">
            <w:pPr>
              <w:pStyle w:val="Akapitzlist"/>
              <w:numPr>
                <w:ilvl w:val="0"/>
                <w:numId w:val="103"/>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ćwiczenia audytoryjne – 10 godz. (</w:t>
            </w:r>
            <w:r w:rsidRPr="00D353B4">
              <w:rPr>
                <w:rFonts w:ascii="Times New Roman" w:hAnsi="Times New Roman"/>
              </w:rPr>
              <w:t>0,4</w:t>
            </w:r>
            <w:r w:rsidRPr="00D353B4">
              <w:rPr>
                <w:rFonts w:ascii="Times New Roman" w:hAnsi="Times New Roman"/>
                <w:bCs/>
              </w:rPr>
              <w:t xml:space="preserve"> </w:t>
            </w:r>
            <w:r w:rsidRPr="00D353B4">
              <w:rPr>
                <w:rFonts w:ascii="Times New Roman" w:hAnsi="Times New Roman"/>
              </w:rPr>
              <w:t>ECTS)</w:t>
            </w:r>
          </w:p>
          <w:p w14:paraId="4CF8EE58" w14:textId="77777777" w:rsidR="00736F63" w:rsidRPr="00D353B4" w:rsidRDefault="00736F63" w:rsidP="00736F63">
            <w:pPr>
              <w:pStyle w:val="Akapitzlist"/>
              <w:numPr>
                <w:ilvl w:val="0"/>
                <w:numId w:val="103"/>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egzamin 2 godz. (</w:t>
            </w:r>
            <w:r w:rsidRPr="00D353B4">
              <w:rPr>
                <w:rFonts w:ascii="Times New Roman" w:hAnsi="Times New Roman"/>
              </w:rPr>
              <w:t>0,1</w:t>
            </w:r>
            <w:r w:rsidRPr="00D353B4">
              <w:rPr>
                <w:rFonts w:ascii="Times New Roman" w:hAnsi="Times New Roman"/>
                <w:bCs/>
              </w:rPr>
              <w:t xml:space="preserve"> </w:t>
            </w:r>
            <w:r w:rsidRPr="00D353B4">
              <w:rPr>
                <w:rFonts w:ascii="Times New Roman" w:hAnsi="Times New Roman"/>
              </w:rPr>
              <w:t>ECTS)</w:t>
            </w:r>
          </w:p>
          <w:p w14:paraId="04DC91DF" w14:textId="31E5604C" w:rsidR="00736F63" w:rsidRPr="00D353B4" w:rsidRDefault="00736F63" w:rsidP="00736F63">
            <w:r w:rsidRPr="00D353B4">
              <w:t>Łącznie – 22 godz. (0,9</w:t>
            </w:r>
            <w:r w:rsidRPr="00D353B4">
              <w:rPr>
                <w:bCs/>
              </w:rPr>
              <w:t xml:space="preserve"> </w:t>
            </w:r>
            <w:r w:rsidRPr="00D353B4">
              <w:t>ECTS)</w:t>
            </w:r>
          </w:p>
          <w:p w14:paraId="1CD4C918" w14:textId="77777777" w:rsidR="00736F63" w:rsidRPr="00D353B4" w:rsidRDefault="00736F63" w:rsidP="00736F63"/>
          <w:p w14:paraId="2A335039" w14:textId="77777777" w:rsidR="00736F63" w:rsidRPr="00D353B4" w:rsidRDefault="00736F63" w:rsidP="00736F63">
            <w:r w:rsidRPr="00D353B4">
              <w:lastRenderedPageBreak/>
              <w:t>Niekontaktowe</w:t>
            </w:r>
          </w:p>
          <w:p w14:paraId="0D995E85" w14:textId="77777777" w:rsidR="00736F63" w:rsidRPr="00D353B4" w:rsidRDefault="00736F63" w:rsidP="00736F63">
            <w:pPr>
              <w:pStyle w:val="Akapitzlist"/>
              <w:numPr>
                <w:ilvl w:val="0"/>
                <w:numId w:val="103"/>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(20 godz./0,8 ECTS),</w:t>
            </w:r>
          </w:p>
          <w:p w14:paraId="4FCBD68D" w14:textId="2CC4F32A" w:rsidR="00736F63" w:rsidRPr="00D353B4" w:rsidRDefault="00736F63" w:rsidP="00736F63">
            <w:pPr>
              <w:pStyle w:val="Akapitzlist"/>
              <w:numPr>
                <w:ilvl w:val="0"/>
                <w:numId w:val="103"/>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studiowanie literatury (13 godz./0,4 ECTS),</w:t>
            </w:r>
          </w:p>
          <w:p w14:paraId="59F2CEF1" w14:textId="79A764E1" w:rsidR="00736F63" w:rsidRPr="00D353B4" w:rsidRDefault="00736F63" w:rsidP="00736F63">
            <w:pPr>
              <w:pStyle w:val="Akapitzlist"/>
              <w:numPr>
                <w:ilvl w:val="0"/>
                <w:numId w:val="103"/>
              </w:numPr>
              <w:suppressAutoHyphens w:val="0"/>
              <w:autoSpaceDN/>
              <w:spacing w:line="240" w:lineRule="auto"/>
              <w:ind w:left="283" w:hanging="283"/>
              <w:contextualSpacing/>
              <w:jc w:val="left"/>
              <w:textAlignment w:val="auto"/>
              <w:rPr>
                <w:rFonts w:ascii="Times New Roman" w:hAnsi="Times New Roman"/>
                <w:sz w:val="24"/>
                <w:szCs w:val="24"/>
              </w:rPr>
            </w:pPr>
            <w:r w:rsidRPr="00D353B4">
              <w:rPr>
                <w:rFonts w:ascii="Times New Roman" w:hAnsi="Times New Roman"/>
                <w:sz w:val="24"/>
                <w:szCs w:val="24"/>
              </w:rPr>
              <w:t>przygotowanie do egzaminu (20 godz./0,5 ECTS)</w:t>
            </w:r>
          </w:p>
          <w:p w14:paraId="52F9C6B8" w14:textId="1D20BDA1" w:rsidR="00736F63" w:rsidRPr="00D353B4" w:rsidRDefault="00736F63" w:rsidP="00736F63">
            <w:r w:rsidRPr="00D353B4">
              <w:t>Łącznie 53 godz. /2,1 ECTS</w:t>
            </w:r>
          </w:p>
          <w:p w14:paraId="5EDE6FE4" w14:textId="53497282" w:rsidR="00736F63" w:rsidRPr="00D353B4" w:rsidRDefault="00736F63" w:rsidP="00736F63">
            <w:pPr>
              <w:jc w:val="both"/>
            </w:pPr>
            <w:r w:rsidRPr="00D353B4">
              <w:rPr>
                <w:bCs/>
              </w:rPr>
              <w:t xml:space="preserve">Sumaryczne obciążenie studenta </w:t>
            </w:r>
            <w:r w:rsidRPr="00D353B4">
              <w:t>– (</w:t>
            </w:r>
            <w:r w:rsidRPr="00D353B4">
              <w:rPr>
                <w:bCs/>
              </w:rPr>
              <w:t xml:space="preserve">75 godz. / 3,0 </w:t>
            </w:r>
            <w:r w:rsidRPr="00D353B4">
              <w:t>ECTS)</w:t>
            </w:r>
          </w:p>
        </w:tc>
      </w:tr>
      <w:tr w:rsidR="00736F63" w:rsidRPr="00D353B4" w14:paraId="15C65744" w14:textId="77777777" w:rsidTr="0063103C">
        <w:trPr>
          <w:trHeight w:val="20"/>
        </w:trPr>
        <w:tc>
          <w:tcPr>
            <w:tcW w:w="1900" w:type="pct"/>
            <w:shd w:val="clear" w:color="auto" w:fill="auto"/>
          </w:tcPr>
          <w:p w14:paraId="7F170280" w14:textId="77777777" w:rsidR="00736F63" w:rsidRPr="00D353B4" w:rsidRDefault="00736F63" w:rsidP="00736F63">
            <w:r w:rsidRPr="00D353B4">
              <w:lastRenderedPageBreak/>
              <w:t>Nakład pracy związany z zajęciami wymagającymi bezpośredniego udziału nauczyciela akademickiego</w:t>
            </w:r>
          </w:p>
        </w:tc>
        <w:tc>
          <w:tcPr>
            <w:tcW w:w="3100" w:type="pct"/>
            <w:shd w:val="clear" w:color="auto" w:fill="auto"/>
            <w:vAlign w:val="center"/>
          </w:tcPr>
          <w:p w14:paraId="71687C81" w14:textId="77777777" w:rsidR="00736F63" w:rsidRPr="00D353B4" w:rsidRDefault="00736F63" w:rsidP="00736F63">
            <w:r w:rsidRPr="00D353B4">
              <w:t>Udział:</w:t>
            </w:r>
          </w:p>
          <w:p w14:paraId="507D597F" w14:textId="0BB571B2" w:rsidR="00736F63" w:rsidRPr="00D353B4" w:rsidRDefault="00736F63" w:rsidP="00736F63">
            <w:r w:rsidRPr="00D353B4">
              <w:t>w wykładach -  10 godz</w:t>
            </w:r>
            <w:r w:rsidR="0063103C" w:rsidRPr="00D353B4">
              <w:t>.</w:t>
            </w:r>
          </w:p>
          <w:p w14:paraId="73DF480E" w14:textId="4826515C" w:rsidR="00736F63" w:rsidRPr="00D353B4" w:rsidRDefault="00736F63" w:rsidP="00736F63">
            <w:r w:rsidRPr="00D353B4">
              <w:t>w ćwiczeniach audytoryjnych - 10 godz</w:t>
            </w:r>
            <w:r w:rsidR="0063103C" w:rsidRPr="00D353B4">
              <w:t>.</w:t>
            </w:r>
          </w:p>
          <w:p w14:paraId="57DC4901" w14:textId="45601CF4" w:rsidR="00736F63" w:rsidRPr="00D353B4" w:rsidRDefault="00736F63" w:rsidP="00736F63">
            <w:r w:rsidRPr="00D353B4">
              <w:t xml:space="preserve">egzamin </w:t>
            </w:r>
            <w:r w:rsidR="0063103C" w:rsidRPr="00D353B4">
              <w:t>-</w:t>
            </w:r>
            <w:r w:rsidRPr="00D353B4">
              <w:t xml:space="preserve"> 2 godz.</w:t>
            </w:r>
          </w:p>
          <w:p w14:paraId="7BDAD911" w14:textId="6B0A2CF9" w:rsidR="00736F63" w:rsidRPr="00D353B4" w:rsidRDefault="00736F63" w:rsidP="00736F63">
            <w:r w:rsidRPr="00D353B4">
              <w:t xml:space="preserve">Łącznie – </w:t>
            </w:r>
            <w:r w:rsidR="00DF7699" w:rsidRPr="00D353B4">
              <w:t>2</w:t>
            </w:r>
            <w:r w:rsidRPr="00D353B4">
              <w:t>2 godz./</w:t>
            </w:r>
            <w:r w:rsidR="00DF7699" w:rsidRPr="00D353B4">
              <w:t>0,9</w:t>
            </w:r>
            <w:r w:rsidRPr="00D353B4">
              <w:t xml:space="preserve"> ECTS</w:t>
            </w:r>
          </w:p>
        </w:tc>
      </w:tr>
    </w:tbl>
    <w:p w14:paraId="2349E5D0" w14:textId="77777777" w:rsidR="0063103C" w:rsidRPr="00D353B4" w:rsidRDefault="0063103C" w:rsidP="0063103C">
      <w:pPr>
        <w:tabs>
          <w:tab w:val="left" w:pos="4190"/>
        </w:tabs>
        <w:rPr>
          <w:b/>
          <w:sz w:val="28"/>
        </w:rPr>
      </w:pPr>
    </w:p>
    <w:p w14:paraId="4F786B33" w14:textId="134398CF" w:rsidR="00A824B1" w:rsidRPr="00D353B4" w:rsidRDefault="00A824B1" w:rsidP="0063103C">
      <w:pPr>
        <w:tabs>
          <w:tab w:val="left" w:pos="4190"/>
        </w:tabs>
        <w:rPr>
          <w:b/>
          <w:sz w:val="28"/>
        </w:rPr>
      </w:pPr>
      <w:r w:rsidRPr="00D353B4">
        <w:rPr>
          <w:b/>
          <w:sz w:val="28"/>
        </w:rPr>
        <w:t>Karta opisu zajęć z modułu  Psychologi</w:t>
      </w:r>
      <w:r w:rsidR="001B2A61" w:rsidRPr="00D353B4">
        <w:rPr>
          <w:b/>
          <w:sz w:val="28"/>
        </w:rPr>
        <w: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0"/>
        <w:gridCol w:w="3237"/>
        <w:gridCol w:w="1560"/>
        <w:gridCol w:w="841"/>
      </w:tblGrid>
      <w:tr w:rsidR="00D353B4" w:rsidRPr="00D353B4" w14:paraId="062A29C5"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4D162683" w14:textId="77777777" w:rsidR="00A43396" w:rsidRPr="00D353B4" w:rsidRDefault="00A43396" w:rsidP="0063103C">
            <w:pPr>
              <w:rPr>
                <w:lang w:eastAsia="en-US"/>
              </w:rPr>
            </w:pPr>
            <w:r w:rsidRPr="00D353B4">
              <w:rPr>
                <w:lang w:eastAsia="en-US"/>
              </w:rPr>
              <w:t xml:space="preserve">Nazwa kierunku studiów </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65D0611B" w14:textId="77777777" w:rsidR="00A43396" w:rsidRPr="00D353B4" w:rsidRDefault="00A43396" w:rsidP="0063103C">
            <w:pPr>
              <w:rPr>
                <w:lang w:eastAsia="en-US"/>
              </w:rPr>
            </w:pPr>
            <w:r w:rsidRPr="00D353B4">
              <w:rPr>
                <w:lang w:eastAsia="en-US"/>
              </w:rPr>
              <w:t>Turystyka i Rekreacja</w:t>
            </w:r>
          </w:p>
        </w:tc>
      </w:tr>
      <w:tr w:rsidR="00D353B4" w:rsidRPr="00D353B4" w14:paraId="4A1B4E47"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1A911FB1" w14:textId="77777777" w:rsidR="00A43396" w:rsidRPr="00D353B4" w:rsidRDefault="00A43396" w:rsidP="0063103C">
            <w:pPr>
              <w:rPr>
                <w:lang w:eastAsia="en-US"/>
              </w:rPr>
            </w:pPr>
            <w:r w:rsidRPr="00D353B4">
              <w:rPr>
                <w:lang w:eastAsia="en-US"/>
              </w:rPr>
              <w:t>Nazwa modułu, także nazwa w języku angielskim</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4C799AD3" w14:textId="77777777" w:rsidR="00A43396" w:rsidRPr="00D353B4" w:rsidRDefault="00A43396" w:rsidP="0063103C">
            <w:pPr>
              <w:rPr>
                <w:lang w:eastAsia="en-US"/>
              </w:rPr>
            </w:pPr>
            <w:r w:rsidRPr="00D353B4">
              <w:rPr>
                <w:lang w:eastAsia="en-US"/>
              </w:rPr>
              <w:t>Psychologia</w:t>
            </w:r>
          </w:p>
          <w:p w14:paraId="70355C1A" w14:textId="77777777" w:rsidR="00A43396" w:rsidRPr="00D353B4" w:rsidRDefault="00A43396" w:rsidP="0063103C">
            <w:pPr>
              <w:rPr>
                <w:lang w:eastAsia="en-US"/>
              </w:rPr>
            </w:pPr>
            <w:r w:rsidRPr="00D353B4">
              <w:rPr>
                <w:lang w:eastAsia="en-US"/>
              </w:rPr>
              <w:t>Psychology</w:t>
            </w:r>
          </w:p>
        </w:tc>
      </w:tr>
      <w:tr w:rsidR="00D353B4" w:rsidRPr="00D353B4" w14:paraId="7C743E7F"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1496C4F3" w14:textId="77777777" w:rsidR="00A43396" w:rsidRPr="00D353B4" w:rsidRDefault="00A43396" w:rsidP="0063103C">
            <w:pPr>
              <w:rPr>
                <w:lang w:eastAsia="en-US"/>
              </w:rPr>
            </w:pPr>
            <w:r w:rsidRPr="00D353B4">
              <w:rPr>
                <w:lang w:eastAsia="en-US"/>
              </w:rPr>
              <w:t xml:space="preserve">Język wykładowy </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770E58DE" w14:textId="77777777" w:rsidR="00A43396" w:rsidRPr="00D353B4" w:rsidRDefault="00A43396" w:rsidP="0063103C">
            <w:pPr>
              <w:rPr>
                <w:lang w:eastAsia="en-US"/>
              </w:rPr>
            </w:pPr>
            <w:r w:rsidRPr="00D353B4">
              <w:rPr>
                <w:lang w:eastAsia="en-US"/>
              </w:rPr>
              <w:t>polski</w:t>
            </w:r>
          </w:p>
        </w:tc>
      </w:tr>
      <w:tr w:rsidR="00D353B4" w:rsidRPr="00D353B4" w14:paraId="2A82EA15"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128E861A" w14:textId="77777777" w:rsidR="00A43396" w:rsidRPr="00D353B4" w:rsidRDefault="00A43396" w:rsidP="0063103C">
            <w:pPr>
              <w:autoSpaceDE w:val="0"/>
              <w:autoSpaceDN w:val="0"/>
              <w:adjustRightInd w:val="0"/>
              <w:rPr>
                <w:lang w:eastAsia="en-US"/>
              </w:rPr>
            </w:pPr>
            <w:r w:rsidRPr="00D353B4">
              <w:rPr>
                <w:lang w:eastAsia="en-US"/>
              </w:rPr>
              <w:t xml:space="preserve">Rodzaj modułu </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00BB3F95" w14:textId="77777777" w:rsidR="00A43396" w:rsidRPr="00D353B4" w:rsidRDefault="00A43396" w:rsidP="0063103C">
            <w:pPr>
              <w:rPr>
                <w:lang w:eastAsia="en-US"/>
              </w:rPr>
            </w:pPr>
            <w:r w:rsidRPr="00D353B4">
              <w:rPr>
                <w:lang w:eastAsia="en-US"/>
              </w:rPr>
              <w:t>obowiązkowy</w:t>
            </w:r>
          </w:p>
        </w:tc>
      </w:tr>
      <w:tr w:rsidR="00D353B4" w:rsidRPr="00D353B4" w14:paraId="7E68F364"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7B5AEEE2" w14:textId="77777777" w:rsidR="00A43396" w:rsidRPr="00D353B4" w:rsidRDefault="00A43396" w:rsidP="0063103C">
            <w:pPr>
              <w:rPr>
                <w:lang w:eastAsia="en-US"/>
              </w:rPr>
            </w:pPr>
            <w:r w:rsidRPr="00D353B4">
              <w:rPr>
                <w:lang w:eastAsia="en-US"/>
              </w:rPr>
              <w:t>Poziom studiów</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6A8B55D6" w14:textId="77777777" w:rsidR="00A43396" w:rsidRPr="00D353B4" w:rsidRDefault="00A43396" w:rsidP="0063103C">
            <w:pPr>
              <w:rPr>
                <w:lang w:eastAsia="en-US"/>
              </w:rPr>
            </w:pPr>
            <w:r w:rsidRPr="00D353B4">
              <w:rPr>
                <w:lang w:eastAsia="en-US"/>
              </w:rPr>
              <w:t>pierwszego stopnia</w:t>
            </w:r>
          </w:p>
        </w:tc>
      </w:tr>
      <w:tr w:rsidR="00D353B4" w:rsidRPr="00D353B4" w14:paraId="7546EB8A"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1B4E3ED0" w14:textId="77777777" w:rsidR="00A43396" w:rsidRPr="00D353B4" w:rsidRDefault="00A43396" w:rsidP="0063103C">
            <w:pPr>
              <w:rPr>
                <w:lang w:eastAsia="en-US"/>
              </w:rPr>
            </w:pPr>
            <w:r w:rsidRPr="00D353B4">
              <w:rPr>
                <w:lang w:eastAsia="en-US"/>
              </w:rPr>
              <w:t>Forma studiów</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23CC723A" w14:textId="3B8CF01B" w:rsidR="00A43396" w:rsidRPr="00D353B4" w:rsidRDefault="00A47FAE" w:rsidP="0063103C">
            <w:pPr>
              <w:rPr>
                <w:lang w:eastAsia="en-US"/>
              </w:rPr>
            </w:pPr>
            <w:r w:rsidRPr="00D353B4">
              <w:rPr>
                <w:lang w:eastAsia="en-US"/>
              </w:rPr>
              <w:t>nies</w:t>
            </w:r>
            <w:r w:rsidR="00A43396" w:rsidRPr="00D353B4">
              <w:rPr>
                <w:lang w:eastAsia="en-US"/>
              </w:rPr>
              <w:t>tacjonarne</w:t>
            </w:r>
          </w:p>
        </w:tc>
      </w:tr>
      <w:tr w:rsidR="00D353B4" w:rsidRPr="00D353B4" w14:paraId="3BB0C2AD"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3CC7107C" w14:textId="77777777" w:rsidR="00A43396" w:rsidRPr="00D353B4" w:rsidRDefault="00A43396" w:rsidP="0063103C">
            <w:pPr>
              <w:rPr>
                <w:lang w:eastAsia="en-US"/>
              </w:rPr>
            </w:pPr>
            <w:r w:rsidRPr="00D353B4">
              <w:rPr>
                <w:lang w:eastAsia="en-US"/>
              </w:rPr>
              <w:t>Rok studiów dla kierunku</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3BD0288F" w14:textId="77777777" w:rsidR="00A43396" w:rsidRPr="00D353B4" w:rsidRDefault="00A43396" w:rsidP="0063103C">
            <w:pPr>
              <w:rPr>
                <w:lang w:eastAsia="en-US"/>
              </w:rPr>
            </w:pPr>
            <w:r w:rsidRPr="00D353B4">
              <w:rPr>
                <w:lang w:eastAsia="en-US"/>
              </w:rPr>
              <w:t>I</w:t>
            </w:r>
          </w:p>
        </w:tc>
      </w:tr>
      <w:tr w:rsidR="00D353B4" w:rsidRPr="00D353B4" w14:paraId="1D4A4710"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072940B1" w14:textId="77777777" w:rsidR="00A43396" w:rsidRPr="00D353B4" w:rsidRDefault="00A43396" w:rsidP="0063103C">
            <w:pPr>
              <w:rPr>
                <w:lang w:eastAsia="en-US"/>
              </w:rPr>
            </w:pPr>
            <w:r w:rsidRPr="00D353B4">
              <w:rPr>
                <w:lang w:eastAsia="en-US"/>
              </w:rPr>
              <w:t>Semestr dla kierunku</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54A3719C" w14:textId="77777777" w:rsidR="00A43396" w:rsidRPr="00D353B4" w:rsidRDefault="00A43396" w:rsidP="0063103C">
            <w:pPr>
              <w:rPr>
                <w:lang w:eastAsia="en-US"/>
              </w:rPr>
            </w:pPr>
            <w:r w:rsidRPr="00D353B4">
              <w:rPr>
                <w:lang w:eastAsia="en-US"/>
              </w:rPr>
              <w:t>1</w:t>
            </w:r>
          </w:p>
        </w:tc>
      </w:tr>
      <w:tr w:rsidR="00D353B4" w:rsidRPr="00D353B4" w14:paraId="71AE17F0"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4594FF0A" w14:textId="77777777" w:rsidR="00A43396" w:rsidRPr="00D353B4" w:rsidRDefault="00A43396" w:rsidP="0063103C">
            <w:pPr>
              <w:autoSpaceDE w:val="0"/>
              <w:autoSpaceDN w:val="0"/>
              <w:adjustRightInd w:val="0"/>
              <w:rPr>
                <w:lang w:eastAsia="en-US"/>
              </w:rPr>
            </w:pPr>
            <w:r w:rsidRPr="00D353B4">
              <w:rPr>
                <w:lang w:eastAsia="en-US"/>
              </w:rPr>
              <w:t>Liczba punktów ECTS z podziałem na kontaktowe/nie kontaktowe</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0008EE64" w14:textId="603C83F8" w:rsidR="00A43396" w:rsidRPr="00D353B4" w:rsidRDefault="00CC6B87" w:rsidP="0063103C">
            <w:pPr>
              <w:rPr>
                <w:lang w:eastAsia="en-US"/>
              </w:rPr>
            </w:pPr>
            <w:r w:rsidRPr="00D353B4">
              <w:rPr>
                <w:lang w:eastAsia="en-US"/>
              </w:rPr>
              <w:t xml:space="preserve">2 </w:t>
            </w:r>
            <w:r w:rsidR="00A43396" w:rsidRPr="00D353B4">
              <w:rPr>
                <w:lang w:eastAsia="en-US"/>
              </w:rPr>
              <w:t>(</w:t>
            </w:r>
            <w:r w:rsidRPr="00D353B4">
              <w:rPr>
                <w:lang w:eastAsia="en-US"/>
              </w:rPr>
              <w:t>0,4</w:t>
            </w:r>
            <w:r w:rsidR="00A43396" w:rsidRPr="00D353B4">
              <w:rPr>
                <w:lang w:eastAsia="en-US"/>
              </w:rPr>
              <w:t>/1,</w:t>
            </w:r>
            <w:r w:rsidRPr="00D353B4">
              <w:rPr>
                <w:lang w:eastAsia="en-US"/>
              </w:rPr>
              <w:t>6</w:t>
            </w:r>
            <w:r w:rsidR="00A43396" w:rsidRPr="00D353B4">
              <w:rPr>
                <w:lang w:eastAsia="en-US"/>
              </w:rPr>
              <w:t>)</w:t>
            </w:r>
          </w:p>
        </w:tc>
      </w:tr>
      <w:tr w:rsidR="00D353B4" w:rsidRPr="00D353B4" w14:paraId="0CCEFB73"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3ED9596F" w14:textId="77777777" w:rsidR="00A43396" w:rsidRPr="00D353B4" w:rsidRDefault="00A43396" w:rsidP="0063103C">
            <w:pPr>
              <w:autoSpaceDE w:val="0"/>
              <w:autoSpaceDN w:val="0"/>
              <w:adjustRightInd w:val="0"/>
              <w:rPr>
                <w:lang w:eastAsia="en-US"/>
              </w:rPr>
            </w:pPr>
            <w:r w:rsidRPr="00D353B4">
              <w:rPr>
                <w:lang w:eastAsia="en-US"/>
              </w:rPr>
              <w:t>Tytuł naukowy/stopień naukowy, imię i nazwisko osoby odpowiedzialnej za moduł</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3348D98E" w14:textId="77777777" w:rsidR="00A43396" w:rsidRPr="00D353B4" w:rsidRDefault="00A43396" w:rsidP="0063103C">
            <w:pPr>
              <w:rPr>
                <w:lang w:eastAsia="en-US"/>
              </w:rPr>
            </w:pPr>
            <w:r w:rsidRPr="00D353B4">
              <w:rPr>
                <w:lang w:eastAsia="en-US"/>
              </w:rPr>
              <w:t>dr Iwona Zakrzewska</w:t>
            </w:r>
          </w:p>
        </w:tc>
      </w:tr>
      <w:tr w:rsidR="00D353B4" w:rsidRPr="00D353B4" w14:paraId="5B8D3150"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7B911C9A" w14:textId="77777777" w:rsidR="00A43396" w:rsidRPr="00D353B4" w:rsidRDefault="00A43396" w:rsidP="0063103C">
            <w:pPr>
              <w:rPr>
                <w:lang w:eastAsia="en-US"/>
              </w:rPr>
            </w:pPr>
            <w:r w:rsidRPr="00D353B4">
              <w:rPr>
                <w:lang w:eastAsia="en-US"/>
              </w:rPr>
              <w:t>Jednostka oferująca moduł</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09033822" w14:textId="77777777" w:rsidR="00A43396" w:rsidRPr="00D353B4" w:rsidRDefault="00A43396" w:rsidP="0063103C">
            <w:pPr>
              <w:rPr>
                <w:lang w:eastAsia="en-US"/>
              </w:rPr>
            </w:pPr>
            <w:r w:rsidRPr="00D353B4">
              <w:rPr>
                <w:lang w:eastAsia="en-US"/>
              </w:rPr>
              <w:t>Katedra Turystyki i Rekreacji</w:t>
            </w:r>
          </w:p>
        </w:tc>
      </w:tr>
      <w:tr w:rsidR="00D353B4" w:rsidRPr="00D353B4" w14:paraId="15904933"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tcPr>
          <w:p w14:paraId="52A9B668" w14:textId="77777777" w:rsidR="00A43396" w:rsidRPr="00D353B4" w:rsidRDefault="00A43396" w:rsidP="0063103C">
            <w:pPr>
              <w:rPr>
                <w:lang w:eastAsia="en-US"/>
              </w:rPr>
            </w:pPr>
            <w:r w:rsidRPr="00D353B4">
              <w:rPr>
                <w:lang w:eastAsia="en-US"/>
              </w:rPr>
              <w:t>Cel modułu</w:t>
            </w:r>
          </w:p>
          <w:p w14:paraId="53C7A6A5" w14:textId="77777777" w:rsidR="00A43396" w:rsidRPr="00D353B4" w:rsidRDefault="00A43396" w:rsidP="0063103C">
            <w:pPr>
              <w:rPr>
                <w:lang w:eastAsia="en-US"/>
              </w:rPr>
            </w:pP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2D50F33D" w14:textId="77777777" w:rsidR="00A43396" w:rsidRPr="00D353B4" w:rsidRDefault="00A43396" w:rsidP="0063103C">
            <w:pPr>
              <w:autoSpaceDE w:val="0"/>
              <w:autoSpaceDN w:val="0"/>
              <w:adjustRightInd w:val="0"/>
              <w:jc w:val="both"/>
              <w:rPr>
                <w:lang w:eastAsia="en-US"/>
              </w:rPr>
            </w:pPr>
            <w:r w:rsidRPr="00D353B4">
              <w:rPr>
                <w:lang w:eastAsia="en-US"/>
              </w:rPr>
              <w:t xml:space="preserve">Student w trakcie zajęć zapozna się ze współczesnymi kierunkami w psychologii. Dzięki uczestnictwu w zajęciach jak też samodzielnej lekturze zapozna się z charakterystyka typów osobowości jak też ich modelowym funkcjonowaniu. Pozna systemy motywacji i porządki wartościowania. Będzie identyfikował społeczne relacje i kształtował je zgodnie z istniejącymi zasadami. Będzie identyfikował cykle życia człowieka oraz relewantne style życia jak i porządki kształtowania jakości życia. Pozna schematy samoregulacji jak też zagrożenia wynikające z wpływów społecznych. Pozna uwarunkowania komunikacji międzykulturowej. Dzięki identyfikacji teoretycznej czym jest szeroko ujmowana rekreacja i jakość turystyki będzie łączył elementy; człowiek, środowisko, potrzeby, kształtując nowe formy aktywności adekwatne do zachodzących zmian. </w:t>
            </w:r>
          </w:p>
        </w:tc>
      </w:tr>
      <w:tr w:rsidR="00D353B4" w:rsidRPr="00D353B4" w14:paraId="0F981FF5" w14:textId="77777777" w:rsidTr="00FE1CB6">
        <w:trPr>
          <w:trHeight w:val="20"/>
        </w:trPr>
        <w:tc>
          <w:tcPr>
            <w:tcW w:w="2072" w:type="pct"/>
            <w:vMerge w:val="restart"/>
            <w:tcBorders>
              <w:top w:val="single" w:sz="4" w:space="0" w:color="auto"/>
              <w:left w:val="single" w:sz="4" w:space="0" w:color="auto"/>
              <w:bottom w:val="single" w:sz="4" w:space="0" w:color="auto"/>
              <w:right w:val="single" w:sz="4" w:space="0" w:color="auto"/>
            </w:tcBorders>
            <w:hideMark/>
          </w:tcPr>
          <w:p w14:paraId="5B54DB6E" w14:textId="77777777" w:rsidR="00A43396" w:rsidRPr="00D353B4" w:rsidRDefault="00A43396" w:rsidP="0063103C">
            <w:pPr>
              <w:jc w:val="both"/>
              <w:rPr>
                <w:lang w:eastAsia="en-US"/>
              </w:rPr>
            </w:pPr>
            <w:r w:rsidRPr="00D353B4">
              <w:rPr>
                <w:lang w:eastAsia="en-US"/>
              </w:rPr>
              <w:t>Efekty uczenia się dla modułu to opis zasobu wiedzy, umiejętności i kompetencji społecznych, które student osiągnie po zrealizowaniu zajęć.</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6172E3C0" w14:textId="77777777" w:rsidR="00A43396" w:rsidRPr="00D353B4" w:rsidRDefault="00A43396" w:rsidP="0063103C">
            <w:pPr>
              <w:rPr>
                <w:lang w:eastAsia="en-US"/>
              </w:rPr>
            </w:pPr>
            <w:r w:rsidRPr="00D353B4">
              <w:rPr>
                <w:lang w:eastAsia="en-US"/>
              </w:rPr>
              <w:t>WIEDZA - Absolwent zna i rozumie:</w:t>
            </w:r>
          </w:p>
        </w:tc>
      </w:tr>
      <w:tr w:rsidR="00D353B4" w:rsidRPr="00D353B4" w14:paraId="4483CDE5"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0EC05C" w14:textId="77777777" w:rsidR="00A43396" w:rsidRPr="00D353B4" w:rsidRDefault="00A43396" w:rsidP="0063103C">
            <w:pPr>
              <w:rPr>
                <w:lang w:eastAsia="en-US"/>
              </w:rPr>
            </w:pP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02F678C5" w14:textId="77777777" w:rsidR="00A43396" w:rsidRPr="00D353B4" w:rsidRDefault="00A43396" w:rsidP="0063103C">
            <w:pPr>
              <w:jc w:val="both"/>
              <w:rPr>
                <w:lang w:eastAsia="en-US"/>
              </w:rPr>
            </w:pPr>
            <w:r w:rsidRPr="00D353B4">
              <w:rPr>
                <w:lang w:eastAsia="en-US"/>
              </w:rPr>
              <w:t>W1 – wie jakie są współczesne kierunki w psychologii i potrafi powiązać je z modelami osobowości, systemami motywacji i sposobów identyfikowania potrzeb</w:t>
            </w:r>
          </w:p>
        </w:tc>
      </w:tr>
      <w:tr w:rsidR="00D353B4" w:rsidRPr="00D353B4" w14:paraId="710F3898"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7EAA1B" w14:textId="77777777" w:rsidR="00A43396" w:rsidRPr="00D353B4" w:rsidRDefault="00A43396" w:rsidP="0063103C">
            <w:pPr>
              <w:rPr>
                <w:lang w:eastAsia="en-US"/>
              </w:rPr>
            </w:pP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0950851C" w14:textId="77777777" w:rsidR="00A43396" w:rsidRPr="00D353B4" w:rsidRDefault="00A43396" w:rsidP="0063103C">
            <w:pPr>
              <w:jc w:val="both"/>
              <w:rPr>
                <w:lang w:eastAsia="en-US"/>
              </w:rPr>
            </w:pPr>
            <w:r w:rsidRPr="00D353B4">
              <w:rPr>
                <w:lang w:eastAsia="en-US"/>
              </w:rPr>
              <w:t xml:space="preserve">W2 – wie jak kształtuje się cykl życia człowieka w środowisku, rozumie zasady kształtowania relacji </w:t>
            </w:r>
            <w:r w:rsidRPr="00D353B4">
              <w:rPr>
                <w:lang w:eastAsia="en-US"/>
              </w:rPr>
              <w:lastRenderedPageBreak/>
              <w:t>społecznych ich pozytywne i negatywne konsekwencje. Wie czym jest saoorganizacja, zna zasady realizacji.</w:t>
            </w:r>
          </w:p>
        </w:tc>
      </w:tr>
      <w:tr w:rsidR="00D353B4" w:rsidRPr="00D353B4" w14:paraId="16BD2231"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FB0C9D" w14:textId="77777777" w:rsidR="00A43396" w:rsidRPr="00D353B4" w:rsidRDefault="00A43396" w:rsidP="0063103C">
            <w:pPr>
              <w:rPr>
                <w:lang w:eastAsia="en-US"/>
              </w:rPr>
            </w:pP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0D1FC45F" w14:textId="77777777" w:rsidR="00A43396" w:rsidRPr="00D353B4" w:rsidRDefault="00A43396" w:rsidP="0063103C">
            <w:pPr>
              <w:jc w:val="both"/>
              <w:rPr>
                <w:lang w:eastAsia="en-US"/>
              </w:rPr>
            </w:pPr>
            <w:r w:rsidRPr="00D353B4">
              <w:rPr>
                <w:lang w:eastAsia="en-US"/>
              </w:rPr>
              <w:t>W3 – wie czym jest jakość życia, styl życia i potrafi łączyć je relewantnie z forami rekreacji, turystyki i innymi formułami aktywizacji, organizacji czasu wolnego jako wartości podstawowej i dodanej dla człowieka</w:t>
            </w:r>
          </w:p>
        </w:tc>
      </w:tr>
      <w:tr w:rsidR="00D353B4" w:rsidRPr="00D353B4" w14:paraId="163BE84C"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13F2B920" w14:textId="77777777" w:rsidR="00A43396" w:rsidRPr="00D353B4" w:rsidRDefault="00A43396" w:rsidP="0063103C">
            <w:pPr>
              <w:jc w:val="both"/>
              <w:rPr>
                <w:lang w:eastAsia="en-US"/>
              </w:rPr>
            </w:pPr>
            <w:r w:rsidRPr="00D353B4">
              <w:rPr>
                <w:lang w:eastAsia="en-US"/>
              </w:rPr>
              <w:t>Odniesienie modułowych efektów uczenia się do kierunkowych efektów uczenia się</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61B4BA8B" w14:textId="4C546763" w:rsidR="00A43396" w:rsidRPr="00D353B4" w:rsidRDefault="00A43396" w:rsidP="0063103C">
            <w:pPr>
              <w:rPr>
                <w:lang w:eastAsia="en-US"/>
              </w:rPr>
            </w:pPr>
            <w:r w:rsidRPr="00D353B4">
              <w:rPr>
                <w:lang w:eastAsia="en-US"/>
              </w:rPr>
              <w:t xml:space="preserve">W1 </w:t>
            </w:r>
            <w:r w:rsidR="0063103C" w:rsidRPr="00D353B4">
              <w:rPr>
                <w:lang w:eastAsia="en-US"/>
              </w:rPr>
              <w:t>–</w:t>
            </w:r>
            <w:r w:rsidRPr="00D353B4">
              <w:rPr>
                <w:lang w:eastAsia="en-US"/>
              </w:rPr>
              <w:t xml:space="preserve"> TR</w:t>
            </w:r>
            <w:r w:rsidR="0063103C" w:rsidRPr="00D353B4">
              <w:rPr>
                <w:lang w:eastAsia="en-US"/>
              </w:rPr>
              <w:t>_</w:t>
            </w:r>
            <w:r w:rsidRPr="00D353B4">
              <w:rPr>
                <w:lang w:eastAsia="en-US"/>
              </w:rPr>
              <w:t>W01</w:t>
            </w:r>
          </w:p>
          <w:p w14:paraId="6D654FFE" w14:textId="77777777" w:rsidR="00A43396" w:rsidRPr="00D353B4" w:rsidRDefault="00A43396" w:rsidP="0063103C">
            <w:pPr>
              <w:rPr>
                <w:lang w:eastAsia="en-US"/>
              </w:rPr>
            </w:pPr>
            <w:r w:rsidRPr="00D353B4">
              <w:rPr>
                <w:lang w:eastAsia="en-US"/>
              </w:rPr>
              <w:t>W2 - TR_W02</w:t>
            </w:r>
          </w:p>
          <w:p w14:paraId="2E949C46" w14:textId="3BDF9F33" w:rsidR="00A43396" w:rsidRPr="00D353B4" w:rsidRDefault="00A43396" w:rsidP="0063103C">
            <w:pPr>
              <w:rPr>
                <w:lang w:eastAsia="en-US"/>
              </w:rPr>
            </w:pPr>
            <w:r w:rsidRPr="00D353B4">
              <w:rPr>
                <w:lang w:eastAsia="en-US"/>
              </w:rPr>
              <w:t>W3 - TR_W03</w:t>
            </w:r>
          </w:p>
        </w:tc>
      </w:tr>
      <w:tr w:rsidR="00D353B4" w:rsidRPr="00D353B4" w14:paraId="72756AF3"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tcPr>
          <w:p w14:paraId="134B6E4C" w14:textId="77777777" w:rsidR="00A43396" w:rsidRPr="00D353B4" w:rsidRDefault="00A43396" w:rsidP="0063103C">
            <w:pPr>
              <w:rPr>
                <w:lang w:eastAsia="en-US"/>
              </w:rPr>
            </w:pPr>
            <w:r w:rsidRPr="00D353B4">
              <w:t>Odniesienie modułowych efektów uczenia się do efektów inżynierskich (jeżeli dotyczy)</w:t>
            </w:r>
          </w:p>
        </w:tc>
        <w:tc>
          <w:tcPr>
            <w:tcW w:w="2928" w:type="pct"/>
            <w:gridSpan w:val="3"/>
            <w:tcBorders>
              <w:top w:val="single" w:sz="4" w:space="0" w:color="auto"/>
              <w:left w:val="single" w:sz="4" w:space="0" w:color="auto"/>
              <w:bottom w:val="single" w:sz="4" w:space="0" w:color="auto"/>
              <w:right w:val="single" w:sz="4" w:space="0" w:color="auto"/>
            </w:tcBorders>
            <w:vAlign w:val="center"/>
          </w:tcPr>
          <w:p w14:paraId="4FD32669" w14:textId="77777777" w:rsidR="00A43396" w:rsidRPr="00D353B4" w:rsidRDefault="00A43396" w:rsidP="0063103C">
            <w:pPr>
              <w:jc w:val="both"/>
              <w:rPr>
                <w:lang w:eastAsia="en-US"/>
              </w:rPr>
            </w:pPr>
            <w:r w:rsidRPr="00D353B4">
              <w:rPr>
                <w:lang w:eastAsia="en-US"/>
              </w:rPr>
              <w:t>Nie dotyczy</w:t>
            </w:r>
          </w:p>
        </w:tc>
      </w:tr>
      <w:tr w:rsidR="00D353B4" w:rsidRPr="00D353B4" w14:paraId="34051240"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1D94E032" w14:textId="77777777" w:rsidR="00A43396" w:rsidRPr="00D353B4" w:rsidRDefault="00A43396" w:rsidP="0063103C">
            <w:pPr>
              <w:rPr>
                <w:lang w:eastAsia="en-US"/>
              </w:rPr>
            </w:pPr>
            <w:r w:rsidRPr="00D353B4">
              <w:rPr>
                <w:lang w:eastAsia="en-US"/>
              </w:rPr>
              <w:t xml:space="preserve">Wymagania wstępne i dodatkowe </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736991A3" w14:textId="77777777" w:rsidR="00A43396" w:rsidRPr="00D353B4" w:rsidRDefault="00A43396" w:rsidP="0063103C">
            <w:pPr>
              <w:jc w:val="both"/>
              <w:rPr>
                <w:lang w:eastAsia="en-US"/>
              </w:rPr>
            </w:pPr>
            <w:r w:rsidRPr="00D353B4">
              <w:rPr>
                <w:lang w:eastAsia="en-US"/>
              </w:rPr>
              <w:t>Brak</w:t>
            </w:r>
          </w:p>
        </w:tc>
      </w:tr>
      <w:tr w:rsidR="00D353B4" w:rsidRPr="00D353B4" w14:paraId="651CDA3D"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tcPr>
          <w:p w14:paraId="4199FACA" w14:textId="77777777" w:rsidR="00A43396" w:rsidRPr="00D353B4" w:rsidRDefault="00A43396" w:rsidP="0063103C">
            <w:pPr>
              <w:rPr>
                <w:lang w:eastAsia="en-US"/>
              </w:rPr>
            </w:pPr>
            <w:r w:rsidRPr="00D353B4">
              <w:rPr>
                <w:lang w:eastAsia="en-US"/>
              </w:rPr>
              <w:t xml:space="preserve">Treści programowe modułu </w:t>
            </w:r>
          </w:p>
          <w:p w14:paraId="4B36F38B" w14:textId="77777777" w:rsidR="00A43396" w:rsidRPr="00D353B4" w:rsidRDefault="00A43396" w:rsidP="0063103C">
            <w:pPr>
              <w:rPr>
                <w:lang w:eastAsia="en-US"/>
              </w:rPr>
            </w:pP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162A055F" w14:textId="2672B0DC" w:rsidR="001B2A61" w:rsidRPr="00D353B4" w:rsidRDefault="00A43396" w:rsidP="0063103C">
            <w:pPr>
              <w:jc w:val="both"/>
              <w:rPr>
                <w:lang w:eastAsia="en-US"/>
              </w:rPr>
            </w:pPr>
            <w:r w:rsidRPr="00D353B4">
              <w:rPr>
                <w:lang w:eastAsia="en-US"/>
              </w:rPr>
              <w:t>W trakcie wykładów zaprezentowane będą; główne koncepcje psychologiczne wyjaśniające zachowania człowieka indywidualnie i w grupie(koncepcje; poznawcza, psychodynamiczna, asocjacyjna, pozytywna, humanistyczna, behawiorystyczne). Główne modele osobowość klienta oraz style interakcji, naczelne zasady kształtowania motywów społecznych oraz zasady wywierania wpływu społecznego jak i sposoby obrony, pluralizm sposobów wartościowania jako sposób na efektywne kształtowanie relacji z otoczeniem społecznym i rynkowym.</w:t>
            </w:r>
          </w:p>
        </w:tc>
      </w:tr>
      <w:tr w:rsidR="00D353B4" w:rsidRPr="00D353B4" w14:paraId="1F52C35A"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1EED3000" w14:textId="77777777" w:rsidR="00A43396" w:rsidRPr="00D353B4" w:rsidRDefault="00A43396" w:rsidP="0063103C">
            <w:pPr>
              <w:rPr>
                <w:lang w:eastAsia="en-US"/>
              </w:rPr>
            </w:pPr>
            <w:r w:rsidRPr="00D353B4">
              <w:rPr>
                <w:lang w:eastAsia="en-US"/>
              </w:rPr>
              <w:t>Wykaz literatury podstawowej i uzupełniającej</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0C5741AD" w14:textId="77777777" w:rsidR="00A43396" w:rsidRPr="00D353B4" w:rsidRDefault="00A43396" w:rsidP="0063103C">
            <w:pPr>
              <w:autoSpaceDE w:val="0"/>
              <w:autoSpaceDN w:val="0"/>
              <w:adjustRightInd w:val="0"/>
              <w:rPr>
                <w:lang w:eastAsia="en-US"/>
              </w:rPr>
            </w:pPr>
            <w:r w:rsidRPr="00D353B4">
              <w:rPr>
                <w:lang w:eastAsia="en-US"/>
              </w:rPr>
              <w:t>Literatura podstawowa:</w:t>
            </w:r>
          </w:p>
          <w:p w14:paraId="0A7F3CE1" w14:textId="77777777" w:rsidR="00A43396" w:rsidRPr="00D353B4" w:rsidRDefault="00A43396" w:rsidP="0063103C">
            <w:pPr>
              <w:pStyle w:val="Akapitzlist"/>
              <w:numPr>
                <w:ilvl w:val="0"/>
                <w:numId w:val="20"/>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Wojcieszke B. Psychologia społeczna, Scholar 2019.</w:t>
            </w:r>
          </w:p>
          <w:p w14:paraId="4E4F2B99" w14:textId="77777777" w:rsidR="00A43396" w:rsidRPr="00D353B4" w:rsidRDefault="00A43396" w:rsidP="0063103C">
            <w:pPr>
              <w:pStyle w:val="Akapitzlist"/>
              <w:numPr>
                <w:ilvl w:val="0"/>
                <w:numId w:val="20"/>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 xml:space="preserve"> Czerwiński J. Podstawy turystyki, CeDeWu 2021,</w:t>
            </w:r>
          </w:p>
          <w:p w14:paraId="4E487EB3" w14:textId="77777777" w:rsidR="00A43396" w:rsidRPr="00D353B4" w:rsidRDefault="00A43396" w:rsidP="0063103C">
            <w:pPr>
              <w:pStyle w:val="Akapitzlist"/>
              <w:numPr>
                <w:ilvl w:val="0"/>
                <w:numId w:val="20"/>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Stasiuk K. Psychologia konsumenta, Wydawnictwo Naukowe PWN 2021.</w:t>
            </w:r>
          </w:p>
          <w:p w14:paraId="4E316501" w14:textId="77777777" w:rsidR="00A43396" w:rsidRPr="00D353B4" w:rsidRDefault="00A43396" w:rsidP="0063103C">
            <w:pPr>
              <w:pStyle w:val="Akapitzlist"/>
              <w:numPr>
                <w:ilvl w:val="0"/>
                <w:numId w:val="20"/>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Kozielecki J. Koncepcje psychologiczne człowieka, 2021</w:t>
            </w:r>
          </w:p>
          <w:p w14:paraId="57FCB83F" w14:textId="77777777" w:rsidR="00A43396" w:rsidRPr="00D353B4" w:rsidRDefault="00A43396" w:rsidP="0063103C">
            <w:pPr>
              <w:rPr>
                <w:lang w:eastAsia="en-US"/>
              </w:rPr>
            </w:pPr>
            <w:r w:rsidRPr="00D353B4">
              <w:rPr>
                <w:lang w:eastAsia="en-US"/>
              </w:rPr>
              <w:t>Literatura uzupełniająca;</w:t>
            </w:r>
          </w:p>
          <w:p w14:paraId="15351D69" w14:textId="77777777" w:rsidR="00A43396" w:rsidRPr="00D353B4" w:rsidRDefault="00A43396" w:rsidP="0063103C">
            <w:pPr>
              <w:pStyle w:val="Akapitzlist"/>
              <w:numPr>
                <w:ilvl w:val="0"/>
                <w:numId w:val="21"/>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Zimbardo P.,  Efekt lucyfera, Wydawnictwo Naukowe PWN, Warszawa  2019.</w:t>
            </w:r>
          </w:p>
          <w:p w14:paraId="31B5F46D" w14:textId="77777777" w:rsidR="00A43396" w:rsidRPr="00D353B4" w:rsidRDefault="00A43396" w:rsidP="0063103C">
            <w:pPr>
              <w:pStyle w:val="Akapitzlist"/>
              <w:numPr>
                <w:ilvl w:val="0"/>
                <w:numId w:val="21"/>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Bill E., 5 typów osobowości, Wydawnictwo Znak 2021</w:t>
            </w:r>
          </w:p>
          <w:p w14:paraId="2C6EC4AD" w14:textId="77777777" w:rsidR="00A43396" w:rsidRPr="00D353B4" w:rsidRDefault="00A43396" w:rsidP="0063103C">
            <w:pPr>
              <w:pStyle w:val="Akapitzlist"/>
              <w:numPr>
                <w:ilvl w:val="0"/>
                <w:numId w:val="21"/>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Calldini R. Wywieranie wpływu na ludzi, 2023.</w:t>
            </w:r>
          </w:p>
          <w:p w14:paraId="307BFAD6" w14:textId="77777777" w:rsidR="00A43396" w:rsidRPr="00D353B4" w:rsidRDefault="00A43396" w:rsidP="0063103C">
            <w:pPr>
              <w:pStyle w:val="Akapitzlist"/>
              <w:numPr>
                <w:ilvl w:val="0"/>
                <w:numId w:val="21"/>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Boski P. Kulturowe ramy zachowń społecznych, 2022 PWN.</w:t>
            </w:r>
          </w:p>
        </w:tc>
      </w:tr>
      <w:tr w:rsidR="00D353B4" w:rsidRPr="00D353B4" w14:paraId="52AA771F"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451D24D8" w14:textId="77777777" w:rsidR="00A43396" w:rsidRPr="00D353B4" w:rsidRDefault="00A43396" w:rsidP="0063103C">
            <w:pPr>
              <w:rPr>
                <w:lang w:eastAsia="en-US"/>
              </w:rPr>
            </w:pPr>
            <w:r w:rsidRPr="00D353B4">
              <w:rPr>
                <w:lang w:eastAsia="en-US"/>
              </w:rPr>
              <w:t>Planowane formy/działania/metody dydaktyczne</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0A1B4172" w14:textId="77777777" w:rsidR="00A43396" w:rsidRPr="00D353B4" w:rsidRDefault="00A43396" w:rsidP="0063103C">
            <w:pPr>
              <w:rPr>
                <w:lang w:eastAsia="en-US"/>
              </w:rPr>
            </w:pPr>
            <w:r w:rsidRPr="00D353B4">
              <w:rPr>
                <w:lang w:eastAsia="en-US"/>
              </w:rPr>
              <w:t>Wykład, dyskusja moderowana.</w:t>
            </w:r>
          </w:p>
        </w:tc>
      </w:tr>
      <w:tr w:rsidR="00D353B4" w:rsidRPr="00D353B4" w14:paraId="270E3F75"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hideMark/>
          </w:tcPr>
          <w:p w14:paraId="70A8CFC1" w14:textId="77777777" w:rsidR="00A43396" w:rsidRPr="00D353B4" w:rsidRDefault="00A43396" w:rsidP="0063103C">
            <w:pPr>
              <w:rPr>
                <w:lang w:eastAsia="en-US"/>
              </w:rPr>
            </w:pPr>
            <w:r w:rsidRPr="00D353B4">
              <w:rPr>
                <w:lang w:eastAsia="en-US"/>
              </w:rPr>
              <w:t>Sposoby weryfikacji oraz formy dokumentowania osiągniętych efektów uczenia się</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2F749894" w14:textId="353DC718" w:rsidR="00A43396" w:rsidRPr="00D353B4" w:rsidRDefault="00A43396" w:rsidP="0063103C">
            <w:pPr>
              <w:rPr>
                <w:lang w:eastAsia="en-US"/>
              </w:rPr>
            </w:pPr>
            <w:r w:rsidRPr="00D353B4">
              <w:rPr>
                <w:lang w:eastAsia="en-US"/>
              </w:rPr>
              <w:t>W1, W2,W3- wypowiedź pisemna.</w:t>
            </w:r>
          </w:p>
        </w:tc>
      </w:tr>
      <w:tr w:rsidR="00D353B4" w:rsidRPr="00D353B4" w14:paraId="7E1CE046"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tcPr>
          <w:p w14:paraId="654DF138" w14:textId="5D0F2DD6" w:rsidR="00A43396" w:rsidRPr="00D353B4" w:rsidRDefault="00A43396" w:rsidP="0063103C">
            <w:pPr>
              <w:rPr>
                <w:lang w:eastAsia="en-US"/>
              </w:rPr>
            </w:pPr>
            <w:r w:rsidRPr="00D353B4">
              <w:rPr>
                <w:lang w:eastAsia="en-US"/>
              </w:rPr>
              <w:t>Elementy i wagi mające wpływ na ocenę końcową</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7A2BEA80" w14:textId="65D631D6" w:rsidR="00A43396" w:rsidRPr="00D353B4" w:rsidRDefault="005356C6" w:rsidP="0063103C">
            <w:pPr>
              <w:jc w:val="both"/>
              <w:rPr>
                <w:lang w:eastAsia="en-US"/>
              </w:rPr>
            </w:pPr>
            <w:r w:rsidRPr="00D353B4">
              <w:rPr>
                <w:lang w:eastAsia="en-US"/>
              </w:rPr>
              <w:t>1,0</w:t>
            </w:r>
            <w:r w:rsidR="00A43396" w:rsidRPr="00D353B4">
              <w:rPr>
                <w:lang w:eastAsia="en-US"/>
              </w:rPr>
              <w:t xml:space="preserve"> – praca pisemna</w:t>
            </w:r>
          </w:p>
          <w:p w14:paraId="01D025B1" w14:textId="4051ECB4" w:rsidR="00A43396" w:rsidRPr="00D353B4" w:rsidRDefault="00A43396" w:rsidP="0063103C">
            <w:pPr>
              <w:jc w:val="both"/>
              <w:rPr>
                <w:lang w:eastAsia="en-US"/>
              </w:rPr>
            </w:pPr>
          </w:p>
          <w:p w14:paraId="2942AE13" w14:textId="77777777" w:rsidR="00A43396" w:rsidRPr="00D353B4" w:rsidRDefault="00A43396" w:rsidP="0063103C">
            <w:pPr>
              <w:jc w:val="both"/>
              <w:rPr>
                <w:lang w:eastAsia="en-US"/>
              </w:rPr>
            </w:pPr>
          </w:p>
        </w:tc>
      </w:tr>
      <w:tr w:rsidR="00D353B4" w:rsidRPr="00D353B4" w14:paraId="45EDB2C2" w14:textId="77777777" w:rsidTr="00FE1CB6">
        <w:trPr>
          <w:trHeight w:val="20"/>
        </w:trPr>
        <w:tc>
          <w:tcPr>
            <w:tcW w:w="2072" w:type="pct"/>
            <w:vMerge w:val="restart"/>
            <w:tcBorders>
              <w:top w:val="single" w:sz="4" w:space="0" w:color="auto"/>
              <w:left w:val="single" w:sz="4" w:space="0" w:color="auto"/>
              <w:bottom w:val="single" w:sz="4" w:space="0" w:color="auto"/>
              <w:right w:val="single" w:sz="4" w:space="0" w:color="auto"/>
            </w:tcBorders>
            <w:hideMark/>
          </w:tcPr>
          <w:p w14:paraId="34D4D850" w14:textId="77777777" w:rsidR="00A43396" w:rsidRPr="00D353B4" w:rsidRDefault="00A43396" w:rsidP="0063103C">
            <w:pPr>
              <w:rPr>
                <w:lang w:eastAsia="en-US"/>
              </w:rPr>
            </w:pPr>
            <w:r w:rsidRPr="00D353B4">
              <w:rPr>
                <w:lang w:eastAsia="en-US"/>
              </w:rPr>
              <w:t>Bilans punktów ECTS</w:t>
            </w:r>
          </w:p>
        </w:tc>
        <w:tc>
          <w:tcPr>
            <w:tcW w:w="1681" w:type="pct"/>
            <w:tcBorders>
              <w:top w:val="single" w:sz="4" w:space="0" w:color="auto"/>
              <w:left w:val="single" w:sz="4" w:space="0" w:color="auto"/>
              <w:bottom w:val="single" w:sz="4" w:space="0" w:color="auto"/>
              <w:right w:val="single" w:sz="4" w:space="0" w:color="auto"/>
            </w:tcBorders>
            <w:vAlign w:val="center"/>
            <w:hideMark/>
          </w:tcPr>
          <w:p w14:paraId="647B4AB4" w14:textId="77777777" w:rsidR="00A43396" w:rsidRPr="00D353B4" w:rsidRDefault="00A43396" w:rsidP="0063103C">
            <w:pPr>
              <w:jc w:val="center"/>
              <w:rPr>
                <w:lang w:eastAsia="en-US"/>
              </w:rPr>
            </w:pPr>
            <w:r w:rsidRPr="00D353B4">
              <w:rPr>
                <w:lang w:eastAsia="en-US"/>
              </w:rPr>
              <w:t>Forma zajęć</w:t>
            </w:r>
          </w:p>
        </w:tc>
        <w:tc>
          <w:tcPr>
            <w:tcW w:w="810" w:type="pct"/>
            <w:tcBorders>
              <w:top w:val="single" w:sz="4" w:space="0" w:color="auto"/>
              <w:left w:val="single" w:sz="4" w:space="0" w:color="auto"/>
              <w:bottom w:val="single" w:sz="4" w:space="0" w:color="auto"/>
              <w:right w:val="single" w:sz="4" w:space="0" w:color="auto"/>
            </w:tcBorders>
            <w:vAlign w:val="center"/>
            <w:hideMark/>
          </w:tcPr>
          <w:p w14:paraId="68EDCCD4" w14:textId="77777777" w:rsidR="00A43396" w:rsidRPr="00D353B4" w:rsidRDefault="00A43396" w:rsidP="0063103C">
            <w:pPr>
              <w:ind w:left="-108"/>
              <w:jc w:val="center"/>
              <w:rPr>
                <w:lang w:eastAsia="en-US"/>
              </w:rPr>
            </w:pPr>
            <w:r w:rsidRPr="00D353B4">
              <w:rPr>
                <w:lang w:eastAsia="en-US"/>
              </w:rPr>
              <w:t xml:space="preserve">Liczba godzin </w:t>
            </w:r>
          </w:p>
        </w:tc>
        <w:tc>
          <w:tcPr>
            <w:tcW w:w="438" w:type="pct"/>
            <w:tcBorders>
              <w:top w:val="single" w:sz="4" w:space="0" w:color="auto"/>
              <w:left w:val="single" w:sz="4" w:space="0" w:color="auto"/>
              <w:bottom w:val="single" w:sz="4" w:space="0" w:color="auto"/>
              <w:right w:val="single" w:sz="4" w:space="0" w:color="auto"/>
            </w:tcBorders>
            <w:vAlign w:val="center"/>
            <w:hideMark/>
          </w:tcPr>
          <w:p w14:paraId="05D7E15F" w14:textId="05B49512" w:rsidR="00A43396" w:rsidRPr="00D353B4" w:rsidRDefault="00A43396" w:rsidP="0063103C">
            <w:pPr>
              <w:ind w:left="-137" w:right="-136"/>
              <w:jc w:val="center"/>
              <w:rPr>
                <w:lang w:eastAsia="en-US"/>
              </w:rPr>
            </w:pPr>
            <w:r w:rsidRPr="00D353B4">
              <w:rPr>
                <w:lang w:eastAsia="en-US"/>
              </w:rPr>
              <w:t>ECTS</w:t>
            </w:r>
          </w:p>
        </w:tc>
      </w:tr>
      <w:tr w:rsidR="00D353B4" w:rsidRPr="00D353B4" w14:paraId="51726427"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EF8DA0" w14:textId="77777777" w:rsidR="00A43396" w:rsidRPr="00D353B4" w:rsidRDefault="00A43396" w:rsidP="0063103C">
            <w:pPr>
              <w:rPr>
                <w:lang w:eastAsia="en-US"/>
              </w:rPr>
            </w:pP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63190219" w14:textId="77777777" w:rsidR="00A43396" w:rsidRPr="00D353B4" w:rsidRDefault="00A43396" w:rsidP="0063103C">
            <w:pPr>
              <w:ind w:left="-137" w:right="-136"/>
              <w:jc w:val="center"/>
              <w:rPr>
                <w:lang w:eastAsia="en-US"/>
              </w:rPr>
            </w:pPr>
            <w:r w:rsidRPr="00D353B4">
              <w:rPr>
                <w:lang w:eastAsia="en-US"/>
              </w:rPr>
              <w:t>Zajęcia kontaktowe</w:t>
            </w:r>
          </w:p>
        </w:tc>
      </w:tr>
      <w:tr w:rsidR="00D353B4" w:rsidRPr="00D353B4" w14:paraId="0D6025F9"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91BAA" w14:textId="77777777" w:rsidR="00A43396" w:rsidRPr="00D353B4" w:rsidRDefault="00A43396" w:rsidP="0063103C">
            <w:pPr>
              <w:rPr>
                <w:lang w:eastAsia="en-US"/>
              </w:rPr>
            </w:pPr>
          </w:p>
        </w:tc>
        <w:tc>
          <w:tcPr>
            <w:tcW w:w="1681" w:type="pct"/>
            <w:tcBorders>
              <w:top w:val="single" w:sz="4" w:space="0" w:color="auto"/>
              <w:left w:val="single" w:sz="4" w:space="0" w:color="auto"/>
              <w:bottom w:val="single" w:sz="4" w:space="0" w:color="auto"/>
              <w:right w:val="single" w:sz="4" w:space="0" w:color="auto"/>
            </w:tcBorders>
            <w:vAlign w:val="center"/>
            <w:hideMark/>
          </w:tcPr>
          <w:p w14:paraId="3D270706" w14:textId="77777777" w:rsidR="00A43396" w:rsidRPr="00D353B4" w:rsidRDefault="00A43396" w:rsidP="0063103C">
            <w:pPr>
              <w:rPr>
                <w:lang w:eastAsia="en-US"/>
              </w:rPr>
            </w:pPr>
            <w:r w:rsidRPr="00D353B4">
              <w:rPr>
                <w:lang w:eastAsia="en-US"/>
              </w:rPr>
              <w:t>Wykłady</w:t>
            </w:r>
          </w:p>
        </w:tc>
        <w:tc>
          <w:tcPr>
            <w:tcW w:w="810" w:type="pct"/>
            <w:tcBorders>
              <w:top w:val="single" w:sz="4" w:space="0" w:color="auto"/>
              <w:left w:val="single" w:sz="4" w:space="0" w:color="auto"/>
              <w:bottom w:val="single" w:sz="4" w:space="0" w:color="auto"/>
              <w:right w:val="single" w:sz="4" w:space="0" w:color="auto"/>
            </w:tcBorders>
            <w:vAlign w:val="center"/>
            <w:hideMark/>
          </w:tcPr>
          <w:p w14:paraId="1D4548D9" w14:textId="76202664" w:rsidR="00A43396" w:rsidRPr="00D353B4" w:rsidRDefault="00CC6B87" w:rsidP="0063103C">
            <w:pPr>
              <w:tabs>
                <w:tab w:val="left" w:pos="776"/>
              </w:tabs>
              <w:ind w:left="-108"/>
              <w:jc w:val="center"/>
              <w:rPr>
                <w:lang w:eastAsia="en-US"/>
              </w:rPr>
            </w:pPr>
            <w:r w:rsidRPr="00D353B4">
              <w:rPr>
                <w:lang w:eastAsia="en-US"/>
              </w:rPr>
              <w:t>10</w:t>
            </w:r>
          </w:p>
        </w:tc>
        <w:tc>
          <w:tcPr>
            <w:tcW w:w="438" w:type="pct"/>
            <w:tcBorders>
              <w:top w:val="single" w:sz="4" w:space="0" w:color="auto"/>
              <w:left w:val="single" w:sz="4" w:space="0" w:color="auto"/>
              <w:bottom w:val="single" w:sz="4" w:space="0" w:color="auto"/>
              <w:right w:val="single" w:sz="4" w:space="0" w:color="auto"/>
            </w:tcBorders>
            <w:vAlign w:val="center"/>
          </w:tcPr>
          <w:p w14:paraId="0608743E" w14:textId="79EB4520" w:rsidR="00A43396" w:rsidRPr="00D353B4" w:rsidRDefault="0063103C" w:rsidP="0063103C">
            <w:pPr>
              <w:tabs>
                <w:tab w:val="left" w:pos="-90"/>
              </w:tabs>
              <w:ind w:left="-108" w:right="-136"/>
              <w:jc w:val="center"/>
              <w:rPr>
                <w:lang w:eastAsia="en-US"/>
              </w:rPr>
            </w:pPr>
            <w:r w:rsidRPr="00D353B4">
              <w:rPr>
                <w:lang w:eastAsia="en-US"/>
              </w:rPr>
              <w:t>0,4</w:t>
            </w:r>
          </w:p>
        </w:tc>
      </w:tr>
      <w:tr w:rsidR="00D353B4" w:rsidRPr="00D353B4" w14:paraId="3CE736A5"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949ABB" w14:textId="77777777" w:rsidR="00A43396" w:rsidRPr="00D353B4" w:rsidRDefault="00A43396" w:rsidP="0063103C">
            <w:pPr>
              <w:rPr>
                <w:lang w:eastAsia="en-US"/>
              </w:rPr>
            </w:pPr>
          </w:p>
        </w:tc>
        <w:tc>
          <w:tcPr>
            <w:tcW w:w="1681" w:type="pct"/>
            <w:tcBorders>
              <w:top w:val="single" w:sz="4" w:space="0" w:color="auto"/>
              <w:left w:val="single" w:sz="4" w:space="0" w:color="auto"/>
              <w:bottom w:val="single" w:sz="4" w:space="0" w:color="auto"/>
              <w:right w:val="single" w:sz="4" w:space="0" w:color="auto"/>
            </w:tcBorders>
            <w:vAlign w:val="center"/>
            <w:hideMark/>
          </w:tcPr>
          <w:p w14:paraId="6600C0D6" w14:textId="77777777" w:rsidR="00A43396" w:rsidRPr="00D353B4" w:rsidRDefault="00A43396" w:rsidP="0063103C">
            <w:pPr>
              <w:rPr>
                <w:lang w:eastAsia="en-US"/>
              </w:rPr>
            </w:pPr>
            <w:r w:rsidRPr="00D353B4">
              <w:rPr>
                <w:lang w:eastAsia="en-US"/>
              </w:rPr>
              <w:t>Razem godziny kontaktowe</w:t>
            </w:r>
          </w:p>
        </w:tc>
        <w:tc>
          <w:tcPr>
            <w:tcW w:w="810" w:type="pct"/>
            <w:tcBorders>
              <w:top w:val="single" w:sz="4" w:space="0" w:color="auto"/>
              <w:left w:val="single" w:sz="4" w:space="0" w:color="auto"/>
              <w:bottom w:val="single" w:sz="4" w:space="0" w:color="auto"/>
              <w:right w:val="single" w:sz="4" w:space="0" w:color="auto"/>
            </w:tcBorders>
            <w:vAlign w:val="center"/>
            <w:hideMark/>
          </w:tcPr>
          <w:p w14:paraId="45F2C7D4" w14:textId="14A9A406" w:rsidR="00A43396" w:rsidRPr="00D353B4" w:rsidRDefault="00CC6B87" w:rsidP="0063103C">
            <w:pPr>
              <w:tabs>
                <w:tab w:val="left" w:pos="776"/>
              </w:tabs>
              <w:ind w:left="-108"/>
              <w:jc w:val="center"/>
              <w:rPr>
                <w:lang w:eastAsia="en-US"/>
              </w:rPr>
            </w:pPr>
            <w:r w:rsidRPr="00D353B4">
              <w:rPr>
                <w:lang w:eastAsia="en-US"/>
              </w:rPr>
              <w:t>10</w:t>
            </w:r>
          </w:p>
        </w:tc>
        <w:tc>
          <w:tcPr>
            <w:tcW w:w="438" w:type="pct"/>
            <w:tcBorders>
              <w:top w:val="single" w:sz="4" w:space="0" w:color="auto"/>
              <w:left w:val="single" w:sz="4" w:space="0" w:color="auto"/>
              <w:bottom w:val="single" w:sz="4" w:space="0" w:color="auto"/>
              <w:right w:val="single" w:sz="4" w:space="0" w:color="auto"/>
            </w:tcBorders>
            <w:vAlign w:val="center"/>
            <w:hideMark/>
          </w:tcPr>
          <w:p w14:paraId="0DE8F40C" w14:textId="00722267" w:rsidR="00A43396" w:rsidRPr="00D353B4" w:rsidRDefault="00CC6B87" w:rsidP="0063103C">
            <w:pPr>
              <w:tabs>
                <w:tab w:val="left" w:pos="-90"/>
              </w:tabs>
              <w:ind w:left="-108"/>
              <w:jc w:val="center"/>
              <w:rPr>
                <w:lang w:eastAsia="en-US"/>
              </w:rPr>
            </w:pPr>
            <w:r w:rsidRPr="00D353B4">
              <w:rPr>
                <w:lang w:eastAsia="en-US"/>
              </w:rPr>
              <w:t>0,4</w:t>
            </w:r>
          </w:p>
        </w:tc>
      </w:tr>
      <w:tr w:rsidR="00D353B4" w:rsidRPr="00D353B4" w14:paraId="67E4C1AC"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2819F5" w14:textId="77777777" w:rsidR="00A43396" w:rsidRPr="00D353B4" w:rsidRDefault="00A43396" w:rsidP="0063103C">
            <w:pPr>
              <w:rPr>
                <w:lang w:eastAsia="en-US"/>
              </w:rPr>
            </w:pP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56788074" w14:textId="77777777" w:rsidR="00A43396" w:rsidRPr="00D353B4" w:rsidRDefault="00A43396" w:rsidP="0063103C">
            <w:pPr>
              <w:ind w:left="-137" w:right="-136"/>
              <w:jc w:val="center"/>
              <w:rPr>
                <w:lang w:eastAsia="en-US"/>
              </w:rPr>
            </w:pPr>
            <w:r w:rsidRPr="00D353B4">
              <w:rPr>
                <w:lang w:eastAsia="en-US"/>
              </w:rPr>
              <w:t>Zajęcia niekontaktowe</w:t>
            </w:r>
          </w:p>
        </w:tc>
      </w:tr>
      <w:tr w:rsidR="00D353B4" w:rsidRPr="00D353B4" w14:paraId="04202D45"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E6D407" w14:textId="77777777" w:rsidR="00A43396" w:rsidRPr="00D353B4" w:rsidRDefault="00A43396" w:rsidP="0063103C">
            <w:pPr>
              <w:rPr>
                <w:lang w:eastAsia="en-US"/>
              </w:rPr>
            </w:pPr>
          </w:p>
        </w:tc>
        <w:tc>
          <w:tcPr>
            <w:tcW w:w="1681" w:type="pct"/>
            <w:tcBorders>
              <w:top w:val="single" w:sz="4" w:space="0" w:color="auto"/>
              <w:left w:val="single" w:sz="4" w:space="0" w:color="auto"/>
              <w:bottom w:val="single" w:sz="4" w:space="0" w:color="auto"/>
              <w:right w:val="single" w:sz="4" w:space="0" w:color="auto"/>
            </w:tcBorders>
            <w:vAlign w:val="center"/>
            <w:hideMark/>
          </w:tcPr>
          <w:p w14:paraId="2B60E3A4" w14:textId="77777777" w:rsidR="00A43396" w:rsidRPr="00D353B4" w:rsidRDefault="00A43396" w:rsidP="0063103C">
            <w:pPr>
              <w:jc w:val="both"/>
              <w:rPr>
                <w:lang w:eastAsia="en-US"/>
              </w:rPr>
            </w:pPr>
            <w:r w:rsidRPr="00D353B4">
              <w:rPr>
                <w:lang w:eastAsia="en-US"/>
              </w:rPr>
              <w:t xml:space="preserve">Studiowanie literatury </w:t>
            </w:r>
          </w:p>
        </w:tc>
        <w:tc>
          <w:tcPr>
            <w:tcW w:w="810" w:type="pct"/>
            <w:tcBorders>
              <w:top w:val="single" w:sz="4" w:space="0" w:color="auto"/>
              <w:left w:val="single" w:sz="4" w:space="0" w:color="auto"/>
              <w:bottom w:val="single" w:sz="4" w:space="0" w:color="auto"/>
              <w:right w:val="single" w:sz="4" w:space="0" w:color="auto"/>
            </w:tcBorders>
            <w:vAlign w:val="center"/>
            <w:hideMark/>
          </w:tcPr>
          <w:p w14:paraId="3F09CEEA" w14:textId="1231FA88" w:rsidR="00A43396" w:rsidRPr="00D353B4" w:rsidRDefault="00CC6B87" w:rsidP="0063103C">
            <w:pPr>
              <w:ind w:left="-108"/>
              <w:jc w:val="center"/>
              <w:rPr>
                <w:lang w:eastAsia="en-US"/>
              </w:rPr>
            </w:pPr>
            <w:r w:rsidRPr="00D353B4">
              <w:rPr>
                <w:lang w:eastAsia="en-US"/>
              </w:rPr>
              <w:t>20</w:t>
            </w:r>
          </w:p>
        </w:tc>
        <w:tc>
          <w:tcPr>
            <w:tcW w:w="438" w:type="pct"/>
            <w:tcBorders>
              <w:top w:val="single" w:sz="4" w:space="0" w:color="auto"/>
              <w:left w:val="single" w:sz="4" w:space="0" w:color="auto"/>
              <w:bottom w:val="single" w:sz="4" w:space="0" w:color="auto"/>
              <w:right w:val="single" w:sz="4" w:space="0" w:color="auto"/>
            </w:tcBorders>
            <w:vAlign w:val="center"/>
          </w:tcPr>
          <w:p w14:paraId="7653B3A8" w14:textId="77777777" w:rsidR="00A43396" w:rsidRPr="00D353B4" w:rsidRDefault="00A43396" w:rsidP="0063103C">
            <w:pPr>
              <w:ind w:left="-137" w:right="-136"/>
              <w:jc w:val="center"/>
              <w:rPr>
                <w:lang w:eastAsia="en-US"/>
              </w:rPr>
            </w:pPr>
          </w:p>
        </w:tc>
      </w:tr>
      <w:tr w:rsidR="00D353B4" w:rsidRPr="00D353B4" w14:paraId="526EA0DC"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755FA5" w14:textId="77777777" w:rsidR="00A43396" w:rsidRPr="00D353B4" w:rsidRDefault="00A43396" w:rsidP="0063103C">
            <w:pPr>
              <w:rPr>
                <w:lang w:eastAsia="en-US"/>
              </w:rPr>
            </w:pPr>
          </w:p>
        </w:tc>
        <w:tc>
          <w:tcPr>
            <w:tcW w:w="1681" w:type="pct"/>
            <w:tcBorders>
              <w:top w:val="single" w:sz="4" w:space="0" w:color="auto"/>
              <w:left w:val="single" w:sz="4" w:space="0" w:color="auto"/>
              <w:bottom w:val="single" w:sz="4" w:space="0" w:color="auto"/>
              <w:right w:val="single" w:sz="4" w:space="0" w:color="auto"/>
            </w:tcBorders>
            <w:vAlign w:val="center"/>
            <w:hideMark/>
          </w:tcPr>
          <w:p w14:paraId="6EE323E4" w14:textId="48BC8D63" w:rsidR="00A43396" w:rsidRPr="00D353B4" w:rsidRDefault="00A43396" w:rsidP="0063103C">
            <w:pPr>
              <w:rPr>
                <w:lang w:eastAsia="en-US"/>
              </w:rPr>
            </w:pPr>
            <w:r w:rsidRPr="00D353B4">
              <w:rPr>
                <w:lang w:eastAsia="en-US"/>
              </w:rPr>
              <w:t xml:space="preserve">Przygotowanie do </w:t>
            </w:r>
            <w:r w:rsidR="00CC6B87" w:rsidRPr="00D353B4">
              <w:rPr>
                <w:lang w:eastAsia="en-US"/>
              </w:rPr>
              <w:t>zaliczenia</w:t>
            </w:r>
          </w:p>
        </w:tc>
        <w:tc>
          <w:tcPr>
            <w:tcW w:w="810" w:type="pct"/>
            <w:tcBorders>
              <w:top w:val="single" w:sz="4" w:space="0" w:color="auto"/>
              <w:left w:val="single" w:sz="4" w:space="0" w:color="auto"/>
              <w:bottom w:val="single" w:sz="4" w:space="0" w:color="auto"/>
              <w:right w:val="single" w:sz="4" w:space="0" w:color="auto"/>
            </w:tcBorders>
            <w:vAlign w:val="center"/>
            <w:hideMark/>
          </w:tcPr>
          <w:p w14:paraId="1AE4D1B3" w14:textId="64157F82" w:rsidR="00A43396" w:rsidRPr="00D353B4" w:rsidRDefault="00CC6B87" w:rsidP="0063103C">
            <w:pPr>
              <w:ind w:left="-108"/>
              <w:jc w:val="center"/>
              <w:rPr>
                <w:lang w:eastAsia="en-US"/>
              </w:rPr>
            </w:pPr>
            <w:r w:rsidRPr="00D353B4">
              <w:rPr>
                <w:lang w:eastAsia="en-US"/>
              </w:rPr>
              <w:t>20</w:t>
            </w:r>
          </w:p>
        </w:tc>
        <w:tc>
          <w:tcPr>
            <w:tcW w:w="438" w:type="pct"/>
            <w:tcBorders>
              <w:top w:val="single" w:sz="4" w:space="0" w:color="auto"/>
              <w:left w:val="single" w:sz="4" w:space="0" w:color="auto"/>
              <w:bottom w:val="single" w:sz="4" w:space="0" w:color="auto"/>
              <w:right w:val="single" w:sz="4" w:space="0" w:color="auto"/>
            </w:tcBorders>
            <w:vAlign w:val="center"/>
          </w:tcPr>
          <w:p w14:paraId="574D7AD8" w14:textId="77777777" w:rsidR="00A43396" w:rsidRPr="00D353B4" w:rsidRDefault="00A43396" w:rsidP="0063103C">
            <w:pPr>
              <w:ind w:left="-137" w:right="-136"/>
              <w:jc w:val="center"/>
              <w:rPr>
                <w:lang w:eastAsia="en-US"/>
              </w:rPr>
            </w:pPr>
          </w:p>
        </w:tc>
      </w:tr>
      <w:tr w:rsidR="00D353B4" w:rsidRPr="00D353B4" w14:paraId="68BF82C2"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1E0371" w14:textId="77777777" w:rsidR="00A43396" w:rsidRPr="00D353B4" w:rsidRDefault="00A43396" w:rsidP="0063103C">
            <w:pPr>
              <w:rPr>
                <w:lang w:eastAsia="en-US"/>
              </w:rPr>
            </w:pPr>
          </w:p>
        </w:tc>
        <w:tc>
          <w:tcPr>
            <w:tcW w:w="1681" w:type="pct"/>
            <w:tcBorders>
              <w:top w:val="single" w:sz="4" w:space="0" w:color="auto"/>
              <w:left w:val="single" w:sz="4" w:space="0" w:color="auto"/>
              <w:bottom w:val="single" w:sz="4" w:space="0" w:color="auto"/>
              <w:right w:val="single" w:sz="4" w:space="0" w:color="auto"/>
            </w:tcBorders>
            <w:vAlign w:val="center"/>
            <w:hideMark/>
          </w:tcPr>
          <w:p w14:paraId="0F76F8FE" w14:textId="77777777" w:rsidR="00A43396" w:rsidRPr="00D353B4" w:rsidRDefault="00A43396" w:rsidP="0063103C">
            <w:pPr>
              <w:rPr>
                <w:lang w:eastAsia="en-US"/>
              </w:rPr>
            </w:pPr>
            <w:r w:rsidRPr="00D353B4">
              <w:rPr>
                <w:lang w:eastAsia="en-US"/>
              </w:rPr>
              <w:t>Razem godziny niekontaktowe</w:t>
            </w:r>
          </w:p>
        </w:tc>
        <w:tc>
          <w:tcPr>
            <w:tcW w:w="810" w:type="pct"/>
            <w:tcBorders>
              <w:top w:val="single" w:sz="4" w:space="0" w:color="auto"/>
              <w:left w:val="single" w:sz="4" w:space="0" w:color="auto"/>
              <w:bottom w:val="single" w:sz="4" w:space="0" w:color="auto"/>
              <w:right w:val="single" w:sz="4" w:space="0" w:color="auto"/>
            </w:tcBorders>
            <w:vAlign w:val="center"/>
            <w:hideMark/>
          </w:tcPr>
          <w:p w14:paraId="623AF453" w14:textId="76F61702" w:rsidR="00A43396" w:rsidRPr="00D353B4" w:rsidRDefault="00A43396" w:rsidP="0063103C">
            <w:pPr>
              <w:ind w:left="-108"/>
              <w:jc w:val="center"/>
              <w:rPr>
                <w:lang w:eastAsia="en-US"/>
              </w:rPr>
            </w:pPr>
            <w:r w:rsidRPr="00D353B4">
              <w:rPr>
                <w:lang w:eastAsia="en-US"/>
              </w:rPr>
              <w:t>4</w:t>
            </w:r>
            <w:r w:rsidR="00CC6B87" w:rsidRPr="00D353B4">
              <w:rPr>
                <w:lang w:eastAsia="en-US"/>
              </w:rPr>
              <w:t>0</w:t>
            </w:r>
          </w:p>
        </w:tc>
        <w:tc>
          <w:tcPr>
            <w:tcW w:w="438" w:type="pct"/>
            <w:tcBorders>
              <w:top w:val="single" w:sz="4" w:space="0" w:color="auto"/>
              <w:left w:val="single" w:sz="4" w:space="0" w:color="auto"/>
              <w:bottom w:val="single" w:sz="4" w:space="0" w:color="auto"/>
              <w:right w:val="single" w:sz="4" w:space="0" w:color="auto"/>
            </w:tcBorders>
            <w:vAlign w:val="center"/>
            <w:hideMark/>
          </w:tcPr>
          <w:p w14:paraId="0ABBFC02" w14:textId="12169942" w:rsidR="00A43396" w:rsidRPr="00D353B4" w:rsidRDefault="00A43396" w:rsidP="0063103C">
            <w:pPr>
              <w:jc w:val="center"/>
              <w:rPr>
                <w:lang w:eastAsia="en-US"/>
              </w:rPr>
            </w:pPr>
            <w:r w:rsidRPr="00D353B4">
              <w:rPr>
                <w:lang w:eastAsia="en-US"/>
              </w:rPr>
              <w:t>1,</w:t>
            </w:r>
            <w:r w:rsidR="00CC6B87" w:rsidRPr="00D353B4">
              <w:rPr>
                <w:lang w:eastAsia="en-US"/>
              </w:rPr>
              <w:t>6</w:t>
            </w:r>
          </w:p>
        </w:tc>
      </w:tr>
      <w:tr w:rsidR="00D353B4" w:rsidRPr="00D353B4" w14:paraId="5EAA02EF" w14:textId="77777777" w:rsidTr="00FE1CB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0848DC" w14:textId="77777777" w:rsidR="00A43396" w:rsidRPr="00D353B4" w:rsidRDefault="00A43396" w:rsidP="0063103C">
            <w:pPr>
              <w:rPr>
                <w:lang w:eastAsia="en-US"/>
              </w:rPr>
            </w:pPr>
          </w:p>
        </w:tc>
        <w:tc>
          <w:tcPr>
            <w:tcW w:w="1681" w:type="pct"/>
            <w:tcBorders>
              <w:top w:val="single" w:sz="4" w:space="0" w:color="auto"/>
              <w:left w:val="single" w:sz="4" w:space="0" w:color="auto"/>
              <w:bottom w:val="single" w:sz="4" w:space="0" w:color="auto"/>
              <w:right w:val="single" w:sz="4" w:space="0" w:color="auto"/>
            </w:tcBorders>
            <w:vAlign w:val="center"/>
            <w:hideMark/>
          </w:tcPr>
          <w:p w14:paraId="56DFE77A" w14:textId="77777777" w:rsidR="00A43396" w:rsidRPr="00D353B4" w:rsidRDefault="00A43396" w:rsidP="0063103C">
            <w:pPr>
              <w:rPr>
                <w:lang w:eastAsia="en-US"/>
              </w:rPr>
            </w:pPr>
            <w:r w:rsidRPr="00D353B4">
              <w:rPr>
                <w:lang w:eastAsia="en-US"/>
              </w:rPr>
              <w:t>Sumaryczne obciążenie studenta pracą</w:t>
            </w:r>
          </w:p>
        </w:tc>
        <w:tc>
          <w:tcPr>
            <w:tcW w:w="810" w:type="pct"/>
            <w:tcBorders>
              <w:top w:val="single" w:sz="4" w:space="0" w:color="auto"/>
              <w:left w:val="single" w:sz="4" w:space="0" w:color="auto"/>
              <w:bottom w:val="single" w:sz="4" w:space="0" w:color="auto"/>
              <w:right w:val="single" w:sz="4" w:space="0" w:color="auto"/>
            </w:tcBorders>
            <w:vAlign w:val="center"/>
            <w:hideMark/>
          </w:tcPr>
          <w:p w14:paraId="66C01F11" w14:textId="7B878BC0" w:rsidR="00A43396" w:rsidRPr="00D353B4" w:rsidRDefault="00CC6B87" w:rsidP="0063103C">
            <w:pPr>
              <w:ind w:left="-108"/>
              <w:jc w:val="center"/>
              <w:rPr>
                <w:lang w:eastAsia="en-US"/>
              </w:rPr>
            </w:pPr>
            <w:r w:rsidRPr="00D353B4">
              <w:rPr>
                <w:lang w:eastAsia="en-US"/>
              </w:rPr>
              <w:t>50</w:t>
            </w:r>
          </w:p>
        </w:tc>
        <w:tc>
          <w:tcPr>
            <w:tcW w:w="438" w:type="pct"/>
            <w:tcBorders>
              <w:top w:val="single" w:sz="4" w:space="0" w:color="auto"/>
              <w:left w:val="single" w:sz="4" w:space="0" w:color="auto"/>
              <w:bottom w:val="single" w:sz="4" w:space="0" w:color="auto"/>
              <w:right w:val="single" w:sz="4" w:space="0" w:color="auto"/>
            </w:tcBorders>
            <w:vAlign w:val="center"/>
            <w:hideMark/>
          </w:tcPr>
          <w:p w14:paraId="7374B0A8" w14:textId="7B99A60B" w:rsidR="00A43396" w:rsidRPr="00D353B4" w:rsidRDefault="00CC6B87" w:rsidP="0063103C">
            <w:pPr>
              <w:ind w:left="-137" w:right="-136"/>
              <w:jc w:val="center"/>
              <w:rPr>
                <w:lang w:eastAsia="en-US"/>
              </w:rPr>
            </w:pPr>
            <w:r w:rsidRPr="00D353B4">
              <w:rPr>
                <w:lang w:eastAsia="en-US"/>
              </w:rPr>
              <w:t>2,</w:t>
            </w:r>
            <w:r w:rsidR="00A43396" w:rsidRPr="00D353B4">
              <w:rPr>
                <w:lang w:eastAsia="en-US"/>
              </w:rPr>
              <w:t>0</w:t>
            </w:r>
          </w:p>
        </w:tc>
      </w:tr>
      <w:tr w:rsidR="00A43396" w:rsidRPr="00D353B4" w14:paraId="44E35964" w14:textId="77777777" w:rsidTr="00FE1CB6">
        <w:trPr>
          <w:trHeight w:val="20"/>
        </w:trPr>
        <w:tc>
          <w:tcPr>
            <w:tcW w:w="2072" w:type="pct"/>
            <w:tcBorders>
              <w:top w:val="single" w:sz="4" w:space="0" w:color="auto"/>
              <w:left w:val="single" w:sz="4" w:space="0" w:color="auto"/>
              <w:bottom w:val="single" w:sz="4" w:space="0" w:color="auto"/>
              <w:right w:val="single" w:sz="4" w:space="0" w:color="auto"/>
            </w:tcBorders>
            <w:vAlign w:val="center"/>
            <w:hideMark/>
          </w:tcPr>
          <w:p w14:paraId="3B3F65DD" w14:textId="77777777" w:rsidR="00A43396" w:rsidRPr="00D353B4" w:rsidRDefault="00A43396" w:rsidP="0063103C">
            <w:pPr>
              <w:rPr>
                <w:lang w:eastAsia="en-US"/>
              </w:rPr>
            </w:pPr>
            <w:r w:rsidRPr="00D353B4">
              <w:rPr>
                <w:lang w:eastAsia="en-US"/>
              </w:rPr>
              <w:t>Nakład pracy związany z zajęciami wymagającymi bezpośredniego udziału nauczyciela akademickiego</w:t>
            </w:r>
          </w:p>
        </w:tc>
        <w:tc>
          <w:tcPr>
            <w:tcW w:w="2928" w:type="pct"/>
            <w:gridSpan w:val="3"/>
            <w:tcBorders>
              <w:top w:val="single" w:sz="4" w:space="0" w:color="auto"/>
              <w:left w:val="single" w:sz="4" w:space="0" w:color="auto"/>
              <w:bottom w:val="single" w:sz="4" w:space="0" w:color="auto"/>
              <w:right w:val="single" w:sz="4" w:space="0" w:color="auto"/>
            </w:tcBorders>
            <w:vAlign w:val="center"/>
            <w:hideMark/>
          </w:tcPr>
          <w:p w14:paraId="0A339D5D" w14:textId="3592A635" w:rsidR="00A43396" w:rsidRPr="00D353B4" w:rsidRDefault="00A43396" w:rsidP="0063103C">
            <w:pPr>
              <w:rPr>
                <w:lang w:eastAsia="en-US"/>
              </w:rPr>
            </w:pPr>
            <w:r w:rsidRPr="00D353B4">
              <w:rPr>
                <w:lang w:eastAsia="en-US"/>
              </w:rPr>
              <w:t xml:space="preserve">Wykład </w:t>
            </w:r>
            <w:r w:rsidR="00CC6B87" w:rsidRPr="00D353B4">
              <w:rPr>
                <w:lang w:eastAsia="en-US"/>
              </w:rPr>
              <w:t xml:space="preserve">10 </w:t>
            </w:r>
            <w:r w:rsidRPr="00D353B4">
              <w:rPr>
                <w:lang w:eastAsia="en-US"/>
              </w:rPr>
              <w:t>godz.</w:t>
            </w:r>
          </w:p>
          <w:p w14:paraId="29F2062B" w14:textId="7E1E60C2" w:rsidR="00A43396" w:rsidRPr="00D353B4" w:rsidRDefault="00A43396" w:rsidP="0063103C">
            <w:pPr>
              <w:rPr>
                <w:lang w:eastAsia="en-US"/>
              </w:rPr>
            </w:pPr>
            <w:r w:rsidRPr="00D353B4">
              <w:rPr>
                <w:lang w:eastAsia="en-US"/>
              </w:rPr>
              <w:t xml:space="preserve">Łącznie – </w:t>
            </w:r>
            <w:r w:rsidR="00CC6B87" w:rsidRPr="00D353B4">
              <w:rPr>
                <w:lang w:eastAsia="en-US"/>
              </w:rPr>
              <w:t xml:space="preserve">10 </w:t>
            </w:r>
            <w:r w:rsidRPr="00D353B4">
              <w:rPr>
                <w:lang w:eastAsia="en-US"/>
              </w:rPr>
              <w:t xml:space="preserve">godz. co odpowiada </w:t>
            </w:r>
            <w:r w:rsidR="00CC6B87" w:rsidRPr="00D353B4">
              <w:rPr>
                <w:lang w:eastAsia="en-US"/>
              </w:rPr>
              <w:t>0,4</w:t>
            </w:r>
            <w:r w:rsidRPr="00D353B4">
              <w:rPr>
                <w:lang w:eastAsia="en-US"/>
              </w:rPr>
              <w:t xml:space="preserve"> pkt. ECTS</w:t>
            </w:r>
          </w:p>
        </w:tc>
      </w:tr>
    </w:tbl>
    <w:p w14:paraId="60E92CE4" w14:textId="77777777" w:rsidR="00A43396" w:rsidRPr="00D353B4" w:rsidRDefault="00A43396">
      <w:pPr>
        <w:rPr>
          <w:sz w:val="28"/>
          <w:szCs w:val="28"/>
        </w:rPr>
      </w:pPr>
    </w:p>
    <w:p w14:paraId="6357F151" w14:textId="443EE072" w:rsidR="00A824B1" w:rsidRPr="00D353B4" w:rsidRDefault="00A824B1" w:rsidP="0063103C">
      <w:pPr>
        <w:tabs>
          <w:tab w:val="left" w:pos="4190"/>
        </w:tabs>
        <w:rPr>
          <w:b/>
          <w:bCs/>
          <w:sz w:val="28"/>
          <w:szCs w:val="28"/>
        </w:rPr>
      </w:pPr>
      <w:r w:rsidRPr="00D353B4">
        <w:rPr>
          <w:b/>
          <w:sz w:val="28"/>
        </w:rPr>
        <w:t xml:space="preserve">Karta opisu zajęć z modułu </w:t>
      </w:r>
      <w:r w:rsidRPr="00D353B4">
        <w:rPr>
          <w:b/>
          <w:bCs/>
          <w:sz w:val="28"/>
          <w:szCs w:val="28"/>
        </w:rPr>
        <w:t>Gospodarka turystyczna świata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70804A5C" w14:textId="77777777" w:rsidTr="00C73EA9">
        <w:tc>
          <w:tcPr>
            <w:tcW w:w="2123" w:type="pct"/>
            <w:shd w:val="clear" w:color="auto" w:fill="auto"/>
          </w:tcPr>
          <w:p w14:paraId="50D52498" w14:textId="77777777" w:rsidR="00272BBF" w:rsidRPr="00D353B4" w:rsidRDefault="00272BBF" w:rsidP="00272BBF">
            <w:r w:rsidRPr="00D353B4">
              <w:t xml:space="preserve">Nazwa kierunku studiów </w:t>
            </w:r>
          </w:p>
        </w:tc>
        <w:tc>
          <w:tcPr>
            <w:tcW w:w="2877" w:type="pct"/>
            <w:shd w:val="clear" w:color="auto" w:fill="auto"/>
            <w:vAlign w:val="center"/>
          </w:tcPr>
          <w:p w14:paraId="1BE9B98E" w14:textId="765D6894" w:rsidR="00272BBF" w:rsidRPr="00D353B4" w:rsidRDefault="00272BBF" w:rsidP="00272BBF">
            <w:r w:rsidRPr="00D353B4">
              <w:t>Turystyka i rekreacja</w:t>
            </w:r>
          </w:p>
        </w:tc>
      </w:tr>
      <w:tr w:rsidR="00D353B4" w:rsidRPr="00D353B4" w14:paraId="1B1FB02C" w14:textId="77777777" w:rsidTr="00C73EA9">
        <w:tc>
          <w:tcPr>
            <w:tcW w:w="2123" w:type="pct"/>
            <w:shd w:val="clear" w:color="auto" w:fill="auto"/>
          </w:tcPr>
          <w:p w14:paraId="04B19A18" w14:textId="77777777" w:rsidR="00272BBF" w:rsidRPr="00D353B4" w:rsidRDefault="00272BBF" w:rsidP="00272BBF">
            <w:r w:rsidRPr="00D353B4">
              <w:t>Nazwa modułu, także nazwa w języku angielskim</w:t>
            </w:r>
          </w:p>
        </w:tc>
        <w:tc>
          <w:tcPr>
            <w:tcW w:w="2877" w:type="pct"/>
            <w:shd w:val="clear" w:color="auto" w:fill="auto"/>
            <w:vAlign w:val="center"/>
          </w:tcPr>
          <w:p w14:paraId="2C714923" w14:textId="77777777" w:rsidR="00272BBF" w:rsidRPr="00D353B4" w:rsidRDefault="00272BBF" w:rsidP="00272BBF">
            <w:bookmarkStart w:id="4" w:name="_Hlk169638809"/>
            <w:r w:rsidRPr="00D353B4">
              <w:t>Gospodarka turystyczna świata</w:t>
            </w:r>
          </w:p>
          <w:bookmarkEnd w:id="4"/>
          <w:p w14:paraId="110F82F5" w14:textId="77777777" w:rsidR="00272BBF" w:rsidRPr="00D353B4" w:rsidRDefault="00272BBF" w:rsidP="00272BBF">
            <w:r w:rsidRPr="00D353B4">
              <w:t>Tourism Economy of the World</w:t>
            </w:r>
          </w:p>
        </w:tc>
      </w:tr>
      <w:tr w:rsidR="00D353B4" w:rsidRPr="00D353B4" w14:paraId="6E2D69A2" w14:textId="77777777" w:rsidTr="00C73EA9">
        <w:tc>
          <w:tcPr>
            <w:tcW w:w="2123" w:type="pct"/>
            <w:shd w:val="clear" w:color="auto" w:fill="auto"/>
          </w:tcPr>
          <w:p w14:paraId="29B6402F" w14:textId="77777777" w:rsidR="00272BBF" w:rsidRPr="00D353B4" w:rsidRDefault="00272BBF" w:rsidP="00272BBF">
            <w:r w:rsidRPr="00D353B4">
              <w:t xml:space="preserve">Język wykładowy </w:t>
            </w:r>
          </w:p>
        </w:tc>
        <w:tc>
          <w:tcPr>
            <w:tcW w:w="2877" w:type="pct"/>
            <w:shd w:val="clear" w:color="auto" w:fill="auto"/>
            <w:vAlign w:val="center"/>
          </w:tcPr>
          <w:p w14:paraId="4FC90764" w14:textId="77777777" w:rsidR="00272BBF" w:rsidRPr="00D353B4" w:rsidRDefault="00272BBF" w:rsidP="00272BBF">
            <w:r w:rsidRPr="00D353B4">
              <w:t>Polski</w:t>
            </w:r>
          </w:p>
        </w:tc>
      </w:tr>
      <w:tr w:rsidR="00D353B4" w:rsidRPr="00D353B4" w14:paraId="001D003A" w14:textId="77777777" w:rsidTr="00C73EA9">
        <w:tc>
          <w:tcPr>
            <w:tcW w:w="2123" w:type="pct"/>
            <w:shd w:val="clear" w:color="auto" w:fill="auto"/>
          </w:tcPr>
          <w:p w14:paraId="5F3A51AD" w14:textId="77777777" w:rsidR="00272BBF" w:rsidRPr="00D353B4" w:rsidRDefault="00272BBF" w:rsidP="00272BBF">
            <w:pPr>
              <w:autoSpaceDE w:val="0"/>
              <w:autoSpaceDN w:val="0"/>
              <w:adjustRightInd w:val="0"/>
            </w:pPr>
            <w:r w:rsidRPr="00D353B4">
              <w:t xml:space="preserve">Rodzaj modułu </w:t>
            </w:r>
          </w:p>
        </w:tc>
        <w:tc>
          <w:tcPr>
            <w:tcW w:w="2877" w:type="pct"/>
            <w:shd w:val="clear" w:color="auto" w:fill="auto"/>
          </w:tcPr>
          <w:p w14:paraId="5B5C545B" w14:textId="77777777" w:rsidR="00272BBF" w:rsidRPr="00D353B4" w:rsidRDefault="00272BBF" w:rsidP="00272BBF">
            <w:r w:rsidRPr="00D353B4">
              <w:t>obowiązkowy</w:t>
            </w:r>
          </w:p>
        </w:tc>
      </w:tr>
      <w:tr w:rsidR="00D353B4" w:rsidRPr="00D353B4" w14:paraId="67552CA7" w14:textId="77777777" w:rsidTr="00C73EA9">
        <w:tc>
          <w:tcPr>
            <w:tcW w:w="2123" w:type="pct"/>
            <w:shd w:val="clear" w:color="auto" w:fill="auto"/>
          </w:tcPr>
          <w:p w14:paraId="739E6A63" w14:textId="77777777" w:rsidR="00272BBF" w:rsidRPr="00D353B4" w:rsidRDefault="00272BBF" w:rsidP="00272BBF">
            <w:r w:rsidRPr="00D353B4">
              <w:t>Poziom studiów</w:t>
            </w:r>
          </w:p>
        </w:tc>
        <w:tc>
          <w:tcPr>
            <w:tcW w:w="2877" w:type="pct"/>
            <w:shd w:val="clear" w:color="auto" w:fill="auto"/>
          </w:tcPr>
          <w:p w14:paraId="1F645673" w14:textId="77777777" w:rsidR="00272BBF" w:rsidRPr="00D353B4" w:rsidRDefault="00272BBF" w:rsidP="00272BBF">
            <w:r w:rsidRPr="00D353B4">
              <w:t>pierwszego stopnia/licencjackie</w:t>
            </w:r>
          </w:p>
        </w:tc>
      </w:tr>
      <w:tr w:rsidR="00D353B4" w:rsidRPr="00D353B4" w14:paraId="24626440" w14:textId="77777777" w:rsidTr="00C73EA9">
        <w:tc>
          <w:tcPr>
            <w:tcW w:w="2123" w:type="pct"/>
            <w:shd w:val="clear" w:color="auto" w:fill="auto"/>
          </w:tcPr>
          <w:p w14:paraId="499EE952" w14:textId="77777777" w:rsidR="00272BBF" w:rsidRPr="00D353B4" w:rsidRDefault="00272BBF" w:rsidP="00272BBF">
            <w:r w:rsidRPr="00D353B4">
              <w:t>Forma studiów</w:t>
            </w:r>
          </w:p>
        </w:tc>
        <w:tc>
          <w:tcPr>
            <w:tcW w:w="2877" w:type="pct"/>
            <w:shd w:val="clear" w:color="auto" w:fill="auto"/>
          </w:tcPr>
          <w:p w14:paraId="7069C2C8" w14:textId="31140E67" w:rsidR="00272BBF" w:rsidRPr="00D353B4" w:rsidRDefault="00A47FAE" w:rsidP="00272BBF">
            <w:r w:rsidRPr="00D353B4">
              <w:t>nie</w:t>
            </w:r>
            <w:r w:rsidR="00272BBF" w:rsidRPr="00D353B4">
              <w:t>stacjonarne</w:t>
            </w:r>
          </w:p>
        </w:tc>
      </w:tr>
      <w:tr w:rsidR="00D353B4" w:rsidRPr="00D353B4" w14:paraId="6E084281" w14:textId="77777777" w:rsidTr="00C73EA9">
        <w:tc>
          <w:tcPr>
            <w:tcW w:w="2123" w:type="pct"/>
            <w:shd w:val="clear" w:color="auto" w:fill="auto"/>
          </w:tcPr>
          <w:p w14:paraId="6DACACCF" w14:textId="77777777" w:rsidR="00272BBF" w:rsidRPr="00D353B4" w:rsidRDefault="00272BBF" w:rsidP="00272BBF">
            <w:r w:rsidRPr="00D353B4">
              <w:t>Rok studiów dla kierunku</w:t>
            </w:r>
          </w:p>
        </w:tc>
        <w:tc>
          <w:tcPr>
            <w:tcW w:w="2877" w:type="pct"/>
            <w:shd w:val="clear" w:color="auto" w:fill="auto"/>
          </w:tcPr>
          <w:p w14:paraId="146E7EEF" w14:textId="77777777" w:rsidR="00272BBF" w:rsidRPr="00D353B4" w:rsidRDefault="00272BBF" w:rsidP="00272BBF">
            <w:r w:rsidRPr="00D353B4">
              <w:t>I</w:t>
            </w:r>
          </w:p>
        </w:tc>
      </w:tr>
      <w:tr w:rsidR="00D353B4" w:rsidRPr="00D353B4" w14:paraId="78DF01C1" w14:textId="77777777" w:rsidTr="00C73EA9">
        <w:tc>
          <w:tcPr>
            <w:tcW w:w="2123" w:type="pct"/>
            <w:shd w:val="clear" w:color="auto" w:fill="auto"/>
          </w:tcPr>
          <w:p w14:paraId="4DEC4B18" w14:textId="77777777" w:rsidR="00272BBF" w:rsidRPr="00D353B4" w:rsidRDefault="00272BBF" w:rsidP="00272BBF">
            <w:r w:rsidRPr="00D353B4">
              <w:t>Semestr dla kierunku</w:t>
            </w:r>
          </w:p>
        </w:tc>
        <w:tc>
          <w:tcPr>
            <w:tcW w:w="2877" w:type="pct"/>
            <w:shd w:val="clear" w:color="auto" w:fill="auto"/>
          </w:tcPr>
          <w:p w14:paraId="7D09B7D9" w14:textId="77777777" w:rsidR="00272BBF" w:rsidRPr="00D353B4" w:rsidRDefault="00272BBF" w:rsidP="00272BBF">
            <w:r w:rsidRPr="00D353B4">
              <w:t>1</w:t>
            </w:r>
          </w:p>
        </w:tc>
      </w:tr>
      <w:tr w:rsidR="00D353B4" w:rsidRPr="00D353B4" w14:paraId="06652C18" w14:textId="77777777" w:rsidTr="00C73EA9">
        <w:tc>
          <w:tcPr>
            <w:tcW w:w="2123" w:type="pct"/>
            <w:shd w:val="clear" w:color="auto" w:fill="auto"/>
          </w:tcPr>
          <w:p w14:paraId="1E53481E" w14:textId="77777777" w:rsidR="00272BBF" w:rsidRPr="00D353B4" w:rsidRDefault="00272BBF" w:rsidP="00272BBF">
            <w:pPr>
              <w:autoSpaceDE w:val="0"/>
              <w:autoSpaceDN w:val="0"/>
              <w:adjustRightInd w:val="0"/>
            </w:pPr>
            <w:r w:rsidRPr="00D353B4">
              <w:t>Liczba punktów ECTS z podziałem na kontaktowe/niekontaktowe</w:t>
            </w:r>
          </w:p>
        </w:tc>
        <w:tc>
          <w:tcPr>
            <w:tcW w:w="2877" w:type="pct"/>
            <w:shd w:val="clear" w:color="auto" w:fill="auto"/>
          </w:tcPr>
          <w:p w14:paraId="7C027C3D" w14:textId="5BF8FD35" w:rsidR="00272BBF" w:rsidRPr="00D353B4" w:rsidRDefault="00A47FAE" w:rsidP="00272BBF">
            <w:r w:rsidRPr="00D353B4">
              <w:t>3 (0,8/2,2)</w:t>
            </w:r>
          </w:p>
        </w:tc>
      </w:tr>
      <w:tr w:rsidR="00D353B4" w:rsidRPr="00D353B4" w14:paraId="5D25CDCA" w14:textId="77777777" w:rsidTr="00C73EA9">
        <w:tc>
          <w:tcPr>
            <w:tcW w:w="2123" w:type="pct"/>
            <w:shd w:val="clear" w:color="auto" w:fill="auto"/>
          </w:tcPr>
          <w:p w14:paraId="725958FA" w14:textId="77777777" w:rsidR="00272BBF" w:rsidRPr="00D353B4" w:rsidRDefault="00272BBF" w:rsidP="00272BBF">
            <w:pPr>
              <w:autoSpaceDE w:val="0"/>
              <w:autoSpaceDN w:val="0"/>
              <w:adjustRightInd w:val="0"/>
            </w:pPr>
            <w:r w:rsidRPr="00D353B4">
              <w:t>Tytuł naukowy/stopień naukowy, imię i nazwisko osoby odpowiedzialnej za moduł</w:t>
            </w:r>
          </w:p>
        </w:tc>
        <w:tc>
          <w:tcPr>
            <w:tcW w:w="2877" w:type="pct"/>
            <w:shd w:val="clear" w:color="auto" w:fill="auto"/>
          </w:tcPr>
          <w:p w14:paraId="68B75ADD" w14:textId="77777777" w:rsidR="00272BBF" w:rsidRPr="00D353B4" w:rsidRDefault="00272BBF" w:rsidP="00272BBF">
            <w:r w:rsidRPr="00D353B4">
              <w:t>Dr Julia Wojciechowska-Solis</w:t>
            </w:r>
          </w:p>
        </w:tc>
      </w:tr>
      <w:tr w:rsidR="00D353B4" w:rsidRPr="00D353B4" w14:paraId="6F17AEBD" w14:textId="77777777" w:rsidTr="00C73EA9">
        <w:tc>
          <w:tcPr>
            <w:tcW w:w="2123" w:type="pct"/>
            <w:shd w:val="clear" w:color="auto" w:fill="auto"/>
          </w:tcPr>
          <w:p w14:paraId="0E54A1BE" w14:textId="77777777" w:rsidR="00272BBF" w:rsidRPr="00D353B4" w:rsidRDefault="00272BBF" w:rsidP="00272BBF">
            <w:r w:rsidRPr="00D353B4">
              <w:t>Jednostka oferująca moduł</w:t>
            </w:r>
          </w:p>
        </w:tc>
        <w:tc>
          <w:tcPr>
            <w:tcW w:w="2877" w:type="pct"/>
            <w:shd w:val="clear" w:color="auto" w:fill="auto"/>
            <w:vAlign w:val="center"/>
          </w:tcPr>
          <w:p w14:paraId="5FCDA3F4" w14:textId="77777777" w:rsidR="00272BBF" w:rsidRPr="00D353B4" w:rsidRDefault="00272BBF" w:rsidP="00272BBF">
            <w:r w:rsidRPr="00D353B4">
              <w:t>Katedra Herbologii i Technik Uprawy Roślin</w:t>
            </w:r>
          </w:p>
        </w:tc>
      </w:tr>
      <w:tr w:rsidR="00D353B4" w:rsidRPr="00D353B4" w14:paraId="4CF5D330" w14:textId="77777777" w:rsidTr="00C73EA9">
        <w:tc>
          <w:tcPr>
            <w:tcW w:w="2123" w:type="pct"/>
            <w:shd w:val="clear" w:color="auto" w:fill="auto"/>
          </w:tcPr>
          <w:p w14:paraId="7A978676" w14:textId="77777777" w:rsidR="00272BBF" w:rsidRPr="00D353B4" w:rsidRDefault="00272BBF" w:rsidP="00272BBF">
            <w:r w:rsidRPr="00D353B4">
              <w:t>Cel modułu</w:t>
            </w:r>
          </w:p>
          <w:p w14:paraId="220E5C2C" w14:textId="77777777" w:rsidR="00272BBF" w:rsidRPr="00D353B4" w:rsidRDefault="00272BBF" w:rsidP="00272BBF"/>
        </w:tc>
        <w:tc>
          <w:tcPr>
            <w:tcW w:w="2877" w:type="pct"/>
            <w:shd w:val="clear" w:color="auto" w:fill="auto"/>
            <w:vAlign w:val="center"/>
          </w:tcPr>
          <w:p w14:paraId="1BF2CED7" w14:textId="77777777" w:rsidR="00272BBF" w:rsidRPr="00D353B4" w:rsidRDefault="00272BBF" w:rsidP="00272BBF">
            <w:pPr>
              <w:jc w:val="both"/>
            </w:pPr>
            <w:r w:rsidRPr="00D353B4">
              <w:t>Celem przedmiotu przekazanie jest: wiedzy ogólnej z zakresu zasad i norm stosowanych we współczesnych systemach politycznych oraz systemach ekonomicznych na świecie; wybranych systemów politycznych oraz ekonomicznych państw Europy. Poruszenie zagadnień związanych z turystyką globalną, tzw. e-turystyka.</w:t>
            </w:r>
          </w:p>
        </w:tc>
      </w:tr>
      <w:tr w:rsidR="00D353B4" w:rsidRPr="00D353B4" w14:paraId="67130B29" w14:textId="77777777" w:rsidTr="00C73EA9">
        <w:trPr>
          <w:trHeight w:val="236"/>
        </w:trPr>
        <w:tc>
          <w:tcPr>
            <w:tcW w:w="2123" w:type="pct"/>
            <w:vMerge w:val="restart"/>
            <w:shd w:val="clear" w:color="auto" w:fill="auto"/>
          </w:tcPr>
          <w:p w14:paraId="0DB3C46A" w14:textId="77777777" w:rsidR="00272BBF" w:rsidRPr="00D353B4" w:rsidRDefault="00272BBF" w:rsidP="00272BBF">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4482C02B" w14:textId="77777777" w:rsidR="00272BBF" w:rsidRPr="00D353B4" w:rsidRDefault="00272BBF" w:rsidP="00272BBF">
            <w:r w:rsidRPr="00D353B4">
              <w:t xml:space="preserve">Wiedza: </w:t>
            </w:r>
          </w:p>
        </w:tc>
      </w:tr>
      <w:tr w:rsidR="00D353B4" w:rsidRPr="00D353B4" w14:paraId="27916418" w14:textId="77777777" w:rsidTr="00C73EA9">
        <w:trPr>
          <w:trHeight w:val="881"/>
        </w:trPr>
        <w:tc>
          <w:tcPr>
            <w:tcW w:w="2123" w:type="pct"/>
            <w:vMerge/>
            <w:shd w:val="clear" w:color="auto" w:fill="auto"/>
          </w:tcPr>
          <w:p w14:paraId="60A0000E" w14:textId="77777777" w:rsidR="00272BBF" w:rsidRPr="00D353B4" w:rsidRDefault="00272BBF" w:rsidP="00272BBF">
            <w:pPr>
              <w:rPr>
                <w:highlight w:val="yellow"/>
              </w:rPr>
            </w:pPr>
          </w:p>
        </w:tc>
        <w:tc>
          <w:tcPr>
            <w:tcW w:w="2877" w:type="pct"/>
            <w:shd w:val="clear" w:color="auto" w:fill="auto"/>
          </w:tcPr>
          <w:p w14:paraId="752F02F5" w14:textId="77777777" w:rsidR="00272BBF" w:rsidRPr="00D353B4" w:rsidRDefault="00272BBF" w:rsidP="00272BBF">
            <w:r w:rsidRPr="00D353B4">
              <w:t>1.</w:t>
            </w:r>
            <w:r w:rsidRPr="00D353B4">
              <w:rPr>
                <w:shd w:val="clear" w:color="auto" w:fill="FFFFFF"/>
              </w:rPr>
              <w:t xml:space="preserve"> w zaawansowanym stopniu systemy ekonomiczne i polityczne świata, organizacje międzynarodowe funkcjonujące na światowym rynku turystycznym, miejsce konsumenta na rynku globalnej e-turystyki</w:t>
            </w:r>
          </w:p>
        </w:tc>
      </w:tr>
      <w:tr w:rsidR="00D353B4" w:rsidRPr="00D353B4" w14:paraId="45FA0627" w14:textId="77777777" w:rsidTr="00C73EA9">
        <w:trPr>
          <w:trHeight w:val="233"/>
        </w:trPr>
        <w:tc>
          <w:tcPr>
            <w:tcW w:w="2123" w:type="pct"/>
            <w:vMerge/>
            <w:shd w:val="clear" w:color="auto" w:fill="auto"/>
          </w:tcPr>
          <w:p w14:paraId="0FB9C690" w14:textId="77777777" w:rsidR="00272BBF" w:rsidRPr="00D353B4" w:rsidRDefault="00272BBF" w:rsidP="00272BBF">
            <w:pPr>
              <w:rPr>
                <w:highlight w:val="yellow"/>
              </w:rPr>
            </w:pPr>
          </w:p>
        </w:tc>
        <w:tc>
          <w:tcPr>
            <w:tcW w:w="2877" w:type="pct"/>
            <w:shd w:val="clear" w:color="auto" w:fill="auto"/>
          </w:tcPr>
          <w:p w14:paraId="65032D9E" w14:textId="77777777" w:rsidR="00272BBF" w:rsidRPr="00D353B4" w:rsidRDefault="00272BBF" w:rsidP="00272BBF">
            <w:r w:rsidRPr="00D353B4">
              <w:t>Umiejętności:</w:t>
            </w:r>
          </w:p>
        </w:tc>
      </w:tr>
      <w:tr w:rsidR="00D353B4" w:rsidRPr="00D353B4" w14:paraId="1E5BCB65" w14:textId="77777777" w:rsidTr="00C73EA9">
        <w:trPr>
          <w:trHeight w:val="1403"/>
        </w:trPr>
        <w:tc>
          <w:tcPr>
            <w:tcW w:w="2123" w:type="pct"/>
            <w:vMerge/>
            <w:shd w:val="clear" w:color="auto" w:fill="auto"/>
          </w:tcPr>
          <w:p w14:paraId="23CAD465" w14:textId="77777777" w:rsidR="00272BBF" w:rsidRPr="00D353B4" w:rsidRDefault="00272BBF" w:rsidP="00272BBF">
            <w:pPr>
              <w:rPr>
                <w:highlight w:val="yellow"/>
              </w:rPr>
            </w:pPr>
          </w:p>
        </w:tc>
        <w:tc>
          <w:tcPr>
            <w:tcW w:w="2877" w:type="pct"/>
            <w:shd w:val="clear" w:color="auto" w:fill="auto"/>
          </w:tcPr>
          <w:p w14:paraId="3742F272" w14:textId="77777777" w:rsidR="00272BBF" w:rsidRPr="00D353B4" w:rsidRDefault="00272BBF" w:rsidP="00272BBF">
            <w:r w:rsidRPr="00D353B4">
              <w:t>1.</w:t>
            </w:r>
            <w:r w:rsidRPr="00D353B4">
              <w:rPr>
                <w:shd w:val="clear" w:color="auto" w:fill="FFFFFF"/>
              </w:rPr>
              <w:t xml:space="preserve"> potrafi samodzielnie przeanalizować dane ilościowe i jakościowe rynku turystyki światowej; przeprowadzić analizę porównawczą pozyskanych danych; identyfikować problemy światowego rynku turystycznego.</w:t>
            </w:r>
          </w:p>
        </w:tc>
      </w:tr>
      <w:tr w:rsidR="00D353B4" w:rsidRPr="00D353B4" w14:paraId="6A204C5B" w14:textId="77777777" w:rsidTr="00C73EA9">
        <w:trPr>
          <w:trHeight w:val="233"/>
        </w:trPr>
        <w:tc>
          <w:tcPr>
            <w:tcW w:w="2123" w:type="pct"/>
            <w:vMerge/>
            <w:shd w:val="clear" w:color="auto" w:fill="auto"/>
          </w:tcPr>
          <w:p w14:paraId="42969C36" w14:textId="77777777" w:rsidR="00272BBF" w:rsidRPr="00D353B4" w:rsidRDefault="00272BBF" w:rsidP="00272BBF">
            <w:pPr>
              <w:rPr>
                <w:highlight w:val="yellow"/>
              </w:rPr>
            </w:pPr>
          </w:p>
        </w:tc>
        <w:tc>
          <w:tcPr>
            <w:tcW w:w="2877" w:type="pct"/>
            <w:shd w:val="clear" w:color="auto" w:fill="auto"/>
          </w:tcPr>
          <w:p w14:paraId="26F39823" w14:textId="77777777" w:rsidR="00272BBF" w:rsidRPr="00D353B4" w:rsidRDefault="00272BBF" w:rsidP="00272BBF">
            <w:r w:rsidRPr="00D353B4">
              <w:t>Kompetencje społeczne:</w:t>
            </w:r>
          </w:p>
        </w:tc>
      </w:tr>
      <w:tr w:rsidR="00D353B4" w:rsidRPr="00D353B4" w14:paraId="7C163317" w14:textId="77777777" w:rsidTr="00C73EA9">
        <w:trPr>
          <w:trHeight w:val="911"/>
        </w:trPr>
        <w:tc>
          <w:tcPr>
            <w:tcW w:w="2123" w:type="pct"/>
            <w:vMerge/>
            <w:shd w:val="clear" w:color="auto" w:fill="auto"/>
          </w:tcPr>
          <w:p w14:paraId="741E307F" w14:textId="77777777" w:rsidR="00272BBF" w:rsidRPr="00D353B4" w:rsidRDefault="00272BBF" w:rsidP="00272BBF">
            <w:pPr>
              <w:rPr>
                <w:highlight w:val="yellow"/>
              </w:rPr>
            </w:pPr>
          </w:p>
        </w:tc>
        <w:tc>
          <w:tcPr>
            <w:tcW w:w="2877" w:type="pct"/>
            <w:shd w:val="clear" w:color="auto" w:fill="auto"/>
          </w:tcPr>
          <w:p w14:paraId="4537787D" w14:textId="77777777" w:rsidR="00272BBF" w:rsidRPr="00D353B4" w:rsidRDefault="00272BBF" w:rsidP="00272BBF">
            <w:r w:rsidRPr="00D353B4">
              <w:t>1. podejmować decyzje krytyczne podczas oceny działań pracy zespołu, zasięganie opinii prowadzącego w przypadku niemożliwości samodzielnie podjąć decyzje</w:t>
            </w:r>
          </w:p>
        </w:tc>
      </w:tr>
      <w:tr w:rsidR="00D353B4" w:rsidRPr="00D353B4" w14:paraId="060DA5DA" w14:textId="77777777" w:rsidTr="00C73EA9">
        <w:tc>
          <w:tcPr>
            <w:tcW w:w="2123" w:type="pct"/>
            <w:shd w:val="clear" w:color="auto" w:fill="auto"/>
          </w:tcPr>
          <w:p w14:paraId="7AB2F7D5" w14:textId="77777777" w:rsidR="00272BBF" w:rsidRPr="00D353B4" w:rsidRDefault="00272BBF" w:rsidP="00272BBF">
            <w:r w:rsidRPr="00D353B4">
              <w:lastRenderedPageBreak/>
              <w:t>Odniesienie modułowych efektów uczenia się do kierunkowych efektów uczenia się</w:t>
            </w:r>
          </w:p>
        </w:tc>
        <w:tc>
          <w:tcPr>
            <w:tcW w:w="2877" w:type="pct"/>
            <w:shd w:val="clear" w:color="auto" w:fill="auto"/>
          </w:tcPr>
          <w:p w14:paraId="3EDA9799" w14:textId="77777777" w:rsidR="00272BBF" w:rsidRPr="00D353B4" w:rsidRDefault="00272BBF" w:rsidP="00272BBF">
            <w:pPr>
              <w:jc w:val="both"/>
            </w:pPr>
            <w:r w:rsidRPr="00D353B4">
              <w:t>W1 – TR_W01</w:t>
            </w:r>
          </w:p>
          <w:p w14:paraId="62F68DBD" w14:textId="77777777" w:rsidR="00272BBF" w:rsidRPr="00D353B4" w:rsidRDefault="00272BBF" w:rsidP="00272BBF">
            <w:pPr>
              <w:jc w:val="both"/>
            </w:pPr>
            <w:r w:rsidRPr="00D353B4">
              <w:t>U1 – TR_U01</w:t>
            </w:r>
          </w:p>
          <w:p w14:paraId="27A87E9A" w14:textId="77777777" w:rsidR="00272BBF" w:rsidRPr="00D353B4" w:rsidRDefault="00272BBF" w:rsidP="00272BBF">
            <w:pPr>
              <w:jc w:val="both"/>
            </w:pPr>
            <w:r w:rsidRPr="00D353B4">
              <w:t>K1 –  TR_K01</w:t>
            </w:r>
          </w:p>
        </w:tc>
      </w:tr>
      <w:tr w:rsidR="00D353B4" w:rsidRPr="00D353B4" w14:paraId="5E1F80CF" w14:textId="77777777" w:rsidTr="00C73EA9">
        <w:tc>
          <w:tcPr>
            <w:tcW w:w="2123" w:type="pct"/>
            <w:shd w:val="clear" w:color="auto" w:fill="auto"/>
          </w:tcPr>
          <w:p w14:paraId="54A04FBF" w14:textId="77777777" w:rsidR="00272BBF" w:rsidRPr="00D353B4" w:rsidRDefault="00272BBF" w:rsidP="00272BBF">
            <w:r w:rsidRPr="00D353B4">
              <w:t>Odniesienie modułowych efektów uczenia się do efektów inżynierskich (jeżeli dotyczy)</w:t>
            </w:r>
          </w:p>
        </w:tc>
        <w:tc>
          <w:tcPr>
            <w:tcW w:w="2877" w:type="pct"/>
            <w:shd w:val="clear" w:color="auto" w:fill="auto"/>
          </w:tcPr>
          <w:p w14:paraId="25202B07" w14:textId="77777777" w:rsidR="00272BBF" w:rsidRPr="00D353B4" w:rsidRDefault="00272BBF" w:rsidP="00272BBF">
            <w:pPr>
              <w:jc w:val="both"/>
            </w:pPr>
            <w:r w:rsidRPr="00D353B4">
              <w:t xml:space="preserve">Nie dotyczy </w:t>
            </w:r>
          </w:p>
        </w:tc>
      </w:tr>
      <w:tr w:rsidR="00D353B4" w:rsidRPr="00D353B4" w14:paraId="0B964A26" w14:textId="77777777" w:rsidTr="00C73EA9">
        <w:tc>
          <w:tcPr>
            <w:tcW w:w="2123" w:type="pct"/>
            <w:shd w:val="clear" w:color="auto" w:fill="auto"/>
          </w:tcPr>
          <w:p w14:paraId="799D7A29" w14:textId="77777777" w:rsidR="00272BBF" w:rsidRPr="00D353B4" w:rsidRDefault="00272BBF" w:rsidP="00272BBF">
            <w:r w:rsidRPr="00D353B4">
              <w:t xml:space="preserve">Wymagania wstępne i dodatkowe </w:t>
            </w:r>
          </w:p>
        </w:tc>
        <w:tc>
          <w:tcPr>
            <w:tcW w:w="2877" w:type="pct"/>
            <w:shd w:val="clear" w:color="auto" w:fill="auto"/>
          </w:tcPr>
          <w:p w14:paraId="2964657E" w14:textId="77777777" w:rsidR="00272BBF" w:rsidRPr="00D353B4" w:rsidRDefault="00272BBF" w:rsidP="00272BBF">
            <w:pPr>
              <w:jc w:val="both"/>
            </w:pPr>
            <w:r w:rsidRPr="00D353B4">
              <w:t>brak</w:t>
            </w:r>
          </w:p>
        </w:tc>
      </w:tr>
      <w:tr w:rsidR="00D353B4" w:rsidRPr="00D353B4" w14:paraId="27579564" w14:textId="77777777" w:rsidTr="00C73EA9">
        <w:tc>
          <w:tcPr>
            <w:tcW w:w="2123" w:type="pct"/>
            <w:shd w:val="clear" w:color="auto" w:fill="auto"/>
          </w:tcPr>
          <w:p w14:paraId="1FA75033" w14:textId="77777777" w:rsidR="00272BBF" w:rsidRPr="00D353B4" w:rsidRDefault="00272BBF" w:rsidP="00272BBF">
            <w:r w:rsidRPr="00D353B4">
              <w:t xml:space="preserve">Treści programowe modułu </w:t>
            </w:r>
          </w:p>
          <w:p w14:paraId="70BC7770" w14:textId="77777777" w:rsidR="00272BBF" w:rsidRPr="00D353B4" w:rsidRDefault="00272BBF" w:rsidP="00272BBF"/>
        </w:tc>
        <w:tc>
          <w:tcPr>
            <w:tcW w:w="2877" w:type="pct"/>
            <w:shd w:val="clear" w:color="auto" w:fill="auto"/>
          </w:tcPr>
          <w:p w14:paraId="093EE566" w14:textId="77777777" w:rsidR="00272BBF" w:rsidRPr="00D353B4" w:rsidRDefault="00272BBF" w:rsidP="00272BBF">
            <w:pPr>
              <w:jc w:val="both"/>
            </w:pPr>
            <w:r w:rsidRPr="00D353B4">
              <w:t>Wykład obejmuje poznanie przez studenta modelowych systemów politycznych i ekonomicznych, a także zasady ustrojowe współczesnego świata ze szczególnym uwzględnieniem rozwiązań instytucjonalnych w wybranych państwach. Omówione szczegółowo państwa ważne jako destynacje turystyczne. Poruszane zagadnienia związane z E-turystyką</w:t>
            </w:r>
          </w:p>
          <w:p w14:paraId="4CF32823" w14:textId="77777777" w:rsidR="00272BBF" w:rsidRPr="00D353B4" w:rsidRDefault="00272BBF" w:rsidP="00272BBF">
            <w:r w:rsidRPr="00D353B4">
              <w:t xml:space="preserve">Ćwiczenia obejmują zdobycie wiedzy i umiejętności dot. pracy z mapami, raportami analitycznymi, a także poznanie funkcjonowania międzynarodowych organizacji turystycznych, </w:t>
            </w:r>
          </w:p>
        </w:tc>
      </w:tr>
      <w:tr w:rsidR="00D353B4" w:rsidRPr="00D353B4" w14:paraId="326DE0FB" w14:textId="77777777" w:rsidTr="00C73EA9">
        <w:tc>
          <w:tcPr>
            <w:tcW w:w="2123" w:type="pct"/>
            <w:shd w:val="clear" w:color="auto" w:fill="auto"/>
          </w:tcPr>
          <w:p w14:paraId="660AEC86" w14:textId="77777777" w:rsidR="00272BBF" w:rsidRPr="00D353B4" w:rsidRDefault="00272BBF" w:rsidP="00272BBF">
            <w:r w:rsidRPr="00D353B4">
              <w:t>Wykaz literatury podstawowej i uzupełniającej</w:t>
            </w:r>
          </w:p>
        </w:tc>
        <w:tc>
          <w:tcPr>
            <w:tcW w:w="2877" w:type="pct"/>
            <w:shd w:val="clear" w:color="auto" w:fill="auto"/>
          </w:tcPr>
          <w:p w14:paraId="4C20D0A8" w14:textId="77777777" w:rsidR="00272BBF" w:rsidRPr="00D353B4" w:rsidRDefault="00272BBF" w:rsidP="00272BBF">
            <w:pPr>
              <w:jc w:val="both"/>
            </w:pPr>
            <w:r w:rsidRPr="00D353B4">
              <w:t>Literatura obowiązkowa</w:t>
            </w:r>
          </w:p>
          <w:p w14:paraId="21F1A02A" w14:textId="77777777" w:rsidR="00272BBF" w:rsidRPr="00D353B4" w:rsidRDefault="00272BBF" w:rsidP="00667F61">
            <w:pPr>
              <w:pStyle w:val="Akapitzlist"/>
              <w:numPr>
                <w:ilvl w:val="0"/>
                <w:numId w:val="22"/>
              </w:numPr>
              <w:suppressAutoHyphens w:val="0"/>
              <w:autoSpaceDN/>
              <w:spacing w:line="240" w:lineRule="auto"/>
              <w:contextualSpacing/>
              <w:textAlignment w:val="auto"/>
              <w:rPr>
                <w:rFonts w:ascii="Times New Roman" w:hAnsi="Times New Roman"/>
                <w:sz w:val="24"/>
                <w:szCs w:val="24"/>
              </w:rPr>
            </w:pPr>
            <w:r w:rsidRPr="00D353B4">
              <w:rPr>
                <w:rFonts w:ascii="Times New Roman" w:hAnsi="Times New Roman"/>
                <w:sz w:val="24"/>
                <w:szCs w:val="24"/>
              </w:rPr>
              <w:t>Antoszewski A., Systemy polityczne współczesnego świata, Wydawnictwo Arche, Gdańsk 2001</w:t>
            </w:r>
          </w:p>
          <w:p w14:paraId="4D9A2AA6" w14:textId="77777777" w:rsidR="00272BBF" w:rsidRPr="00D353B4" w:rsidRDefault="00272BBF" w:rsidP="00667F61">
            <w:pPr>
              <w:pStyle w:val="Akapitzlist"/>
              <w:numPr>
                <w:ilvl w:val="0"/>
                <w:numId w:val="22"/>
              </w:numPr>
              <w:suppressAutoHyphens w:val="0"/>
              <w:autoSpaceDN/>
              <w:spacing w:line="240" w:lineRule="auto"/>
              <w:contextualSpacing/>
              <w:textAlignment w:val="auto"/>
              <w:rPr>
                <w:rFonts w:ascii="Times New Roman" w:hAnsi="Times New Roman"/>
                <w:sz w:val="24"/>
                <w:szCs w:val="24"/>
              </w:rPr>
            </w:pPr>
            <w:r w:rsidRPr="00D353B4">
              <w:rPr>
                <w:rFonts w:ascii="Times New Roman" w:hAnsi="Times New Roman"/>
                <w:sz w:val="24"/>
                <w:szCs w:val="24"/>
              </w:rPr>
              <w:t>Kowalik T, Współczesne systemy ekonomiczne. Powstawanie, ewolucja, kryzys, Wydawnictwo Naukowe PWN, Warszawa 2000.</w:t>
            </w:r>
          </w:p>
          <w:p w14:paraId="2E62EF68" w14:textId="77777777" w:rsidR="00272BBF" w:rsidRPr="00D353B4" w:rsidRDefault="00272BBF" w:rsidP="00667F61">
            <w:pPr>
              <w:pStyle w:val="Akapitzlist"/>
              <w:numPr>
                <w:ilvl w:val="0"/>
                <w:numId w:val="22"/>
              </w:numPr>
              <w:suppressAutoHyphens w:val="0"/>
              <w:autoSpaceDN/>
              <w:spacing w:line="240" w:lineRule="auto"/>
              <w:contextualSpacing/>
              <w:textAlignment w:val="auto"/>
              <w:rPr>
                <w:rFonts w:ascii="Times New Roman" w:hAnsi="Times New Roman"/>
                <w:sz w:val="24"/>
                <w:szCs w:val="24"/>
              </w:rPr>
            </w:pPr>
            <w:r w:rsidRPr="00D353B4">
              <w:rPr>
                <w:rFonts w:ascii="Times New Roman" w:hAnsi="Times New Roman"/>
                <w:sz w:val="24"/>
                <w:szCs w:val="24"/>
              </w:rPr>
              <w:t>Kozłowski G., Systemy ekonomiczne, Lublin 2005 Materiały udostępnione przez wykładowcę</w:t>
            </w:r>
          </w:p>
          <w:p w14:paraId="24873F1A" w14:textId="77777777" w:rsidR="00272BBF" w:rsidRPr="00D353B4" w:rsidRDefault="00272BBF" w:rsidP="00667F61">
            <w:pPr>
              <w:pStyle w:val="Akapitzlist"/>
              <w:numPr>
                <w:ilvl w:val="0"/>
                <w:numId w:val="22"/>
              </w:numPr>
              <w:suppressAutoHyphens w:val="0"/>
              <w:autoSpaceDN/>
              <w:spacing w:line="240" w:lineRule="auto"/>
              <w:contextualSpacing/>
              <w:textAlignment w:val="auto"/>
              <w:rPr>
                <w:rFonts w:ascii="Times New Roman" w:hAnsi="Times New Roman"/>
                <w:sz w:val="24"/>
                <w:szCs w:val="24"/>
              </w:rPr>
            </w:pPr>
            <w:r w:rsidRPr="00D353B4">
              <w:rPr>
                <w:rFonts w:ascii="Times New Roman" w:hAnsi="Times New Roman"/>
                <w:sz w:val="24"/>
                <w:szCs w:val="24"/>
              </w:rPr>
              <w:t>Panasiuk A. Gospodarka turystyczna świata, Wydawnictwo Naukowe PWN, Warszawa 2008</w:t>
            </w:r>
          </w:p>
          <w:p w14:paraId="738C8582" w14:textId="77777777" w:rsidR="00272BBF" w:rsidRPr="00D353B4" w:rsidRDefault="00272BBF" w:rsidP="00667F61">
            <w:pPr>
              <w:pStyle w:val="Akapitzlist"/>
              <w:numPr>
                <w:ilvl w:val="0"/>
                <w:numId w:val="22"/>
              </w:numPr>
              <w:suppressAutoHyphens w:val="0"/>
              <w:autoSpaceDN/>
              <w:spacing w:line="240" w:lineRule="auto"/>
              <w:contextualSpacing/>
              <w:textAlignment w:val="auto"/>
              <w:rPr>
                <w:rFonts w:ascii="Times New Roman" w:hAnsi="Times New Roman"/>
                <w:sz w:val="24"/>
                <w:szCs w:val="24"/>
              </w:rPr>
            </w:pPr>
            <w:r w:rsidRPr="00D353B4">
              <w:rPr>
                <w:rFonts w:ascii="Times New Roman" w:hAnsi="Times New Roman"/>
                <w:sz w:val="24"/>
                <w:szCs w:val="24"/>
              </w:rPr>
              <w:t>Wojciechowski J.,Stara – Nowa Europa czyli Unia Europejska, jej instytucje, Wydawnictwo Greek, Nadarzyn 2006</w:t>
            </w:r>
          </w:p>
          <w:p w14:paraId="70EACDDA" w14:textId="77777777" w:rsidR="00272BBF" w:rsidRPr="00D353B4" w:rsidRDefault="00272BBF" w:rsidP="00272BBF">
            <w:pPr>
              <w:jc w:val="both"/>
            </w:pPr>
            <w:r w:rsidRPr="00D353B4">
              <w:t>Literatura uzupełniająca</w:t>
            </w:r>
          </w:p>
          <w:p w14:paraId="7AE80752" w14:textId="77777777" w:rsidR="00272BBF" w:rsidRPr="00D353B4" w:rsidRDefault="00272BBF" w:rsidP="00272BBF">
            <w:r w:rsidRPr="00D353B4">
              <w:t>Pawlicz, A. E., Turystyka, Wydawnictwo Naukowe PWN, 2012</w:t>
            </w:r>
          </w:p>
        </w:tc>
      </w:tr>
      <w:tr w:rsidR="00D353B4" w:rsidRPr="00D353B4" w14:paraId="13444F4F" w14:textId="77777777" w:rsidTr="00C73EA9">
        <w:tc>
          <w:tcPr>
            <w:tcW w:w="2123" w:type="pct"/>
            <w:shd w:val="clear" w:color="auto" w:fill="auto"/>
          </w:tcPr>
          <w:p w14:paraId="3C5CD154" w14:textId="77777777" w:rsidR="00272BBF" w:rsidRPr="00D353B4" w:rsidRDefault="00272BBF" w:rsidP="00272BBF">
            <w:r w:rsidRPr="00D353B4">
              <w:t>Planowane formy/działania/metody dydaktyczne</w:t>
            </w:r>
          </w:p>
        </w:tc>
        <w:tc>
          <w:tcPr>
            <w:tcW w:w="2877" w:type="pct"/>
            <w:shd w:val="clear" w:color="auto" w:fill="auto"/>
          </w:tcPr>
          <w:p w14:paraId="4FD75CAE" w14:textId="77777777" w:rsidR="00272BBF" w:rsidRPr="00D353B4" w:rsidRDefault="00272BBF" w:rsidP="00272BBF">
            <w:pPr>
              <w:jc w:val="both"/>
            </w:pPr>
            <w:r w:rsidRPr="00D353B4">
              <w:t>Wykład z użycie prezentacji PP i filmów multimedialnych,</w:t>
            </w:r>
          </w:p>
          <w:p w14:paraId="140B5EE6" w14:textId="77777777" w:rsidR="00272BBF" w:rsidRPr="00D353B4" w:rsidRDefault="00272BBF" w:rsidP="00272BBF">
            <w:r w:rsidRPr="00D353B4">
              <w:t>Ćwiczenia: dyskusja, praca z tekstem przewodnim, metoda sytuacyjna.</w:t>
            </w:r>
          </w:p>
        </w:tc>
      </w:tr>
      <w:tr w:rsidR="00D353B4" w:rsidRPr="00D353B4" w14:paraId="795CD68F" w14:textId="77777777" w:rsidTr="00C73EA9">
        <w:tc>
          <w:tcPr>
            <w:tcW w:w="2123" w:type="pct"/>
            <w:shd w:val="clear" w:color="auto" w:fill="auto"/>
          </w:tcPr>
          <w:p w14:paraId="3EA3548E" w14:textId="77777777" w:rsidR="00272BBF" w:rsidRPr="00D353B4" w:rsidRDefault="00272BBF" w:rsidP="00272BBF">
            <w:r w:rsidRPr="00D353B4">
              <w:t>Sposoby weryfikacji oraz formy dokumentowania osiągniętych efektów uczenia się</w:t>
            </w:r>
          </w:p>
        </w:tc>
        <w:tc>
          <w:tcPr>
            <w:tcW w:w="2877" w:type="pct"/>
            <w:shd w:val="clear" w:color="auto" w:fill="auto"/>
          </w:tcPr>
          <w:p w14:paraId="1AEF90AC" w14:textId="77777777" w:rsidR="00272BBF" w:rsidRPr="00D353B4" w:rsidRDefault="00272BBF" w:rsidP="00272BBF">
            <w:pPr>
              <w:jc w:val="both"/>
            </w:pPr>
            <w:r w:rsidRPr="00D353B4">
              <w:t>W1 – średnia ocen z pracy zaliczeniowej, 1 kolokwium i zaliczenia z wykładów. Jeżeli student jest aktywny na zajęciach ocena może być podniesiona.</w:t>
            </w:r>
          </w:p>
          <w:p w14:paraId="738DDC17" w14:textId="77777777" w:rsidR="00272BBF" w:rsidRPr="00D353B4" w:rsidRDefault="00272BBF" w:rsidP="00272BBF">
            <w:pPr>
              <w:jc w:val="both"/>
            </w:pPr>
            <w:r w:rsidRPr="00D353B4">
              <w:t>U1 – średnia ocen z pracy zaliczeniowej, 1 kolokwium i zaliczenia z wykładów.</w:t>
            </w:r>
          </w:p>
          <w:p w14:paraId="244154BF" w14:textId="77777777" w:rsidR="00272BBF" w:rsidRPr="00D353B4" w:rsidRDefault="00272BBF" w:rsidP="00272BBF">
            <w:pPr>
              <w:jc w:val="both"/>
            </w:pPr>
            <w:r w:rsidRPr="00D353B4">
              <w:t>K1 – średnia ocen z pracy zaliczeniowej, 1 kolokwium i zaliczenia z wykładów.</w:t>
            </w:r>
          </w:p>
        </w:tc>
      </w:tr>
      <w:tr w:rsidR="00D353B4" w:rsidRPr="00D353B4" w14:paraId="60952A45" w14:textId="77777777" w:rsidTr="00C73EA9">
        <w:tc>
          <w:tcPr>
            <w:tcW w:w="2123" w:type="pct"/>
            <w:shd w:val="clear" w:color="auto" w:fill="auto"/>
          </w:tcPr>
          <w:p w14:paraId="79A02E79" w14:textId="77777777" w:rsidR="00272BBF" w:rsidRPr="00D353B4" w:rsidRDefault="00272BBF" w:rsidP="00272BBF">
            <w:r w:rsidRPr="00D353B4">
              <w:t>Elementy i wagi mające wpływ na ocenę końcową</w:t>
            </w:r>
          </w:p>
          <w:p w14:paraId="1123C1FC" w14:textId="77777777" w:rsidR="00272BBF" w:rsidRPr="00D353B4" w:rsidRDefault="00272BBF" w:rsidP="00272BBF"/>
          <w:p w14:paraId="23D594EC" w14:textId="77777777" w:rsidR="00272BBF" w:rsidRPr="00D353B4" w:rsidRDefault="00272BBF" w:rsidP="00272BBF"/>
        </w:tc>
        <w:tc>
          <w:tcPr>
            <w:tcW w:w="2877" w:type="pct"/>
            <w:shd w:val="clear" w:color="auto" w:fill="auto"/>
          </w:tcPr>
          <w:p w14:paraId="53BEFA4C" w14:textId="77777777" w:rsidR="00272BBF" w:rsidRPr="00D353B4" w:rsidRDefault="00272BBF" w:rsidP="00272BBF">
            <w:pPr>
              <w:jc w:val="both"/>
            </w:pPr>
            <w:r w:rsidRPr="00D353B4">
              <w:t>Średnia ocen z pracy zaliczeniowej, 1 kolokwium i zaliczenia z wykładów. Ocena z ćwiczeń 50% i ocena z zaliczenia materiału wykładów stanowi 50% oceny końcowej. Jeżeli student jest aktywny na zajęciach ocena może być podniesiona.</w:t>
            </w:r>
          </w:p>
        </w:tc>
      </w:tr>
      <w:tr w:rsidR="00D353B4" w:rsidRPr="00D353B4" w14:paraId="6F591B00" w14:textId="77777777" w:rsidTr="00C73EA9">
        <w:trPr>
          <w:trHeight w:val="694"/>
        </w:trPr>
        <w:tc>
          <w:tcPr>
            <w:tcW w:w="2123" w:type="pct"/>
            <w:shd w:val="clear" w:color="auto" w:fill="auto"/>
          </w:tcPr>
          <w:p w14:paraId="55839226" w14:textId="77777777" w:rsidR="00A60E87" w:rsidRPr="00D353B4" w:rsidRDefault="00A60E87" w:rsidP="00A60E87">
            <w:pPr>
              <w:jc w:val="both"/>
            </w:pPr>
            <w:r w:rsidRPr="00D353B4">
              <w:lastRenderedPageBreak/>
              <w:t>Bilans punktów ECTS</w:t>
            </w:r>
          </w:p>
        </w:tc>
        <w:tc>
          <w:tcPr>
            <w:tcW w:w="2877" w:type="pct"/>
            <w:shd w:val="clear" w:color="auto" w:fill="auto"/>
            <w:vAlign w:val="center"/>
          </w:tcPr>
          <w:p w14:paraId="4002092E" w14:textId="77777777" w:rsidR="00A60E87" w:rsidRPr="00D353B4" w:rsidRDefault="00A60E87" w:rsidP="00A60E87">
            <w:r w:rsidRPr="00D353B4">
              <w:t>Kontaktowe:</w:t>
            </w:r>
          </w:p>
          <w:p w14:paraId="2926EFEC" w14:textId="0F4A2D74" w:rsidR="00A60E87" w:rsidRPr="00D353B4" w:rsidRDefault="00A60E87" w:rsidP="00A60E87">
            <w:r w:rsidRPr="00D353B4">
              <w:t>1</w:t>
            </w:r>
            <w:r w:rsidR="00F43F1E" w:rsidRPr="00D353B4">
              <w:t>0</w:t>
            </w:r>
            <w:r w:rsidRPr="00D353B4">
              <w:t xml:space="preserve"> godz. </w:t>
            </w:r>
            <w:r w:rsidR="005077E0" w:rsidRPr="00D353B4">
              <w:t>w</w:t>
            </w:r>
            <w:r w:rsidRPr="00D353B4">
              <w:t>ykłady (0,</w:t>
            </w:r>
            <w:r w:rsidR="00F43F1E" w:rsidRPr="00D353B4">
              <w:t>4</w:t>
            </w:r>
            <w:r w:rsidRPr="00D353B4">
              <w:t xml:space="preserve"> ECTS)</w:t>
            </w:r>
          </w:p>
          <w:p w14:paraId="55CEEBC7" w14:textId="4EC39D8B" w:rsidR="00A60E87" w:rsidRPr="00D353B4" w:rsidRDefault="00F43F1E" w:rsidP="00A60E87">
            <w:r w:rsidRPr="00D353B4">
              <w:t>1</w:t>
            </w:r>
            <w:r w:rsidR="00A60E87" w:rsidRPr="00D353B4">
              <w:t xml:space="preserve">0 godz. </w:t>
            </w:r>
            <w:r w:rsidR="005077E0" w:rsidRPr="00D353B4">
              <w:t>ć</w:t>
            </w:r>
            <w:r w:rsidR="00A60E87" w:rsidRPr="00D353B4">
              <w:t>wiczenia</w:t>
            </w:r>
            <w:r w:rsidR="005077E0" w:rsidRPr="00D353B4">
              <w:t xml:space="preserve"> audytoryjne</w:t>
            </w:r>
            <w:r w:rsidR="00A60E87" w:rsidRPr="00D353B4">
              <w:t xml:space="preserve"> (0,</w:t>
            </w:r>
            <w:r w:rsidRPr="00D353B4">
              <w:t>4</w:t>
            </w:r>
            <w:r w:rsidR="00A60E87" w:rsidRPr="00D353B4">
              <w:t xml:space="preserve"> ECTS)</w:t>
            </w:r>
          </w:p>
          <w:p w14:paraId="7E381039" w14:textId="27B841EC" w:rsidR="00A60E87" w:rsidRPr="00D353B4" w:rsidRDefault="00A60E87" w:rsidP="00A60E87">
            <w:r w:rsidRPr="00D353B4">
              <w:t xml:space="preserve">Razem kontaktowe </w:t>
            </w:r>
            <w:r w:rsidR="005077E0" w:rsidRPr="00D353B4">
              <w:t>–</w:t>
            </w:r>
            <w:r w:rsidRPr="00D353B4">
              <w:t xml:space="preserve"> </w:t>
            </w:r>
            <w:r w:rsidR="00F43F1E" w:rsidRPr="00D353B4">
              <w:t>20</w:t>
            </w:r>
            <w:r w:rsidRPr="00D353B4">
              <w:t xml:space="preserve"> godz., co odpowiada – </w:t>
            </w:r>
            <w:r w:rsidR="00F43F1E" w:rsidRPr="00D353B4">
              <w:t>0,8</w:t>
            </w:r>
            <w:r w:rsidRPr="00D353B4">
              <w:t xml:space="preserve"> pkt. ECTS</w:t>
            </w:r>
          </w:p>
          <w:p w14:paraId="47D3603B" w14:textId="77777777" w:rsidR="00A60E87" w:rsidRPr="00D353B4" w:rsidRDefault="00A60E87" w:rsidP="00A60E87"/>
          <w:p w14:paraId="131F854A" w14:textId="77777777" w:rsidR="00A60E87" w:rsidRPr="00D353B4" w:rsidRDefault="00A60E87" w:rsidP="00A60E87">
            <w:r w:rsidRPr="00D353B4">
              <w:t>Niekontaktowe:</w:t>
            </w:r>
          </w:p>
          <w:p w14:paraId="3B4910CB" w14:textId="77777777" w:rsidR="00A60E87" w:rsidRPr="00D353B4" w:rsidRDefault="00A60E87" w:rsidP="00A60E87">
            <w:r w:rsidRPr="00D353B4">
              <w:t>10 godz. – przygotowanie do ćwiczeń (0,4 ECTS)</w:t>
            </w:r>
          </w:p>
          <w:p w14:paraId="7D161C53" w14:textId="79B4D520" w:rsidR="00A60E87" w:rsidRPr="00D353B4" w:rsidRDefault="00A60E87" w:rsidP="00A60E87">
            <w:r w:rsidRPr="00D353B4">
              <w:t>1</w:t>
            </w:r>
            <w:r w:rsidR="00F43F1E" w:rsidRPr="00D353B4">
              <w:t>5</w:t>
            </w:r>
            <w:r w:rsidRPr="00D353B4">
              <w:t xml:space="preserve"> godz. – przygotowanie projektu (0,</w:t>
            </w:r>
            <w:r w:rsidR="00F43F1E" w:rsidRPr="00D353B4">
              <w:t>6</w:t>
            </w:r>
            <w:r w:rsidRPr="00D353B4">
              <w:t xml:space="preserve"> ECTS)</w:t>
            </w:r>
          </w:p>
          <w:p w14:paraId="5449A186" w14:textId="77777777" w:rsidR="00A60E87" w:rsidRPr="00D353B4" w:rsidRDefault="00A60E87" w:rsidP="00A60E87">
            <w:r w:rsidRPr="00D353B4">
              <w:t>10 godz.  – analiza zalecanej literatury (0,4 ECTS)</w:t>
            </w:r>
          </w:p>
          <w:p w14:paraId="27C677CF" w14:textId="0DA5EDED" w:rsidR="00A60E87" w:rsidRPr="00D353B4" w:rsidRDefault="00F43F1E" w:rsidP="00A60E87">
            <w:r w:rsidRPr="00D353B4">
              <w:t>20</w:t>
            </w:r>
            <w:r w:rsidR="00A60E87" w:rsidRPr="00D353B4">
              <w:t xml:space="preserve"> godz. – przygotowanie do zaliczenia (0,</w:t>
            </w:r>
            <w:r w:rsidRPr="00D353B4">
              <w:t>8</w:t>
            </w:r>
            <w:r w:rsidR="00A60E87" w:rsidRPr="00D353B4">
              <w:t xml:space="preserve"> ECTS)</w:t>
            </w:r>
          </w:p>
          <w:p w14:paraId="03EF09C8" w14:textId="0D608106" w:rsidR="00A60E87" w:rsidRPr="00D353B4" w:rsidRDefault="00A60E87" w:rsidP="00A60E87">
            <w:r w:rsidRPr="00D353B4">
              <w:t xml:space="preserve">Łącznie </w:t>
            </w:r>
            <w:r w:rsidR="00F43F1E" w:rsidRPr="00D353B4">
              <w:t>55</w:t>
            </w:r>
            <w:r w:rsidRPr="00D353B4">
              <w:t xml:space="preserve"> godz. – </w:t>
            </w:r>
            <w:r w:rsidR="00F43F1E" w:rsidRPr="00D353B4">
              <w:t>2,2</w:t>
            </w:r>
            <w:r w:rsidRPr="00D353B4">
              <w:t xml:space="preserve"> pkt. ECTS </w:t>
            </w:r>
          </w:p>
          <w:p w14:paraId="55C7DC3E" w14:textId="040B9739" w:rsidR="00A60E87" w:rsidRPr="00D353B4" w:rsidRDefault="00A60E87" w:rsidP="00A60E87">
            <w:pPr>
              <w:jc w:val="both"/>
            </w:pPr>
            <w:r w:rsidRPr="00D353B4">
              <w:t xml:space="preserve">Łączny nakład pracy studenta - </w:t>
            </w:r>
            <w:r w:rsidR="00F43F1E" w:rsidRPr="00D353B4">
              <w:t>75</w:t>
            </w:r>
            <w:r w:rsidRPr="00D353B4">
              <w:t xml:space="preserve"> godz. co odpowiada 3 pkt. ECTS</w:t>
            </w:r>
          </w:p>
        </w:tc>
      </w:tr>
      <w:tr w:rsidR="00A60E87" w:rsidRPr="00D353B4" w14:paraId="2E7D231E" w14:textId="77777777" w:rsidTr="00C73EA9">
        <w:trPr>
          <w:trHeight w:val="718"/>
        </w:trPr>
        <w:tc>
          <w:tcPr>
            <w:tcW w:w="2123" w:type="pct"/>
            <w:shd w:val="clear" w:color="auto" w:fill="auto"/>
          </w:tcPr>
          <w:p w14:paraId="486DBF18" w14:textId="77777777" w:rsidR="00A60E87" w:rsidRPr="00D353B4" w:rsidRDefault="00A60E87" w:rsidP="00A60E87">
            <w:r w:rsidRPr="00D353B4">
              <w:t>Nakład pracy związany z zajęciami wymagającymi bezpośredniego udziału nauczyciela akademickiego</w:t>
            </w:r>
          </w:p>
        </w:tc>
        <w:tc>
          <w:tcPr>
            <w:tcW w:w="2877" w:type="pct"/>
            <w:shd w:val="clear" w:color="auto" w:fill="auto"/>
            <w:vAlign w:val="center"/>
          </w:tcPr>
          <w:p w14:paraId="21EC07CB" w14:textId="7FCFF802" w:rsidR="00A60E87" w:rsidRPr="00D353B4" w:rsidRDefault="00A60E87" w:rsidP="00A60E87">
            <w:r w:rsidRPr="00D353B4">
              <w:t>1</w:t>
            </w:r>
            <w:r w:rsidR="00F43F1E" w:rsidRPr="00D353B4">
              <w:t>0</w:t>
            </w:r>
            <w:r w:rsidRPr="00D353B4">
              <w:t xml:space="preserve"> godz. wykłady</w:t>
            </w:r>
          </w:p>
          <w:p w14:paraId="76F3B190" w14:textId="5272C9DE" w:rsidR="00A60E87" w:rsidRPr="00D353B4" w:rsidRDefault="00F43F1E" w:rsidP="00A60E87">
            <w:r w:rsidRPr="00D353B4">
              <w:t>1</w:t>
            </w:r>
            <w:r w:rsidR="00A60E87" w:rsidRPr="00D353B4">
              <w:t>0 godz. ćwiczenia audytoryjne</w:t>
            </w:r>
          </w:p>
          <w:p w14:paraId="4AA4C743" w14:textId="5DF6EA69" w:rsidR="00A60E87" w:rsidRPr="00D353B4" w:rsidRDefault="00A60E87" w:rsidP="00A60E87">
            <w:pPr>
              <w:jc w:val="both"/>
            </w:pPr>
            <w:r w:rsidRPr="00D353B4">
              <w:t xml:space="preserve">Łącznie </w:t>
            </w:r>
            <w:r w:rsidR="00F43F1E" w:rsidRPr="00D353B4">
              <w:t>20</w:t>
            </w:r>
            <w:r w:rsidRPr="00D353B4">
              <w:t xml:space="preserve"> godz. co odpowiada </w:t>
            </w:r>
            <w:r w:rsidR="00F43F1E" w:rsidRPr="00D353B4">
              <w:t>0,8</w:t>
            </w:r>
            <w:r w:rsidRPr="00D353B4">
              <w:t xml:space="preserve"> punktom ECTS</w:t>
            </w:r>
          </w:p>
        </w:tc>
      </w:tr>
    </w:tbl>
    <w:p w14:paraId="60AB7D81" w14:textId="77777777" w:rsidR="00A47FAE" w:rsidRPr="00D353B4" w:rsidRDefault="00A47FAE" w:rsidP="008144E3">
      <w:pPr>
        <w:tabs>
          <w:tab w:val="left" w:pos="4190"/>
        </w:tabs>
        <w:ind w:left="647"/>
        <w:rPr>
          <w:b/>
          <w:bCs/>
          <w:sz w:val="28"/>
          <w:szCs w:val="28"/>
        </w:rPr>
      </w:pPr>
    </w:p>
    <w:p w14:paraId="22C18224" w14:textId="2D3013CD" w:rsidR="00A43396" w:rsidRPr="00D353B4" w:rsidRDefault="00A43396" w:rsidP="0063103C">
      <w:pPr>
        <w:tabs>
          <w:tab w:val="left" w:pos="4190"/>
        </w:tabs>
        <w:rPr>
          <w:b/>
          <w:sz w:val="28"/>
        </w:rPr>
      </w:pPr>
      <w:r w:rsidRPr="00D353B4">
        <w:rPr>
          <w:b/>
          <w:sz w:val="28"/>
        </w:rPr>
        <w:t>Karta opisu zajęć z modułu Geografia turystyczna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325E1158" w14:textId="77777777" w:rsidTr="00C73EA9">
        <w:tc>
          <w:tcPr>
            <w:tcW w:w="2123" w:type="pct"/>
            <w:shd w:val="clear" w:color="auto" w:fill="auto"/>
          </w:tcPr>
          <w:p w14:paraId="5607BF30" w14:textId="4108DD60" w:rsidR="00A43396" w:rsidRPr="00D353B4" w:rsidRDefault="00A43396" w:rsidP="00A43396">
            <w:r w:rsidRPr="00D353B4">
              <w:t xml:space="preserve">Nazwa kierunku studiów </w:t>
            </w:r>
          </w:p>
        </w:tc>
        <w:tc>
          <w:tcPr>
            <w:tcW w:w="2877" w:type="pct"/>
            <w:shd w:val="clear" w:color="auto" w:fill="auto"/>
          </w:tcPr>
          <w:p w14:paraId="023E7D6B" w14:textId="77777777" w:rsidR="00A43396" w:rsidRPr="00D353B4" w:rsidRDefault="00A43396" w:rsidP="00AD3881">
            <w:r w:rsidRPr="00D353B4">
              <w:t>Turystyka i rekreacja</w:t>
            </w:r>
          </w:p>
        </w:tc>
      </w:tr>
      <w:tr w:rsidR="00D353B4" w:rsidRPr="00D353B4" w14:paraId="2487F846" w14:textId="77777777" w:rsidTr="00C73EA9">
        <w:tc>
          <w:tcPr>
            <w:tcW w:w="2123" w:type="pct"/>
            <w:shd w:val="clear" w:color="auto" w:fill="auto"/>
          </w:tcPr>
          <w:p w14:paraId="5DCC1B89" w14:textId="77777777" w:rsidR="00A43396" w:rsidRPr="00D353B4" w:rsidRDefault="00A43396" w:rsidP="00AD3881">
            <w:r w:rsidRPr="00D353B4">
              <w:t>Nazwa modułu, także nazwa w języku angielskim</w:t>
            </w:r>
          </w:p>
        </w:tc>
        <w:tc>
          <w:tcPr>
            <w:tcW w:w="2877" w:type="pct"/>
            <w:shd w:val="clear" w:color="auto" w:fill="auto"/>
          </w:tcPr>
          <w:p w14:paraId="7A493AF2" w14:textId="77777777" w:rsidR="00A43396" w:rsidRPr="00D353B4" w:rsidRDefault="00A43396" w:rsidP="00AD3881">
            <w:r w:rsidRPr="00D353B4">
              <w:t>Geografia turystyczna</w:t>
            </w:r>
          </w:p>
          <w:p w14:paraId="6667507F" w14:textId="77777777" w:rsidR="00A43396" w:rsidRPr="00D353B4" w:rsidRDefault="00A43396" w:rsidP="00AD3881">
            <w:r w:rsidRPr="00D353B4">
              <w:t>Tourist geography</w:t>
            </w:r>
          </w:p>
        </w:tc>
      </w:tr>
      <w:tr w:rsidR="00D353B4" w:rsidRPr="00D353B4" w14:paraId="7EB31CCB" w14:textId="77777777" w:rsidTr="00C73EA9">
        <w:tc>
          <w:tcPr>
            <w:tcW w:w="2123" w:type="pct"/>
            <w:shd w:val="clear" w:color="auto" w:fill="auto"/>
          </w:tcPr>
          <w:p w14:paraId="7CD7DAFA" w14:textId="0C2191C8" w:rsidR="00A43396" w:rsidRPr="00D353B4" w:rsidRDefault="00A43396" w:rsidP="00A43396">
            <w:r w:rsidRPr="00D353B4">
              <w:t xml:space="preserve">Język wykładowy </w:t>
            </w:r>
          </w:p>
        </w:tc>
        <w:tc>
          <w:tcPr>
            <w:tcW w:w="2877" w:type="pct"/>
            <w:shd w:val="clear" w:color="auto" w:fill="auto"/>
          </w:tcPr>
          <w:p w14:paraId="7FF89683" w14:textId="77777777" w:rsidR="00A43396" w:rsidRPr="00D353B4" w:rsidRDefault="00A43396" w:rsidP="00AD3881">
            <w:r w:rsidRPr="00D353B4">
              <w:t>polski</w:t>
            </w:r>
          </w:p>
        </w:tc>
      </w:tr>
      <w:tr w:rsidR="00D353B4" w:rsidRPr="00D353B4" w14:paraId="71AD03C2" w14:textId="77777777" w:rsidTr="00C73EA9">
        <w:tc>
          <w:tcPr>
            <w:tcW w:w="2123" w:type="pct"/>
            <w:shd w:val="clear" w:color="auto" w:fill="auto"/>
          </w:tcPr>
          <w:p w14:paraId="0368B695" w14:textId="7EE25A54" w:rsidR="00A43396" w:rsidRPr="00D353B4" w:rsidRDefault="00A43396" w:rsidP="00A43396">
            <w:pPr>
              <w:autoSpaceDE w:val="0"/>
              <w:autoSpaceDN w:val="0"/>
              <w:adjustRightInd w:val="0"/>
            </w:pPr>
            <w:r w:rsidRPr="00D353B4">
              <w:t xml:space="preserve">Rodzaj modułu </w:t>
            </w:r>
          </w:p>
        </w:tc>
        <w:tc>
          <w:tcPr>
            <w:tcW w:w="2877" w:type="pct"/>
            <w:shd w:val="clear" w:color="auto" w:fill="auto"/>
          </w:tcPr>
          <w:p w14:paraId="63313437" w14:textId="77777777" w:rsidR="00A43396" w:rsidRPr="00D353B4" w:rsidRDefault="00A43396" w:rsidP="00AD3881">
            <w:r w:rsidRPr="00D353B4">
              <w:t>obowiązkowy</w:t>
            </w:r>
          </w:p>
        </w:tc>
      </w:tr>
      <w:tr w:rsidR="00D353B4" w:rsidRPr="00D353B4" w14:paraId="76F96C31" w14:textId="77777777" w:rsidTr="00C73EA9">
        <w:tc>
          <w:tcPr>
            <w:tcW w:w="2123" w:type="pct"/>
            <w:shd w:val="clear" w:color="auto" w:fill="auto"/>
          </w:tcPr>
          <w:p w14:paraId="15762B41" w14:textId="77777777" w:rsidR="00A43396" w:rsidRPr="00D353B4" w:rsidRDefault="00A43396" w:rsidP="00AD3881">
            <w:r w:rsidRPr="00D353B4">
              <w:t>Poziom studiów</w:t>
            </w:r>
          </w:p>
        </w:tc>
        <w:tc>
          <w:tcPr>
            <w:tcW w:w="2877" w:type="pct"/>
            <w:shd w:val="clear" w:color="auto" w:fill="auto"/>
          </w:tcPr>
          <w:p w14:paraId="7166272A" w14:textId="77777777" w:rsidR="00A43396" w:rsidRPr="00D353B4" w:rsidRDefault="00A43396" w:rsidP="00AD3881">
            <w:r w:rsidRPr="00D353B4">
              <w:t>pierwszego stopnia</w:t>
            </w:r>
          </w:p>
        </w:tc>
      </w:tr>
      <w:tr w:rsidR="00D353B4" w:rsidRPr="00D353B4" w14:paraId="233347C8" w14:textId="77777777" w:rsidTr="00C73EA9">
        <w:tc>
          <w:tcPr>
            <w:tcW w:w="2123" w:type="pct"/>
            <w:shd w:val="clear" w:color="auto" w:fill="auto"/>
          </w:tcPr>
          <w:p w14:paraId="1888C252" w14:textId="4CB03CF4" w:rsidR="00A43396" w:rsidRPr="00D353B4" w:rsidRDefault="00A43396" w:rsidP="00A43396">
            <w:r w:rsidRPr="00D353B4">
              <w:t>Forma studiów</w:t>
            </w:r>
          </w:p>
        </w:tc>
        <w:tc>
          <w:tcPr>
            <w:tcW w:w="2877" w:type="pct"/>
            <w:shd w:val="clear" w:color="auto" w:fill="auto"/>
          </w:tcPr>
          <w:p w14:paraId="519383C7" w14:textId="79373F31" w:rsidR="00A43396" w:rsidRPr="00D353B4" w:rsidRDefault="00A47FAE" w:rsidP="00AD3881">
            <w:r w:rsidRPr="00D353B4">
              <w:t>nie</w:t>
            </w:r>
            <w:r w:rsidR="00A43396" w:rsidRPr="00D353B4">
              <w:t>stacjonarne</w:t>
            </w:r>
          </w:p>
        </w:tc>
      </w:tr>
      <w:tr w:rsidR="00D353B4" w:rsidRPr="00D353B4" w14:paraId="4C2187D6" w14:textId="77777777" w:rsidTr="00C73EA9">
        <w:tc>
          <w:tcPr>
            <w:tcW w:w="2123" w:type="pct"/>
            <w:shd w:val="clear" w:color="auto" w:fill="auto"/>
          </w:tcPr>
          <w:p w14:paraId="01557902" w14:textId="77777777" w:rsidR="00A43396" w:rsidRPr="00D353B4" w:rsidRDefault="00A43396" w:rsidP="00AD3881">
            <w:r w:rsidRPr="00D353B4">
              <w:t>Rok studiów dla kierunku</w:t>
            </w:r>
          </w:p>
        </w:tc>
        <w:tc>
          <w:tcPr>
            <w:tcW w:w="2877" w:type="pct"/>
            <w:shd w:val="clear" w:color="auto" w:fill="auto"/>
          </w:tcPr>
          <w:p w14:paraId="471001CA" w14:textId="77777777" w:rsidR="00A43396" w:rsidRPr="00D353B4" w:rsidRDefault="00A43396" w:rsidP="00AD3881">
            <w:r w:rsidRPr="00D353B4">
              <w:t>I</w:t>
            </w:r>
          </w:p>
        </w:tc>
      </w:tr>
      <w:tr w:rsidR="00D353B4" w:rsidRPr="00D353B4" w14:paraId="72260969" w14:textId="77777777" w:rsidTr="00C73EA9">
        <w:tc>
          <w:tcPr>
            <w:tcW w:w="2123" w:type="pct"/>
            <w:shd w:val="clear" w:color="auto" w:fill="auto"/>
          </w:tcPr>
          <w:p w14:paraId="3D64FFCC" w14:textId="77777777" w:rsidR="00A43396" w:rsidRPr="00D353B4" w:rsidRDefault="00A43396" w:rsidP="00AD3881">
            <w:r w:rsidRPr="00D353B4">
              <w:t>Semestr dla kierunku</w:t>
            </w:r>
          </w:p>
        </w:tc>
        <w:tc>
          <w:tcPr>
            <w:tcW w:w="2877" w:type="pct"/>
            <w:shd w:val="clear" w:color="auto" w:fill="auto"/>
          </w:tcPr>
          <w:p w14:paraId="66B613E4" w14:textId="77777777" w:rsidR="00A43396" w:rsidRPr="00D353B4" w:rsidRDefault="00A43396" w:rsidP="00AD3881">
            <w:r w:rsidRPr="00D353B4">
              <w:t>1</w:t>
            </w:r>
          </w:p>
        </w:tc>
      </w:tr>
      <w:tr w:rsidR="00D353B4" w:rsidRPr="00D353B4" w14:paraId="1054AE50" w14:textId="77777777" w:rsidTr="00C73EA9">
        <w:tc>
          <w:tcPr>
            <w:tcW w:w="2123" w:type="pct"/>
            <w:shd w:val="clear" w:color="auto" w:fill="auto"/>
          </w:tcPr>
          <w:p w14:paraId="3843FD74" w14:textId="77777777" w:rsidR="00A43396" w:rsidRPr="00D353B4" w:rsidRDefault="00A43396" w:rsidP="00AD3881">
            <w:pPr>
              <w:autoSpaceDE w:val="0"/>
              <w:autoSpaceDN w:val="0"/>
              <w:adjustRightInd w:val="0"/>
            </w:pPr>
            <w:r w:rsidRPr="00D353B4">
              <w:t>Liczba punktów ECTS z podziałem na kontaktowe/niekontaktowe</w:t>
            </w:r>
          </w:p>
        </w:tc>
        <w:tc>
          <w:tcPr>
            <w:tcW w:w="2877" w:type="pct"/>
            <w:shd w:val="clear" w:color="auto" w:fill="auto"/>
          </w:tcPr>
          <w:p w14:paraId="235F0BCE" w14:textId="747B69AE" w:rsidR="00A43396" w:rsidRPr="00D353B4" w:rsidRDefault="00A47FAE" w:rsidP="00AD3881">
            <w:r w:rsidRPr="00D353B4">
              <w:t>6 (</w:t>
            </w:r>
            <w:r w:rsidR="008E36A1" w:rsidRPr="00D353B4">
              <w:t>1,9</w:t>
            </w:r>
            <w:r w:rsidRPr="00D353B4">
              <w:t>/</w:t>
            </w:r>
            <w:r w:rsidR="008E36A1" w:rsidRPr="00D353B4">
              <w:t>4,1)</w:t>
            </w:r>
          </w:p>
        </w:tc>
      </w:tr>
      <w:tr w:rsidR="00D353B4" w:rsidRPr="00D353B4" w14:paraId="3AA7D0A2" w14:textId="77777777" w:rsidTr="00C73EA9">
        <w:tc>
          <w:tcPr>
            <w:tcW w:w="2123" w:type="pct"/>
            <w:shd w:val="clear" w:color="auto" w:fill="auto"/>
          </w:tcPr>
          <w:p w14:paraId="1BAFE9B0" w14:textId="77777777" w:rsidR="00A43396" w:rsidRPr="00D353B4" w:rsidRDefault="00A43396" w:rsidP="00AD3881">
            <w:pPr>
              <w:autoSpaceDE w:val="0"/>
              <w:autoSpaceDN w:val="0"/>
              <w:adjustRightInd w:val="0"/>
            </w:pPr>
            <w:r w:rsidRPr="00D353B4">
              <w:t>Tytuł naukowy/stopień naukowy, imię i nazwisko osoby odpowiedzialnej za moduł</w:t>
            </w:r>
          </w:p>
        </w:tc>
        <w:tc>
          <w:tcPr>
            <w:tcW w:w="2877" w:type="pct"/>
            <w:shd w:val="clear" w:color="auto" w:fill="auto"/>
          </w:tcPr>
          <w:p w14:paraId="46A4C85F" w14:textId="77777777" w:rsidR="00A43396" w:rsidRPr="00D353B4" w:rsidRDefault="00A43396" w:rsidP="00AD3881">
            <w:r w:rsidRPr="00D353B4">
              <w:t>Dr inż. Dominika Skiba</w:t>
            </w:r>
          </w:p>
        </w:tc>
      </w:tr>
      <w:tr w:rsidR="00D353B4" w:rsidRPr="00D353B4" w14:paraId="3A6A3236" w14:textId="77777777" w:rsidTr="00C73EA9">
        <w:tc>
          <w:tcPr>
            <w:tcW w:w="2123" w:type="pct"/>
            <w:shd w:val="clear" w:color="auto" w:fill="auto"/>
          </w:tcPr>
          <w:p w14:paraId="1D5460DD" w14:textId="201F40F9" w:rsidR="00A43396" w:rsidRPr="00D353B4" w:rsidRDefault="00A43396" w:rsidP="00A43396">
            <w:r w:rsidRPr="00D353B4">
              <w:t>Jednostka oferująca moduł</w:t>
            </w:r>
          </w:p>
        </w:tc>
        <w:tc>
          <w:tcPr>
            <w:tcW w:w="2877" w:type="pct"/>
            <w:shd w:val="clear" w:color="auto" w:fill="auto"/>
          </w:tcPr>
          <w:p w14:paraId="4914B4D5" w14:textId="77777777" w:rsidR="00A43396" w:rsidRPr="00D353B4" w:rsidRDefault="00A43396" w:rsidP="00AD3881">
            <w:r w:rsidRPr="00D353B4">
              <w:t>Katedra Technologii Produkcji Roślinnej i Towaroznawstwa</w:t>
            </w:r>
          </w:p>
        </w:tc>
      </w:tr>
      <w:tr w:rsidR="00D353B4" w:rsidRPr="00D353B4" w14:paraId="13E89AA0" w14:textId="77777777" w:rsidTr="00C73EA9">
        <w:tc>
          <w:tcPr>
            <w:tcW w:w="2123" w:type="pct"/>
            <w:shd w:val="clear" w:color="auto" w:fill="auto"/>
          </w:tcPr>
          <w:p w14:paraId="1D66E4B9" w14:textId="6A0C4C3F" w:rsidR="00A43396" w:rsidRPr="00D353B4" w:rsidRDefault="00A43396" w:rsidP="00A43396">
            <w:r w:rsidRPr="00D353B4">
              <w:t>Cel modułu</w:t>
            </w:r>
          </w:p>
        </w:tc>
        <w:tc>
          <w:tcPr>
            <w:tcW w:w="2877" w:type="pct"/>
            <w:shd w:val="clear" w:color="auto" w:fill="auto"/>
          </w:tcPr>
          <w:p w14:paraId="0F616207" w14:textId="77777777" w:rsidR="00A43396" w:rsidRPr="00D353B4" w:rsidRDefault="00A43396" w:rsidP="00AD3881">
            <w:pPr>
              <w:autoSpaceDE w:val="0"/>
              <w:autoSpaceDN w:val="0"/>
              <w:adjustRightInd w:val="0"/>
            </w:pPr>
            <w:r w:rsidRPr="00D353B4">
              <w:t>Celem realizowanego przedmiotu jest zapoznanie studentów z wiadomościami na temat atrakcyjności turystycznej różnych regionów świata w powiązaniu z cechami fizyczno-geograficznymi poszczególnych kontynentów, z warunkami środowiska przyrodniczego, aspektami historyczno-kulturowymi oraz z dynamiką ruchu turystycznego.</w:t>
            </w:r>
          </w:p>
          <w:p w14:paraId="25FA71B3" w14:textId="77777777" w:rsidR="00A43396" w:rsidRPr="00D353B4" w:rsidRDefault="00A43396" w:rsidP="00AD3881">
            <w:pPr>
              <w:autoSpaceDE w:val="0"/>
              <w:autoSpaceDN w:val="0"/>
              <w:adjustRightInd w:val="0"/>
            </w:pPr>
            <w:r w:rsidRPr="00D353B4">
              <w:t>Ponadto student zapoznaje się ze współczesnymi problemami rozwoju turystyki światowej, na tle bieżących wydarzeń społeczno-politycznych i gospodarczych na świecie.</w:t>
            </w:r>
          </w:p>
        </w:tc>
      </w:tr>
      <w:tr w:rsidR="00D353B4" w:rsidRPr="00D353B4" w14:paraId="4599A862" w14:textId="77777777" w:rsidTr="00C73EA9">
        <w:trPr>
          <w:trHeight w:val="236"/>
        </w:trPr>
        <w:tc>
          <w:tcPr>
            <w:tcW w:w="2123" w:type="pct"/>
            <w:vMerge w:val="restart"/>
            <w:shd w:val="clear" w:color="auto" w:fill="auto"/>
          </w:tcPr>
          <w:p w14:paraId="5D80A13F" w14:textId="77777777" w:rsidR="00A43396" w:rsidRPr="00D353B4" w:rsidRDefault="00A43396" w:rsidP="00AD3881">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2AB6E5C6" w14:textId="77777777" w:rsidR="00A43396" w:rsidRPr="00D353B4" w:rsidRDefault="00A43396" w:rsidP="00AD3881">
            <w:r w:rsidRPr="00D353B4">
              <w:t xml:space="preserve">Wiedza: </w:t>
            </w:r>
          </w:p>
        </w:tc>
      </w:tr>
      <w:tr w:rsidR="00D353B4" w:rsidRPr="00D353B4" w14:paraId="301A8E85" w14:textId="77777777" w:rsidTr="00C73EA9">
        <w:trPr>
          <w:trHeight w:val="233"/>
        </w:trPr>
        <w:tc>
          <w:tcPr>
            <w:tcW w:w="2123" w:type="pct"/>
            <w:vMerge/>
            <w:shd w:val="clear" w:color="auto" w:fill="auto"/>
          </w:tcPr>
          <w:p w14:paraId="32DD8E12" w14:textId="77777777" w:rsidR="00A43396" w:rsidRPr="00D353B4" w:rsidRDefault="00A43396" w:rsidP="00AD3881">
            <w:pPr>
              <w:rPr>
                <w:highlight w:val="yellow"/>
              </w:rPr>
            </w:pPr>
          </w:p>
        </w:tc>
        <w:tc>
          <w:tcPr>
            <w:tcW w:w="2877" w:type="pct"/>
            <w:shd w:val="clear" w:color="auto" w:fill="auto"/>
          </w:tcPr>
          <w:p w14:paraId="78A0138A" w14:textId="77777777" w:rsidR="00A43396" w:rsidRPr="00D353B4" w:rsidRDefault="00A43396" w:rsidP="00AD3881">
            <w:r w:rsidRPr="00D353B4">
              <w:t>1. ma rozszerzoną wiedzę na temat regionów turystycznych świata, zna podział polityczny świata oraz posiada wiedzę o uwarunkowaniach fizyczno-</w:t>
            </w:r>
            <w:r w:rsidRPr="00D353B4">
              <w:lastRenderedPageBreak/>
              <w:t>geograficznych poszczególnych kontynentów i państw w nawiązaniu do ich walorów turystycznych</w:t>
            </w:r>
          </w:p>
        </w:tc>
      </w:tr>
      <w:tr w:rsidR="00D353B4" w:rsidRPr="00D353B4" w14:paraId="7D1ED3D3" w14:textId="77777777" w:rsidTr="00C73EA9">
        <w:trPr>
          <w:trHeight w:val="233"/>
        </w:trPr>
        <w:tc>
          <w:tcPr>
            <w:tcW w:w="2123" w:type="pct"/>
            <w:vMerge/>
            <w:shd w:val="clear" w:color="auto" w:fill="auto"/>
          </w:tcPr>
          <w:p w14:paraId="05DA41B0" w14:textId="77777777" w:rsidR="00A43396" w:rsidRPr="00D353B4" w:rsidRDefault="00A43396" w:rsidP="00AD3881">
            <w:pPr>
              <w:rPr>
                <w:highlight w:val="yellow"/>
              </w:rPr>
            </w:pPr>
          </w:p>
        </w:tc>
        <w:tc>
          <w:tcPr>
            <w:tcW w:w="2877" w:type="pct"/>
            <w:shd w:val="clear" w:color="auto" w:fill="auto"/>
          </w:tcPr>
          <w:p w14:paraId="2116A759" w14:textId="77777777" w:rsidR="00A43396" w:rsidRPr="00D353B4" w:rsidRDefault="00A43396" w:rsidP="00AD3881">
            <w:r w:rsidRPr="00D353B4">
              <w:t>2. zna i rozumie uwarunkowania oraz następstwa turystyki, między innymi w zakresie przydatności przestrzeni na potrzeby ruchu turystycznego oraz oddziaływania turystyki na środowisko w różnych regionach świata</w:t>
            </w:r>
          </w:p>
        </w:tc>
      </w:tr>
      <w:tr w:rsidR="00D353B4" w:rsidRPr="00D353B4" w14:paraId="48A38FE8" w14:textId="77777777" w:rsidTr="00C73EA9">
        <w:trPr>
          <w:trHeight w:val="233"/>
        </w:trPr>
        <w:tc>
          <w:tcPr>
            <w:tcW w:w="2123" w:type="pct"/>
            <w:vMerge/>
            <w:shd w:val="clear" w:color="auto" w:fill="auto"/>
          </w:tcPr>
          <w:p w14:paraId="22B14555" w14:textId="77777777" w:rsidR="00A43396" w:rsidRPr="00D353B4" w:rsidRDefault="00A43396" w:rsidP="00AD3881">
            <w:pPr>
              <w:rPr>
                <w:highlight w:val="yellow"/>
              </w:rPr>
            </w:pPr>
          </w:p>
        </w:tc>
        <w:tc>
          <w:tcPr>
            <w:tcW w:w="2877" w:type="pct"/>
            <w:shd w:val="clear" w:color="auto" w:fill="auto"/>
          </w:tcPr>
          <w:p w14:paraId="05BD9524" w14:textId="77777777" w:rsidR="00A43396" w:rsidRPr="00D353B4" w:rsidRDefault="00A43396" w:rsidP="00AD3881">
            <w:r w:rsidRPr="00D353B4">
              <w:t>3. zna główne cechy ruchu turystycznego (krajowego</w:t>
            </w:r>
          </w:p>
          <w:p w14:paraId="550F2F96" w14:textId="77777777" w:rsidR="00A43396" w:rsidRPr="00D353B4" w:rsidRDefault="00A43396" w:rsidP="00AD3881">
            <w:r w:rsidRPr="00D353B4">
              <w:t>i międzynarodowego) i infrastruktury turystycznej</w:t>
            </w:r>
          </w:p>
          <w:p w14:paraId="42A17F75" w14:textId="77777777" w:rsidR="00A43396" w:rsidRPr="00D353B4" w:rsidRDefault="00A43396" w:rsidP="00AD3881">
            <w:r w:rsidRPr="00D353B4">
              <w:t>w ujęciu ilościowym, jakościowym i przestrzennym</w:t>
            </w:r>
          </w:p>
        </w:tc>
      </w:tr>
      <w:tr w:rsidR="00D353B4" w:rsidRPr="00D353B4" w14:paraId="5A1BC2E8" w14:textId="77777777" w:rsidTr="00C73EA9">
        <w:trPr>
          <w:trHeight w:val="233"/>
        </w:trPr>
        <w:tc>
          <w:tcPr>
            <w:tcW w:w="2123" w:type="pct"/>
            <w:vMerge/>
            <w:shd w:val="clear" w:color="auto" w:fill="auto"/>
          </w:tcPr>
          <w:p w14:paraId="45D4A068" w14:textId="77777777" w:rsidR="00A43396" w:rsidRPr="00D353B4" w:rsidRDefault="00A43396" w:rsidP="00AD3881">
            <w:pPr>
              <w:rPr>
                <w:highlight w:val="yellow"/>
              </w:rPr>
            </w:pPr>
          </w:p>
        </w:tc>
        <w:tc>
          <w:tcPr>
            <w:tcW w:w="2877" w:type="pct"/>
            <w:shd w:val="clear" w:color="auto" w:fill="auto"/>
          </w:tcPr>
          <w:p w14:paraId="091A898E" w14:textId="77777777" w:rsidR="00A43396" w:rsidRPr="00D353B4" w:rsidRDefault="00A43396" w:rsidP="00AD3881">
            <w:r w:rsidRPr="00D353B4">
              <w:t>Umiejętności:</w:t>
            </w:r>
          </w:p>
        </w:tc>
      </w:tr>
      <w:tr w:rsidR="00D353B4" w:rsidRPr="00D353B4" w14:paraId="514863B1" w14:textId="77777777" w:rsidTr="00C73EA9">
        <w:trPr>
          <w:trHeight w:val="233"/>
        </w:trPr>
        <w:tc>
          <w:tcPr>
            <w:tcW w:w="2123" w:type="pct"/>
            <w:vMerge/>
            <w:shd w:val="clear" w:color="auto" w:fill="auto"/>
          </w:tcPr>
          <w:p w14:paraId="76113291" w14:textId="77777777" w:rsidR="00A43396" w:rsidRPr="00D353B4" w:rsidRDefault="00A43396" w:rsidP="00AD3881">
            <w:pPr>
              <w:rPr>
                <w:highlight w:val="yellow"/>
              </w:rPr>
            </w:pPr>
          </w:p>
        </w:tc>
        <w:tc>
          <w:tcPr>
            <w:tcW w:w="2877" w:type="pct"/>
            <w:shd w:val="clear" w:color="auto" w:fill="auto"/>
          </w:tcPr>
          <w:p w14:paraId="0CCDE149" w14:textId="77777777" w:rsidR="00A43396" w:rsidRPr="00D353B4" w:rsidRDefault="00A43396" w:rsidP="00AD3881">
            <w:r w:rsidRPr="00D353B4">
              <w:t>1. umie wskazać przyczyny przestrzennego zróżnicowania dynamiki ruchu turystycznego między poszczególnymi regionami świata</w:t>
            </w:r>
          </w:p>
        </w:tc>
      </w:tr>
      <w:tr w:rsidR="00D353B4" w:rsidRPr="00D353B4" w14:paraId="55469FE1" w14:textId="77777777" w:rsidTr="00C73EA9">
        <w:trPr>
          <w:trHeight w:val="233"/>
        </w:trPr>
        <w:tc>
          <w:tcPr>
            <w:tcW w:w="2123" w:type="pct"/>
            <w:vMerge/>
            <w:shd w:val="clear" w:color="auto" w:fill="auto"/>
          </w:tcPr>
          <w:p w14:paraId="612563A7" w14:textId="77777777" w:rsidR="00A43396" w:rsidRPr="00D353B4" w:rsidRDefault="00A43396" w:rsidP="00AD3881">
            <w:pPr>
              <w:rPr>
                <w:highlight w:val="yellow"/>
              </w:rPr>
            </w:pPr>
          </w:p>
        </w:tc>
        <w:tc>
          <w:tcPr>
            <w:tcW w:w="2877" w:type="pct"/>
            <w:shd w:val="clear" w:color="auto" w:fill="auto"/>
          </w:tcPr>
          <w:p w14:paraId="726CDC26" w14:textId="77777777" w:rsidR="00A43396" w:rsidRPr="00D353B4" w:rsidRDefault="00A43396" w:rsidP="00AD3881">
            <w:r w:rsidRPr="00D353B4">
              <w:t>2. potrafi identyfikować, analizować, interpretować i oceniać zjawiska związane z turystyką oraz ich związki ze środowiskiem i społeczeństwami</w:t>
            </w:r>
          </w:p>
        </w:tc>
      </w:tr>
      <w:tr w:rsidR="00D353B4" w:rsidRPr="00D353B4" w14:paraId="5219B6B5" w14:textId="77777777" w:rsidTr="00C73EA9">
        <w:trPr>
          <w:trHeight w:val="233"/>
        </w:trPr>
        <w:tc>
          <w:tcPr>
            <w:tcW w:w="2123" w:type="pct"/>
            <w:vMerge/>
            <w:shd w:val="clear" w:color="auto" w:fill="auto"/>
          </w:tcPr>
          <w:p w14:paraId="1170612B" w14:textId="77777777" w:rsidR="00A43396" w:rsidRPr="00D353B4" w:rsidRDefault="00A43396" w:rsidP="00AD3881">
            <w:pPr>
              <w:rPr>
                <w:highlight w:val="yellow"/>
              </w:rPr>
            </w:pPr>
          </w:p>
        </w:tc>
        <w:tc>
          <w:tcPr>
            <w:tcW w:w="2877" w:type="pct"/>
            <w:shd w:val="clear" w:color="auto" w:fill="auto"/>
          </w:tcPr>
          <w:p w14:paraId="1F4C6DB7" w14:textId="77777777" w:rsidR="00A43396" w:rsidRPr="00D353B4" w:rsidRDefault="00A43396" w:rsidP="00AD3881">
            <w:r w:rsidRPr="00D353B4">
              <w:t>3. potrafi oceniać przydatność przestrzeni geograficznej dla potrzeb turystyki oraz wykorzystywać wiedzę geograficzną w tworzeniu produktu turystycznego</w:t>
            </w:r>
          </w:p>
        </w:tc>
      </w:tr>
      <w:tr w:rsidR="00D353B4" w:rsidRPr="00D353B4" w14:paraId="142ADA4E" w14:textId="77777777" w:rsidTr="00C73EA9">
        <w:trPr>
          <w:trHeight w:val="233"/>
        </w:trPr>
        <w:tc>
          <w:tcPr>
            <w:tcW w:w="2123" w:type="pct"/>
            <w:vMerge/>
            <w:shd w:val="clear" w:color="auto" w:fill="auto"/>
          </w:tcPr>
          <w:p w14:paraId="3F83248E" w14:textId="77777777" w:rsidR="00A43396" w:rsidRPr="00D353B4" w:rsidRDefault="00A43396" w:rsidP="00AD3881">
            <w:pPr>
              <w:rPr>
                <w:highlight w:val="yellow"/>
              </w:rPr>
            </w:pPr>
          </w:p>
        </w:tc>
        <w:tc>
          <w:tcPr>
            <w:tcW w:w="2877" w:type="pct"/>
            <w:shd w:val="clear" w:color="auto" w:fill="auto"/>
          </w:tcPr>
          <w:p w14:paraId="251E3D85" w14:textId="77777777" w:rsidR="00A43396" w:rsidRPr="00D353B4" w:rsidRDefault="00A43396" w:rsidP="00AD3881">
            <w:r w:rsidRPr="00D353B4">
              <w:t>Kompetencje społeczne:</w:t>
            </w:r>
          </w:p>
        </w:tc>
      </w:tr>
      <w:tr w:rsidR="00D353B4" w:rsidRPr="00D353B4" w14:paraId="7D77A389" w14:textId="77777777" w:rsidTr="00C73EA9">
        <w:trPr>
          <w:trHeight w:val="233"/>
        </w:trPr>
        <w:tc>
          <w:tcPr>
            <w:tcW w:w="2123" w:type="pct"/>
            <w:vMerge/>
            <w:shd w:val="clear" w:color="auto" w:fill="auto"/>
          </w:tcPr>
          <w:p w14:paraId="4B05A4A6" w14:textId="77777777" w:rsidR="00A43396" w:rsidRPr="00D353B4" w:rsidRDefault="00A43396" w:rsidP="00AD3881">
            <w:pPr>
              <w:rPr>
                <w:highlight w:val="yellow"/>
              </w:rPr>
            </w:pPr>
          </w:p>
        </w:tc>
        <w:tc>
          <w:tcPr>
            <w:tcW w:w="2877" w:type="pct"/>
            <w:shd w:val="clear" w:color="auto" w:fill="auto"/>
          </w:tcPr>
          <w:p w14:paraId="328A44A1" w14:textId="4ED683B7" w:rsidR="00A43396" w:rsidRPr="00D353B4" w:rsidRDefault="00A43396" w:rsidP="00AD3881">
            <w:r w:rsidRPr="00D353B4">
              <w:t xml:space="preserve">1. </w:t>
            </w:r>
            <w:r w:rsidR="00272BBF" w:rsidRPr="00D353B4">
              <w:t>zna znaczenie</w:t>
            </w:r>
            <w:r w:rsidRPr="00D353B4">
              <w:t xml:space="preserve"> komunikacji i pracy w grupie.</w:t>
            </w:r>
          </w:p>
        </w:tc>
      </w:tr>
      <w:tr w:rsidR="00D353B4" w:rsidRPr="00D353B4" w14:paraId="2CC3FBCB" w14:textId="77777777" w:rsidTr="00C73EA9">
        <w:trPr>
          <w:trHeight w:val="233"/>
        </w:trPr>
        <w:tc>
          <w:tcPr>
            <w:tcW w:w="2123" w:type="pct"/>
            <w:vMerge/>
            <w:shd w:val="clear" w:color="auto" w:fill="auto"/>
          </w:tcPr>
          <w:p w14:paraId="71C9B0CF" w14:textId="77777777" w:rsidR="00A43396" w:rsidRPr="00D353B4" w:rsidRDefault="00A43396" w:rsidP="00AD3881">
            <w:pPr>
              <w:rPr>
                <w:highlight w:val="yellow"/>
              </w:rPr>
            </w:pPr>
          </w:p>
        </w:tc>
        <w:tc>
          <w:tcPr>
            <w:tcW w:w="2877" w:type="pct"/>
            <w:shd w:val="clear" w:color="auto" w:fill="auto"/>
          </w:tcPr>
          <w:p w14:paraId="6190E0B8" w14:textId="77777777" w:rsidR="00A43396" w:rsidRPr="00D353B4" w:rsidRDefault="00A43396" w:rsidP="00AD3881">
            <w:r w:rsidRPr="00D353B4">
              <w:t>2. dostrzega przydatność przestrzeni geograficznej</w:t>
            </w:r>
          </w:p>
          <w:p w14:paraId="0E09E5DD" w14:textId="77777777" w:rsidR="00A43396" w:rsidRPr="00D353B4" w:rsidRDefault="00A43396" w:rsidP="00AD3881">
            <w:r w:rsidRPr="00D353B4">
              <w:t>dla potrzeb turystyki oraz posiada świadomość wykorzystania wiedzy geograficznej oraz rozumie potrzebę ciągłego uczenia się</w:t>
            </w:r>
          </w:p>
        </w:tc>
      </w:tr>
      <w:tr w:rsidR="00D353B4" w:rsidRPr="00D353B4" w14:paraId="3A76063B" w14:textId="77777777" w:rsidTr="00C73EA9">
        <w:tc>
          <w:tcPr>
            <w:tcW w:w="2123" w:type="pct"/>
            <w:shd w:val="clear" w:color="auto" w:fill="auto"/>
          </w:tcPr>
          <w:p w14:paraId="759F7089" w14:textId="77777777" w:rsidR="00A43396" w:rsidRPr="00D353B4" w:rsidRDefault="00A43396" w:rsidP="00AD3881">
            <w:r w:rsidRPr="00D353B4">
              <w:t>Odniesienie modułowych efektów uczenia się do kierunkowych efektów uczenia się</w:t>
            </w:r>
          </w:p>
        </w:tc>
        <w:tc>
          <w:tcPr>
            <w:tcW w:w="2877" w:type="pct"/>
            <w:shd w:val="clear" w:color="auto" w:fill="auto"/>
          </w:tcPr>
          <w:p w14:paraId="00AD3727" w14:textId="77777777" w:rsidR="00A43396" w:rsidRPr="00D353B4" w:rsidRDefault="00A43396" w:rsidP="00AD3881">
            <w:pPr>
              <w:jc w:val="both"/>
            </w:pPr>
            <w:r w:rsidRPr="00D353B4">
              <w:t>W1 – TR_W07</w:t>
            </w:r>
          </w:p>
          <w:p w14:paraId="10297E8E" w14:textId="77777777" w:rsidR="00A43396" w:rsidRPr="00D353B4" w:rsidRDefault="00A43396" w:rsidP="00AD3881">
            <w:pPr>
              <w:jc w:val="both"/>
            </w:pPr>
            <w:r w:rsidRPr="00D353B4">
              <w:t>W2 – TR_W06; TR_W011</w:t>
            </w:r>
          </w:p>
          <w:p w14:paraId="22E8C795" w14:textId="77777777" w:rsidR="00A43396" w:rsidRPr="00D353B4" w:rsidRDefault="00A43396" w:rsidP="00AD3881">
            <w:pPr>
              <w:jc w:val="both"/>
            </w:pPr>
            <w:r w:rsidRPr="00D353B4">
              <w:t>W3 – TR_W07; TR_W011</w:t>
            </w:r>
          </w:p>
          <w:p w14:paraId="573D74BC" w14:textId="77777777" w:rsidR="00A43396" w:rsidRPr="00D353B4" w:rsidRDefault="00A43396" w:rsidP="00AD3881">
            <w:pPr>
              <w:jc w:val="both"/>
            </w:pPr>
            <w:r w:rsidRPr="00D353B4">
              <w:t>U1 – TR_U03</w:t>
            </w:r>
          </w:p>
          <w:p w14:paraId="6BB42B12" w14:textId="77777777" w:rsidR="00A43396" w:rsidRPr="00D353B4" w:rsidRDefault="00A43396" w:rsidP="00AD3881">
            <w:pPr>
              <w:jc w:val="both"/>
            </w:pPr>
            <w:r w:rsidRPr="00D353B4">
              <w:t>U2 – TR_U03</w:t>
            </w:r>
          </w:p>
          <w:p w14:paraId="79E540BB" w14:textId="79591B81" w:rsidR="00A43396" w:rsidRPr="00D353B4" w:rsidRDefault="00A43396" w:rsidP="00AD3881">
            <w:pPr>
              <w:jc w:val="both"/>
            </w:pPr>
            <w:r w:rsidRPr="00D353B4">
              <w:t>U3 – TR_U03</w:t>
            </w:r>
            <w:r w:rsidR="007209A6" w:rsidRPr="00D353B4">
              <w:t>, TR_U11</w:t>
            </w:r>
          </w:p>
          <w:p w14:paraId="6AF1350D" w14:textId="77777777" w:rsidR="00A43396" w:rsidRPr="00D353B4" w:rsidRDefault="00A43396" w:rsidP="00AD3881">
            <w:pPr>
              <w:jc w:val="both"/>
            </w:pPr>
            <w:r w:rsidRPr="00D353B4">
              <w:t>K1 – TR_K01</w:t>
            </w:r>
          </w:p>
          <w:p w14:paraId="428D1BF3" w14:textId="77777777" w:rsidR="00A43396" w:rsidRPr="00D353B4" w:rsidRDefault="00A43396" w:rsidP="00AD3881">
            <w:pPr>
              <w:jc w:val="both"/>
            </w:pPr>
            <w:r w:rsidRPr="00D353B4">
              <w:t>K2 – TR_K01</w:t>
            </w:r>
          </w:p>
        </w:tc>
      </w:tr>
      <w:tr w:rsidR="00D353B4" w:rsidRPr="00D353B4" w14:paraId="2BDF2850" w14:textId="77777777" w:rsidTr="00C73EA9">
        <w:tc>
          <w:tcPr>
            <w:tcW w:w="2123" w:type="pct"/>
            <w:shd w:val="clear" w:color="auto" w:fill="auto"/>
          </w:tcPr>
          <w:p w14:paraId="5CD9CDD0" w14:textId="77777777" w:rsidR="00A43396" w:rsidRPr="00D353B4" w:rsidRDefault="00A43396" w:rsidP="00AD3881">
            <w:r w:rsidRPr="00D353B4">
              <w:t>Odniesienie modułowych efektów uczenia się do efektów inżynierskich (jeżeli dotyczy)</w:t>
            </w:r>
          </w:p>
        </w:tc>
        <w:tc>
          <w:tcPr>
            <w:tcW w:w="2877" w:type="pct"/>
            <w:shd w:val="clear" w:color="auto" w:fill="auto"/>
          </w:tcPr>
          <w:p w14:paraId="2AB9903C" w14:textId="77777777" w:rsidR="00A43396" w:rsidRPr="00D353B4" w:rsidRDefault="00A43396" w:rsidP="00AD3881">
            <w:pPr>
              <w:jc w:val="both"/>
            </w:pPr>
            <w:r w:rsidRPr="00D353B4">
              <w:t xml:space="preserve">nie dotyczy </w:t>
            </w:r>
          </w:p>
        </w:tc>
      </w:tr>
      <w:tr w:rsidR="00D353B4" w:rsidRPr="00D353B4" w14:paraId="75882B9B" w14:textId="77777777" w:rsidTr="00C73EA9">
        <w:tc>
          <w:tcPr>
            <w:tcW w:w="2123" w:type="pct"/>
            <w:shd w:val="clear" w:color="auto" w:fill="auto"/>
          </w:tcPr>
          <w:p w14:paraId="2B1A48B9" w14:textId="77777777" w:rsidR="00A43396" w:rsidRPr="00D353B4" w:rsidRDefault="00A43396" w:rsidP="00AD3881">
            <w:r w:rsidRPr="00D353B4">
              <w:t xml:space="preserve">Wymagania wstępne i dodatkowe </w:t>
            </w:r>
          </w:p>
        </w:tc>
        <w:tc>
          <w:tcPr>
            <w:tcW w:w="2877" w:type="pct"/>
            <w:shd w:val="clear" w:color="auto" w:fill="auto"/>
          </w:tcPr>
          <w:p w14:paraId="2A64BBDF" w14:textId="77777777" w:rsidR="00A43396" w:rsidRPr="00D353B4" w:rsidRDefault="00A43396" w:rsidP="00AD3881">
            <w:pPr>
              <w:jc w:val="both"/>
            </w:pPr>
            <w:r w:rsidRPr="00D353B4">
              <w:t>Podstawy geografii fizycznej i społeczno-ekonomicznej, podstawy wiedzy o turystyce</w:t>
            </w:r>
          </w:p>
        </w:tc>
      </w:tr>
      <w:tr w:rsidR="00D353B4" w:rsidRPr="00D353B4" w14:paraId="6086CF15" w14:textId="77777777" w:rsidTr="00C73EA9">
        <w:tc>
          <w:tcPr>
            <w:tcW w:w="2123" w:type="pct"/>
            <w:shd w:val="clear" w:color="auto" w:fill="auto"/>
          </w:tcPr>
          <w:p w14:paraId="03FDD219" w14:textId="77777777" w:rsidR="00A43396" w:rsidRPr="00D353B4" w:rsidRDefault="00A43396" w:rsidP="00AD3881">
            <w:r w:rsidRPr="00D353B4">
              <w:t xml:space="preserve">Treści programowe modułu </w:t>
            </w:r>
          </w:p>
          <w:p w14:paraId="3B71B511" w14:textId="77777777" w:rsidR="00A43396" w:rsidRPr="00D353B4" w:rsidRDefault="00A43396" w:rsidP="00AD3881"/>
        </w:tc>
        <w:tc>
          <w:tcPr>
            <w:tcW w:w="2877" w:type="pct"/>
            <w:shd w:val="clear" w:color="auto" w:fill="auto"/>
          </w:tcPr>
          <w:p w14:paraId="1EA96777" w14:textId="1590D5E9" w:rsidR="00A43396" w:rsidRPr="00D353B4" w:rsidRDefault="00A43396" w:rsidP="00AD3881">
            <w:r w:rsidRPr="00D353B4">
              <w:t xml:space="preserve">Na wykładach zostaną omówione zasobów i walorów turystycznych poszczególnych regionów świata w odniesieniu do cech fizyczno-geograficznych poszczególnych kontynentów. Ponadto student zapoznaje się ze współczesnymi problemami rozwoju turystyki światowej, na tle bieżących wydarzeń społeczno-politycznych i gospodarczych na świecie. </w:t>
            </w:r>
          </w:p>
          <w:p w14:paraId="70DA49A7" w14:textId="77777777" w:rsidR="00A43396" w:rsidRPr="00D353B4" w:rsidRDefault="00A43396" w:rsidP="00A43396">
            <w:pPr>
              <w:jc w:val="both"/>
            </w:pPr>
            <w:r w:rsidRPr="00D353B4">
              <w:t xml:space="preserve">Ćwiczenia uczą poszukiwać, gromadzić, przetwarzać, oceniać i wykorzystywać informacje w celu prezentowania produktu turystycznego. Podczas ćwiczeń zostanie przedstawiany jest także zarys historii turystyki na świecie, a także podstawowe informacje na </w:t>
            </w:r>
            <w:r w:rsidRPr="00D353B4">
              <w:lastRenderedPageBreak/>
              <w:t>temat przestrzennego zróżnicowania przychodów z turystyki oraz klasyfikacja i wielkość ruchu turystycznego w różnych regionach świata.</w:t>
            </w:r>
          </w:p>
          <w:p w14:paraId="143C188F" w14:textId="0B7BA561" w:rsidR="001B2A61" w:rsidRPr="00D353B4" w:rsidRDefault="001B2A61" w:rsidP="00A43396">
            <w:pPr>
              <w:jc w:val="both"/>
            </w:pPr>
            <w:r w:rsidRPr="00D353B4">
              <w:t>W ramach ćwiczeń terenowych studenci zostaną zapoznani z uwarunkowaniami turystycznymi w regionie. Poznają funkcje rekreacyjno-społeczne obiektów przyrodniczych oraz wpływ lokalnych atrakcji na możliwość rozwoju turystyki.</w:t>
            </w:r>
          </w:p>
        </w:tc>
      </w:tr>
      <w:tr w:rsidR="00D353B4" w:rsidRPr="00D353B4" w14:paraId="4E16FCC4" w14:textId="77777777" w:rsidTr="00C73EA9">
        <w:tc>
          <w:tcPr>
            <w:tcW w:w="2123" w:type="pct"/>
            <w:shd w:val="clear" w:color="auto" w:fill="auto"/>
          </w:tcPr>
          <w:p w14:paraId="2EC34E1E" w14:textId="77777777" w:rsidR="00A43396" w:rsidRPr="00D353B4" w:rsidRDefault="00A43396" w:rsidP="00AD3881">
            <w:r w:rsidRPr="00D353B4">
              <w:lastRenderedPageBreak/>
              <w:t>Wykaz literatury podstawowej i uzupełniającej</w:t>
            </w:r>
          </w:p>
        </w:tc>
        <w:tc>
          <w:tcPr>
            <w:tcW w:w="2877" w:type="pct"/>
            <w:shd w:val="clear" w:color="auto" w:fill="auto"/>
          </w:tcPr>
          <w:p w14:paraId="1598A78C" w14:textId="77777777" w:rsidR="00A43396" w:rsidRPr="00D353B4" w:rsidRDefault="00A43396" w:rsidP="00AD3881">
            <w:r w:rsidRPr="00D353B4">
              <w:t>Literatura obowiązkowa</w:t>
            </w:r>
          </w:p>
          <w:p w14:paraId="1C6066C0" w14:textId="77777777" w:rsidR="00A43396" w:rsidRPr="00D353B4" w:rsidRDefault="00A43396" w:rsidP="00AD3881">
            <w:r w:rsidRPr="00D353B4">
              <w:t>• Jędrusik M., Makowski J., Plit F., 2010: Geografia turystyczna świata. Nowe trendy. Regiony turystyczne. Wyd. UW, Warszawa;</w:t>
            </w:r>
          </w:p>
          <w:p w14:paraId="395292C4" w14:textId="77777777" w:rsidR="00A43396" w:rsidRPr="00D353B4" w:rsidRDefault="00A43396" w:rsidP="00AD3881">
            <w:r w:rsidRPr="00D353B4">
              <w:t>• Kruczek Z. (red.), 2006: Kraje pozaeuropejskie. Zarys geografii turystycznej, Wyd. Proksenia, Kraków;</w:t>
            </w:r>
          </w:p>
          <w:p w14:paraId="2FD539D4" w14:textId="77777777" w:rsidR="00A43396" w:rsidRPr="00D353B4" w:rsidRDefault="00A43396" w:rsidP="00AD3881">
            <w:r w:rsidRPr="00D353B4">
              <w:t>• Kaprowski W., 2004: Geografia turystyczna. Wyd. Wydawnictwo Wyższej Szkoły Ekonomicznej;</w:t>
            </w:r>
          </w:p>
          <w:p w14:paraId="22183E94" w14:textId="77777777" w:rsidR="00A43396" w:rsidRPr="00D353B4" w:rsidRDefault="00A43396" w:rsidP="00AD3881">
            <w:r w:rsidRPr="00D353B4">
              <w:t>• Warszyńska J. (red.), 2003: Geografia turystyczna świata, t.1-2. Wyd. PWN, Warszawa;</w:t>
            </w:r>
          </w:p>
          <w:p w14:paraId="17256EF6" w14:textId="77777777" w:rsidR="00A43396" w:rsidRPr="00D353B4" w:rsidRDefault="00A43396" w:rsidP="00AD3881">
            <w:r w:rsidRPr="00D353B4">
              <w:t>Literatura uzupełniająca</w:t>
            </w:r>
          </w:p>
          <w:p w14:paraId="121E99E1" w14:textId="77777777" w:rsidR="00A43396" w:rsidRPr="00D353B4" w:rsidRDefault="00A43396" w:rsidP="00AD3881">
            <w:r w:rsidRPr="00D353B4">
              <w:t>• Opracowanie zbiorowe., 2020: Geografia świata. Regiony. Wyd. PWN;</w:t>
            </w:r>
          </w:p>
          <w:p w14:paraId="3B01FD4B" w14:textId="77777777" w:rsidR="00A43396" w:rsidRPr="00D353B4" w:rsidRDefault="00A43396" w:rsidP="00AD3881">
            <w:r w:rsidRPr="00D353B4">
              <w:t>• Ilieş A, Wendt J.A., 2014 Geografia turystyczna: podstawy teorii i zagadnienia aplikacyjne. Wyd. Uczelniane Akademii Wychowania Fizycznego i Sportu, Gdańsk.</w:t>
            </w:r>
          </w:p>
          <w:p w14:paraId="565EF4B2" w14:textId="77777777" w:rsidR="00A43396" w:rsidRPr="00D353B4" w:rsidRDefault="00A43396" w:rsidP="00AD3881">
            <w:r w:rsidRPr="00D353B4">
              <w:t>Wendt J.A., 2011 Zarys geografii turystycznej. Wyd. Uniwersytetu Gdańskiego, Gdańsk</w:t>
            </w:r>
          </w:p>
          <w:p w14:paraId="13DE3153" w14:textId="77777777" w:rsidR="00A43396" w:rsidRPr="00D353B4" w:rsidRDefault="00A43396" w:rsidP="00AD3881">
            <w:r w:rsidRPr="00D353B4">
              <w:t>Czerwiński J. 2023 Podstawy turystyki. Wyd. CeDeWu Sp. z o.o.</w:t>
            </w:r>
          </w:p>
        </w:tc>
      </w:tr>
      <w:tr w:rsidR="00D353B4" w:rsidRPr="00D353B4" w14:paraId="3F9B7798" w14:textId="77777777" w:rsidTr="00C73EA9">
        <w:tc>
          <w:tcPr>
            <w:tcW w:w="2123" w:type="pct"/>
            <w:shd w:val="clear" w:color="auto" w:fill="auto"/>
          </w:tcPr>
          <w:p w14:paraId="62EBCD35" w14:textId="77777777" w:rsidR="00A43396" w:rsidRPr="00D353B4" w:rsidRDefault="00A43396" w:rsidP="00AD3881">
            <w:r w:rsidRPr="00D353B4">
              <w:t>Planowane formy/działania/metody dydaktyczne</w:t>
            </w:r>
          </w:p>
        </w:tc>
        <w:tc>
          <w:tcPr>
            <w:tcW w:w="2877" w:type="pct"/>
            <w:shd w:val="clear" w:color="auto" w:fill="auto"/>
          </w:tcPr>
          <w:p w14:paraId="0B2C5A93" w14:textId="77777777" w:rsidR="00A43396" w:rsidRPr="00D353B4" w:rsidRDefault="00A43396" w:rsidP="00AD3881">
            <w:r w:rsidRPr="00D353B4">
              <w:t>Wykład z wykorzystaniem prezentacji multimedialnych oraz filmów poglądowych dotyczących turystyki, dyskusja, zespołowe prezentacje studenckie, praca z mapami i atlasem</w:t>
            </w:r>
          </w:p>
        </w:tc>
      </w:tr>
      <w:tr w:rsidR="00D353B4" w:rsidRPr="00D353B4" w14:paraId="19E79FBB" w14:textId="77777777" w:rsidTr="00C73EA9">
        <w:tc>
          <w:tcPr>
            <w:tcW w:w="2123" w:type="pct"/>
            <w:shd w:val="clear" w:color="auto" w:fill="auto"/>
          </w:tcPr>
          <w:p w14:paraId="4A47D2EB" w14:textId="77777777" w:rsidR="00A43396" w:rsidRPr="00D353B4" w:rsidRDefault="00A43396" w:rsidP="00AD3881">
            <w:r w:rsidRPr="00D353B4">
              <w:t>Sposoby weryfikacji oraz formy dokumentowania osiągniętych efektów uczenia się</w:t>
            </w:r>
          </w:p>
        </w:tc>
        <w:tc>
          <w:tcPr>
            <w:tcW w:w="2877" w:type="pct"/>
            <w:shd w:val="clear" w:color="auto" w:fill="auto"/>
          </w:tcPr>
          <w:p w14:paraId="6074375B" w14:textId="77777777" w:rsidR="001D16B9" w:rsidRPr="00D353B4" w:rsidRDefault="001D16B9" w:rsidP="001D16B9">
            <w:r w:rsidRPr="00D353B4">
              <w:t>W1, W2, W3 – oceny z kolokwiów, wykonanych map oraz ocena z egzaminu</w:t>
            </w:r>
          </w:p>
          <w:p w14:paraId="77425CEC" w14:textId="77777777" w:rsidR="00A43396" w:rsidRPr="00D353B4" w:rsidRDefault="00A43396" w:rsidP="00AD3881">
            <w:pPr>
              <w:jc w:val="both"/>
            </w:pPr>
            <w:r w:rsidRPr="00D353B4">
              <w:t>U1- ocena prezentacji,</w:t>
            </w:r>
          </w:p>
          <w:p w14:paraId="47F3D061" w14:textId="77777777" w:rsidR="00A43396" w:rsidRPr="00D353B4" w:rsidRDefault="00A43396" w:rsidP="00AD3881">
            <w:pPr>
              <w:jc w:val="both"/>
            </w:pPr>
            <w:r w:rsidRPr="00D353B4">
              <w:t>U2- ocena prezentacji,</w:t>
            </w:r>
          </w:p>
          <w:p w14:paraId="6F8E02CF" w14:textId="77777777" w:rsidR="00A43396" w:rsidRPr="00D353B4" w:rsidRDefault="00A43396" w:rsidP="00AD3881">
            <w:pPr>
              <w:jc w:val="both"/>
            </w:pPr>
            <w:r w:rsidRPr="00D353B4">
              <w:t xml:space="preserve">U3 - ocena prezentacji, </w:t>
            </w:r>
          </w:p>
          <w:p w14:paraId="360EBCC8" w14:textId="77777777" w:rsidR="00A43396" w:rsidRPr="00D353B4" w:rsidRDefault="00A43396" w:rsidP="00AD3881">
            <w:pPr>
              <w:jc w:val="both"/>
            </w:pPr>
            <w:r w:rsidRPr="00D353B4">
              <w:t>K1 -  ocena pracy studenta podczas ćwiczeń</w:t>
            </w:r>
          </w:p>
          <w:p w14:paraId="6E6D089D" w14:textId="77777777" w:rsidR="00A43396" w:rsidRPr="00D353B4" w:rsidRDefault="00A43396" w:rsidP="00AD3881">
            <w:pPr>
              <w:jc w:val="both"/>
            </w:pPr>
            <w:r w:rsidRPr="00D353B4">
              <w:t>K2 - ocena pracy studenta podczas ćwiczeń</w:t>
            </w:r>
          </w:p>
          <w:p w14:paraId="67F06592" w14:textId="77777777" w:rsidR="00A43396" w:rsidRPr="00D353B4" w:rsidRDefault="00A43396" w:rsidP="00AD3881">
            <w:pPr>
              <w:jc w:val="both"/>
            </w:pPr>
            <w:r w:rsidRPr="00D353B4">
              <w:t>Formy dokumentowania</w:t>
            </w:r>
          </w:p>
          <w:p w14:paraId="0C7579AB" w14:textId="77777777" w:rsidR="00A43396" w:rsidRPr="00D353B4" w:rsidRDefault="00A43396" w:rsidP="00AD3881">
            <w:pPr>
              <w:jc w:val="both"/>
            </w:pPr>
            <w:r w:rsidRPr="00D353B4">
              <w:t>Prezentacje archiwizowane w wersji elektronicznej oraz kolokwia, mapy i prace końcowe archiwizowane w formie papierowe.</w:t>
            </w:r>
          </w:p>
          <w:p w14:paraId="11C9509E" w14:textId="77777777" w:rsidR="00A43396" w:rsidRPr="00D353B4" w:rsidRDefault="00A43396" w:rsidP="00AD3881">
            <w:pPr>
              <w:jc w:val="both"/>
            </w:pPr>
            <w:r w:rsidRPr="00D353B4">
              <w:t>Szczegółowe kryteria</w:t>
            </w:r>
          </w:p>
          <w:p w14:paraId="7326796A" w14:textId="77777777" w:rsidR="00A43396" w:rsidRPr="00D353B4" w:rsidRDefault="00A43396" w:rsidP="00AD3881">
            <w:pPr>
              <w:jc w:val="both"/>
            </w:pPr>
            <w:r w:rsidRPr="00D353B4">
              <w:t>Student wykazuje odpowiedni stopień wiedzy, umiejętności lub kompetencji uzyskując odpowiedni % sumy punktów określających maksymalny poziom wiedzy lub umiejętności, odpowiednio:</w:t>
            </w:r>
          </w:p>
          <w:p w14:paraId="260CC44E" w14:textId="77777777" w:rsidR="00A43396" w:rsidRPr="00D353B4" w:rsidRDefault="00A43396" w:rsidP="00AD3881">
            <w:pPr>
              <w:jc w:val="both"/>
            </w:pPr>
            <w:r w:rsidRPr="00D353B4">
              <w:t>dostateczny (3,0) – od 51 do 60% sumy punktów,</w:t>
            </w:r>
          </w:p>
          <w:p w14:paraId="52D3B449" w14:textId="77777777" w:rsidR="00A43396" w:rsidRPr="00D353B4" w:rsidRDefault="00A43396" w:rsidP="00AD3881">
            <w:pPr>
              <w:jc w:val="both"/>
            </w:pPr>
            <w:r w:rsidRPr="00D353B4">
              <w:t>dostateczny plus (3,5) – od 61 do 70%,</w:t>
            </w:r>
          </w:p>
          <w:p w14:paraId="1EB82718" w14:textId="77777777" w:rsidR="00A43396" w:rsidRPr="00D353B4" w:rsidRDefault="00A43396" w:rsidP="00AD3881">
            <w:pPr>
              <w:jc w:val="both"/>
            </w:pPr>
            <w:r w:rsidRPr="00D353B4">
              <w:t>dobry (4,0) – od 71 do 80%,</w:t>
            </w:r>
          </w:p>
          <w:p w14:paraId="19C07DA4" w14:textId="77777777" w:rsidR="00A43396" w:rsidRPr="00D353B4" w:rsidRDefault="00A43396" w:rsidP="00AD3881">
            <w:pPr>
              <w:jc w:val="both"/>
            </w:pPr>
            <w:r w:rsidRPr="00D353B4">
              <w:lastRenderedPageBreak/>
              <w:t>dobry plus (4,5) – od 81 do 90%,</w:t>
            </w:r>
          </w:p>
          <w:p w14:paraId="08A0BFB8" w14:textId="77777777" w:rsidR="00A43396" w:rsidRPr="00D353B4" w:rsidRDefault="00A43396" w:rsidP="00AD3881">
            <w:pPr>
              <w:jc w:val="both"/>
            </w:pPr>
            <w:r w:rsidRPr="00D353B4">
              <w:t>bardzo dobry (5,0) – powyżej 91%.</w:t>
            </w:r>
          </w:p>
        </w:tc>
      </w:tr>
      <w:tr w:rsidR="00D353B4" w:rsidRPr="00D353B4" w14:paraId="3A5AE8FA" w14:textId="77777777" w:rsidTr="00C73EA9">
        <w:tc>
          <w:tcPr>
            <w:tcW w:w="2123" w:type="pct"/>
            <w:shd w:val="clear" w:color="auto" w:fill="auto"/>
          </w:tcPr>
          <w:p w14:paraId="65E79103" w14:textId="77777777" w:rsidR="00A43396" w:rsidRPr="00D353B4" w:rsidRDefault="00A43396" w:rsidP="00AD3881">
            <w:r w:rsidRPr="00D353B4">
              <w:lastRenderedPageBreak/>
              <w:t>Elementy i wagi mające wpływ na ocenę końcową</w:t>
            </w:r>
          </w:p>
          <w:p w14:paraId="7FB31640" w14:textId="77777777" w:rsidR="00A43396" w:rsidRPr="00D353B4" w:rsidRDefault="00A43396" w:rsidP="00AD3881"/>
          <w:p w14:paraId="14698040" w14:textId="77777777" w:rsidR="00A43396" w:rsidRPr="00D353B4" w:rsidRDefault="00A43396" w:rsidP="00AD3881"/>
        </w:tc>
        <w:tc>
          <w:tcPr>
            <w:tcW w:w="2877" w:type="pct"/>
            <w:shd w:val="clear" w:color="auto" w:fill="auto"/>
          </w:tcPr>
          <w:p w14:paraId="2E69D96A" w14:textId="77777777" w:rsidR="00A43396" w:rsidRPr="00D353B4" w:rsidRDefault="00A43396" w:rsidP="00AD3881">
            <w:pPr>
              <w:jc w:val="both"/>
            </w:pPr>
            <w:r w:rsidRPr="00D353B4">
              <w:t>Ocena z ćwiczeń – średnia arytmetyczna ocen z kolokwiów i prezentacji;</w:t>
            </w:r>
          </w:p>
          <w:p w14:paraId="2DC679E5" w14:textId="77777777" w:rsidR="00A43396" w:rsidRPr="00D353B4" w:rsidRDefault="00A43396" w:rsidP="00AD3881">
            <w:pPr>
              <w:jc w:val="both"/>
            </w:pPr>
            <w:r w:rsidRPr="00D353B4">
              <w:t>Ocena końcowa – ocena z egzaminu 70% + 30% ocena z ćwiczeń</w:t>
            </w:r>
          </w:p>
          <w:p w14:paraId="323F1D7C" w14:textId="77777777" w:rsidR="00A43396" w:rsidRPr="00D353B4" w:rsidRDefault="00A43396" w:rsidP="00AD3881">
            <w:pPr>
              <w:jc w:val="both"/>
            </w:pPr>
            <w:r w:rsidRPr="00D353B4">
              <w:t>Warunki te są przedstawiane studentom i konsultowane z nimi na pierwszym wykładzie</w:t>
            </w:r>
          </w:p>
        </w:tc>
      </w:tr>
      <w:tr w:rsidR="00D353B4" w:rsidRPr="00D353B4" w14:paraId="2767954A" w14:textId="77777777" w:rsidTr="00C73EA9">
        <w:trPr>
          <w:trHeight w:val="2324"/>
        </w:trPr>
        <w:tc>
          <w:tcPr>
            <w:tcW w:w="2123" w:type="pct"/>
            <w:shd w:val="clear" w:color="auto" w:fill="auto"/>
          </w:tcPr>
          <w:p w14:paraId="4CA88ADF" w14:textId="77777777" w:rsidR="004C5237" w:rsidRPr="00D353B4" w:rsidRDefault="004C5237" w:rsidP="004C5237">
            <w:pPr>
              <w:jc w:val="both"/>
            </w:pPr>
            <w:r w:rsidRPr="00D353B4">
              <w:t>Bilans punktów ECTS</w:t>
            </w:r>
          </w:p>
        </w:tc>
        <w:tc>
          <w:tcPr>
            <w:tcW w:w="2877" w:type="pct"/>
            <w:shd w:val="clear" w:color="auto" w:fill="auto"/>
            <w:vAlign w:val="center"/>
          </w:tcPr>
          <w:p w14:paraId="22FB3420" w14:textId="77777777" w:rsidR="004C5237" w:rsidRPr="00D353B4" w:rsidRDefault="004C5237" w:rsidP="004C5237">
            <w:r w:rsidRPr="00D353B4">
              <w:t>Kontaktowe:</w:t>
            </w:r>
          </w:p>
          <w:p w14:paraId="1A0B82CC" w14:textId="2921452C" w:rsidR="004C5237" w:rsidRPr="00D353B4" w:rsidRDefault="004C5237" w:rsidP="004C5237">
            <w:r w:rsidRPr="00D353B4">
              <w:t>wykład 20 godz. (</w:t>
            </w:r>
            <w:r w:rsidR="008E36A1" w:rsidRPr="00D353B4">
              <w:t>0,8</w:t>
            </w:r>
            <w:r w:rsidRPr="00D353B4">
              <w:t xml:space="preserve"> ECTS)</w:t>
            </w:r>
          </w:p>
          <w:p w14:paraId="46A5976A" w14:textId="3A67643F" w:rsidR="004C5237" w:rsidRPr="00D353B4" w:rsidRDefault="004C5237" w:rsidP="004C5237">
            <w:r w:rsidRPr="00D353B4">
              <w:t>ćwiczenia 20 godz. (</w:t>
            </w:r>
            <w:r w:rsidR="008E36A1" w:rsidRPr="00D353B4">
              <w:t>0,8</w:t>
            </w:r>
            <w:r w:rsidRPr="00D353B4">
              <w:t xml:space="preserve"> ECTS)</w:t>
            </w:r>
          </w:p>
          <w:p w14:paraId="59AE860A" w14:textId="77777777" w:rsidR="004C5237" w:rsidRPr="00D353B4" w:rsidRDefault="004C5237" w:rsidP="004C5237">
            <w:r w:rsidRPr="00D353B4">
              <w:t>ćwiczenia terenowe 5 (0,2 ECTS)</w:t>
            </w:r>
          </w:p>
          <w:p w14:paraId="175900E2" w14:textId="6AA18138" w:rsidR="004C5237" w:rsidRPr="00D353B4" w:rsidRDefault="004C5237" w:rsidP="004C5237">
            <w:r w:rsidRPr="00D353B4">
              <w:t>egzamin pisemny 2 godz. (0,</w:t>
            </w:r>
            <w:r w:rsidR="008E36A1" w:rsidRPr="00D353B4">
              <w:t>1</w:t>
            </w:r>
            <w:r w:rsidRPr="00D353B4">
              <w:t xml:space="preserve"> ECTS)</w:t>
            </w:r>
          </w:p>
          <w:p w14:paraId="4C838A02" w14:textId="47334558" w:rsidR="004C5237" w:rsidRPr="00D353B4" w:rsidRDefault="004C5237" w:rsidP="004C5237">
            <w:r w:rsidRPr="00D353B4">
              <w:t xml:space="preserve">Razem kontaktowe </w:t>
            </w:r>
            <w:r w:rsidR="008E36A1" w:rsidRPr="00D353B4">
              <w:t>4</w:t>
            </w:r>
            <w:r w:rsidRPr="00D353B4">
              <w:t>7 godz. (</w:t>
            </w:r>
            <w:r w:rsidR="008E36A1" w:rsidRPr="00D353B4">
              <w:t>1,9</w:t>
            </w:r>
            <w:r w:rsidRPr="00D353B4">
              <w:t xml:space="preserve"> ECTS)</w:t>
            </w:r>
          </w:p>
          <w:p w14:paraId="6D52597F" w14:textId="77777777" w:rsidR="004C5237" w:rsidRPr="00D353B4" w:rsidRDefault="004C5237" w:rsidP="004C5237"/>
          <w:p w14:paraId="0B405720" w14:textId="77777777" w:rsidR="004C5237" w:rsidRPr="00D353B4" w:rsidRDefault="004C5237" w:rsidP="004C5237">
            <w:r w:rsidRPr="00D353B4">
              <w:t>Niekontaktowe:</w:t>
            </w:r>
          </w:p>
          <w:p w14:paraId="3E5B0F03" w14:textId="1FED6CB8" w:rsidR="004C5237" w:rsidRPr="00D353B4" w:rsidRDefault="004C5237" w:rsidP="004C5237">
            <w:r w:rsidRPr="00D353B4">
              <w:t>Przygotowanie do egzaminu 2</w:t>
            </w:r>
            <w:r w:rsidR="008E36A1" w:rsidRPr="00D353B4">
              <w:t>5</w:t>
            </w:r>
            <w:r w:rsidRPr="00D353B4">
              <w:t xml:space="preserve"> godz. (</w:t>
            </w:r>
            <w:r w:rsidR="008E36A1" w:rsidRPr="00D353B4">
              <w:t>1,0</w:t>
            </w:r>
            <w:r w:rsidRPr="00D353B4">
              <w:t xml:space="preserve"> ECTS)</w:t>
            </w:r>
          </w:p>
          <w:p w14:paraId="465BBC42" w14:textId="031C9848" w:rsidR="004C5237" w:rsidRPr="00D353B4" w:rsidRDefault="004C5237" w:rsidP="004C5237">
            <w:r w:rsidRPr="00D353B4">
              <w:t xml:space="preserve">Przygotowanie do kolokwiów </w:t>
            </w:r>
            <w:r w:rsidR="008E36A1" w:rsidRPr="00D353B4">
              <w:t>23</w:t>
            </w:r>
            <w:r w:rsidRPr="00D353B4">
              <w:t xml:space="preserve"> godz. (</w:t>
            </w:r>
            <w:r w:rsidR="008E36A1" w:rsidRPr="00D353B4">
              <w:t>0,9</w:t>
            </w:r>
            <w:r w:rsidRPr="00D353B4">
              <w:t xml:space="preserve"> ECTS)</w:t>
            </w:r>
          </w:p>
          <w:p w14:paraId="48520578" w14:textId="7DF8A989" w:rsidR="004C5237" w:rsidRPr="00D353B4" w:rsidRDefault="004C5237" w:rsidP="004C5237">
            <w:r w:rsidRPr="00D353B4">
              <w:t xml:space="preserve">Przygotowanie do zajęć </w:t>
            </w:r>
            <w:r w:rsidR="008E36A1" w:rsidRPr="00D353B4">
              <w:t>20</w:t>
            </w:r>
            <w:r w:rsidRPr="00D353B4">
              <w:t xml:space="preserve"> godz. (</w:t>
            </w:r>
            <w:r w:rsidR="008E36A1" w:rsidRPr="00D353B4">
              <w:t>0,8</w:t>
            </w:r>
            <w:r w:rsidRPr="00D353B4">
              <w:t xml:space="preserve"> ECTS)</w:t>
            </w:r>
          </w:p>
          <w:p w14:paraId="0DA8B01A" w14:textId="34984DBE" w:rsidR="004C5237" w:rsidRPr="00D353B4" w:rsidRDefault="004C5237" w:rsidP="004C5237">
            <w:r w:rsidRPr="00D353B4">
              <w:t xml:space="preserve">Przygotowanie prezentacji/projektu </w:t>
            </w:r>
            <w:r w:rsidR="008E36A1" w:rsidRPr="00D353B4">
              <w:t>20</w:t>
            </w:r>
            <w:r w:rsidRPr="00D353B4">
              <w:t xml:space="preserve"> godz. (</w:t>
            </w:r>
            <w:r w:rsidR="008E36A1" w:rsidRPr="00D353B4">
              <w:t>0,8</w:t>
            </w:r>
            <w:r w:rsidRPr="00D353B4">
              <w:t xml:space="preserve"> ECTS)</w:t>
            </w:r>
          </w:p>
          <w:p w14:paraId="1B789151" w14:textId="77777777" w:rsidR="004C5237" w:rsidRPr="00D353B4" w:rsidRDefault="004C5237" w:rsidP="004C5237">
            <w:r w:rsidRPr="00D353B4">
              <w:t>Studiowanie literatury 15 godz. (0,6 ECTS)</w:t>
            </w:r>
          </w:p>
          <w:p w14:paraId="41E5C948" w14:textId="29BDB31C" w:rsidR="004C5237" w:rsidRPr="00D353B4" w:rsidRDefault="004C5237" w:rsidP="004C5237">
            <w:pPr>
              <w:jc w:val="both"/>
            </w:pPr>
            <w:r w:rsidRPr="00D353B4">
              <w:t xml:space="preserve">Razem niekontaktowe </w:t>
            </w:r>
            <w:r w:rsidR="008E36A1" w:rsidRPr="00D353B4">
              <w:t>10</w:t>
            </w:r>
            <w:r w:rsidRPr="00D353B4">
              <w:t>3 godz. (</w:t>
            </w:r>
            <w:r w:rsidR="008E36A1" w:rsidRPr="00D353B4">
              <w:t>4,1</w:t>
            </w:r>
            <w:r w:rsidRPr="00D353B4">
              <w:t xml:space="preserve"> ECTS)</w:t>
            </w:r>
          </w:p>
        </w:tc>
      </w:tr>
      <w:tr w:rsidR="004C5237" w:rsidRPr="00D353B4" w14:paraId="4C6B5086" w14:textId="77777777" w:rsidTr="00C73EA9">
        <w:trPr>
          <w:trHeight w:val="718"/>
        </w:trPr>
        <w:tc>
          <w:tcPr>
            <w:tcW w:w="2123" w:type="pct"/>
            <w:shd w:val="clear" w:color="auto" w:fill="auto"/>
          </w:tcPr>
          <w:p w14:paraId="4BD71252" w14:textId="77777777" w:rsidR="004C5237" w:rsidRPr="00D353B4" w:rsidRDefault="004C5237" w:rsidP="004C5237">
            <w:r w:rsidRPr="00D353B4">
              <w:t>Nakład pracy związany z zajęciami wymagającymi bezpośredniego udziału nauczyciela akademickiego</w:t>
            </w:r>
          </w:p>
        </w:tc>
        <w:tc>
          <w:tcPr>
            <w:tcW w:w="2877" w:type="pct"/>
            <w:shd w:val="clear" w:color="auto" w:fill="auto"/>
            <w:vAlign w:val="center"/>
          </w:tcPr>
          <w:p w14:paraId="66675EFE" w14:textId="0DC481E4" w:rsidR="004C5237" w:rsidRPr="00D353B4" w:rsidRDefault="004C5237" w:rsidP="004C5237">
            <w:r w:rsidRPr="00D353B4">
              <w:t xml:space="preserve">Udział w wykładach </w:t>
            </w:r>
            <w:r w:rsidR="008E36A1" w:rsidRPr="00D353B4">
              <w:t>2</w:t>
            </w:r>
            <w:r w:rsidRPr="00D353B4">
              <w:t>0 godz.</w:t>
            </w:r>
          </w:p>
          <w:p w14:paraId="26B42492" w14:textId="0800E798" w:rsidR="004C5237" w:rsidRPr="00D353B4" w:rsidRDefault="004C5237" w:rsidP="004C5237">
            <w:r w:rsidRPr="00D353B4">
              <w:t xml:space="preserve">Udział w ćwiczeniach </w:t>
            </w:r>
            <w:r w:rsidR="008E36A1" w:rsidRPr="00D353B4">
              <w:t>25</w:t>
            </w:r>
            <w:r w:rsidRPr="00D353B4">
              <w:t xml:space="preserve"> godz.</w:t>
            </w:r>
          </w:p>
          <w:p w14:paraId="67EBB6E6" w14:textId="77777777" w:rsidR="004C5237" w:rsidRPr="00D353B4" w:rsidRDefault="004C5237" w:rsidP="004C5237">
            <w:r w:rsidRPr="00D353B4">
              <w:t>Egzamin pisemny 2 godz.</w:t>
            </w:r>
          </w:p>
          <w:p w14:paraId="33B1F0B0" w14:textId="028D4E16" w:rsidR="004C5237" w:rsidRPr="00D353B4" w:rsidRDefault="004C5237" w:rsidP="004C5237">
            <w:pPr>
              <w:jc w:val="both"/>
            </w:pPr>
            <w:r w:rsidRPr="00D353B4">
              <w:t xml:space="preserve">Razem kontaktowe </w:t>
            </w:r>
            <w:r w:rsidR="008E36A1" w:rsidRPr="00D353B4">
              <w:t>4</w:t>
            </w:r>
            <w:r w:rsidRPr="00D353B4">
              <w:t>7 godz. (</w:t>
            </w:r>
            <w:r w:rsidR="008E36A1" w:rsidRPr="00D353B4">
              <w:t>1,9</w:t>
            </w:r>
            <w:r w:rsidRPr="00D353B4">
              <w:t xml:space="preserve"> ECTS)</w:t>
            </w:r>
          </w:p>
        </w:tc>
      </w:tr>
    </w:tbl>
    <w:p w14:paraId="4BFD148C" w14:textId="77777777" w:rsidR="00A43396" w:rsidRPr="00D353B4" w:rsidRDefault="00A43396" w:rsidP="00AD3881">
      <w:pPr>
        <w:rPr>
          <w:sz w:val="28"/>
          <w:szCs w:val="28"/>
        </w:rPr>
      </w:pPr>
    </w:p>
    <w:p w14:paraId="1262A849" w14:textId="74D60B23" w:rsidR="00A824B1" w:rsidRPr="00D353B4" w:rsidRDefault="00A824B1" w:rsidP="0063103C">
      <w:pPr>
        <w:tabs>
          <w:tab w:val="left" w:pos="4190"/>
        </w:tabs>
        <w:rPr>
          <w:b/>
          <w:sz w:val="28"/>
        </w:rPr>
      </w:pPr>
      <w:r w:rsidRPr="00D353B4">
        <w:rPr>
          <w:b/>
          <w:sz w:val="28"/>
        </w:rPr>
        <w:t>Karta opisu zajęć z modułu język angielski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D353B4" w:rsidRPr="00D353B4" w14:paraId="34463F6A" w14:textId="77777777" w:rsidTr="00C73EA9">
        <w:trPr>
          <w:trHeight w:val="20"/>
        </w:trPr>
        <w:tc>
          <w:tcPr>
            <w:tcW w:w="1970" w:type="pct"/>
            <w:shd w:val="clear" w:color="auto" w:fill="auto"/>
          </w:tcPr>
          <w:p w14:paraId="2AE71582" w14:textId="55B1D239" w:rsidR="00A43396" w:rsidRPr="00D353B4" w:rsidRDefault="00A43396" w:rsidP="0063103C">
            <w:r w:rsidRPr="00D353B4">
              <w:t xml:space="preserve">Nazwa kierunku studiów </w:t>
            </w:r>
          </w:p>
        </w:tc>
        <w:tc>
          <w:tcPr>
            <w:tcW w:w="3030" w:type="pct"/>
            <w:shd w:val="clear" w:color="auto" w:fill="auto"/>
          </w:tcPr>
          <w:p w14:paraId="7E30E175" w14:textId="77777777" w:rsidR="00A43396" w:rsidRPr="00D353B4" w:rsidRDefault="00A43396" w:rsidP="0063103C">
            <w:r w:rsidRPr="00D353B4">
              <w:t>Turystyka i rekreacja</w:t>
            </w:r>
          </w:p>
        </w:tc>
      </w:tr>
      <w:tr w:rsidR="00D353B4" w:rsidRPr="00D353B4" w14:paraId="7364AFAC" w14:textId="77777777" w:rsidTr="00C73EA9">
        <w:trPr>
          <w:trHeight w:val="20"/>
        </w:trPr>
        <w:tc>
          <w:tcPr>
            <w:tcW w:w="1970" w:type="pct"/>
            <w:shd w:val="clear" w:color="auto" w:fill="auto"/>
          </w:tcPr>
          <w:p w14:paraId="05FB8D5E" w14:textId="77777777" w:rsidR="00A43396" w:rsidRPr="00D353B4" w:rsidRDefault="00A43396" w:rsidP="0063103C">
            <w:r w:rsidRPr="00D353B4">
              <w:t>Nazwa modułu, także nazwa w języku angielskim</w:t>
            </w:r>
          </w:p>
        </w:tc>
        <w:tc>
          <w:tcPr>
            <w:tcW w:w="3030" w:type="pct"/>
            <w:shd w:val="clear" w:color="auto" w:fill="auto"/>
          </w:tcPr>
          <w:p w14:paraId="1E6B0A0B" w14:textId="77777777" w:rsidR="00A43396" w:rsidRPr="00D353B4" w:rsidRDefault="00A43396" w:rsidP="0063103C">
            <w:pPr>
              <w:rPr>
                <w:lang w:val="en-GB"/>
              </w:rPr>
            </w:pPr>
            <w:r w:rsidRPr="00D353B4">
              <w:rPr>
                <w:lang w:val="en-GB"/>
              </w:rPr>
              <w:t>Język obcy 1– Angielski B2</w:t>
            </w:r>
          </w:p>
          <w:p w14:paraId="0B6D18FF" w14:textId="77777777" w:rsidR="00A43396" w:rsidRPr="00D353B4" w:rsidRDefault="00A43396" w:rsidP="0063103C">
            <w:pPr>
              <w:rPr>
                <w:lang w:val="en-GB"/>
              </w:rPr>
            </w:pPr>
            <w:r w:rsidRPr="00D353B4">
              <w:rPr>
                <w:lang w:val="en-US"/>
              </w:rPr>
              <w:t>Foreign Language 1– English B2</w:t>
            </w:r>
          </w:p>
        </w:tc>
      </w:tr>
      <w:tr w:rsidR="00D353B4" w:rsidRPr="00D353B4" w14:paraId="7AD7E2EB" w14:textId="77777777" w:rsidTr="00C73EA9">
        <w:trPr>
          <w:trHeight w:val="20"/>
        </w:trPr>
        <w:tc>
          <w:tcPr>
            <w:tcW w:w="1970" w:type="pct"/>
            <w:shd w:val="clear" w:color="auto" w:fill="auto"/>
          </w:tcPr>
          <w:p w14:paraId="37F31CEE" w14:textId="21DAB3F1" w:rsidR="00A43396" w:rsidRPr="00D353B4" w:rsidRDefault="00A43396" w:rsidP="0063103C">
            <w:r w:rsidRPr="00D353B4">
              <w:t xml:space="preserve">Język wykładowy </w:t>
            </w:r>
          </w:p>
        </w:tc>
        <w:tc>
          <w:tcPr>
            <w:tcW w:w="3030" w:type="pct"/>
            <w:shd w:val="clear" w:color="auto" w:fill="auto"/>
          </w:tcPr>
          <w:p w14:paraId="04A9A2D1" w14:textId="77777777" w:rsidR="00A43396" w:rsidRPr="00D353B4" w:rsidRDefault="00A43396" w:rsidP="0063103C">
            <w:pPr>
              <w:rPr>
                <w:lang w:val="en-GB"/>
              </w:rPr>
            </w:pPr>
            <w:r w:rsidRPr="00D353B4">
              <w:rPr>
                <w:lang w:val="en-GB"/>
              </w:rPr>
              <w:t>angielski</w:t>
            </w:r>
          </w:p>
        </w:tc>
      </w:tr>
      <w:tr w:rsidR="00D353B4" w:rsidRPr="00D353B4" w14:paraId="33A21706" w14:textId="77777777" w:rsidTr="00C73EA9">
        <w:trPr>
          <w:trHeight w:val="20"/>
        </w:trPr>
        <w:tc>
          <w:tcPr>
            <w:tcW w:w="1970" w:type="pct"/>
            <w:shd w:val="clear" w:color="auto" w:fill="auto"/>
          </w:tcPr>
          <w:p w14:paraId="190870AF" w14:textId="5E35F938" w:rsidR="00A43396" w:rsidRPr="00D353B4" w:rsidRDefault="00A43396" w:rsidP="0063103C">
            <w:pPr>
              <w:autoSpaceDE w:val="0"/>
              <w:autoSpaceDN w:val="0"/>
              <w:adjustRightInd w:val="0"/>
            </w:pPr>
            <w:r w:rsidRPr="00D353B4">
              <w:t xml:space="preserve">Rodzaj modułu </w:t>
            </w:r>
          </w:p>
        </w:tc>
        <w:tc>
          <w:tcPr>
            <w:tcW w:w="3030" w:type="pct"/>
            <w:shd w:val="clear" w:color="auto" w:fill="auto"/>
          </w:tcPr>
          <w:p w14:paraId="73D7AA02" w14:textId="77777777" w:rsidR="00A43396" w:rsidRPr="00D353B4" w:rsidRDefault="00A43396" w:rsidP="0063103C">
            <w:r w:rsidRPr="00D353B4">
              <w:t>obowiązkowy</w:t>
            </w:r>
          </w:p>
        </w:tc>
      </w:tr>
      <w:tr w:rsidR="00D353B4" w:rsidRPr="00D353B4" w14:paraId="3CA3B630" w14:textId="77777777" w:rsidTr="00C73EA9">
        <w:trPr>
          <w:trHeight w:val="20"/>
        </w:trPr>
        <w:tc>
          <w:tcPr>
            <w:tcW w:w="1970" w:type="pct"/>
            <w:shd w:val="clear" w:color="auto" w:fill="auto"/>
          </w:tcPr>
          <w:p w14:paraId="6C5A043D" w14:textId="77777777" w:rsidR="00A43396" w:rsidRPr="00D353B4" w:rsidRDefault="00A43396" w:rsidP="0063103C">
            <w:r w:rsidRPr="00D353B4">
              <w:t>Poziom studiów</w:t>
            </w:r>
          </w:p>
        </w:tc>
        <w:tc>
          <w:tcPr>
            <w:tcW w:w="3030" w:type="pct"/>
            <w:shd w:val="clear" w:color="auto" w:fill="auto"/>
          </w:tcPr>
          <w:p w14:paraId="546187CD" w14:textId="77777777" w:rsidR="00A43396" w:rsidRPr="00D353B4" w:rsidRDefault="00A43396" w:rsidP="0063103C">
            <w:r w:rsidRPr="00D353B4">
              <w:t xml:space="preserve">studia pierwszego stopnia </w:t>
            </w:r>
          </w:p>
        </w:tc>
      </w:tr>
      <w:tr w:rsidR="00D353B4" w:rsidRPr="00D353B4" w14:paraId="60CD1B63" w14:textId="77777777" w:rsidTr="00C73EA9">
        <w:trPr>
          <w:trHeight w:val="20"/>
        </w:trPr>
        <w:tc>
          <w:tcPr>
            <w:tcW w:w="1970" w:type="pct"/>
            <w:shd w:val="clear" w:color="auto" w:fill="auto"/>
          </w:tcPr>
          <w:p w14:paraId="2F707463" w14:textId="57A6BCEC" w:rsidR="00A43396" w:rsidRPr="00D353B4" w:rsidRDefault="00A43396" w:rsidP="0063103C">
            <w:r w:rsidRPr="00D353B4">
              <w:t>Forma studiów</w:t>
            </w:r>
          </w:p>
        </w:tc>
        <w:tc>
          <w:tcPr>
            <w:tcW w:w="3030" w:type="pct"/>
            <w:shd w:val="clear" w:color="auto" w:fill="auto"/>
          </w:tcPr>
          <w:p w14:paraId="082DD18F" w14:textId="42CAD132" w:rsidR="00A43396" w:rsidRPr="00D353B4" w:rsidRDefault="00A47FAE" w:rsidP="0063103C">
            <w:r w:rsidRPr="00D353B4">
              <w:t>nie</w:t>
            </w:r>
            <w:r w:rsidR="00A43396" w:rsidRPr="00D353B4">
              <w:t>stacjonarne</w:t>
            </w:r>
          </w:p>
        </w:tc>
      </w:tr>
      <w:tr w:rsidR="00D353B4" w:rsidRPr="00D353B4" w14:paraId="27DCDECF" w14:textId="77777777" w:rsidTr="00C73EA9">
        <w:trPr>
          <w:trHeight w:val="20"/>
        </w:trPr>
        <w:tc>
          <w:tcPr>
            <w:tcW w:w="1970" w:type="pct"/>
            <w:shd w:val="clear" w:color="auto" w:fill="auto"/>
          </w:tcPr>
          <w:p w14:paraId="37A086E6" w14:textId="77777777" w:rsidR="00A43396" w:rsidRPr="00D353B4" w:rsidRDefault="00A43396" w:rsidP="0063103C">
            <w:r w:rsidRPr="00D353B4">
              <w:t>Rok studiów dla kierunku</w:t>
            </w:r>
          </w:p>
        </w:tc>
        <w:tc>
          <w:tcPr>
            <w:tcW w:w="3030" w:type="pct"/>
            <w:shd w:val="clear" w:color="auto" w:fill="auto"/>
          </w:tcPr>
          <w:p w14:paraId="2463E88B" w14:textId="77777777" w:rsidR="00A43396" w:rsidRPr="00D353B4" w:rsidRDefault="00A43396" w:rsidP="0063103C">
            <w:r w:rsidRPr="00D353B4">
              <w:t>I</w:t>
            </w:r>
          </w:p>
        </w:tc>
      </w:tr>
      <w:tr w:rsidR="00D353B4" w:rsidRPr="00D353B4" w14:paraId="4338DB9C" w14:textId="77777777" w:rsidTr="00C73EA9">
        <w:trPr>
          <w:trHeight w:val="20"/>
        </w:trPr>
        <w:tc>
          <w:tcPr>
            <w:tcW w:w="1970" w:type="pct"/>
            <w:shd w:val="clear" w:color="auto" w:fill="auto"/>
          </w:tcPr>
          <w:p w14:paraId="5F5C7B85" w14:textId="77777777" w:rsidR="00A43396" w:rsidRPr="00D353B4" w:rsidRDefault="00A43396" w:rsidP="0063103C">
            <w:r w:rsidRPr="00D353B4">
              <w:t>Semestr dla kierunku</w:t>
            </w:r>
          </w:p>
        </w:tc>
        <w:tc>
          <w:tcPr>
            <w:tcW w:w="3030" w:type="pct"/>
            <w:shd w:val="clear" w:color="auto" w:fill="auto"/>
          </w:tcPr>
          <w:p w14:paraId="79FB92BA" w14:textId="77777777" w:rsidR="00A43396" w:rsidRPr="00D353B4" w:rsidRDefault="00A43396" w:rsidP="0063103C">
            <w:r w:rsidRPr="00D353B4">
              <w:t>1</w:t>
            </w:r>
          </w:p>
        </w:tc>
      </w:tr>
      <w:tr w:rsidR="00D353B4" w:rsidRPr="00D353B4" w14:paraId="00541A14" w14:textId="77777777" w:rsidTr="00C73EA9">
        <w:trPr>
          <w:trHeight w:val="20"/>
        </w:trPr>
        <w:tc>
          <w:tcPr>
            <w:tcW w:w="1970" w:type="pct"/>
            <w:shd w:val="clear" w:color="auto" w:fill="auto"/>
          </w:tcPr>
          <w:p w14:paraId="774DDB31" w14:textId="77777777" w:rsidR="00A43396" w:rsidRPr="00D353B4" w:rsidRDefault="00A43396" w:rsidP="0063103C">
            <w:pPr>
              <w:autoSpaceDE w:val="0"/>
              <w:autoSpaceDN w:val="0"/>
              <w:adjustRightInd w:val="0"/>
            </w:pPr>
            <w:r w:rsidRPr="00D353B4">
              <w:t>Liczba punktów ECTS z podziałem na kontaktowe/niekontaktowe</w:t>
            </w:r>
          </w:p>
        </w:tc>
        <w:tc>
          <w:tcPr>
            <w:tcW w:w="3030" w:type="pct"/>
            <w:shd w:val="clear" w:color="auto" w:fill="auto"/>
          </w:tcPr>
          <w:p w14:paraId="00DED9BF" w14:textId="6CD9B4C6" w:rsidR="00A43396" w:rsidRPr="00D353B4" w:rsidRDefault="00A43396" w:rsidP="0063103C">
            <w:r w:rsidRPr="00D353B4">
              <w:t>2 (</w:t>
            </w:r>
            <w:r w:rsidR="00A47FAE" w:rsidRPr="00D353B4">
              <w:t>0,</w:t>
            </w:r>
            <w:r w:rsidR="003D4BE9" w:rsidRPr="00D353B4">
              <w:t>6</w:t>
            </w:r>
            <w:r w:rsidRPr="00D353B4">
              <w:t>/</w:t>
            </w:r>
            <w:r w:rsidR="00A47FAE" w:rsidRPr="00D353B4">
              <w:t>1</w:t>
            </w:r>
            <w:r w:rsidRPr="00D353B4">
              <w:t>,</w:t>
            </w:r>
            <w:r w:rsidR="003D4BE9" w:rsidRPr="00D353B4">
              <w:t>4</w:t>
            </w:r>
            <w:r w:rsidRPr="00D353B4">
              <w:t>)</w:t>
            </w:r>
          </w:p>
        </w:tc>
      </w:tr>
      <w:tr w:rsidR="00D353B4" w:rsidRPr="00D353B4" w14:paraId="70FD2DA3" w14:textId="77777777" w:rsidTr="00C73EA9">
        <w:trPr>
          <w:trHeight w:val="20"/>
        </w:trPr>
        <w:tc>
          <w:tcPr>
            <w:tcW w:w="1970" w:type="pct"/>
            <w:shd w:val="clear" w:color="auto" w:fill="auto"/>
          </w:tcPr>
          <w:p w14:paraId="357932C1" w14:textId="77777777" w:rsidR="00A43396" w:rsidRPr="00D353B4" w:rsidRDefault="00A43396" w:rsidP="0063103C">
            <w:pPr>
              <w:autoSpaceDE w:val="0"/>
              <w:autoSpaceDN w:val="0"/>
              <w:adjustRightInd w:val="0"/>
            </w:pPr>
            <w:r w:rsidRPr="00D353B4">
              <w:t>Tytuł naukowy/stopień naukowy, imię i nazwisko osoby odpowiedzialnej za moduł</w:t>
            </w:r>
          </w:p>
        </w:tc>
        <w:tc>
          <w:tcPr>
            <w:tcW w:w="3030" w:type="pct"/>
            <w:shd w:val="clear" w:color="auto" w:fill="auto"/>
          </w:tcPr>
          <w:p w14:paraId="059CF204" w14:textId="77777777" w:rsidR="00A43396" w:rsidRPr="00D353B4" w:rsidRDefault="00A43396" w:rsidP="0063103C">
            <w:r w:rsidRPr="00D353B4">
              <w:t>mgr Joanna Rączkieiwcz-Gołacka</w:t>
            </w:r>
          </w:p>
        </w:tc>
      </w:tr>
      <w:tr w:rsidR="00D353B4" w:rsidRPr="00D353B4" w14:paraId="0B8C6B08" w14:textId="77777777" w:rsidTr="00C73EA9">
        <w:trPr>
          <w:trHeight w:val="20"/>
        </w:trPr>
        <w:tc>
          <w:tcPr>
            <w:tcW w:w="1970" w:type="pct"/>
            <w:shd w:val="clear" w:color="auto" w:fill="auto"/>
          </w:tcPr>
          <w:p w14:paraId="35A91973" w14:textId="32AA92EF" w:rsidR="00A43396" w:rsidRPr="00D353B4" w:rsidRDefault="00A43396" w:rsidP="0063103C">
            <w:r w:rsidRPr="00D353B4">
              <w:t>Jednostka oferująca moduł</w:t>
            </w:r>
          </w:p>
        </w:tc>
        <w:tc>
          <w:tcPr>
            <w:tcW w:w="3030" w:type="pct"/>
            <w:shd w:val="clear" w:color="auto" w:fill="auto"/>
          </w:tcPr>
          <w:p w14:paraId="334224D9" w14:textId="77777777" w:rsidR="00A43396" w:rsidRPr="00D353B4" w:rsidRDefault="00A43396" w:rsidP="0063103C">
            <w:r w:rsidRPr="00D353B4">
              <w:t>Centrum Nauczania Języków Obcych i Certyfikacji</w:t>
            </w:r>
          </w:p>
        </w:tc>
      </w:tr>
      <w:tr w:rsidR="00D353B4" w:rsidRPr="00D353B4" w14:paraId="02CD6B4B" w14:textId="77777777" w:rsidTr="00C73EA9">
        <w:trPr>
          <w:trHeight w:val="20"/>
        </w:trPr>
        <w:tc>
          <w:tcPr>
            <w:tcW w:w="1970" w:type="pct"/>
            <w:shd w:val="clear" w:color="auto" w:fill="auto"/>
          </w:tcPr>
          <w:p w14:paraId="12096114" w14:textId="54D3B590" w:rsidR="00A43396" w:rsidRPr="00D353B4" w:rsidRDefault="00A43396" w:rsidP="0063103C">
            <w:bookmarkStart w:id="5" w:name="_Hlk170641365"/>
            <w:r w:rsidRPr="00D353B4">
              <w:t>Cel modułu</w:t>
            </w:r>
          </w:p>
        </w:tc>
        <w:tc>
          <w:tcPr>
            <w:tcW w:w="3030" w:type="pct"/>
            <w:shd w:val="clear" w:color="auto" w:fill="auto"/>
          </w:tcPr>
          <w:p w14:paraId="0CDDE448" w14:textId="172447B5" w:rsidR="00A43396" w:rsidRPr="00D353B4" w:rsidRDefault="00A43396" w:rsidP="0063103C">
            <w:pPr>
              <w:jc w:val="both"/>
            </w:pPr>
            <w:r w:rsidRPr="00D353B4">
              <w:t xml:space="preserve">Rozwinięcie kompetencji językowych w zakresie czytania, pisania, słuchania, mówienia. Podniesienie kompetencji językowych w zakresie słownictwa ogólnego i </w:t>
            </w:r>
            <w:r w:rsidR="00FF7F82" w:rsidRPr="00D353B4">
              <w:t>zawodowego</w:t>
            </w:r>
            <w:r w:rsidRPr="00D353B4">
              <w:t>.</w:t>
            </w:r>
          </w:p>
          <w:p w14:paraId="378B517C" w14:textId="77777777" w:rsidR="00A43396" w:rsidRPr="00D353B4" w:rsidRDefault="00A43396" w:rsidP="0063103C">
            <w:pPr>
              <w:jc w:val="both"/>
            </w:pPr>
            <w:r w:rsidRPr="00D353B4">
              <w:t>Rozwijanie umiejętności poprawnej komunikacji w środowisku zawodowym.</w:t>
            </w:r>
          </w:p>
          <w:p w14:paraId="76C1C5C7" w14:textId="77777777" w:rsidR="00A43396" w:rsidRPr="00D353B4" w:rsidRDefault="00A43396" w:rsidP="0063103C">
            <w:pPr>
              <w:autoSpaceDE w:val="0"/>
              <w:autoSpaceDN w:val="0"/>
              <w:adjustRightInd w:val="0"/>
            </w:pPr>
            <w:r w:rsidRPr="00D353B4">
              <w:lastRenderedPageBreak/>
              <w:t>Przekazanie wiedzy niezbędnej do stosowania zaawansowanych struktur gramatycznych oraz technik pracy z obcojęzycznym tekstem źródłowym.</w:t>
            </w:r>
          </w:p>
        </w:tc>
      </w:tr>
      <w:tr w:rsidR="00D353B4" w:rsidRPr="00D353B4" w14:paraId="14DF7B11" w14:textId="77777777" w:rsidTr="00C73EA9">
        <w:trPr>
          <w:trHeight w:val="20"/>
        </w:trPr>
        <w:tc>
          <w:tcPr>
            <w:tcW w:w="1970" w:type="pct"/>
            <w:vMerge w:val="restart"/>
            <w:shd w:val="clear" w:color="auto" w:fill="auto"/>
          </w:tcPr>
          <w:p w14:paraId="1D99C370" w14:textId="77777777" w:rsidR="00A43396" w:rsidRPr="00D353B4" w:rsidRDefault="00A43396" w:rsidP="0063103C">
            <w:pPr>
              <w:jc w:val="both"/>
            </w:pPr>
            <w:r w:rsidRPr="00D353B4">
              <w:lastRenderedPageBreak/>
              <w:t>Efekty uczenia się dla modułu to opis zasobu wiedzy, umiejętności i kompetencji społecznych, które student osiągnie po zrealizowaniu zajęć.</w:t>
            </w:r>
          </w:p>
        </w:tc>
        <w:tc>
          <w:tcPr>
            <w:tcW w:w="3030" w:type="pct"/>
            <w:shd w:val="clear" w:color="auto" w:fill="auto"/>
          </w:tcPr>
          <w:p w14:paraId="2EEB5318" w14:textId="77777777" w:rsidR="00A43396" w:rsidRPr="00D353B4" w:rsidRDefault="00A43396" w:rsidP="0063103C">
            <w:r w:rsidRPr="00D353B4">
              <w:t xml:space="preserve">Wiedza: </w:t>
            </w:r>
          </w:p>
        </w:tc>
      </w:tr>
      <w:tr w:rsidR="00D353B4" w:rsidRPr="00D353B4" w14:paraId="750C70DD" w14:textId="77777777" w:rsidTr="00C73EA9">
        <w:trPr>
          <w:trHeight w:val="20"/>
        </w:trPr>
        <w:tc>
          <w:tcPr>
            <w:tcW w:w="1970" w:type="pct"/>
            <w:vMerge/>
            <w:shd w:val="clear" w:color="auto" w:fill="auto"/>
          </w:tcPr>
          <w:p w14:paraId="5C80E941" w14:textId="77777777" w:rsidR="00A43396" w:rsidRPr="00D353B4" w:rsidRDefault="00A43396" w:rsidP="0063103C">
            <w:pPr>
              <w:rPr>
                <w:highlight w:val="yellow"/>
              </w:rPr>
            </w:pPr>
          </w:p>
        </w:tc>
        <w:tc>
          <w:tcPr>
            <w:tcW w:w="3030" w:type="pct"/>
            <w:shd w:val="clear" w:color="auto" w:fill="auto"/>
          </w:tcPr>
          <w:p w14:paraId="588157A6" w14:textId="77777777" w:rsidR="00A43396" w:rsidRPr="00D353B4" w:rsidRDefault="00A43396" w:rsidP="0063103C">
            <w:r w:rsidRPr="00D353B4">
              <w:t>1.</w:t>
            </w:r>
          </w:p>
        </w:tc>
      </w:tr>
      <w:tr w:rsidR="00D353B4" w:rsidRPr="00D353B4" w14:paraId="6FBAB86B" w14:textId="77777777" w:rsidTr="00C73EA9">
        <w:trPr>
          <w:trHeight w:val="20"/>
        </w:trPr>
        <w:tc>
          <w:tcPr>
            <w:tcW w:w="1970" w:type="pct"/>
            <w:vMerge/>
            <w:shd w:val="clear" w:color="auto" w:fill="auto"/>
          </w:tcPr>
          <w:p w14:paraId="7952CE42" w14:textId="77777777" w:rsidR="00A43396" w:rsidRPr="00D353B4" w:rsidRDefault="00A43396" w:rsidP="0063103C">
            <w:pPr>
              <w:rPr>
                <w:highlight w:val="yellow"/>
              </w:rPr>
            </w:pPr>
          </w:p>
        </w:tc>
        <w:tc>
          <w:tcPr>
            <w:tcW w:w="3030" w:type="pct"/>
            <w:shd w:val="clear" w:color="auto" w:fill="auto"/>
          </w:tcPr>
          <w:p w14:paraId="78BFC378" w14:textId="77777777" w:rsidR="00A43396" w:rsidRPr="00D353B4" w:rsidRDefault="00A43396" w:rsidP="0063103C">
            <w:r w:rsidRPr="00D353B4">
              <w:t>2.</w:t>
            </w:r>
          </w:p>
        </w:tc>
      </w:tr>
      <w:tr w:rsidR="00D353B4" w:rsidRPr="00D353B4" w14:paraId="2D01BBF9" w14:textId="77777777" w:rsidTr="00C73EA9">
        <w:trPr>
          <w:trHeight w:val="20"/>
        </w:trPr>
        <w:tc>
          <w:tcPr>
            <w:tcW w:w="1970" w:type="pct"/>
            <w:vMerge/>
            <w:shd w:val="clear" w:color="auto" w:fill="auto"/>
          </w:tcPr>
          <w:p w14:paraId="6941DB60" w14:textId="77777777" w:rsidR="00A43396" w:rsidRPr="00D353B4" w:rsidRDefault="00A43396" w:rsidP="0063103C">
            <w:pPr>
              <w:rPr>
                <w:highlight w:val="yellow"/>
              </w:rPr>
            </w:pPr>
          </w:p>
        </w:tc>
        <w:tc>
          <w:tcPr>
            <w:tcW w:w="3030" w:type="pct"/>
            <w:shd w:val="clear" w:color="auto" w:fill="auto"/>
          </w:tcPr>
          <w:p w14:paraId="1E89F17B" w14:textId="77777777" w:rsidR="00A43396" w:rsidRPr="00D353B4" w:rsidRDefault="00A43396" w:rsidP="0063103C">
            <w:r w:rsidRPr="00D353B4">
              <w:t>Umiejętności:</w:t>
            </w:r>
          </w:p>
        </w:tc>
      </w:tr>
      <w:tr w:rsidR="00D353B4" w:rsidRPr="00D353B4" w14:paraId="06D24214" w14:textId="77777777" w:rsidTr="00C73EA9">
        <w:trPr>
          <w:trHeight w:val="20"/>
        </w:trPr>
        <w:tc>
          <w:tcPr>
            <w:tcW w:w="1970" w:type="pct"/>
            <w:vMerge/>
            <w:shd w:val="clear" w:color="auto" w:fill="auto"/>
          </w:tcPr>
          <w:p w14:paraId="36951374" w14:textId="77777777" w:rsidR="00A43396" w:rsidRPr="00D353B4" w:rsidRDefault="00A43396" w:rsidP="0063103C">
            <w:pPr>
              <w:rPr>
                <w:highlight w:val="yellow"/>
              </w:rPr>
            </w:pPr>
          </w:p>
        </w:tc>
        <w:tc>
          <w:tcPr>
            <w:tcW w:w="3030" w:type="pct"/>
            <w:shd w:val="clear" w:color="auto" w:fill="auto"/>
          </w:tcPr>
          <w:p w14:paraId="1018145F" w14:textId="77777777" w:rsidR="00A43396" w:rsidRPr="00D353B4" w:rsidRDefault="00A43396" w:rsidP="0063103C">
            <w:r w:rsidRPr="00D353B4">
              <w:t>U1. Posiada umiejętność wypowiadania się na tematy ogólne.</w:t>
            </w:r>
          </w:p>
        </w:tc>
      </w:tr>
      <w:tr w:rsidR="00D353B4" w:rsidRPr="00D353B4" w14:paraId="5277CDA9" w14:textId="77777777" w:rsidTr="00C73EA9">
        <w:trPr>
          <w:trHeight w:val="20"/>
        </w:trPr>
        <w:tc>
          <w:tcPr>
            <w:tcW w:w="1970" w:type="pct"/>
            <w:vMerge/>
            <w:shd w:val="clear" w:color="auto" w:fill="auto"/>
          </w:tcPr>
          <w:p w14:paraId="4B3DAA45" w14:textId="77777777" w:rsidR="00A43396" w:rsidRPr="00D353B4" w:rsidRDefault="00A43396" w:rsidP="0063103C">
            <w:pPr>
              <w:rPr>
                <w:highlight w:val="yellow"/>
              </w:rPr>
            </w:pPr>
          </w:p>
        </w:tc>
        <w:tc>
          <w:tcPr>
            <w:tcW w:w="3030" w:type="pct"/>
            <w:shd w:val="clear" w:color="auto" w:fill="auto"/>
          </w:tcPr>
          <w:p w14:paraId="17B9EAF7" w14:textId="77777777" w:rsidR="00A43396" w:rsidRPr="00D353B4" w:rsidRDefault="00A43396" w:rsidP="0063103C">
            <w:r w:rsidRPr="00D353B4">
              <w:t>U2. Rozumie ogólny sens artykułów, reportaży, wypowiedzi ulicznych, wiadomości telewizyjnych.</w:t>
            </w:r>
          </w:p>
        </w:tc>
      </w:tr>
      <w:tr w:rsidR="00D353B4" w:rsidRPr="00D353B4" w14:paraId="2245C8FE" w14:textId="77777777" w:rsidTr="00C73EA9">
        <w:trPr>
          <w:trHeight w:val="20"/>
        </w:trPr>
        <w:tc>
          <w:tcPr>
            <w:tcW w:w="1970" w:type="pct"/>
            <w:vMerge/>
            <w:shd w:val="clear" w:color="auto" w:fill="auto"/>
          </w:tcPr>
          <w:p w14:paraId="5919B49E" w14:textId="77777777" w:rsidR="00A43396" w:rsidRPr="00D353B4" w:rsidRDefault="00A43396" w:rsidP="0063103C">
            <w:pPr>
              <w:rPr>
                <w:highlight w:val="yellow"/>
              </w:rPr>
            </w:pPr>
          </w:p>
        </w:tc>
        <w:tc>
          <w:tcPr>
            <w:tcW w:w="3030" w:type="pct"/>
            <w:shd w:val="clear" w:color="auto" w:fill="auto"/>
          </w:tcPr>
          <w:p w14:paraId="4A3304A3" w14:textId="77777777" w:rsidR="00A43396" w:rsidRPr="00D353B4" w:rsidRDefault="00A43396" w:rsidP="0063103C">
            <w:r w:rsidRPr="00D353B4">
              <w:t xml:space="preserve">U3. Konstruuje w formie pisemnej notatki z wykorzystaniem   omówionych treści oraz wprowadzonego słownictwa. </w:t>
            </w:r>
          </w:p>
        </w:tc>
      </w:tr>
      <w:tr w:rsidR="00D353B4" w:rsidRPr="00D353B4" w14:paraId="35A91897" w14:textId="77777777" w:rsidTr="00C73EA9">
        <w:trPr>
          <w:trHeight w:val="20"/>
        </w:trPr>
        <w:tc>
          <w:tcPr>
            <w:tcW w:w="1970" w:type="pct"/>
            <w:vMerge/>
            <w:shd w:val="clear" w:color="auto" w:fill="auto"/>
          </w:tcPr>
          <w:p w14:paraId="6A3C81B3" w14:textId="77777777" w:rsidR="00A43396" w:rsidRPr="00D353B4" w:rsidRDefault="00A43396" w:rsidP="0063103C">
            <w:pPr>
              <w:rPr>
                <w:highlight w:val="yellow"/>
              </w:rPr>
            </w:pPr>
          </w:p>
        </w:tc>
        <w:tc>
          <w:tcPr>
            <w:tcW w:w="3030" w:type="pct"/>
            <w:shd w:val="clear" w:color="auto" w:fill="auto"/>
          </w:tcPr>
          <w:p w14:paraId="2E48B088" w14:textId="77777777" w:rsidR="00A43396" w:rsidRPr="00D353B4" w:rsidRDefault="00A43396" w:rsidP="0063103C">
            <w:r w:rsidRPr="00D353B4">
              <w:t>U4. Zna podstawowe słownictwo oraz podstawowe zwroty stosowane w dyscyplinie związanej z kierunkiem studiów.</w:t>
            </w:r>
          </w:p>
        </w:tc>
      </w:tr>
      <w:tr w:rsidR="00D353B4" w:rsidRPr="00D353B4" w14:paraId="6FF74957" w14:textId="77777777" w:rsidTr="00C73EA9">
        <w:trPr>
          <w:trHeight w:val="20"/>
        </w:trPr>
        <w:tc>
          <w:tcPr>
            <w:tcW w:w="1970" w:type="pct"/>
            <w:vMerge/>
            <w:shd w:val="clear" w:color="auto" w:fill="auto"/>
          </w:tcPr>
          <w:p w14:paraId="332121C3" w14:textId="77777777" w:rsidR="00A43396" w:rsidRPr="00D353B4" w:rsidRDefault="00A43396" w:rsidP="0063103C">
            <w:pPr>
              <w:rPr>
                <w:highlight w:val="yellow"/>
              </w:rPr>
            </w:pPr>
          </w:p>
        </w:tc>
        <w:tc>
          <w:tcPr>
            <w:tcW w:w="3030" w:type="pct"/>
            <w:shd w:val="clear" w:color="auto" w:fill="auto"/>
          </w:tcPr>
          <w:p w14:paraId="19190591" w14:textId="77777777" w:rsidR="00A43396" w:rsidRPr="00D353B4" w:rsidRDefault="00A43396" w:rsidP="0063103C">
            <w:r w:rsidRPr="00D353B4">
              <w:t>Kompetencje społeczne:</w:t>
            </w:r>
          </w:p>
        </w:tc>
      </w:tr>
      <w:tr w:rsidR="00D353B4" w:rsidRPr="00D353B4" w14:paraId="510D4AC1" w14:textId="77777777" w:rsidTr="00C73EA9">
        <w:trPr>
          <w:trHeight w:val="20"/>
        </w:trPr>
        <w:tc>
          <w:tcPr>
            <w:tcW w:w="1970" w:type="pct"/>
            <w:vMerge/>
            <w:shd w:val="clear" w:color="auto" w:fill="auto"/>
          </w:tcPr>
          <w:p w14:paraId="7CC57B40" w14:textId="77777777" w:rsidR="00A43396" w:rsidRPr="00D353B4" w:rsidRDefault="00A43396" w:rsidP="0063103C">
            <w:pPr>
              <w:rPr>
                <w:highlight w:val="yellow"/>
              </w:rPr>
            </w:pPr>
          </w:p>
        </w:tc>
        <w:tc>
          <w:tcPr>
            <w:tcW w:w="3030" w:type="pct"/>
            <w:shd w:val="clear" w:color="auto" w:fill="auto"/>
          </w:tcPr>
          <w:p w14:paraId="3F162EC6" w14:textId="7B397B14" w:rsidR="00A43396" w:rsidRPr="00D353B4" w:rsidRDefault="00A43396" w:rsidP="0063103C">
            <w:r w:rsidRPr="00D353B4">
              <w:t xml:space="preserve">K1. </w:t>
            </w:r>
            <w:r w:rsidR="007024EA" w:rsidRPr="00D353B4">
              <w:t>Jest gotów do krytycznej oceny posiadanych praktycznych umiejętności językowych.</w:t>
            </w:r>
          </w:p>
        </w:tc>
      </w:tr>
      <w:tr w:rsidR="00D353B4" w:rsidRPr="00D353B4" w14:paraId="2936F830" w14:textId="77777777" w:rsidTr="00C73EA9">
        <w:trPr>
          <w:trHeight w:val="20"/>
        </w:trPr>
        <w:tc>
          <w:tcPr>
            <w:tcW w:w="1970" w:type="pct"/>
            <w:shd w:val="clear" w:color="auto" w:fill="auto"/>
          </w:tcPr>
          <w:p w14:paraId="05F9AC60" w14:textId="77777777" w:rsidR="00A43396" w:rsidRPr="00D353B4" w:rsidRDefault="00A43396" w:rsidP="0063103C">
            <w:pPr>
              <w:rPr>
                <w:highlight w:val="yellow"/>
              </w:rPr>
            </w:pPr>
            <w:r w:rsidRPr="00D353B4">
              <w:t>Odniesienie modułowych efektów uczenia się do kierunkowych efektów uczenia się</w:t>
            </w:r>
          </w:p>
        </w:tc>
        <w:tc>
          <w:tcPr>
            <w:tcW w:w="3030" w:type="pct"/>
            <w:shd w:val="clear" w:color="auto" w:fill="auto"/>
          </w:tcPr>
          <w:p w14:paraId="5656A5AE" w14:textId="77777777" w:rsidR="00A43396" w:rsidRPr="00D353B4" w:rsidRDefault="00A43396" w:rsidP="0063103C">
            <w:r w:rsidRPr="00D353B4">
              <w:t>U1 – TR_U08, TR_U010, TR_U011</w:t>
            </w:r>
          </w:p>
          <w:p w14:paraId="551EF700" w14:textId="77777777" w:rsidR="00A43396" w:rsidRPr="00D353B4" w:rsidRDefault="00A43396" w:rsidP="0063103C">
            <w:r w:rsidRPr="00D353B4">
              <w:t>U2 – TR_U08, TR_U010, TR_U011</w:t>
            </w:r>
          </w:p>
          <w:p w14:paraId="1FF69F55" w14:textId="77777777" w:rsidR="00A43396" w:rsidRPr="00D353B4" w:rsidRDefault="00A43396" w:rsidP="0063103C">
            <w:r w:rsidRPr="00D353B4">
              <w:t>U3 – TR_U010, TR_U011</w:t>
            </w:r>
          </w:p>
          <w:p w14:paraId="534B3BAC" w14:textId="77777777" w:rsidR="00A43396" w:rsidRPr="00D353B4" w:rsidRDefault="00A43396" w:rsidP="0063103C">
            <w:r w:rsidRPr="00D353B4">
              <w:t>U4 -  TR_U010, TR_U011</w:t>
            </w:r>
          </w:p>
          <w:p w14:paraId="083D0D61" w14:textId="77777777" w:rsidR="00A43396" w:rsidRPr="00D353B4" w:rsidRDefault="00A43396" w:rsidP="0063103C">
            <w:r w:rsidRPr="00D353B4">
              <w:t>K1 – TR_K01</w:t>
            </w:r>
          </w:p>
        </w:tc>
      </w:tr>
      <w:tr w:rsidR="00D353B4" w:rsidRPr="00D353B4" w14:paraId="1AE256DE" w14:textId="77777777" w:rsidTr="00C73EA9">
        <w:trPr>
          <w:trHeight w:val="20"/>
        </w:trPr>
        <w:tc>
          <w:tcPr>
            <w:tcW w:w="1970" w:type="pct"/>
            <w:shd w:val="clear" w:color="auto" w:fill="auto"/>
          </w:tcPr>
          <w:p w14:paraId="3CDC1AE3" w14:textId="77777777" w:rsidR="00A43396" w:rsidRPr="00D353B4" w:rsidRDefault="00A43396" w:rsidP="0063103C">
            <w:r w:rsidRPr="00D353B4">
              <w:t>Odniesienie modułowych efektów uczenia się do efektów inżynierskich (jeżeli dotyczy)</w:t>
            </w:r>
          </w:p>
        </w:tc>
        <w:tc>
          <w:tcPr>
            <w:tcW w:w="3030" w:type="pct"/>
            <w:shd w:val="clear" w:color="auto" w:fill="auto"/>
          </w:tcPr>
          <w:p w14:paraId="63003AF3" w14:textId="77777777" w:rsidR="00A43396" w:rsidRPr="00D353B4" w:rsidRDefault="00A43396" w:rsidP="0063103C">
            <w:pPr>
              <w:jc w:val="both"/>
            </w:pPr>
            <w:r w:rsidRPr="00D353B4">
              <w:t xml:space="preserve">nie dotyczy </w:t>
            </w:r>
          </w:p>
        </w:tc>
      </w:tr>
      <w:tr w:rsidR="00D353B4" w:rsidRPr="00D353B4" w14:paraId="1D817A2E" w14:textId="77777777" w:rsidTr="00C73EA9">
        <w:trPr>
          <w:trHeight w:val="20"/>
        </w:trPr>
        <w:tc>
          <w:tcPr>
            <w:tcW w:w="1970" w:type="pct"/>
            <w:shd w:val="clear" w:color="auto" w:fill="auto"/>
          </w:tcPr>
          <w:p w14:paraId="782B4D46" w14:textId="77777777" w:rsidR="00A43396" w:rsidRPr="00D353B4" w:rsidRDefault="00A43396" w:rsidP="0063103C">
            <w:r w:rsidRPr="00D353B4">
              <w:t xml:space="preserve">Treści programowe modułu </w:t>
            </w:r>
          </w:p>
          <w:p w14:paraId="30407356" w14:textId="77777777" w:rsidR="00A43396" w:rsidRPr="00D353B4" w:rsidRDefault="00A43396" w:rsidP="0063103C"/>
        </w:tc>
        <w:tc>
          <w:tcPr>
            <w:tcW w:w="3030" w:type="pct"/>
            <w:shd w:val="clear" w:color="auto" w:fill="auto"/>
          </w:tcPr>
          <w:p w14:paraId="33957C4A" w14:textId="77777777" w:rsidR="00A43396" w:rsidRPr="00D353B4" w:rsidRDefault="00A43396" w:rsidP="0063103C">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08CDF8C1" w14:textId="6695C45E" w:rsidR="00A43396" w:rsidRPr="00D353B4" w:rsidRDefault="00A43396" w:rsidP="0063103C">
            <w:r w:rsidRPr="00D353B4">
              <w:t xml:space="preserve">W czasie ćwiczeń zostanie wprowadzone słownictwo </w:t>
            </w:r>
            <w:r w:rsidR="00FF7F82" w:rsidRPr="00D353B4">
              <w:t>popularnonaukowe</w:t>
            </w:r>
            <w:r w:rsidRPr="00D353B4">
              <w:t xml:space="preserve"> z reprezentowanej dziedziny naukowej, studenci zostaną przygotowani do czytania ze zrozumieniem literatury fachowej i samodzielnej pracy z tekstem źródłowym. </w:t>
            </w:r>
          </w:p>
          <w:p w14:paraId="60CCBDBB" w14:textId="77777777" w:rsidR="00A43396" w:rsidRPr="00D353B4" w:rsidRDefault="00A43396" w:rsidP="0063103C">
            <w:r w:rsidRPr="00D353B4">
              <w:t>Moduł obejmuje również ćwiczenie struktur gramatycznych i leksykalnych celem osiągnięcia przez studenta sprawnej komunikacji.</w:t>
            </w:r>
          </w:p>
          <w:p w14:paraId="2997A2ED" w14:textId="77777777" w:rsidR="00A43396" w:rsidRPr="00D353B4" w:rsidRDefault="00A43396" w:rsidP="0063103C">
            <w:r w:rsidRPr="00D353B4">
              <w:t>Moduł ma również za zadanie bardziej szczegółowe zapoznanie studenta z kulturą danego obszaru językowego.</w:t>
            </w:r>
          </w:p>
          <w:p w14:paraId="39521878" w14:textId="77777777" w:rsidR="00A43396" w:rsidRPr="00D353B4" w:rsidRDefault="00A43396" w:rsidP="0063103C"/>
        </w:tc>
      </w:tr>
      <w:bookmarkEnd w:id="5"/>
      <w:tr w:rsidR="00D353B4" w:rsidRPr="00D353B4" w14:paraId="724F775B" w14:textId="77777777" w:rsidTr="00C73EA9">
        <w:trPr>
          <w:trHeight w:val="20"/>
        </w:trPr>
        <w:tc>
          <w:tcPr>
            <w:tcW w:w="1970" w:type="pct"/>
            <w:shd w:val="clear" w:color="auto" w:fill="auto"/>
          </w:tcPr>
          <w:p w14:paraId="0B38EE3D" w14:textId="77777777" w:rsidR="00A43396" w:rsidRPr="00D353B4" w:rsidRDefault="00A43396" w:rsidP="0063103C">
            <w:r w:rsidRPr="00D353B4">
              <w:t>Wykaz literatury podstawowej i uzupełniającej</w:t>
            </w:r>
          </w:p>
        </w:tc>
        <w:tc>
          <w:tcPr>
            <w:tcW w:w="3030" w:type="pct"/>
            <w:shd w:val="clear" w:color="auto" w:fill="auto"/>
          </w:tcPr>
          <w:p w14:paraId="22183E21" w14:textId="77777777" w:rsidR="00A43396" w:rsidRPr="00D353B4" w:rsidRDefault="00A43396" w:rsidP="0063103C">
            <w:pPr>
              <w:rPr>
                <w:lang w:val="fr-FR" w:eastAsia="en-US"/>
              </w:rPr>
            </w:pPr>
            <w:r w:rsidRPr="00D353B4">
              <w:rPr>
                <w:lang w:val="fr-FR" w:eastAsia="en-US"/>
              </w:rPr>
              <w:t>Literatura podstawowa:</w:t>
            </w:r>
          </w:p>
          <w:p w14:paraId="171432A9" w14:textId="77777777" w:rsidR="00A43396" w:rsidRPr="00D353B4" w:rsidRDefault="00A43396" w:rsidP="0063103C">
            <w:pPr>
              <w:jc w:val="both"/>
              <w:rPr>
                <w:lang w:val="fr-FR" w:eastAsia="en-US"/>
              </w:rPr>
            </w:pPr>
            <w:r w:rsidRPr="00D353B4">
              <w:rPr>
                <w:lang w:val="fr-FR" w:eastAsia="en-US"/>
              </w:rPr>
              <w:t>1.B. Tarver Chase; K. L. Johannsen; P. MacIntyre; K, Najafi; C. Fettig, Pathways Reading, Writing and Critical Thinking, Second Edition, National Geographic 2018</w:t>
            </w:r>
          </w:p>
          <w:p w14:paraId="7CE8397C" w14:textId="77777777" w:rsidR="00A43396" w:rsidRPr="00D353B4" w:rsidRDefault="00A43396" w:rsidP="0063103C">
            <w:pPr>
              <w:jc w:val="both"/>
              <w:rPr>
                <w:lang w:val="fr-FR" w:eastAsia="en-US"/>
              </w:rPr>
            </w:pPr>
          </w:p>
          <w:p w14:paraId="73F23DCF" w14:textId="77777777" w:rsidR="00A43396" w:rsidRPr="00D353B4" w:rsidRDefault="00A43396" w:rsidP="0063103C">
            <w:pPr>
              <w:rPr>
                <w:lang w:val="fr-FR"/>
              </w:rPr>
            </w:pPr>
            <w:r w:rsidRPr="00D353B4">
              <w:rPr>
                <w:lang w:val="fr-FR" w:eastAsia="en-US"/>
              </w:rPr>
              <w:lastRenderedPageBreak/>
              <w:t>Literatura uzupełniajaca:</w:t>
            </w:r>
          </w:p>
          <w:p w14:paraId="2F3A2077" w14:textId="77777777" w:rsidR="00A43396" w:rsidRPr="00D353B4" w:rsidRDefault="00A43396" w:rsidP="0063103C">
            <w:pPr>
              <w:rPr>
                <w:lang w:val="en-GB"/>
              </w:rPr>
            </w:pPr>
            <w:r w:rsidRPr="00D353B4">
              <w:rPr>
                <w:lang w:val="fr-FR"/>
              </w:rPr>
              <w:t>1.</w:t>
            </w:r>
            <w:r w:rsidRPr="00D353B4">
              <w:rPr>
                <w:lang w:val="en-GB"/>
              </w:rPr>
              <w:t xml:space="preserve"> K.Harding, R.Walker, Tourism 2, Oxford University Press, 2007</w:t>
            </w:r>
          </w:p>
          <w:p w14:paraId="63FC4F38" w14:textId="77777777" w:rsidR="00A43396" w:rsidRPr="00D353B4" w:rsidRDefault="00A43396" w:rsidP="0063103C">
            <w:pPr>
              <w:rPr>
                <w:lang w:val="fr-FR" w:eastAsia="en-US"/>
              </w:rPr>
            </w:pPr>
            <w:r w:rsidRPr="00D353B4">
              <w:t>2. Zbiór tekstów specjalistycznych opracowanych przez wykładowców CNJOiC</w:t>
            </w:r>
          </w:p>
          <w:p w14:paraId="5249BFCA" w14:textId="2B063B1C" w:rsidR="00A43396" w:rsidRPr="00D353B4" w:rsidRDefault="00A43396" w:rsidP="0063103C">
            <w:pPr>
              <w:shd w:val="clear" w:color="auto" w:fill="FFFFFF"/>
            </w:pPr>
            <w:r w:rsidRPr="00D353B4">
              <w:t>3. Teksty specjalistyczne z różnych źródeł: Internet, prasa, publikacje naukowe, podręczniki naukowe</w:t>
            </w:r>
          </w:p>
        </w:tc>
      </w:tr>
      <w:tr w:rsidR="00D353B4" w:rsidRPr="00D353B4" w14:paraId="5971DB7D" w14:textId="77777777" w:rsidTr="00C73EA9">
        <w:trPr>
          <w:trHeight w:val="20"/>
        </w:trPr>
        <w:tc>
          <w:tcPr>
            <w:tcW w:w="1970" w:type="pct"/>
            <w:shd w:val="clear" w:color="auto" w:fill="auto"/>
          </w:tcPr>
          <w:p w14:paraId="6DA2C921" w14:textId="77777777" w:rsidR="00A43396" w:rsidRPr="00D353B4" w:rsidRDefault="00A43396" w:rsidP="0063103C">
            <w:r w:rsidRPr="00D353B4">
              <w:lastRenderedPageBreak/>
              <w:t>Planowane formy/działania/metody dydaktyczne</w:t>
            </w:r>
          </w:p>
        </w:tc>
        <w:tc>
          <w:tcPr>
            <w:tcW w:w="3030" w:type="pct"/>
            <w:shd w:val="clear" w:color="auto" w:fill="auto"/>
          </w:tcPr>
          <w:p w14:paraId="190AE68F" w14:textId="77777777" w:rsidR="00A43396" w:rsidRPr="00D353B4" w:rsidRDefault="00A43396" w:rsidP="0063103C">
            <w:r w:rsidRPr="00D353B4">
              <w:t>Wykład, dyskusja, prezentacja, konwersacja,</w:t>
            </w:r>
          </w:p>
          <w:p w14:paraId="523BC142" w14:textId="77777777" w:rsidR="00A43396" w:rsidRPr="00D353B4" w:rsidRDefault="00A43396" w:rsidP="0063103C">
            <w:r w:rsidRPr="00D353B4">
              <w:t>metoda gramatyczno-tłumaczeniowa (teksty specjalistyczne), metoda komunikacyjna i bezpośrednia ze szczególnym uwzględnieniem umiejętności komunikowania się.</w:t>
            </w:r>
          </w:p>
        </w:tc>
      </w:tr>
      <w:tr w:rsidR="00D353B4" w:rsidRPr="00D353B4" w14:paraId="3A43D52F" w14:textId="77777777" w:rsidTr="00C73EA9">
        <w:trPr>
          <w:trHeight w:val="20"/>
        </w:trPr>
        <w:tc>
          <w:tcPr>
            <w:tcW w:w="1970" w:type="pct"/>
            <w:shd w:val="clear" w:color="auto" w:fill="auto"/>
          </w:tcPr>
          <w:p w14:paraId="7FFE346E" w14:textId="77777777" w:rsidR="00A43396" w:rsidRPr="00D353B4" w:rsidRDefault="00A43396" w:rsidP="0063103C">
            <w:r w:rsidRPr="00D353B4">
              <w:t>Sposoby weryfikacji oraz formy dokumentowania osiągniętych efektów uczenia się</w:t>
            </w:r>
          </w:p>
        </w:tc>
        <w:tc>
          <w:tcPr>
            <w:tcW w:w="3030" w:type="pct"/>
            <w:shd w:val="clear" w:color="auto" w:fill="auto"/>
          </w:tcPr>
          <w:p w14:paraId="562E60FD" w14:textId="77777777" w:rsidR="00A43396" w:rsidRPr="00D353B4" w:rsidRDefault="00A43396" w:rsidP="0063103C">
            <w:pPr>
              <w:jc w:val="both"/>
            </w:pPr>
            <w:r w:rsidRPr="00D353B4">
              <w:t xml:space="preserve">U1-ocena wypowiedzi ustnych na zajęciach </w:t>
            </w:r>
          </w:p>
          <w:p w14:paraId="4C4B9BA8" w14:textId="77777777" w:rsidR="00A43396" w:rsidRPr="00D353B4" w:rsidRDefault="00A43396" w:rsidP="0063103C">
            <w:pPr>
              <w:jc w:val="both"/>
            </w:pPr>
            <w:r w:rsidRPr="00D353B4">
              <w:t xml:space="preserve">U2-ocena wypowiedzi ustnych na zajęciach </w:t>
            </w:r>
          </w:p>
          <w:p w14:paraId="0B9F5C64" w14:textId="77777777" w:rsidR="00A43396" w:rsidRPr="00D353B4" w:rsidRDefault="00A43396" w:rsidP="0063103C">
            <w:pPr>
              <w:jc w:val="both"/>
            </w:pPr>
            <w:r w:rsidRPr="00D353B4">
              <w:t xml:space="preserve">U3-sprawdzian pisemny </w:t>
            </w:r>
          </w:p>
          <w:p w14:paraId="7BA8326E" w14:textId="77777777" w:rsidR="00A43396" w:rsidRPr="00D353B4" w:rsidRDefault="00A43396" w:rsidP="0063103C">
            <w:pPr>
              <w:jc w:val="both"/>
            </w:pPr>
            <w:r w:rsidRPr="00D353B4">
              <w:t>U4-ocena dłuższych wypowiedzi ustnych, pisemnych oraz prac domowych.</w:t>
            </w:r>
          </w:p>
          <w:p w14:paraId="7EA39873" w14:textId="77777777" w:rsidR="00A43396" w:rsidRPr="00D353B4" w:rsidRDefault="00A43396" w:rsidP="0063103C">
            <w:pPr>
              <w:jc w:val="both"/>
            </w:pPr>
            <w:r w:rsidRPr="00D353B4">
              <w:t xml:space="preserve">K1-ocena przygotowania do zajęć i aktywności na ćwiczeniach </w:t>
            </w:r>
          </w:p>
          <w:p w14:paraId="651C6298" w14:textId="77777777" w:rsidR="00A43396" w:rsidRPr="00D353B4" w:rsidRDefault="00A43396" w:rsidP="0063103C">
            <w:pPr>
              <w:jc w:val="both"/>
            </w:pPr>
            <w:r w:rsidRPr="00D353B4">
              <w:t>Formy dokumentowania osiągniętych efektów kształcenia:</w:t>
            </w:r>
          </w:p>
          <w:p w14:paraId="0CFF53F0" w14:textId="77777777" w:rsidR="00A43396" w:rsidRPr="00D353B4" w:rsidRDefault="00A43396" w:rsidP="0063103C">
            <w:pPr>
              <w:jc w:val="both"/>
            </w:pP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16E40EE7" w14:textId="77777777" w:rsidTr="00C73EA9">
        <w:trPr>
          <w:trHeight w:val="20"/>
        </w:trPr>
        <w:tc>
          <w:tcPr>
            <w:tcW w:w="1970" w:type="pct"/>
            <w:shd w:val="clear" w:color="auto" w:fill="auto"/>
          </w:tcPr>
          <w:p w14:paraId="5756525A" w14:textId="77777777" w:rsidR="00A43396" w:rsidRPr="00D353B4" w:rsidRDefault="00A43396" w:rsidP="0063103C">
            <w:r w:rsidRPr="00D353B4">
              <w:t>Elementy i wagi mające wpływ na ocenę końcową</w:t>
            </w:r>
          </w:p>
          <w:p w14:paraId="25A21E37" w14:textId="77777777" w:rsidR="00A43396" w:rsidRPr="00D353B4" w:rsidRDefault="00A43396" w:rsidP="0063103C"/>
          <w:p w14:paraId="576DDD73" w14:textId="77777777" w:rsidR="00A43396" w:rsidRPr="00D353B4" w:rsidRDefault="00A43396" w:rsidP="0063103C"/>
        </w:tc>
        <w:tc>
          <w:tcPr>
            <w:tcW w:w="3030" w:type="pct"/>
            <w:shd w:val="clear" w:color="auto" w:fill="auto"/>
          </w:tcPr>
          <w:p w14:paraId="2CD56AD5" w14:textId="77777777" w:rsidR="00A43396" w:rsidRPr="00D353B4" w:rsidRDefault="00A43396" w:rsidP="0063103C">
            <w:pPr>
              <w:rPr>
                <w:rFonts w:eastAsiaTheme="minorHAnsi"/>
                <w:lang w:eastAsia="en-US"/>
              </w:rPr>
            </w:pPr>
            <w:r w:rsidRPr="00D353B4">
              <w:rPr>
                <w:rFonts w:eastAsiaTheme="minorHAnsi"/>
                <w:lang w:eastAsia="en-US"/>
              </w:rPr>
              <w:t>Warunkiem zaliczenia semestru jest udział w zajęciach oraz ocena pozytywna weryfikowana na podstawie:</w:t>
            </w:r>
          </w:p>
          <w:p w14:paraId="12702FFE" w14:textId="77777777" w:rsidR="00A43396" w:rsidRPr="00D353B4" w:rsidRDefault="00A43396" w:rsidP="0063103C">
            <w:pPr>
              <w:rPr>
                <w:rFonts w:eastAsiaTheme="minorHAnsi"/>
                <w:lang w:eastAsia="en-US"/>
              </w:rPr>
            </w:pPr>
            <w:bookmarkStart w:id="6" w:name="_Hlk119326902"/>
            <w:r w:rsidRPr="00D353B4">
              <w:rPr>
                <w:rFonts w:eastAsiaTheme="minorHAnsi"/>
                <w:lang w:eastAsia="en-US"/>
              </w:rPr>
              <w:t>- sprawdziany pisemne – 50%</w:t>
            </w:r>
          </w:p>
          <w:p w14:paraId="74EDE91B" w14:textId="77777777" w:rsidR="00A43396" w:rsidRPr="00D353B4" w:rsidRDefault="00A43396" w:rsidP="0063103C">
            <w:pPr>
              <w:rPr>
                <w:rFonts w:eastAsiaTheme="minorHAnsi"/>
                <w:lang w:eastAsia="en-US"/>
              </w:rPr>
            </w:pPr>
            <w:r w:rsidRPr="00D353B4">
              <w:rPr>
                <w:rFonts w:eastAsiaTheme="minorHAnsi"/>
                <w:lang w:eastAsia="en-US"/>
              </w:rPr>
              <w:t>- wypowiedzi ustne – 25%</w:t>
            </w:r>
          </w:p>
          <w:p w14:paraId="661495BC" w14:textId="77777777" w:rsidR="00A43396" w:rsidRPr="00D353B4" w:rsidRDefault="00A43396" w:rsidP="0063103C">
            <w:pPr>
              <w:rPr>
                <w:rFonts w:eastAsiaTheme="minorHAnsi"/>
                <w:lang w:eastAsia="en-US"/>
              </w:rPr>
            </w:pPr>
            <w:r w:rsidRPr="00D353B4">
              <w:rPr>
                <w:rFonts w:eastAsiaTheme="minorHAnsi"/>
                <w:lang w:eastAsia="en-US"/>
              </w:rPr>
              <w:t>- wypowiedzi pisemne – 25%</w:t>
            </w:r>
          </w:p>
          <w:bookmarkEnd w:id="6"/>
          <w:p w14:paraId="3EC140E9" w14:textId="77777777" w:rsidR="00A43396" w:rsidRPr="00D353B4" w:rsidRDefault="00A43396" w:rsidP="0063103C">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62CB713B" w14:textId="77777777" w:rsidTr="00C73EA9">
        <w:trPr>
          <w:trHeight w:val="20"/>
        </w:trPr>
        <w:tc>
          <w:tcPr>
            <w:tcW w:w="1970" w:type="pct"/>
            <w:shd w:val="clear" w:color="auto" w:fill="auto"/>
          </w:tcPr>
          <w:p w14:paraId="461C68BE" w14:textId="77777777" w:rsidR="003D4BE9" w:rsidRPr="00D353B4" w:rsidRDefault="003D4BE9" w:rsidP="0063103C">
            <w:pPr>
              <w:jc w:val="both"/>
            </w:pPr>
            <w:r w:rsidRPr="00D353B4">
              <w:t>Bilans punktów ECTS</w:t>
            </w:r>
          </w:p>
        </w:tc>
        <w:tc>
          <w:tcPr>
            <w:tcW w:w="3030" w:type="pct"/>
            <w:shd w:val="clear" w:color="auto" w:fill="auto"/>
            <w:vAlign w:val="center"/>
          </w:tcPr>
          <w:p w14:paraId="0E5A70A4" w14:textId="77777777" w:rsidR="003D4BE9" w:rsidRPr="00D353B4" w:rsidRDefault="003D4BE9" w:rsidP="0063103C">
            <w:r w:rsidRPr="00D353B4">
              <w:t>KONTAKTOWE:</w:t>
            </w:r>
          </w:p>
          <w:p w14:paraId="3EA0055E" w14:textId="621A15F9" w:rsidR="003D4BE9" w:rsidRPr="00D353B4" w:rsidRDefault="003D4BE9" w:rsidP="0063103C">
            <w:r w:rsidRPr="00D353B4">
              <w:t>Udział w ćwiczeniach: 15 godz.</w:t>
            </w:r>
          </w:p>
          <w:p w14:paraId="1BFAAD0F" w14:textId="20621DB9" w:rsidR="003D4BE9" w:rsidRPr="00D353B4" w:rsidRDefault="003D4BE9" w:rsidP="0063103C">
            <w:pPr>
              <w:rPr>
                <w:u w:val="single"/>
              </w:rPr>
            </w:pPr>
            <w:r w:rsidRPr="00D353B4">
              <w:rPr>
                <w:u w:val="single"/>
              </w:rPr>
              <w:t>RAZEM KONTAKTOWE:     15 godz. / 0,6 ECTS</w:t>
            </w:r>
          </w:p>
          <w:p w14:paraId="7ACDDDFB" w14:textId="77777777" w:rsidR="003D4BE9" w:rsidRPr="00D353B4" w:rsidRDefault="003D4BE9" w:rsidP="0063103C"/>
          <w:p w14:paraId="46C9D59A" w14:textId="77777777" w:rsidR="003D4BE9" w:rsidRPr="00D353B4" w:rsidRDefault="003D4BE9" w:rsidP="0063103C">
            <w:r w:rsidRPr="00D353B4">
              <w:t>NIEKONTAKTOWE:</w:t>
            </w:r>
          </w:p>
          <w:p w14:paraId="481452AE" w14:textId="7C71DCA7" w:rsidR="003D4BE9" w:rsidRPr="00D353B4" w:rsidRDefault="003D4BE9" w:rsidP="0063103C">
            <w:r w:rsidRPr="00D353B4">
              <w:t>Przygotowanie do zajęć: 15 godz.</w:t>
            </w:r>
          </w:p>
          <w:p w14:paraId="4EB4BFF7" w14:textId="029ACA75" w:rsidR="003D4BE9" w:rsidRPr="00D353B4" w:rsidRDefault="003D4BE9" w:rsidP="0063103C">
            <w:r w:rsidRPr="00D353B4">
              <w:t>Przygotowanie do sprawdzianów: 20 godz.</w:t>
            </w:r>
          </w:p>
          <w:p w14:paraId="07355002" w14:textId="524379C4" w:rsidR="003D4BE9" w:rsidRPr="00D353B4" w:rsidRDefault="003D4BE9" w:rsidP="0063103C">
            <w:pPr>
              <w:rPr>
                <w:u w:val="single"/>
              </w:rPr>
            </w:pPr>
            <w:r w:rsidRPr="00D353B4">
              <w:rPr>
                <w:u w:val="single"/>
              </w:rPr>
              <w:t>RAZEM NIEKONTAKTOWE:  35 godz. / 1,4  ECTS</w:t>
            </w:r>
          </w:p>
          <w:p w14:paraId="234B1812" w14:textId="77777777" w:rsidR="003D4BE9" w:rsidRPr="00D353B4" w:rsidRDefault="003D4BE9" w:rsidP="0063103C">
            <w:r w:rsidRPr="00D353B4">
              <w:t xml:space="preserve">                          </w:t>
            </w:r>
          </w:p>
          <w:p w14:paraId="2732CC11" w14:textId="12E73EFC" w:rsidR="003D4BE9" w:rsidRPr="00D353B4" w:rsidRDefault="003D4BE9" w:rsidP="0063103C">
            <w:r w:rsidRPr="00D353B4">
              <w:t>Łączny nakład pracy studenta to 50 godz. co odpowiada  2 punktom ECTS</w:t>
            </w:r>
          </w:p>
        </w:tc>
      </w:tr>
      <w:tr w:rsidR="003D4BE9" w:rsidRPr="00D353B4" w14:paraId="3541D830" w14:textId="77777777" w:rsidTr="00C73EA9">
        <w:trPr>
          <w:trHeight w:val="20"/>
        </w:trPr>
        <w:tc>
          <w:tcPr>
            <w:tcW w:w="1970" w:type="pct"/>
            <w:shd w:val="clear" w:color="auto" w:fill="auto"/>
          </w:tcPr>
          <w:p w14:paraId="31C3C218" w14:textId="77777777" w:rsidR="003D4BE9" w:rsidRPr="00D353B4" w:rsidRDefault="003D4BE9" w:rsidP="0063103C">
            <w:r w:rsidRPr="00D353B4">
              <w:t>Nakład pracy związany z zajęciami wymagającymi bezpośredniego udziału nauczyciela akademickiego</w:t>
            </w:r>
          </w:p>
        </w:tc>
        <w:tc>
          <w:tcPr>
            <w:tcW w:w="3030" w:type="pct"/>
            <w:shd w:val="clear" w:color="auto" w:fill="auto"/>
            <w:vAlign w:val="center"/>
          </w:tcPr>
          <w:p w14:paraId="507611E8" w14:textId="298A7A8F" w:rsidR="003D4BE9" w:rsidRPr="00D353B4" w:rsidRDefault="003D4BE9" w:rsidP="0063103C">
            <w:r w:rsidRPr="00D353B4">
              <w:t>- udział w ćwiczeniach – 15 godzin</w:t>
            </w:r>
          </w:p>
          <w:p w14:paraId="507BB7AA" w14:textId="35F30925" w:rsidR="003D4BE9" w:rsidRPr="00D353B4" w:rsidRDefault="003D4BE9" w:rsidP="0063103C">
            <w:r w:rsidRPr="00D353B4">
              <w:t>Łącznie 15 godz. co odpowiada 0,6 punktom ECTS</w:t>
            </w:r>
          </w:p>
        </w:tc>
      </w:tr>
    </w:tbl>
    <w:p w14:paraId="3A0F84B3" w14:textId="77777777" w:rsidR="00A43396" w:rsidRPr="00D353B4" w:rsidRDefault="00A43396" w:rsidP="00AD3881">
      <w:pPr>
        <w:rPr>
          <w:sz w:val="28"/>
          <w:szCs w:val="28"/>
        </w:rPr>
      </w:pPr>
    </w:p>
    <w:p w14:paraId="552C277A" w14:textId="0491DF0B" w:rsidR="00A824B1" w:rsidRPr="00D353B4" w:rsidRDefault="00A43396" w:rsidP="0063103C">
      <w:pPr>
        <w:tabs>
          <w:tab w:val="left" w:pos="4190"/>
        </w:tabs>
        <w:rPr>
          <w:b/>
          <w:sz w:val="28"/>
        </w:rPr>
      </w:pPr>
      <w:r w:rsidRPr="00D353B4">
        <w:rPr>
          <w:b/>
          <w:sz w:val="28"/>
        </w:rPr>
        <w:t>Karta opisu zajęć z modułu język niemiecki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5892"/>
      </w:tblGrid>
      <w:tr w:rsidR="00D353B4" w:rsidRPr="00D353B4" w14:paraId="6494133C" w14:textId="77777777" w:rsidTr="00C73EA9">
        <w:tc>
          <w:tcPr>
            <w:tcW w:w="1940" w:type="pct"/>
            <w:shd w:val="clear" w:color="auto" w:fill="auto"/>
          </w:tcPr>
          <w:p w14:paraId="16F2D2B7" w14:textId="199854CB" w:rsidR="00A43396" w:rsidRPr="00D353B4" w:rsidRDefault="00A43396" w:rsidP="00A43396">
            <w:r w:rsidRPr="00D353B4">
              <w:t xml:space="preserve">Nazwa kierunku studiów </w:t>
            </w:r>
          </w:p>
        </w:tc>
        <w:tc>
          <w:tcPr>
            <w:tcW w:w="3060" w:type="pct"/>
            <w:shd w:val="clear" w:color="auto" w:fill="auto"/>
          </w:tcPr>
          <w:p w14:paraId="7C8A66BB" w14:textId="77777777" w:rsidR="00A43396" w:rsidRPr="00D353B4" w:rsidRDefault="00A43396" w:rsidP="00AD3881">
            <w:r w:rsidRPr="00D353B4">
              <w:t>Turystyka i rekreacja</w:t>
            </w:r>
          </w:p>
        </w:tc>
      </w:tr>
      <w:tr w:rsidR="00D353B4" w:rsidRPr="00D353B4" w14:paraId="62F50C0C" w14:textId="77777777" w:rsidTr="00C73EA9">
        <w:tc>
          <w:tcPr>
            <w:tcW w:w="1940" w:type="pct"/>
            <w:shd w:val="clear" w:color="auto" w:fill="auto"/>
          </w:tcPr>
          <w:p w14:paraId="1FB2D604" w14:textId="77777777" w:rsidR="00A43396" w:rsidRPr="00D353B4" w:rsidRDefault="00A43396" w:rsidP="00AD3881">
            <w:r w:rsidRPr="00D353B4">
              <w:t>Nazwa modułu, także nazwa w języku angielskim</w:t>
            </w:r>
          </w:p>
        </w:tc>
        <w:tc>
          <w:tcPr>
            <w:tcW w:w="3060" w:type="pct"/>
            <w:shd w:val="clear" w:color="auto" w:fill="auto"/>
          </w:tcPr>
          <w:p w14:paraId="2AC91C8A" w14:textId="77777777" w:rsidR="00A43396" w:rsidRPr="00D353B4" w:rsidRDefault="00A43396" w:rsidP="00AD3881">
            <w:pPr>
              <w:rPr>
                <w:lang w:val="en-GB"/>
              </w:rPr>
            </w:pPr>
            <w:r w:rsidRPr="00D353B4">
              <w:rPr>
                <w:lang w:val="en-GB"/>
              </w:rPr>
              <w:t>Język obcy 1– Niemiecki B2</w:t>
            </w:r>
          </w:p>
          <w:p w14:paraId="00589FBF" w14:textId="77777777" w:rsidR="00A43396" w:rsidRPr="00D353B4" w:rsidRDefault="00A43396" w:rsidP="00AD3881">
            <w:pPr>
              <w:rPr>
                <w:lang w:val="en-GB"/>
              </w:rPr>
            </w:pPr>
            <w:r w:rsidRPr="00D353B4">
              <w:rPr>
                <w:lang w:val="en-US"/>
              </w:rPr>
              <w:t>Foreign Language 1– German B2</w:t>
            </w:r>
          </w:p>
        </w:tc>
      </w:tr>
      <w:tr w:rsidR="00D353B4" w:rsidRPr="00D353B4" w14:paraId="38DE0889" w14:textId="77777777" w:rsidTr="00C73EA9">
        <w:tc>
          <w:tcPr>
            <w:tcW w:w="1940" w:type="pct"/>
            <w:shd w:val="clear" w:color="auto" w:fill="auto"/>
          </w:tcPr>
          <w:p w14:paraId="2C41BF1B" w14:textId="03F9B821" w:rsidR="00A43396" w:rsidRPr="00D353B4" w:rsidRDefault="00A43396" w:rsidP="00A43396">
            <w:r w:rsidRPr="00D353B4">
              <w:t xml:space="preserve">Język wykładowy </w:t>
            </w:r>
          </w:p>
        </w:tc>
        <w:tc>
          <w:tcPr>
            <w:tcW w:w="3060" w:type="pct"/>
            <w:shd w:val="clear" w:color="auto" w:fill="auto"/>
          </w:tcPr>
          <w:p w14:paraId="714D2DAC" w14:textId="77777777" w:rsidR="00A43396" w:rsidRPr="00D353B4" w:rsidRDefault="00A43396" w:rsidP="00AD3881">
            <w:pPr>
              <w:rPr>
                <w:lang w:val="en-GB"/>
              </w:rPr>
            </w:pPr>
            <w:r w:rsidRPr="00D353B4">
              <w:rPr>
                <w:lang w:val="en-GB"/>
              </w:rPr>
              <w:t>niemiecki</w:t>
            </w:r>
          </w:p>
        </w:tc>
      </w:tr>
      <w:tr w:rsidR="00D353B4" w:rsidRPr="00D353B4" w14:paraId="40E0A8D9" w14:textId="77777777" w:rsidTr="00C73EA9">
        <w:tc>
          <w:tcPr>
            <w:tcW w:w="1940" w:type="pct"/>
            <w:shd w:val="clear" w:color="auto" w:fill="auto"/>
          </w:tcPr>
          <w:p w14:paraId="72F84D96" w14:textId="1E198F4D" w:rsidR="00A43396" w:rsidRPr="00D353B4" w:rsidRDefault="00A43396" w:rsidP="00A43396">
            <w:pPr>
              <w:autoSpaceDE w:val="0"/>
              <w:autoSpaceDN w:val="0"/>
              <w:adjustRightInd w:val="0"/>
            </w:pPr>
            <w:r w:rsidRPr="00D353B4">
              <w:t xml:space="preserve">Rodzaj modułu </w:t>
            </w:r>
          </w:p>
        </w:tc>
        <w:tc>
          <w:tcPr>
            <w:tcW w:w="3060" w:type="pct"/>
            <w:shd w:val="clear" w:color="auto" w:fill="auto"/>
          </w:tcPr>
          <w:p w14:paraId="3AC55F2A" w14:textId="77777777" w:rsidR="00A43396" w:rsidRPr="00D353B4" w:rsidRDefault="00A43396" w:rsidP="00AD3881">
            <w:r w:rsidRPr="00D353B4">
              <w:t>obowiązkowy</w:t>
            </w:r>
          </w:p>
        </w:tc>
      </w:tr>
      <w:tr w:rsidR="00D353B4" w:rsidRPr="00D353B4" w14:paraId="777A2E1D" w14:textId="77777777" w:rsidTr="00C73EA9">
        <w:tc>
          <w:tcPr>
            <w:tcW w:w="1940" w:type="pct"/>
            <w:shd w:val="clear" w:color="auto" w:fill="auto"/>
          </w:tcPr>
          <w:p w14:paraId="05BA5777" w14:textId="77777777" w:rsidR="00A43396" w:rsidRPr="00D353B4" w:rsidRDefault="00A43396" w:rsidP="00AD3881">
            <w:r w:rsidRPr="00D353B4">
              <w:lastRenderedPageBreak/>
              <w:t>Poziom studiów</w:t>
            </w:r>
          </w:p>
        </w:tc>
        <w:tc>
          <w:tcPr>
            <w:tcW w:w="3060" w:type="pct"/>
            <w:shd w:val="clear" w:color="auto" w:fill="auto"/>
          </w:tcPr>
          <w:p w14:paraId="58BA2068" w14:textId="77777777" w:rsidR="00A43396" w:rsidRPr="00D353B4" w:rsidRDefault="00A43396" w:rsidP="00AD3881">
            <w:r w:rsidRPr="00D353B4">
              <w:t xml:space="preserve">studia pierwszego stopnia </w:t>
            </w:r>
          </w:p>
        </w:tc>
      </w:tr>
      <w:tr w:rsidR="00D353B4" w:rsidRPr="00D353B4" w14:paraId="6AA0D993" w14:textId="77777777" w:rsidTr="00C73EA9">
        <w:tc>
          <w:tcPr>
            <w:tcW w:w="1940" w:type="pct"/>
            <w:shd w:val="clear" w:color="auto" w:fill="auto"/>
          </w:tcPr>
          <w:p w14:paraId="56C68D4A" w14:textId="559B311F" w:rsidR="00A43396" w:rsidRPr="00D353B4" w:rsidRDefault="00A43396" w:rsidP="00A43396">
            <w:r w:rsidRPr="00D353B4">
              <w:t>Forma studiów</w:t>
            </w:r>
          </w:p>
        </w:tc>
        <w:tc>
          <w:tcPr>
            <w:tcW w:w="3060" w:type="pct"/>
            <w:shd w:val="clear" w:color="auto" w:fill="auto"/>
          </w:tcPr>
          <w:p w14:paraId="1A27241B" w14:textId="2F817B2E" w:rsidR="00A43396" w:rsidRPr="00D353B4" w:rsidRDefault="00A47FAE" w:rsidP="00AD3881">
            <w:r w:rsidRPr="00D353B4">
              <w:t>nie</w:t>
            </w:r>
            <w:r w:rsidR="00A43396" w:rsidRPr="00D353B4">
              <w:t>stacjonarne</w:t>
            </w:r>
          </w:p>
        </w:tc>
      </w:tr>
      <w:tr w:rsidR="00D353B4" w:rsidRPr="00D353B4" w14:paraId="3697B50F" w14:textId="77777777" w:rsidTr="00C73EA9">
        <w:tc>
          <w:tcPr>
            <w:tcW w:w="1940" w:type="pct"/>
            <w:shd w:val="clear" w:color="auto" w:fill="auto"/>
          </w:tcPr>
          <w:p w14:paraId="37C7DE54" w14:textId="77777777" w:rsidR="00A43396" w:rsidRPr="00D353B4" w:rsidRDefault="00A43396" w:rsidP="00AD3881">
            <w:r w:rsidRPr="00D353B4">
              <w:t>Rok studiów dla kierunku</w:t>
            </w:r>
          </w:p>
        </w:tc>
        <w:tc>
          <w:tcPr>
            <w:tcW w:w="3060" w:type="pct"/>
            <w:shd w:val="clear" w:color="auto" w:fill="auto"/>
          </w:tcPr>
          <w:p w14:paraId="09A91502" w14:textId="77777777" w:rsidR="00A43396" w:rsidRPr="00D353B4" w:rsidRDefault="00A43396" w:rsidP="00AD3881">
            <w:r w:rsidRPr="00D353B4">
              <w:t>I</w:t>
            </w:r>
          </w:p>
        </w:tc>
      </w:tr>
      <w:tr w:rsidR="00D353B4" w:rsidRPr="00D353B4" w14:paraId="14EF0780" w14:textId="77777777" w:rsidTr="00C73EA9">
        <w:tc>
          <w:tcPr>
            <w:tcW w:w="1940" w:type="pct"/>
            <w:shd w:val="clear" w:color="auto" w:fill="auto"/>
          </w:tcPr>
          <w:p w14:paraId="7509D74A" w14:textId="77777777" w:rsidR="00A43396" w:rsidRPr="00D353B4" w:rsidRDefault="00A43396" w:rsidP="00AD3881">
            <w:r w:rsidRPr="00D353B4">
              <w:t>Semestr dla kierunku</w:t>
            </w:r>
          </w:p>
        </w:tc>
        <w:tc>
          <w:tcPr>
            <w:tcW w:w="3060" w:type="pct"/>
            <w:shd w:val="clear" w:color="auto" w:fill="auto"/>
          </w:tcPr>
          <w:p w14:paraId="15951FBB" w14:textId="77777777" w:rsidR="00A43396" w:rsidRPr="00D353B4" w:rsidRDefault="00A43396" w:rsidP="00AD3881">
            <w:r w:rsidRPr="00D353B4">
              <w:t>1</w:t>
            </w:r>
          </w:p>
        </w:tc>
      </w:tr>
      <w:tr w:rsidR="00D353B4" w:rsidRPr="00D353B4" w14:paraId="52B38FA9" w14:textId="77777777" w:rsidTr="00C73EA9">
        <w:tc>
          <w:tcPr>
            <w:tcW w:w="1940" w:type="pct"/>
            <w:shd w:val="clear" w:color="auto" w:fill="auto"/>
          </w:tcPr>
          <w:p w14:paraId="30FF86AD" w14:textId="77777777" w:rsidR="00A43396" w:rsidRPr="00D353B4" w:rsidRDefault="00A43396" w:rsidP="00AD3881">
            <w:pPr>
              <w:autoSpaceDE w:val="0"/>
              <w:autoSpaceDN w:val="0"/>
              <w:adjustRightInd w:val="0"/>
            </w:pPr>
            <w:r w:rsidRPr="00D353B4">
              <w:t>Liczba punktów ECTS z podziałem na kontaktowe/niekontaktowe</w:t>
            </w:r>
          </w:p>
        </w:tc>
        <w:tc>
          <w:tcPr>
            <w:tcW w:w="3060" w:type="pct"/>
            <w:shd w:val="clear" w:color="auto" w:fill="auto"/>
          </w:tcPr>
          <w:p w14:paraId="55DE7822" w14:textId="745BBF02" w:rsidR="00A43396" w:rsidRPr="00D353B4" w:rsidRDefault="00381A79" w:rsidP="00AD3881">
            <w:r w:rsidRPr="00D353B4">
              <w:t>2 (0,6/1,4)</w:t>
            </w:r>
          </w:p>
        </w:tc>
      </w:tr>
      <w:tr w:rsidR="00D353B4" w:rsidRPr="00D353B4" w14:paraId="5ACB155C" w14:textId="77777777" w:rsidTr="00C73EA9">
        <w:tc>
          <w:tcPr>
            <w:tcW w:w="1940" w:type="pct"/>
            <w:shd w:val="clear" w:color="auto" w:fill="auto"/>
          </w:tcPr>
          <w:p w14:paraId="4D9B2208" w14:textId="77777777" w:rsidR="00A43396" w:rsidRPr="00D353B4" w:rsidRDefault="00A43396" w:rsidP="00AD3881">
            <w:pPr>
              <w:autoSpaceDE w:val="0"/>
              <w:autoSpaceDN w:val="0"/>
              <w:adjustRightInd w:val="0"/>
            </w:pPr>
            <w:r w:rsidRPr="00D353B4">
              <w:t>Tytuł naukowy/stopień naukowy, imię i nazwisko osoby odpowiedzialnej za moduł</w:t>
            </w:r>
          </w:p>
        </w:tc>
        <w:tc>
          <w:tcPr>
            <w:tcW w:w="3060" w:type="pct"/>
            <w:shd w:val="clear" w:color="auto" w:fill="auto"/>
          </w:tcPr>
          <w:p w14:paraId="53756C5D" w14:textId="77777777" w:rsidR="00A43396" w:rsidRPr="00D353B4" w:rsidRDefault="00A43396" w:rsidP="00AD3881">
            <w:r w:rsidRPr="00D353B4">
              <w:t>mgr Anna Gruszecka</w:t>
            </w:r>
          </w:p>
        </w:tc>
      </w:tr>
      <w:tr w:rsidR="00D353B4" w:rsidRPr="00D353B4" w14:paraId="6347F1CF" w14:textId="77777777" w:rsidTr="00C73EA9">
        <w:tc>
          <w:tcPr>
            <w:tcW w:w="1940" w:type="pct"/>
            <w:shd w:val="clear" w:color="auto" w:fill="auto"/>
          </w:tcPr>
          <w:p w14:paraId="4A85F48A" w14:textId="3DB85C49" w:rsidR="00A43396" w:rsidRPr="00D353B4" w:rsidRDefault="00A43396" w:rsidP="00A43396">
            <w:r w:rsidRPr="00D353B4">
              <w:t>Jednostka oferująca moduł</w:t>
            </w:r>
          </w:p>
        </w:tc>
        <w:tc>
          <w:tcPr>
            <w:tcW w:w="3060" w:type="pct"/>
            <w:shd w:val="clear" w:color="auto" w:fill="auto"/>
          </w:tcPr>
          <w:p w14:paraId="1003224F" w14:textId="77777777" w:rsidR="00A43396" w:rsidRPr="00D353B4" w:rsidRDefault="00A43396" w:rsidP="00AD3881">
            <w:r w:rsidRPr="00D353B4">
              <w:t>Centrum Nauczania Języków Obcych i Certyfikacji</w:t>
            </w:r>
          </w:p>
        </w:tc>
      </w:tr>
      <w:tr w:rsidR="00D353B4" w:rsidRPr="00D353B4" w14:paraId="2F615CA0" w14:textId="77777777" w:rsidTr="00C73EA9">
        <w:tc>
          <w:tcPr>
            <w:tcW w:w="1940" w:type="pct"/>
            <w:shd w:val="clear" w:color="auto" w:fill="auto"/>
          </w:tcPr>
          <w:p w14:paraId="5A148C7B" w14:textId="77777777" w:rsidR="00A43396" w:rsidRPr="00D353B4" w:rsidRDefault="00A43396" w:rsidP="00AD3881">
            <w:r w:rsidRPr="00D353B4">
              <w:t>Cel modułu</w:t>
            </w:r>
          </w:p>
          <w:p w14:paraId="615E354E" w14:textId="77777777" w:rsidR="00A43396" w:rsidRPr="00D353B4" w:rsidRDefault="00A43396" w:rsidP="00AD3881"/>
        </w:tc>
        <w:tc>
          <w:tcPr>
            <w:tcW w:w="3060" w:type="pct"/>
            <w:shd w:val="clear" w:color="auto" w:fill="auto"/>
          </w:tcPr>
          <w:p w14:paraId="762FDD61" w14:textId="4217363E" w:rsidR="00A43396" w:rsidRPr="00D353B4" w:rsidRDefault="00A43396" w:rsidP="00AD3881">
            <w:pPr>
              <w:jc w:val="both"/>
            </w:pPr>
            <w:r w:rsidRPr="00D353B4">
              <w:t xml:space="preserve">Rozwinięcie kompetencji językowych w zakresie czytania, pisania, słuchania, mówienia. Podniesienie kompetencji językowych w zakresie słownictwa ogólnego i </w:t>
            </w:r>
            <w:r w:rsidR="00FF7F82" w:rsidRPr="00D353B4">
              <w:t>zawodowego</w:t>
            </w:r>
            <w:r w:rsidRPr="00D353B4">
              <w:t>.</w:t>
            </w:r>
          </w:p>
          <w:p w14:paraId="254CCF98" w14:textId="77777777" w:rsidR="00A43396" w:rsidRPr="00D353B4" w:rsidRDefault="00A43396" w:rsidP="00AD3881">
            <w:pPr>
              <w:jc w:val="both"/>
            </w:pPr>
            <w:r w:rsidRPr="00D353B4">
              <w:t>Rozwijanie umiejętności poprawnej komunikacji w środowisku zawodowym.</w:t>
            </w:r>
          </w:p>
          <w:p w14:paraId="0EC4CFB7" w14:textId="77777777" w:rsidR="00A43396" w:rsidRPr="00D353B4" w:rsidRDefault="00A43396" w:rsidP="00AD3881">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5146AC8B" w14:textId="77777777" w:rsidTr="00C73EA9">
        <w:trPr>
          <w:trHeight w:val="236"/>
        </w:trPr>
        <w:tc>
          <w:tcPr>
            <w:tcW w:w="1940" w:type="pct"/>
            <w:vMerge w:val="restart"/>
            <w:shd w:val="clear" w:color="auto" w:fill="auto"/>
          </w:tcPr>
          <w:p w14:paraId="452B21FE" w14:textId="77777777" w:rsidR="00A43396" w:rsidRPr="00D353B4" w:rsidRDefault="00A43396" w:rsidP="00AD3881">
            <w:pPr>
              <w:jc w:val="both"/>
            </w:pPr>
            <w:r w:rsidRPr="00D353B4">
              <w:t>Efekty uczenia się dla modułu to opis zasobu wiedzy, umiejętności i kompetencji społecznych, które student osiągnie po zrealizowaniu zajęć.</w:t>
            </w:r>
          </w:p>
        </w:tc>
        <w:tc>
          <w:tcPr>
            <w:tcW w:w="3060" w:type="pct"/>
            <w:shd w:val="clear" w:color="auto" w:fill="auto"/>
          </w:tcPr>
          <w:p w14:paraId="22C3EC22" w14:textId="77777777" w:rsidR="00A43396" w:rsidRPr="00D353B4" w:rsidRDefault="00A43396" w:rsidP="00AD3881">
            <w:r w:rsidRPr="00D353B4">
              <w:t xml:space="preserve">Wiedza: </w:t>
            </w:r>
          </w:p>
        </w:tc>
      </w:tr>
      <w:tr w:rsidR="00D353B4" w:rsidRPr="00D353B4" w14:paraId="3A790619" w14:textId="77777777" w:rsidTr="00C73EA9">
        <w:trPr>
          <w:trHeight w:val="233"/>
        </w:trPr>
        <w:tc>
          <w:tcPr>
            <w:tcW w:w="1940" w:type="pct"/>
            <w:vMerge/>
            <w:shd w:val="clear" w:color="auto" w:fill="auto"/>
          </w:tcPr>
          <w:p w14:paraId="1F562252" w14:textId="77777777" w:rsidR="00A43396" w:rsidRPr="00D353B4" w:rsidRDefault="00A43396" w:rsidP="00AD3881">
            <w:pPr>
              <w:rPr>
                <w:highlight w:val="yellow"/>
              </w:rPr>
            </w:pPr>
          </w:p>
        </w:tc>
        <w:tc>
          <w:tcPr>
            <w:tcW w:w="3060" w:type="pct"/>
            <w:shd w:val="clear" w:color="auto" w:fill="auto"/>
          </w:tcPr>
          <w:p w14:paraId="466F64C0" w14:textId="77777777" w:rsidR="00A43396" w:rsidRPr="00D353B4" w:rsidRDefault="00A43396" w:rsidP="00AD3881">
            <w:r w:rsidRPr="00D353B4">
              <w:t>1.</w:t>
            </w:r>
          </w:p>
        </w:tc>
      </w:tr>
      <w:tr w:rsidR="00D353B4" w:rsidRPr="00D353B4" w14:paraId="00EE57A3" w14:textId="77777777" w:rsidTr="00C73EA9">
        <w:trPr>
          <w:trHeight w:val="233"/>
        </w:trPr>
        <w:tc>
          <w:tcPr>
            <w:tcW w:w="1940" w:type="pct"/>
            <w:vMerge/>
            <w:shd w:val="clear" w:color="auto" w:fill="auto"/>
          </w:tcPr>
          <w:p w14:paraId="4FEBB995" w14:textId="77777777" w:rsidR="00A43396" w:rsidRPr="00D353B4" w:rsidRDefault="00A43396" w:rsidP="00AD3881">
            <w:pPr>
              <w:rPr>
                <w:highlight w:val="yellow"/>
              </w:rPr>
            </w:pPr>
          </w:p>
        </w:tc>
        <w:tc>
          <w:tcPr>
            <w:tcW w:w="3060" w:type="pct"/>
            <w:shd w:val="clear" w:color="auto" w:fill="auto"/>
          </w:tcPr>
          <w:p w14:paraId="213B746E" w14:textId="77777777" w:rsidR="00A43396" w:rsidRPr="00D353B4" w:rsidRDefault="00A43396" w:rsidP="00AD3881">
            <w:r w:rsidRPr="00D353B4">
              <w:t>2.</w:t>
            </w:r>
          </w:p>
        </w:tc>
      </w:tr>
      <w:tr w:rsidR="00D353B4" w:rsidRPr="00D353B4" w14:paraId="4A05F39B" w14:textId="77777777" w:rsidTr="00C73EA9">
        <w:trPr>
          <w:trHeight w:val="233"/>
        </w:trPr>
        <w:tc>
          <w:tcPr>
            <w:tcW w:w="1940" w:type="pct"/>
            <w:vMerge/>
            <w:shd w:val="clear" w:color="auto" w:fill="auto"/>
          </w:tcPr>
          <w:p w14:paraId="52A4BA1E" w14:textId="77777777" w:rsidR="00A43396" w:rsidRPr="00D353B4" w:rsidRDefault="00A43396" w:rsidP="00AD3881">
            <w:pPr>
              <w:rPr>
                <w:highlight w:val="yellow"/>
              </w:rPr>
            </w:pPr>
          </w:p>
        </w:tc>
        <w:tc>
          <w:tcPr>
            <w:tcW w:w="3060" w:type="pct"/>
            <w:shd w:val="clear" w:color="auto" w:fill="auto"/>
          </w:tcPr>
          <w:p w14:paraId="1484E9B1" w14:textId="77777777" w:rsidR="00A43396" w:rsidRPr="00D353B4" w:rsidRDefault="00A43396" w:rsidP="00AD3881">
            <w:r w:rsidRPr="00D353B4">
              <w:t>Umiejętności:</w:t>
            </w:r>
          </w:p>
        </w:tc>
      </w:tr>
      <w:tr w:rsidR="00D353B4" w:rsidRPr="00D353B4" w14:paraId="653A25DB" w14:textId="77777777" w:rsidTr="00C73EA9">
        <w:trPr>
          <w:trHeight w:val="233"/>
        </w:trPr>
        <w:tc>
          <w:tcPr>
            <w:tcW w:w="1940" w:type="pct"/>
            <w:vMerge/>
            <w:shd w:val="clear" w:color="auto" w:fill="auto"/>
          </w:tcPr>
          <w:p w14:paraId="615F6603" w14:textId="77777777" w:rsidR="00A43396" w:rsidRPr="00D353B4" w:rsidRDefault="00A43396" w:rsidP="00AD3881">
            <w:pPr>
              <w:rPr>
                <w:highlight w:val="yellow"/>
              </w:rPr>
            </w:pPr>
          </w:p>
        </w:tc>
        <w:tc>
          <w:tcPr>
            <w:tcW w:w="3060" w:type="pct"/>
            <w:shd w:val="clear" w:color="auto" w:fill="auto"/>
          </w:tcPr>
          <w:p w14:paraId="23D95FBA" w14:textId="77777777" w:rsidR="00A43396" w:rsidRPr="00D353B4" w:rsidRDefault="00A43396" w:rsidP="00AD3881">
            <w:r w:rsidRPr="00D353B4">
              <w:t>U1. Posiada umiejętność wypowiadania się na tematy ogólne.</w:t>
            </w:r>
          </w:p>
        </w:tc>
      </w:tr>
      <w:tr w:rsidR="00D353B4" w:rsidRPr="00D353B4" w14:paraId="2553249F" w14:textId="77777777" w:rsidTr="00C73EA9">
        <w:trPr>
          <w:trHeight w:val="233"/>
        </w:trPr>
        <w:tc>
          <w:tcPr>
            <w:tcW w:w="1940" w:type="pct"/>
            <w:vMerge/>
            <w:shd w:val="clear" w:color="auto" w:fill="auto"/>
          </w:tcPr>
          <w:p w14:paraId="02CB20BF" w14:textId="77777777" w:rsidR="00A43396" w:rsidRPr="00D353B4" w:rsidRDefault="00A43396" w:rsidP="00AD3881">
            <w:pPr>
              <w:rPr>
                <w:highlight w:val="yellow"/>
              </w:rPr>
            </w:pPr>
          </w:p>
        </w:tc>
        <w:tc>
          <w:tcPr>
            <w:tcW w:w="3060" w:type="pct"/>
            <w:shd w:val="clear" w:color="auto" w:fill="auto"/>
          </w:tcPr>
          <w:p w14:paraId="45B3FF3A" w14:textId="77777777" w:rsidR="00A43396" w:rsidRPr="00D353B4" w:rsidRDefault="00A43396" w:rsidP="00AD3881">
            <w:r w:rsidRPr="00D353B4">
              <w:t>U2. Rozumie ogólny sens artykułów, reportaży, wypowiedzi ulicznych, wiadomości telewizyjnych.</w:t>
            </w:r>
          </w:p>
        </w:tc>
      </w:tr>
      <w:tr w:rsidR="00D353B4" w:rsidRPr="00D353B4" w14:paraId="75304C71" w14:textId="77777777" w:rsidTr="00C73EA9">
        <w:trPr>
          <w:trHeight w:val="233"/>
        </w:trPr>
        <w:tc>
          <w:tcPr>
            <w:tcW w:w="1940" w:type="pct"/>
            <w:vMerge/>
            <w:shd w:val="clear" w:color="auto" w:fill="auto"/>
          </w:tcPr>
          <w:p w14:paraId="01B0BC5C" w14:textId="77777777" w:rsidR="00A43396" w:rsidRPr="00D353B4" w:rsidRDefault="00A43396" w:rsidP="00AD3881">
            <w:pPr>
              <w:rPr>
                <w:highlight w:val="yellow"/>
              </w:rPr>
            </w:pPr>
          </w:p>
        </w:tc>
        <w:tc>
          <w:tcPr>
            <w:tcW w:w="3060" w:type="pct"/>
            <w:shd w:val="clear" w:color="auto" w:fill="auto"/>
          </w:tcPr>
          <w:p w14:paraId="7436CBAB" w14:textId="77777777" w:rsidR="00A43396" w:rsidRPr="00D353B4" w:rsidRDefault="00A43396" w:rsidP="00AD3881">
            <w:r w:rsidRPr="00D353B4">
              <w:t xml:space="preserve">U3. Konstruuje w formie pisemnej notatki z wykorzystaniem   omówionych treści oraz wprowadzonego słownictwa. </w:t>
            </w:r>
          </w:p>
        </w:tc>
      </w:tr>
      <w:tr w:rsidR="00D353B4" w:rsidRPr="00D353B4" w14:paraId="5F55D96D" w14:textId="77777777" w:rsidTr="00C73EA9">
        <w:trPr>
          <w:trHeight w:val="233"/>
        </w:trPr>
        <w:tc>
          <w:tcPr>
            <w:tcW w:w="1940" w:type="pct"/>
            <w:vMerge/>
            <w:shd w:val="clear" w:color="auto" w:fill="auto"/>
          </w:tcPr>
          <w:p w14:paraId="58F17C6B" w14:textId="77777777" w:rsidR="00A43396" w:rsidRPr="00D353B4" w:rsidRDefault="00A43396" w:rsidP="00AD3881">
            <w:pPr>
              <w:rPr>
                <w:highlight w:val="yellow"/>
              </w:rPr>
            </w:pPr>
          </w:p>
        </w:tc>
        <w:tc>
          <w:tcPr>
            <w:tcW w:w="3060" w:type="pct"/>
            <w:shd w:val="clear" w:color="auto" w:fill="auto"/>
          </w:tcPr>
          <w:p w14:paraId="433EE7F7" w14:textId="77777777" w:rsidR="00A43396" w:rsidRPr="00D353B4" w:rsidRDefault="00A43396" w:rsidP="00AD3881">
            <w:r w:rsidRPr="00D353B4">
              <w:t>U4. Zna podstawowe słownictwo oraz podstawowe zwroty stosowane w dyscyplinie związanej z kierunkiem studiów.</w:t>
            </w:r>
          </w:p>
        </w:tc>
      </w:tr>
      <w:tr w:rsidR="00D353B4" w:rsidRPr="00D353B4" w14:paraId="45F4B439" w14:textId="77777777" w:rsidTr="00C73EA9">
        <w:trPr>
          <w:trHeight w:val="233"/>
        </w:trPr>
        <w:tc>
          <w:tcPr>
            <w:tcW w:w="1940" w:type="pct"/>
            <w:vMerge/>
            <w:shd w:val="clear" w:color="auto" w:fill="auto"/>
          </w:tcPr>
          <w:p w14:paraId="7B831D9C" w14:textId="77777777" w:rsidR="00A43396" w:rsidRPr="00D353B4" w:rsidRDefault="00A43396" w:rsidP="00AD3881">
            <w:pPr>
              <w:rPr>
                <w:highlight w:val="yellow"/>
              </w:rPr>
            </w:pPr>
          </w:p>
        </w:tc>
        <w:tc>
          <w:tcPr>
            <w:tcW w:w="3060" w:type="pct"/>
            <w:shd w:val="clear" w:color="auto" w:fill="auto"/>
          </w:tcPr>
          <w:p w14:paraId="7013E2E7" w14:textId="77777777" w:rsidR="00A43396" w:rsidRPr="00D353B4" w:rsidRDefault="00A43396" w:rsidP="00AD3881">
            <w:r w:rsidRPr="00D353B4">
              <w:t>Kompetencje społeczne:</w:t>
            </w:r>
          </w:p>
        </w:tc>
      </w:tr>
      <w:tr w:rsidR="00D353B4" w:rsidRPr="00D353B4" w14:paraId="5C202B8D" w14:textId="77777777" w:rsidTr="00C73EA9">
        <w:trPr>
          <w:trHeight w:val="233"/>
        </w:trPr>
        <w:tc>
          <w:tcPr>
            <w:tcW w:w="1940" w:type="pct"/>
            <w:vMerge/>
            <w:shd w:val="clear" w:color="auto" w:fill="auto"/>
          </w:tcPr>
          <w:p w14:paraId="57B2D5BB" w14:textId="77777777" w:rsidR="00A43396" w:rsidRPr="00D353B4" w:rsidRDefault="00A43396" w:rsidP="00AD3881">
            <w:pPr>
              <w:rPr>
                <w:highlight w:val="yellow"/>
              </w:rPr>
            </w:pPr>
          </w:p>
        </w:tc>
        <w:tc>
          <w:tcPr>
            <w:tcW w:w="3060" w:type="pct"/>
            <w:shd w:val="clear" w:color="auto" w:fill="auto"/>
          </w:tcPr>
          <w:p w14:paraId="02BE5DC6" w14:textId="4C07F4F5" w:rsidR="00A43396" w:rsidRPr="00D353B4" w:rsidRDefault="00A43396" w:rsidP="00AD3881">
            <w:r w:rsidRPr="00D353B4">
              <w:t xml:space="preserve">K1. </w:t>
            </w:r>
            <w:r w:rsidR="007024EA" w:rsidRPr="00D353B4">
              <w:t>Jest gotów do krytycznej oceny posiadanych praktycznych umiejętności językowych.</w:t>
            </w:r>
          </w:p>
        </w:tc>
      </w:tr>
      <w:tr w:rsidR="00D353B4" w:rsidRPr="00D353B4" w14:paraId="54403122" w14:textId="77777777" w:rsidTr="00C73EA9">
        <w:trPr>
          <w:trHeight w:val="233"/>
        </w:trPr>
        <w:tc>
          <w:tcPr>
            <w:tcW w:w="1940" w:type="pct"/>
            <w:shd w:val="clear" w:color="auto" w:fill="auto"/>
          </w:tcPr>
          <w:p w14:paraId="5933AA06" w14:textId="77777777" w:rsidR="00A43396" w:rsidRPr="00D353B4" w:rsidRDefault="00A43396" w:rsidP="00AD3881">
            <w:pPr>
              <w:rPr>
                <w:highlight w:val="yellow"/>
              </w:rPr>
            </w:pPr>
            <w:r w:rsidRPr="00D353B4">
              <w:t>Odniesienie modułowych efektów uczenia się do kierunkowych efektów uczenia się</w:t>
            </w:r>
          </w:p>
        </w:tc>
        <w:tc>
          <w:tcPr>
            <w:tcW w:w="3060" w:type="pct"/>
            <w:shd w:val="clear" w:color="auto" w:fill="auto"/>
          </w:tcPr>
          <w:p w14:paraId="2E0E84F1" w14:textId="77777777" w:rsidR="00A43396" w:rsidRPr="00D353B4" w:rsidRDefault="00A43396" w:rsidP="00AD3881">
            <w:r w:rsidRPr="00D353B4">
              <w:t>U1 – TR_U08, TR_U010, TR_U011</w:t>
            </w:r>
          </w:p>
          <w:p w14:paraId="7E0EE671" w14:textId="77777777" w:rsidR="00A43396" w:rsidRPr="00D353B4" w:rsidRDefault="00A43396" w:rsidP="00AD3881">
            <w:r w:rsidRPr="00D353B4">
              <w:t>U2 – TR_U08, TR_U010, TR_U011</w:t>
            </w:r>
          </w:p>
          <w:p w14:paraId="1CAB758A" w14:textId="77777777" w:rsidR="00A43396" w:rsidRPr="00D353B4" w:rsidRDefault="00A43396" w:rsidP="00AD3881">
            <w:r w:rsidRPr="00D353B4">
              <w:t>U3 – TR_U010, TR_U011</w:t>
            </w:r>
          </w:p>
          <w:p w14:paraId="78C8E59A" w14:textId="77777777" w:rsidR="00A43396" w:rsidRPr="00D353B4" w:rsidRDefault="00A43396" w:rsidP="00AD3881">
            <w:r w:rsidRPr="00D353B4">
              <w:t>U4 -  TR_U010, TR_U011</w:t>
            </w:r>
          </w:p>
          <w:p w14:paraId="4E1D472C" w14:textId="77777777" w:rsidR="00A43396" w:rsidRPr="00D353B4" w:rsidRDefault="00A43396" w:rsidP="00AD3881">
            <w:r w:rsidRPr="00D353B4">
              <w:t>K1 – TR_K01</w:t>
            </w:r>
          </w:p>
        </w:tc>
      </w:tr>
      <w:tr w:rsidR="00D353B4" w:rsidRPr="00D353B4" w14:paraId="2E5B6417" w14:textId="77777777" w:rsidTr="00C73EA9">
        <w:tc>
          <w:tcPr>
            <w:tcW w:w="1940" w:type="pct"/>
            <w:shd w:val="clear" w:color="auto" w:fill="auto"/>
          </w:tcPr>
          <w:p w14:paraId="3DA9D080" w14:textId="77777777" w:rsidR="00A43396" w:rsidRPr="00D353B4" w:rsidRDefault="00A43396" w:rsidP="00AD3881">
            <w:r w:rsidRPr="00D353B4">
              <w:t>Odniesienie modułowych efektów uczenia się do efektów inżynierskich (jeżeli dotyczy)</w:t>
            </w:r>
          </w:p>
        </w:tc>
        <w:tc>
          <w:tcPr>
            <w:tcW w:w="3060" w:type="pct"/>
            <w:shd w:val="clear" w:color="auto" w:fill="auto"/>
          </w:tcPr>
          <w:p w14:paraId="36B08E99" w14:textId="77777777" w:rsidR="00A43396" w:rsidRPr="00D353B4" w:rsidRDefault="00A43396" w:rsidP="00AD3881">
            <w:pPr>
              <w:jc w:val="both"/>
            </w:pPr>
            <w:r w:rsidRPr="00D353B4">
              <w:t xml:space="preserve">nie dotyczy </w:t>
            </w:r>
          </w:p>
        </w:tc>
      </w:tr>
      <w:tr w:rsidR="00D353B4" w:rsidRPr="00D353B4" w14:paraId="2610AF82" w14:textId="77777777" w:rsidTr="00C73EA9">
        <w:tc>
          <w:tcPr>
            <w:tcW w:w="1940" w:type="pct"/>
            <w:shd w:val="clear" w:color="auto" w:fill="auto"/>
          </w:tcPr>
          <w:p w14:paraId="031B9E66" w14:textId="77777777" w:rsidR="00A43396" w:rsidRPr="00D353B4" w:rsidRDefault="00A43396" w:rsidP="00AD3881">
            <w:r w:rsidRPr="00D353B4">
              <w:t xml:space="preserve">Treści programowe modułu </w:t>
            </w:r>
          </w:p>
          <w:p w14:paraId="559872F0" w14:textId="77777777" w:rsidR="00A43396" w:rsidRPr="00D353B4" w:rsidRDefault="00A43396" w:rsidP="00AD3881"/>
        </w:tc>
        <w:tc>
          <w:tcPr>
            <w:tcW w:w="3060" w:type="pct"/>
            <w:shd w:val="clear" w:color="auto" w:fill="auto"/>
          </w:tcPr>
          <w:p w14:paraId="547E50C2" w14:textId="77777777" w:rsidR="00A43396" w:rsidRPr="00D353B4" w:rsidRDefault="00A43396" w:rsidP="00AD3881">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0CECFEB7" w14:textId="7D3EA94D" w:rsidR="00A43396" w:rsidRPr="00D353B4" w:rsidRDefault="00A43396" w:rsidP="00AD3881">
            <w:r w:rsidRPr="00D353B4">
              <w:lastRenderedPageBreak/>
              <w:t>W czasie ćwiczeń zostanie wprowadzone słownictwo s</w:t>
            </w:r>
            <w:r w:rsidR="00FF7F82" w:rsidRPr="00D353B4">
              <w:t xml:space="preserve"> popularnonaukowe</w:t>
            </w:r>
            <w:r w:rsidRPr="00D353B4">
              <w:t xml:space="preserve"> z reprezentowanej dziedziny naukowej, studenci zostaną przygotowani do czytania ze zrozumieniem literatury fachowej i samodzielnej pracy z tekstem źródłowym. </w:t>
            </w:r>
          </w:p>
          <w:p w14:paraId="7AF47CF5" w14:textId="77777777" w:rsidR="00A43396" w:rsidRPr="00D353B4" w:rsidRDefault="00A43396" w:rsidP="00AD3881">
            <w:r w:rsidRPr="00D353B4">
              <w:t>Moduł obejmuje również ćwiczenie struktur gramatycznych i leksykalnych celem osiągnięcia przez studenta sprawnej komunikacji.</w:t>
            </w:r>
          </w:p>
          <w:p w14:paraId="106AB1FA" w14:textId="77777777" w:rsidR="00A43396" w:rsidRPr="00D353B4" w:rsidRDefault="00A43396" w:rsidP="00AD3881">
            <w:r w:rsidRPr="00D353B4">
              <w:t>Moduł ma również za zadanie bardziej szczegółowe zapoznanie studenta z kulturą danego obszaru językowego.</w:t>
            </w:r>
          </w:p>
          <w:p w14:paraId="683A77BE" w14:textId="77777777" w:rsidR="00A43396" w:rsidRPr="00D353B4" w:rsidRDefault="00A43396" w:rsidP="00AD3881"/>
        </w:tc>
      </w:tr>
      <w:tr w:rsidR="00D353B4" w:rsidRPr="00D353B4" w14:paraId="25EA7FA4" w14:textId="77777777" w:rsidTr="00C73EA9">
        <w:tc>
          <w:tcPr>
            <w:tcW w:w="1940" w:type="pct"/>
            <w:shd w:val="clear" w:color="auto" w:fill="auto"/>
          </w:tcPr>
          <w:p w14:paraId="6929CEE3" w14:textId="77777777" w:rsidR="00A43396" w:rsidRPr="00D353B4" w:rsidRDefault="00A43396" w:rsidP="00AD3881">
            <w:r w:rsidRPr="00D353B4">
              <w:lastRenderedPageBreak/>
              <w:t>Wykaz literatury podstawowej i uzupełniającej</w:t>
            </w:r>
          </w:p>
        </w:tc>
        <w:tc>
          <w:tcPr>
            <w:tcW w:w="3060" w:type="pct"/>
            <w:shd w:val="clear" w:color="auto" w:fill="auto"/>
          </w:tcPr>
          <w:p w14:paraId="03F2D14E" w14:textId="77777777" w:rsidR="00A43396" w:rsidRPr="00D353B4" w:rsidRDefault="00A43396" w:rsidP="00AD3881">
            <w:r w:rsidRPr="00D353B4">
              <w:t>Literatura obowiązkowa:</w:t>
            </w:r>
          </w:p>
          <w:p w14:paraId="155453F6" w14:textId="77777777" w:rsidR="00A43396" w:rsidRPr="00D353B4" w:rsidRDefault="00A43396" w:rsidP="00667F61">
            <w:pPr>
              <w:pStyle w:val="Akapitzlist"/>
              <w:numPr>
                <w:ilvl w:val="0"/>
                <w:numId w:val="23"/>
              </w:numPr>
              <w:suppressAutoHyphens w:val="0"/>
              <w:autoSpaceDN/>
              <w:spacing w:line="240" w:lineRule="auto"/>
              <w:contextualSpacing/>
              <w:jc w:val="left"/>
              <w:textAlignment w:val="auto"/>
              <w:rPr>
                <w:rFonts w:ascii="Times New Roman" w:hAnsi="Times New Roman"/>
                <w:sz w:val="24"/>
                <w:szCs w:val="24"/>
                <w:lang w:val="de-DE"/>
              </w:rPr>
            </w:pPr>
            <w:r w:rsidRPr="00D353B4">
              <w:rPr>
                <w:rFonts w:ascii="Times New Roman" w:hAnsi="Times New Roman"/>
                <w:sz w:val="24"/>
                <w:szCs w:val="24"/>
                <w:lang w:val="de-DE"/>
              </w:rPr>
              <w:t>S. Schmohl, B. Schenk, Akademie Deutsch, Hueber, 2019</w:t>
            </w:r>
          </w:p>
          <w:p w14:paraId="5F25C7CD" w14:textId="77777777" w:rsidR="00A43396" w:rsidRPr="00D353B4" w:rsidRDefault="00A43396" w:rsidP="00AD3881">
            <w:pPr>
              <w:rPr>
                <w:lang w:val="de-DE"/>
              </w:rPr>
            </w:pPr>
            <w:r w:rsidRPr="00D353B4">
              <w:rPr>
                <w:lang w:val="de-DE"/>
              </w:rPr>
              <w:t>Literatura uzupełniająca:</w:t>
            </w:r>
          </w:p>
          <w:p w14:paraId="476EEF98" w14:textId="77777777" w:rsidR="00A43396" w:rsidRPr="00D353B4" w:rsidRDefault="00A43396" w:rsidP="00667F61">
            <w:pPr>
              <w:pStyle w:val="Akapitzlist"/>
              <w:numPr>
                <w:ilvl w:val="0"/>
                <w:numId w:val="24"/>
              </w:numPr>
              <w:suppressAutoHyphens w:val="0"/>
              <w:autoSpaceDN/>
              <w:spacing w:line="240" w:lineRule="auto"/>
              <w:contextualSpacing/>
              <w:jc w:val="left"/>
              <w:textAlignment w:val="auto"/>
              <w:rPr>
                <w:rFonts w:ascii="Times New Roman" w:hAnsi="Times New Roman"/>
                <w:sz w:val="24"/>
                <w:szCs w:val="24"/>
                <w:lang w:val="de-DE"/>
              </w:rPr>
            </w:pPr>
            <w:r w:rsidRPr="00D353B4">
              <w:rPr>
                <w:rFonts w:ascii="Times New Roman" w:hAnsi="Times New Roman"/>
                <w:sz w:val="24"/>
                <w:szCs w:val="24"/>
                <w:lang w:val="de-DE"/>
              </w:rPr>
              <w:t>N. Becker, J. Braunert, Alltag, Beruf &amp; Co., Hueber 2013</w:t>
            </w:r>
          </w:p>
          <w:p w14:paraId="05EA782F" w14:textId="77777777" w:rsidR="00A43396" w:rsidRPr="00D353B4" w:rsidRDefault="00A43396" w:rsidP="00667F61">
            <w:pPr>
              <w:pStyle w:val="Akapitzlist"/>
              <w:numPr>
                <w:ilvl w:val="0"/>
                <w:numId w:val="24"/>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lang w:val="de-DE"/>
              </w:rPr>
              <w:t>B. Kujawa, M. Stinia, Mit Beruf auf Deutsch, profil turystyczno-gastronomiczny, Nowa Era, 2013</w:t>
            </w:r>
          </w:p>
          <w:p w14:paraId="0F114E03" w14:textId="77777777" w:rsidR="00A43396" w:rsidRPr="00D353B4" w:rsidRDefault="00A43396" w:rsidP="00667F61">
            <w:pPr>
              <w:pStyle w:val="Akapitzlist"/>
              <w:numPr>
                <w:ilvl w:val="0"/>
                <w:numId w:val="24"/>
              </w:numPr>
              <w:suppressAutoHyphens w:val="0"/>
              <w:autoSpaceDN/>
              <w:spacing w:line="240" w:lineRule="auto"/>
              <w:contextualSpacing/>
              <w:jc w:val="left"/>
              <w:textAlignment w:val="auto"/>
            </w:pPr>
            <w:r w:rsidRPr="00D353B4">
              <w:rPr>
                <w:rFonts w:ascii="Times New Roman" w:hAnsi="Times New Roman"/>
                <w:sz w:val="24"/>
                <w:szCs w:val="24"/>
              </w:rPr>
              <w:t>Zbiór tekstów specjalistycznych przygotowany przez wykładowców CNJOiC</w:t>
            </w:r>
          </w:p>
        </w:tc>
      </w:tr>
      <w:tr w:rsidR="00D353B4" w:rsidRPr="00D353B4" w14:paraId="6F44D634" w14:textId="77777777" w:rsidTr="00C73EA9">
        <w:tc>
          <w:tcPr>
            <w:tcW w:w="1940" w:type="pct"/>
            <w:shd w:val="clear" w:color="auto" w:fill="auto"/>
          </w:tcPr>
          <w:p w14:paraId="302F730C" w14:textId="77777777" w:rsidR="00A43396" w:rsidRPr="00D353B4" w:rsidRDefault="00A43396" w:rsidP="00AD3881">
            <w:r w:rsidRPr="00D353B4">
              <w:t>Planowane formy/działania/metody dydaktyczne</w:t>
            </w:r>
          </w:p>
        </w:tc>
        <w:tc>
          <w:tcPr>
            <w:tcW w:w="3060" w:type="pct"/>
            <w:shd w:val="clear" w:color="auto" w:fill="auto"/>
          </w:tcPr>
          <w:p w14:paraId="275D5D3E" w14:textId="77777777" w:rsidR="00A43396" w:rsidRPr="00D353B4" w:rsidRDefault="00A43396" w:rsidP="00AD3881">
            <w:r w:rsidRPr="00D353B4">
              <w:t>Wykład, dyskusja, prezentacja, konwersacja,</w:t>
            </w:r>
          </w:p>
          <w:p w14:paraId="43CECABF" w14:textId="77777777" w:rsidR="00A43396" w:rsidRPr="00D353B4" w:rsidRDefault="00A43396" w:rsidP="00AD3881">
            <w:r w:rsidRPr="00D353B4">
              <w:t>metoda gramatyczno-tłumaczeniowa (teksty specjalistyczne), metoda komunikacyjna i bezpośrednia ze szczególnym uwzględnieniem umiejętności komunikowania się.</w:t>
            </w:r>
          </w:p>
        </w:tc>
      </w:tr>
      <w:tr w:rsidR="00D353B4" w:rsidRPr="00D353B4" w14:paraId="0E6EF912" w14:textId="77777777" w:rsidTr="00C73EA9">
        <w:tc>
          <w:tcPr>
            <w:tcW w:w="1940" w:type="pct"/>
            <w:shd w:val="clear" w:color="auto" w:fill="auto"/>
          </w:tcPr>
          <w:p w14:paraId="3EDA7A68" w14:textId="77777777" w:rsidR="00A43396" w:rsidRPr="00D353B4" w:rsidRDefault="00A43396" w:rsidP="00AD3881">
            <w:r w:rsidRPr="00D353B4">
              <w:t>Sposoby weryfikacji oraz formy dokumentowania osiągniętych efektów uczenia się</w:t>
            </w:r>
          </w:p>
        </w:tc>
        <w:tc>
          <w:tcPr>
            <w:tcW w:w="3060" w:type="pct"/>
            <w:shd w:val="clear" w:color="auto" w:fill="auto"/>
          </w:tcPr>
          <w:p w14:paraId="5E96C8D0" w14:textId="77777777" w:rsidR="00A43396" w:rsidRPr="00D353B4" w:rsidRDefault="00A43396" w:rsidP="00AD3881">
            <w:pPr>
              <w:jc w:val="both"/>
            </w:pPr>
            <w:r w:rsidRPr="00D353B4">
              <w:t xml:space="preserve">U1-ocena wypowiedzi ustnych na zajęciach </w:t>
            </w:r>
          </w:p>
          <w:p w14:paraId="59A2B604" w14:textId="77777777" w:rsidR="00A43396" w:rsidRPr="00D353B4" w:rsidRDefault="00A43396" w:rsidP="00AD3881">
            <w:pPr>
              <w:jc w:val="both"/>
            </w:pPr>
            <w:r w:rsidRPr="00D353B4">
              <w:t xml:space="preserve">U2-ocena wypowiedzi ustnych na zajęciach </w:t>
            </w:r>
          </w:p>
          <w:p w14:paraId="522DAB37" w14:textId="77777777" w:rsidR="00A43396" w:rsidRPr="00D353B4" w:rsidRDefault="00A43396" w:rsidP="00AD3881">
            <w:pPr>
              <w:jc w:val="both"/>
            </w:pPr>
            <w:r w:rsidRPr="00D353B4">
              <w:t xml:space="preserve">U3-sprawdzian pisemny </w:t>
            </w:r>
          </w:p>
          <w:p w14:paraId="3D0E4F2C" w14:textId="77777777" w:rsidR="00A43396" w:rsidRPr="00D353B4" w:rsidRDefault="00A43396" w:rsidP="00AD3881">
            <w:pPr>
              <w:jc w:val="both"/>
            </w:pPr>
            <w:r w:rsidRPr="00D353B4">
              <w:t>U4-ocena dłuższych wypowiedzi ustnych, pisemnych oraz prac domowych.</w:t>
            </w:r>
          </w:p>
          <w:p w14:paraId="69001DEE" w14:textId="77777777" w:rsidR="00A43396" w:rsidRPr="00D353B4" w:rsidRDefault="00A43396" w:rsidP="00AD3881">
            <w:pPr>
              <w:jc w:val="both"/>
            </w:pPr>
            <w:r w:rsidRPr="00D353B4">
              <w:t xml:space="preserve">K1-ocena przygotowania do zajęć i aktywności na ćwiczeniach </w:t>
            </w:r>
          </w:p>
          <w:p w14:paraId="44891039" w14:textId="77777777" w:rsidR="00A43396" w:rsidRPr="00D353B4" w:rsidRDefault="00A43396" w:rsidP="00AD3881">
            <w:pPr>
              <w:jc w:val="both"/>
            </w:pPr>
            <w:r w:rsidRPr="00D353B4">
              <w:t>Formy dokumentowania osiągniętych efektów kształcenia:</w:t>
            </w:r>
          </w:p>
          <w:p w14:paraId="59402F99" w14:textId="77777777" w:rsidR="00A43396" w:rsidRPr="00D353B4" w:rsidRDefault="00A43396" w:rsidP="00AD3881">
            <w:pPr>
              <w:jc w:val="both"/>
            </w:pP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15BCC9DB" w14:textId="77777777" w:rsidTr="00C73EA9">
        <w:tc>
          <w:tcPr>
            <w:tcW w:w="1940" w:type="pct"/>
            <w:shd w:val="clear" w:color="auto" w:fill="auto"/>
          </w:tcPr>
          <w:p w14:paraId="5255DE03" w14:textId="77777777" w:rsidR="00A43396" w:rsidRPr="00D353B4" w:rsidRDefault="00A43396" w:rsidP="00AD3881">
            <w:r w:rsidRPr="00D353B4">
              <w:t>Elementy i wagi mające wpływ na ocenę końcową</w:t>
            </w:r>
          </w:p>
          <w:p w14:paraId="4332F4F4" w14:textId="77777777" w:rsidR="00A43396" w:rsidRPr="00D353B4" w:rsidRDefault="00A43396" w:rsidP="00AD3881"/>
          <w:p w14:paraId="14EC02A5" w14:textId="77777777" w:rsidR="00A43396" w:rsidRPr="00D353B4" w:rsidRDefault="00A43396" w:rsidP="00AD3881"/>
        </w:tc>
        <w:tc>
          <w:tcPr>
            <w:tcW w:w="3060" w:type="pct"/>
            <w:shd w:val="clear" w:color="auto" w:fill="auto"/>
          </w:tcPr>
          <w:p w14:paraId="3D2E2ACA" w14:textId="77777777" w:rsidR="00A43396" w:rsidRPr="00D353B4" w:rsidRDefault="00A43396"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2F2C5FBA" w14:textId="77777777" w:rsidR="00A43396" w:rsidRPr="00D353B4" w:rsidRDefault="00A43396" w:rsidP="00AD3881">
            <w:pPr>
              <w:spacing w:line="252" w:lineRule="auto"/>
              <w:rPr>
                <w:rFonts w:eastAsiaTheme="minorHAnsi"/>
                <w:lang w:eastAsia="en-US"/>
              </w:rPr>
            </w:pPr>
            <w:r w:rsidRPr="00D353B4">
              <w:rPr>
                <w:rFonts w:eastAsiaTheme="minorHAnsi"/>
                <w:lang w:eastAsia="en-US"/>
              </w:rPr>
              <w:t>- sprawdziany pisemne – 50%</w:t>
            </w:r>
          </w:p>
          <w:p w14:paraId="54611BF7" w14:textId="77777777" w:rsidR="00A43396" w:rsidRPr="00D353B4" w:rsidRDefault="00A43396" w:rsidP="00AD3881">
            <w:pPr>
              <w:spacing w:line="252" w:lineRule="auto"/>
              <w:rPr>
                <w:rFonts w:eastAsiaTheme="minorHAnsi"/>
                <w:lang w:eastAsia="en-US"/>
              </w:rPr>
            </w:pPr>
            <w:r w:rsidRPr="00D353B4">
              <w:rPr>
                <w:rFonts w:eastAsiaTheme="minorHAnsi"/>
                <w:lang w:eastAsia="en-US"/>
              </w:rPr>
              <w:t>- wypowiedzi ustne – 25%</w:t>
            </w:r>
          </w:p>
          <w:p w14:paraId="2C7AB1D1" w14:textId="77777777" w:rsidR="00A43396" w:rsidRPr="00D353B4" w:rsidRDefault="00A43396" w:rsidP="00AD3881">
            <w:pPr>
              <w:spacing w:line="252" w:lineRule="auto"/>
              <w:rPr>
                <w:rFonts w:eastAsiaTheme="minorHAnsi"/>
                <w:lang w:eastAsia="en-US"/>
              </w:rPr>
            </w:pPr>
            <w:r w:rsidRPr="00D353B4">
              <w:rPr>
                <w:rFonts w:eastAsiaTheme="minorHAnsi"/>
                <w:lang w:eastAsia="en-US"/>
              </w:rPr>
              <w:t>- wypowiedzi pisemne – 25%</w:t>
            </w:r>
          </w:p>
          <w:p w14:paraId="7A0465A8" w14:textId="77777777" w:rsidR="00A43396" w:rsidRPr="00D353B4" w:rsidRDefault="00A43396" w:rsidP="00AD3881">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0B0DA3C9" w14:textId="77777777" w:rsidTr="00C73EA9">
        <w:trPr>
          <w:trHeight w:val="1182"/>
        </w:trPr>
        <w:tc>
          <w:tcPr>
            <w:tcW w:w="1940" w:type="pct"/>
            <w:shd w:val="clear" w:color="auto" w:fill="auto"/>
          </w:tcPr>
          <w:p w14:paraId="069898B9" w14:textId="77777777" w:rsidR="00381A79" w:rsidRPr="00D353B4" w:rsidRDefault="00381A79" w:rsidP="00381A79">
            <w:pPr>
              <w:jc w:val="both"/>
            </w:pPr>
            <w:r w:rsidRPr="00D353B4">
              <w:t>Bilans punktów ECTS</w:t>
            </w:r>
          </w:p>
        </w:tc>
        <w:tc>
          <w:tcPr>
            <w:tcW w:w="3060" w:type="pct"/>
            <w:shd w:val="clear" w:color="auto" w:fill="auto"/>
            <w:vAlign w:val="center"/>
          </w:tcPr>
          <w:p w14:paraId="4F589AC7" w14:textId="77777777" w:rsidR="00381A79" w:rsidRPr="00D353B4" w:rsidRDefault="00381A79" w:rsidP="00381A79">
            <w:r w:rsidRPr="00D353B4">
              <w:t>KONTAKTOWE:</w:t>
            </w:r>
          </w:p>
          <w:p w14:paraId="1536B271" w14:textId="77777777" w:rsidR="00381A79" w:rsidRPr="00D353B4" w:rsidRDefault="00381A79" w:rsidP="00381A79">
            <w:r w:rsidRPr="00D353B4">
              <w:t>Udział w ćwiczeniach: 15 godz.</w:t>
            </w:r>
          </w:p>
          <w:p w14:paraId="6E684CF9" w14:textId="77777777" w:rsidR="00381A79" w:rsidRPr="00D353B4" w:rsidRDefault="00381A79" w:rsidP="00381A79">
            <w:pPr>
              <w:rPr>
                <w:u w:val="single"/>
              </w:rPr>
            </w:pPr>
            <w:r w:rsidRPr="00D353B4">
              <w:rPr>
                <w:u w:val="single"/>
              </w:rPr>
              <w:t>RAZEM KONTAKTOWE:     15 godz. / 0,6 ECTS</w:t>
            </w:r>
          </w:p>
          <w:p w14:paraId="325DE7F1" w14:textId="77777777" w:rsidR="00381A79" w:rsidRPr="00D353B4" w:rsidRDefault="00381A79" w:rsidP="00381A79"/>
          <w:p w14:paraId="5797C936" w14:textId="77777777" w:rsidR="00381A79" w:rsidRPr="00D353B4" w:rsidRDefault="00381A79" w:rsidP="00381A79">
            <w:r w:rsidRPr="00D353B4">
              <w:t>NIEKONTAKTOWE:</w:t>
            </w:r>
          </w:p>
          <w:p w14:paraId="750F1373" w14:textId="77777777" w:rsidR="00381A79" w:rsidRPr="00D353B4" w:rsidRDefault="00381A79" w:rsidP="00381A79">
            <w:r w:rsidRPr="00D353B4">
              <w:t>Przygotowanie do zajęć: 15 godz.</w:t>
            </w:r>
          </w:p>
          <w:p w14:paraId="5E6A2620" w14:textId="77777777" w:rsidR="00381A79" w:rsidRPr="00D353B4" w:rsidRDefault="00381A79" w:rsidP="00381A79">
            <w:r w:rsidRPr="00D353B4">
              <w:lastRenderedPageBreak/>
              <w:t>Przygotowanie do sprawdzianów: 20 godz.</w:t>
            </w:r>
          </w:p>
          <w:p w14:paraId="29458380" w14:textId="77777777" w:rsidR="00381A79" w:rsidRPr="00D353B4" w:rsidRDefault="00381A79" w:rsidP="00381A79">
            <w:pPr>
              <w:rPr>
                <w:u w:val="single"/>
              </w:rPr>
            </w:pPr>
            <w:r w:rsidRPr="00D353B4">
              <w:rPr>
                <w:u w:val="single"/>
              </w:rPr>
              <w:t>RAZEM NIEKONTAKTOWE:  35 godz. / 1,4  ECTS</w:t>
            </w:r>
          </w:p>
          <w:p w14:paraId="6AD29239" w14:textId="77777777" w:rsidR="00381A79" w:rsidRPr="00D353B4" w:rsidRDefault="00381A79" w:rsidP="00381A79">
            <w:r w:rsidRPr="00D353B4">
              <w:t xml:space="preserve">                          </w:t>
            </w:r>
          </w:p>
          <w:p w14:paraId="670A23D6" w14:textId="2B4094E9" w:rsidR="00381A79" w:rsidRPr="00D353B4" w:rsidRDefault="00381A79" w:rsidP="00381A79">
            <w:r w:rsidRPr="00D353B4">
              <w:t>Łączny nakład pracy studenta to 50 godz. co odpowiada  2 punktom ECTS</w:t>
            </w:r>
          </w:p>
        </w:tc>
      </w:tr>
      <w:tr w:rsidR="00381A79" w:rsidRPr="00D353B4" w14:paraId="38F5FB45" w14:textId="77777777" w:rsidTr="00C73EA9">
        <w:trPr>
          <w:trHeight w:val="718"/>
        </w:trPr>
        <w:tc>
          <w:tcPr>
            <w:tcW w:w="1940" w:type="pct"/>
            <w:shd w:val="clear" w:color="auto" w:fill="auto"/>
          </w:tcPr>
          <w:p w14:paraId="2550FDBC" w14:textId="77777777" w:rsidR="00381A79" w:rsidRPr="00D353B4" w:rsidRDefault="00381A79" w:rsidP="00381A79">
            <w:r w:rsidRPr="00D353B4">
              <w:lastRenderedPageBreak/>
              <w:t>Nakład pracy związany z zajęciami wymagającymi bezpośredniego udziału nauczyciela akademickiego</w:t>
            </w:r>
          </w:p>
        </w:tc>
        <w:tc>
          <w:tcPr>
            <w:tcW w:w="3060" w:type="pct"/>
            <w:shd w:val="clear" w:color="auto" w:fill="auto"/>
            <w:vAlign w:val="center"/>
          </w:tcPr>
          <w:p w14:paraId="20535CB0" w14:textId="77777777" w:rsidR="00381A79" w:rsidRPr="00D353B4" w:rsidRDefault="00381A79" w:rsidP="00381A79">
            <w:r w:rsidRPr="00D353B4">
              <w:t>- udział w ćwiczeniach – 15 godzin</w:t>
            </w:r>
          </w:p>
          <w:p w14:paraId="790B1372" w14:textId="3917960B" w:rsidR="00381A79" w:rsidRPr="00D353B4" w:rsidRDefault="00381A79" w:rsidP="00381A79">
            <w:pPr>
              <w:jc w:val="both"/>
            </w:pPr>
            <w:r w:rsidRPr="00D353B4">
              <w:t>Łącznie 15 godz. co odpowiada 0,6 punktom ECTS</w:t>
            </w:r>
          </w:p>
        </w:tc>
      </w:tr>
    </w:tbl>
    <w:p w14:paraId="4FB54D79" w14:textId="77777777" w:rsidR="00A43396" w:rsidRPr="00D353B4" w:rsidRDefault="00A43396" w:rsidP="00AD3881">
      <w:pPr>
        <w:rPr>
          <w:sz w:val="28"/>
          <w:szCs w:val="28"/>
        </w:rPr>
      </w:pPr>
    </w:p>
    <w:p w14:paraId="1253C8FE" w14:textId="64B9372E" w:rsidR="00A824B1" w:rsidRPr="00D353B4" w:rsidRDefault="00A43396" w:rsidP="0063103C">
      <w:pPr>
        <w:tabs>
          <w:tab w:val="left" w:pos="4190"/>
        </w:tabs>
        <w:rPr>
          <w:b/>
          <w:sz w:val="28"/>
        </w:rPr>
      </w:pPr>
      <w:r w:rsidRPr="00D353B4">
        <w:rPr>
          <w:b/>
          <w:sz w:val="28"/>
        </w:rPr>
        <w:t>Karta opisu zajęć z modułu język francuski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5892"/>
      </w:tblGrid>
      <w:tr w:rsidR="00D353B4" w:rsidRPr="00D353B4" w14:paraId="52E0796E" w14:textId="77777777" w:rsidTr="00C73EA9">
        <w:tc>
          <w:tcPr>
            <w:tcW w:w="1940" w:type="pct"/>
            <w:shd w:val="clear" w:color="auto" w:fill="auto"/>
          </w:tcPr>
          <w:p w14:paraId="0959CEE6" w14:textId="5999BDCE" w:rsidR="00A43396" w:rsidRPr="00D353B4" w:rsidRDefault="00A43396" w:rsidP="002F55F4">
            <w:r w:rsidRPr="00D353B4">
              <w:t xml:space="preserve">Nazwa kierunku studiów </w:t>
            </w:r>
          </w:p>
        </w:tc>
        <w:tc>
          <w:tcPr>
            <w:tcW w:w="3060" w:type="pct"/>
            <w:shd w:val="clear" w:color="auto" w:fill="auto"/>
          </w:tcPr>
          <w:p w14:paraId="556305C0" w14:textId="77777777" w:rsidR="00A43396" w:rsidRPr="00D353B4" w:rsidRDefault="00A43396" w:rsidP="00AD3881">
            <w:r w:rsidRPr="00D353B4">
              <w:t>Turystyka i rekreacja</w:t>
            </w:r>
          </w:p>
        </w:tc>
      </w:tr>
      <w:tr w:rsidR="00D353B4" w:rsidRPr="00D353B4" w14:paraId="2B604085" w14:textId="77777777" w:rsidTr="00C73EA9">
        <w:tc>
          <w:tcPr>
            <w:tcW w:w="1940" w:type="pct"/>
            <w:shd w:val="clear" w:color="auto" w:fill="auto"/>
          </w:tcPr>
          <w:p w14:paraId="089F5345" w14:textId="77777777" w:rsidR="00A43396" w:rsidRPr="00D353B4" w:rsidRDefault="00A43396" w:rsidP="00AD3881">
            <w:r w:rsidRPr="00D353B4">
              <w:t>Nazwa modułu, także nazwa w języku angielskim</w:t>
            </w:r>
          </w:p>
        </w:tc>
        <w:tc>
          <w:tcPr>
            <w:tcW w:w="3060" w:type="pct"/>
            <w:shd w:val="clear" w:color="auto" w:fill="auto"/>
          </w:tcPr>
          <w:p w14:paraId="634A3D87" w14:textId="77777777" w:rsidR="00A43396" w:rsidRPr="00D353B4" w:rsidRDefault="00A43396" w:rsidP="00AD3881">
            <w:pPr>
              <w:rPr>
                <w:lang w:val="en-GB"/>
              </w:rPr>
            </w:pPr>
            <w:r w:rsidRPr="00D353B4">
              <w:rPr>
                <w:lang w:val="en-GB"/>
              </w:rPr>
              <w:t>Język obcy 1– Francuski B2</w:t>
            </w:r>
          </w:p>
          <w:p w14:paraId="32275E7A" w14:textId="77777777" w:rsidR="00A43396" w:rsidRPr="00D353B4" w:rsidRDefault="00A43396" w:rsidP="00AD3881">
            <w:pPr>
              <w:rPr>
                <w:lang w:val="en-GB"/>
              </w:rPr>
            </w:pPr>
            <w:r w:rsidRPr="00D353B4">
              <w:rPr>
                <w:lang w:val="en-US"/>
              </w:rPr>
              <w:t>Foreign Language 1– French B2</w:t>
            </w:r>
          </w:p>
        </w:tc>
      </w:tr>
      <w:tr w:rsidR="00D353B4" w:rsidRPr="00D353B4" w14:paraId="1481E789" w14:textId="77777777" w:rsidTr="00C73EA9">
        <w:tc>
          <w:tcPr>
            <w:tcW w:w="1940" w:type="pct"/>
            <w:shd w:val="clear" w:color="auto" w:fill="auto"/>
          </w:tcPr>
          <w:p w14:paraId="2D3C4938" w14:textId="7A136CB0" w:rsidR="00A43396" w:rsidRPr="00D353B4" w:rsidRDefault="00A43396" w:rsidP="002F55F4">
            <w:r w:rsidRPr="00D353B4">
              <w:t xml:space="preserve">Język wykładowy </w:t>
            </w:r>
          </w:p>
        </w:tc>
        <w:tc>
          <w:tcPr>
            <w:tcW w:w="3060" w:type="pct"/>
            <w:shd w:val="clear" w:color="auto" w:fill="auto"/>
          </w:tcPr>
          <w:p w14:paraId="7CD1B7B7" w14:textId="77777777" w:rsidR="00A43396" w:rsidRPr="00D353B4" w:rsidRDefault="00A43396" w:rsidP="00AD3881">
            <w:pPr>
              <w:rPr>
                <w:lang w:val="en-GB"/>
              </w:rPr>
            </w:pPr>
            <w:r w:rsidRPr="00D353B4">
              <w:rPr>
                <w:lang w:val="en-GB"/>
              </w:rPr>
              <w:t>francuski</w:t>
            </w:r>
          </w:p>
        </w:tc>
      </w:tr>
      <w:tr w:rsidR="00D353B4" w:rsidRPr="00D353B4" w14:paraId="4E047F08" w14:textId="77777777" w:rsidTr="00C73EA9">
        <w:tc>
          <w:tcPr>
            <w:tcW w:w="1940" w:type="pct"/>
            <w:shd w:val="clear" w:color="auto" w:fill="auto"/>
          </w:tcPr>
          <w:p w14:paraId="41E6B45E" w14:textId="563D8882" w:rsidR="00A43396" w:rsidRPr="00D353B4" w:rsidRDefault="00A43396" w:rsidP="002F55F4">
            <w:pPr>
              <w:autoSpaceDE w:val="0"/>
              <w:autoSpaceDN w:val="0"/>
              <w:adjustRightInd w:val="0"/>
            </w:pPr>
            <w:r w:rsidRPr="00D353B4">
              <w:t xml:space="preserve">Rodzaj modułu </w:t>
            </w:r>
          </w:p>
        </w:tc>
        <w:tc>
          <w:tcPr>
            <w:tcW w:w="3060" w:type="pct"/>
            <w:shd w:val="clear" w:color="auto" w:fill="auto"/>
          </w:tcPr>
          <w:p w14:paraId="4AA24381" w14:textId="77777777" w:rsidR="00A43396" w:rsidRPr="00D353B4" w:rsidRDefault="00A43396" w:rsidP="00AD3881">
            <w:r w:rsidRPr="00D353B4">
              <w:t>obowiązkowy</w:t>
            </w:r>
          </w:p>
        </w:tc>
      </w:tr>
      <w:tr w:rsidR="00D353B4" w:rsidRPr="00D353B4" w14:paraId="628C9611" w14:textId="77777777" w:rsidTr="00C73EA9">
        <w:tc>
          <w:tcPr>
            <w:tcW w:w="1940" w:type="pct"/>
            <w:shd w:val="clear" w:color="auto" w:fill="auto"/>
          </w:tcPr>
          <w:p w14:paraId="1D8A4793" w14:textId="77777777" w:rsidR="00A43396" w:rsidRPr="00D353B4" w:rsidRDefault="00A43396" w:rsidP="00AD3881">
            <w:r w:rsidRPr="00D353B4">
              <w:t>Poziom studiów</w:t>
            </w:r>
          </w:p>
        </w:tc>
        <w:tc>
          <w:tcPr>
            <w:tcW w:w="3060" w:type="pct"/>
            <w:shd w:val="clear" w:color="auto" w:fill="auto"/>
          </w:tcPr>
          <w:p w14:paraId="5CE89AEE" w14:textId="77777777" w:rsidR="00A43396" w:rsidRPr="00D353B4" w:rsidRDefault="00A43396" w:rsidP="00AD3881">
            <w:r w:rsidRPr="00D353B4">
              <w:t xml:space="preserve">studia pierwszego stopnia </w:t>
            </w:r>
          </w:p>
        </w:tc>
      </w:tr>
      <w:tr w:rsidR="00D353B4" w:rsidRPr="00D353B4" w14:paraId="3B1E9304" w14:textId="77777777" w:rsidTr="00C73EA9">
        <w:tc>
          <w:tcPr>
            <w:tcW w:w="1940" w:type="pct"/>
            <w:shd w:val="clear" w:color="auto" w:fill="auto"/>
          </w:tcPr>
          <w:p w14:paraId="5286A9F9" w14:textId="11AAC4B6" w:rsidR="00A43396" w:rsidRPr="00D353B4" w:rsidRDefault="00A43396" w:rsidP="002F55F4">
            <w:r w:rsidRPr="00D353B4">
              <w:t>Forma studiów</w:t>
            </w:r>
          </w:p>
        </w:tc>
        <w:tc>
          <w:tcPr>
            <w:tcW w:w="3060" w:type="pct"/>
            <w:shd w:val="clear" w:color="auto" w:fill="auto"/>
          </w:tcPr>
          <w:p w14:paraId="13338914" w14:textId="35699041" w:rsidR="00A43396" w:rsidRPr="00D353B4" w:rsidRDefault="00A47FAE" w:rsidP="00AD3881">
            <w:r w:rsidRPr="00D353B4">
              <w:t>nie</w:t>
            </w:r>
            <w:r w:rsidR="00A43396" w:rsidRPr="00D353B4">
              <w:t>stacjonarne</w:t>
            </w:r>
          </w:p>
        </w:tc>
      </w:tr>
      <w:tr w:rsidR="00D353B4" w:rsidRPr="00D353B4" w14:paraId="156E0C1F" w14:textId="77777777" w:rsidTr="00C73EA9">
        <w:tc>
          <w:tcPr>
            <w:tcW w:w="1940" w:type="pct"/>
            <w:shd w:val="clear" w:color="auto" w:fill="auto"/>
          </w:tcPr>
          <w:p w14:paraId="1EFAD69F" w14:textId="77777777" w:rsidR="00A43396" w:rsidRPr="00D353B4" w:rsidRDefault="00A43396" w:rsidP="00AD3881">
            <w:r w:rsidRPr="00D353B4">
              <w:t>Rok studiów dla kierunku</w:t>
            </w:r>
          </w:p>
        </w:tc>
        <w:tc>
          <w:tcPr>
            <w:tcW w:w="3060" w:type="pct"/>
            <w:shd w:val="clear" w:color="auto" w:fill="auto"/>
          </w:tcPr>
          <w:p w14:paraId="18086742" w14:textId="77777777" w:rsidR="00A43396" w:rsidRPr="00D353B4" w:rsidRDefault="00A43396" w:rsidP="00AD3881">
            <w:r w:rsidRPr="00D353B4">
              <w:t>I</w:t>
            </w:r>
          </w:p>
        </w:tc>
      </w:tr>
      <w:tr w:rsidR="00D353B4" w:rsidRPr="00D353B4" w14:paraId="524E5206" w14:textId="77777777" w:rsidTr="00C73EA9">
        <w:tc>
          <w:tcPr>
            <w:tcW w:w="1940" w:type="pct"/>
            <w:shd w:val="clear" w:color="auto" w:fill="auto"/>
          </w:tcPr>
          <w:p w14:paraId="39D3BD21" w14:textId="77777777" w:rsidR="00A43396" w:rsidRPr="00D353B4" w:rsidRDefault="00A43396" w:rsidP="00AD3881">
            <w:r w:rsidRPr="00D353B4">
              <w:t>Semestr dla kierunku</w:t>
            </w:r>
          </w:p>
        </w:tc>
        <w:tc>
          <w:tcPr>
            <w:tcW w:w="3060" w:type="pct"/>
            <w:shd w:val="clear" w:color="auto" w:fill="auto"/>
          </w:tcPr>
          <w:p w14:paraId="0B0B79DA" w14:textId="77777777" w:rsidR="00A43396" w:rsidRPr="00D353B4" w:rsidRDefault="00A43396" w:rsidP="00AD3881">
            <w:r w:rsidRPr="00D353B4">
              <w:t>1</w:t>
            </w:r>
          </w:p>
        </w:tc>
      </w:tr>
      <w:tr w:rsidR="00D353B4" w:rsidRPr="00D353B4" w14:paraId="6148597F" w14:textId="77777777" w:rsidTr="00C73EA9">
        <w:tc>
          <w:tcPr>
            <w:tcW w:w="1940" w:type="pct"/>
            <w:shd w:val="clear" w:color="auto" w:fill="auto"/>
          </w:tcPr>
          <w:p w14:paraId="21AD8201" w14:textId="77777777" w:rsidR="00A43396" w:rsidRPr="00D353B4" w:rsidRDefault="00A43396" w:rsidP="00AD3881">
            <w:pPr>
              <w:autoSpaceDE w:val="0"/>
              <w:autoSpaceDN w:val="0"/>
              <w:adjustRightInd w:val="0"/>
            </w:pPr>
            <w:r w:rsidRPr="00D353B4">
              <w:t>Liczba punktów ECTS z podziałem na kontaktowe/niekontaktowe</w:t>
            </w:r>
          </w:p>
        </w:tc>
        <w:tc>
          <w:tcPr>
            <w:tcW w:w="3060" w:type="pct"/>
            <w:shd w:val="clear" w:color="auto" w:fill="auto"/>
          </w:tcPr>
          <w:p w14:paraId="18612154" w14:textId="022AE5B2" w:rsidR="00A43396" w:rsidRPr="00D353B4" w:rsidRDefault="00381A79" w:rsidP="00AD3881">
            <w:r w:rsidRPr="00D353B4">
              <w:t>2 (0,6/1,4)</w:t>
            </w:r>
          </w:p>
        </w:tc>
      </w:tr>
      <w:tr w:rsidR="00D353B4" w:rsidRPr="00D353B4" w14:paraId="4E0870A5" w14:textId="77777777" w:rsidTr="00C73EA9">
        <w:tc>
          <w:tcPr>
            <w:tcW w:w="1940" w:type="pct"/>
            <w:shd w:val="clear" w:color="auto" w:fill="auto"/>
          </w:tcPr>
          <w:p w14:paraId="2F9E5001" w14:textId="77777777" w:rsidR="00A43396" w:rsidRPr="00D353B4" w:rsidRDefault="00A43396" w:rsidP="00AD3881">
            <w:pPr>
              <w:autoSpaceDE w:val="0"/>
              <w:autoSpaceDN w:val="0"/>
              <w:adjustRightInd w:val="0"/>
            </w:pPr>
            <w:r w:rsidRPr="00D353B4">
              <w:t>Tytuł naukowy/stopień naukowy, imię i nazwisko osoby odpowiedzialnej za moduł</w:t>
            </w:r>
          </w:p>
        </w:tc>
        <w:tc>
          <w:tcPr>
            <w:tcW w:w="3060" w:type="pct"/>
            <w:shd w:val="clear" w:color="auto" w:fill="auto"/>
          </w:tcPr>
          <w:p w14:paraId="676FFB4C" w14:textId="77777777" w:rsidR="00A43396" w:rsidRPr="00D353B4" w:rsidRDefault="00A43396" w:rsidP="00AD3881">
            <w:r w:rsidRPr="00D353B4">
              <w:t>mgr Elżbieta Karolak</w:t>
            </w:r>
          </w:p>
        </w:tc>
      </w:tr>
      <w:tr w:rsidR="00D353B4" w:rsidRPr="00D353B4" w14:paraId="3BE63A40" w14:textId="77777777" w:rsidTr="00C73EA9">
        <w:tc>
          <w:tcPr>
            <w:tcW w:w="1940" w:type="pct"/>
            <w:shd w:val="clear" w:color="auto" w:fill="auto"/>
          </w:tcPr>
          <w:p w14:paraId="1AB6C40C" w14:textId="5F4939A8" w:rsidR="00A43396" w:rsidRPr="00D353B4" w:rsidRDefault="00A43396" w:rsidP="002F55F4">
            <w:r w:rsidRPr="00D353B4">
              <w:t>Jednostka oferująca moduł</w:t>
            </w:r>
          </w:p>
        </w:tc>
        <w:tc>
          <w:tcPr>
            <w:tcW w:w="3060" w:type="pct"/>
            <w:shd w:val="clear" w:color="auto" w:fill="auto"/>
          </w:tcPr>
          <w:p w14:paraId="708BBD33" w14:textId="77777777" w:rsidR="00A43396" w:rsidRPr="00D353B4" w:rsidRDefault="00A43396" w:rsidP="00AD3881">
            <w:r w:rsidRPr="00D353B4">
              <w:t>Centrum Nauczania Języków Obcych i Certyfikacji</w:t>
            </w:r>
          </w:p>
        </w:tc>
      </w:tr>
      <w:tr w:rsidR="00D353B4" w:rsidRPr="00D353B4" w14:paraId="51F2AA41" w14:textId="77777777" w:rsidTr="00C73EA9">
        <w:tc>
          <w:tcPr>
            <w:tcW w:w="1940" w:type="pct"/>
            <w:shd w:val="clear" w:color="auto" w:fill="auto"/>
          </w:tcPr>
          <w:p w14:paraId="0B0EF800" w14:textId="1735BD12" w:rsidR="00A43396" w:rsidRPr="00D353B4" w:rsidRDefault="00A43396" w:rsidP="002F55F4">
            <w:r w:rsidRPr="00D353B4">
              <w:t>Cel modułu</w:t>
            </w:r>
          </w:p>
        </w:tc>
        <w:tc>
          <w:tcPr>
            <w:tcW w:w="3060" w:type="pct"/>
            <w:shd w:val="clear" w:color="auto" w:fill="auto"/>
          </w:tcPr>
          <w:p w14:paraId="584CCD6C" w14:textId="145F40A8" w:rsidR="00A43396" w:rsidRPr="00D353B4" w:rsidRDefault="00A43396" w:rsidP="00AD3881">
            <w:pPr>
              <w:jc w:val="both"/>
            </w:pPr>
            <w:r w:rsidRPr="00D353B4">
              <w:t xml:space="preserve">Rozwinięcie kompetencji językowych w zakresie czytania, pisania, słuchania, mówienia. Podniesienie kompetencji językowych w zakresie słownictwa ogólnego i </w:t>
            </w:r>
            <w:r w:rsidR="00FF7F82" w:rsidRPr="00D353B4">
              <w:t>zawodowego</w:t>
            </w:r>
            <w:r w:rsidRPr="00D353B4">
              <w:t>.</w:t>
            </w:r>
          </w:p>
          <w:p w14:paraId="157195A2" w14:textId="77777777" w:rsidR="00A43396" w:rsidRPr="00D353B4" w:rsidRDefault="00A43396" w:rsidP="00AD3881">
            <w:pPr>
              <w:jc w:val="both"/>
            </w:pPr>
            <w:r w:rsidRPr="00D353B4">
              <w:t>Rozwijanie umiejętności poprawnej komunikacji w środowisku zawodowym.</w:t>
            </w:r>
          </w:p>
          <w:p w14:paraId="418622D2" w14:textId="77777777" w:rsidR="00A43396" w:rsidRPr="00D353B4" w:rsidRDefault="00A43396" w:rsidP="00AD3881">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1F238B2E" w14:textId="77777777" w:rsidTr="00C73EA9">
        <w:trPr>
          <w:trHeight w:val="236"/>
        </w:trPr>
        <w:tc>
          <w:tcPr>
            <w:tcW w:w="1940" w:type="pct"/>
            <w:vMerge w:val="restart"/>
            <w:shd w:val="clear" w:color="auto" w:fill="auto"/>
          </w:tcPr>
          <w:p w14:paraId="657A62E4" w14:textId="77777777" w:rsidR="00A43396" w:rsidRPr="00D353B4" w:rsidRDefault="00A43396" w:rsidP="00AD3881">
            <w:pPr>
              <w:jc w:val="both"/>
            </w:pPr>
            <w:r w:rsidRPr="00D353B4">
              <w:t>Efekty uczenia się dla modułu to opis zasobu wiedzy, umiejętności i kompetencji społecznych, które student osiągnie po zrealizowaniu zajęć.</w:t>
            </w:r>
          </w:p>
        </w:tc>
        <w:tc>
          <w:tcPr>
            <w:tcW w:w="3060" w:type="pct"/>
            <w:shd w:val="clear" w:color="auto" w:fill="auto"/>
          </w:tcPr>
          <w:p w14:paraId="2330B885" w14:textId="77777777" w:rsidR="00A43396" w:rsidRPr="00D353B4" w:rsidRDefault="00A43396" w:rsidP="00AD3881">
            <w:r w:rsidRPr="00D353B4">
              <w:t xml:space="preserve">Wiedza: </w:t>
            </w:r>
          </w:p>
        </w:tc>
      </w:tr>
      <w:tr w:rsidR="00D353B4" w:rsidRPr="00D353B4" w14:paraId="0C7EE39C" w14:textId="77777777" w:rsidTr="00C73EA9">
        <w:trPr>
          <w:trHeight w:val="233"/>
        </w:trPr>
        <w:tc>
          <w:tcPr>
            <w:tcW w:w="1940" w:type="pct"/>
            <w:vMerge/>
            <w:shd w:val="clear" w:color="auto" w:fill="auto"/>
          </w:tcPr>
          <w:p w14:paraId="319F146A" w14:textId="77777777" w:rsidR="00A43396" w:rsidRPr="00D353B4" w:rsidRDefault="00A43396" w:rsidP="00AD3881">
            <w:pPr>
              <w:rPr>
                <w:highlight w:val="yellow"/>
              </w:rPr>
            </w:pPr>
          </w:p>
        </w:tc>
        <w:tc>
          <w:tcPr>
            <w:tcW w:w="3060" w:type="pct"/>
            <w:shd w:val="clear" w:color="auto" w:fill="auto"/>
          </w:tcPr>
          <w:p w14:paraId="3EDF02E5" w14:textId="77777777" w:rsidR="00A43396" w:rsidRPr="00D353B4" w:rsidRDefault="00A43396" w:rsidP="00AD3881">
            <w:r w:rsidRPr="00D353B4">
              <w:t>1.</w:t>
            </w:r>
          </w:p>
        </w:tc>
      </w:tr>
      <w:tr w:rsidR="00D353B4" w:rsidRPr="00D353B4" w14:paraId="1E84010E" w14:textId="77777777" w:rsidTr="00C73EA9">
        <w:trPr>
          <w:trHeight w:val="233"/>
        </w:trPr>
        <w:tc>
          <w:tcPr>
            <w:tcW w:w="1940" w:type="pct"/>
            <w:vMerge/>
            <w:shd w:val="clear" w:color="auto" w:fill="auto"/>
          </w:tcPr>
          <w:p w14:paraId="7AEE9808" w14:textId="77777777" w:rsidR="00A43396" w:rsidRPr="00D353B4" w:rsidRDefault="00A43396" w:rsidP="00AD3881">
            <w:pPr>
              <w:rPr>
                <w:highlight w:val="yellow"/>
              </w:rPr>
            </w:pPr>
          </w:p>
        </w:tc>
        <w:tc>
          <w:tcPr>
            <w:tcW w:w="3060" w:type="pct"/>
            <w:shd w:val="clear" w:color="auto" w:fill="auto"/>
          </w:tcPr>
          <w:p w14:paraId="2E4B6C3C" w14:textId="77777777" w:rsidR="00A43396" w:rsidRPr="00D353B4" w:rsidRDefault="00A43396" w:rsidP="00AD3881">
            <w:r w:rsidRPr="00D353B4">
              <w:t>2.</w:t>
            </w:r>
          </w:p>
        </w:tc>
      </w:tr>
      <w:tr w:rsidR="00D353B4" w:rsidRPr="00D353B4" w14:paraId="3F84437F" w14:textId="77777777" w:rsidTr="00C73EA9">
        <w:trPr>
          <w:trHeight w:val="233"/>
        </w:trPr>
        <w:tc>
          <w:tcPr>
            <w:tcW w:w="1940" w:type="pct"/>
            <w:vMerge/>
            <w:shd w:val="clear" w:color="auto" w:fill="auto"/>
          </w:tcPr>
          <w:p w14:paraId="492945F6" w14:textId="77777777" w:rsidR="00A43396" w:rsidRPr="00D353B4" w:rsidRDefault="00A43396" w:rsidP="00AD3881">
            <w:pPr>
              <w:rPr>
                <w:highlight w:val="yellow"/>
              </w:rPr>
            </w:pPr>
          </w:p>
        </w:tc>
        <w:tc>
          <w:tcPr>
            <w:tcW w:w="3060" w:type="pct"/>
            <w:shd w:val="clear" w:color="auto" w:fill="auto"/>
          </w:tcPr>
          <w:p w14:paraId="4F6DB9F8" w14:textId="77777777" w:rsidR="00A43396" w:rsidRPr="00D353B4" w:rsidRDefault="00A43396" w:rsidP="00AD3881">
            <w:r w:rsidRPr="00D353B4">
              <w:t>Umiejętności:</w:t>
            </w:r>
          </w:p>
        </w:tc>
      </w:tr>
      <w:tr w:rsidR="00D353B4" w:rsidRPr="00D353B4" w14:paraId="52423CDB" w14:textId="77777777" w:rsidTr="00C73EA9">
        <w:trPr>
          <w:trHeight w:val="233"/>
        </w:trPr>
        <w:tc>
          <w:tcPr>
            <w:tcW w:w="1940" w:type="pct"/>
            <w:vMerge/>
            <w:shd w:val="clear" w:color="auto" w:fill="auto"/>
          </w:tcPr>
          <w:p w14:paraId="501E4843" w14:textId="77777777" w:rsidR="00A43396" w:rsidRPr="00D353B4" w:rsidRDefault="00A43396" w:rsidP="00AD3881">
            <w:pPr>
              <w:rPr>
                <w:highlight w:val="yellow"/>
              </w:rPr>
            </w:pPr>
          </w:p>
        </w:tc>
        <w:tc>
          <w:tcPr>
            <w:tcW w:w="3060" w:type="pct"/>
            <w:shd w:val="clear" w:color="auto" w:fill="auto"/>
          </w:tcPr>
          <w:p w14:paraId="34C7061C" w14:textId="77777777" w:rsidR="00A43396" w:rsidRPr="00D353B4" w:rsidRDefault="00A43396" w:rsidP="00AD3881">
            <w:r w:rsidRPr="00D353B4">
              <w:t>U1. Posiada umiejętność wypowiadania się na tematy ogólne.</w:t>
            </w:r>
          </w:p>
        </w:tc>
      </w:tr>
      <w:tr w:rsidR="00D353B4" w:rsidRPr="00D353B4" w14:paraId="20979D5E" w14:textId="77777777" w:rsidTr="00C73EA9">
        <w:trPr>
          <w:trHeight w:val="233"/>
        </w:trPr>
        <w:tc>
          <w:tcPr>
            <w:tcW w:w="1940" w:type="pct"/>
            <w:vMerge/>
            <w:shd w:val="clear" w:color="auto" w:fill="auto"/>
          </w:tcPr>
          <w:p w14:paraId="522591D9" w14:textId="77777777" w:rsidR="00A43396" w:rsidRPr="00D353B4" w:rsidRDefault="00A43396" w:rsidP="00AD3881">
            <w:pPr>
              <w:rPr>
                <w:highlight w:val="yellow"/>
              </w:rPr>
            </w:pPr>
          </w:p>
        </w:tc>
        <w:tc>
          <w:tcPr>
            <w:tcW w:w="3060" w:type="pct"/>
            <w:shd w:val="clear" w:color="auto" w:fill="auto"/>
          </w:tcPr>
          <w:p w14:paraId="06590814" w14:textId="77777777" w:rsidR="00A43396" w:rsidRPr="00D353B4" w:rsidRDefault="00A43396" w:rsidP="00AD3881">
            <w:r w:rsidRPr="00D353B4">
              <w:t>U2. Rozumie ogólny sens artykułów, reportaży, wypowiedzi ulicznych, wiadomości telewizyjnych.</w:t>
            </w:r>
          </w:p>
        </w:tc>
      </w:tr>
      <w:tr w:rsidR="00D353B4" w:rsidRPr="00D353B4" w14:paraId="5010A868" w14:textId="77777777" w:rsidTr="00C73EA9">
        <w:trPr>
          <w:trHeight w:val="233"/>
        </w:trPr>
        <w:tc>
          <w:tcPr>
            <w:tcW w:w="1940" w:type="pct"/>
            <w:vMerge/>
            <w:shd w:val="clear" w:color="auto" w:fill="auto"/>
          </w:tcPr>
          <w:p w14:paraId="737CD82B" w14:textId="77777777" w:rsidR="00A43396" w:rsidRPr="00D353B4" w:rsidRDefault="00A43396" w:rsidP="00AD3881">
            <w:pPr>
              <w:rPr>
                <w:highlight w:val="yellow"/>
              </w:rPr>
            </w:pPr>
          </w:p>
        </w:tc>
        <w:tc>
          <w:tcPr>
            <w:tcW w:w="3060" w:type="pct"/>
            <w:shd w:val="clear" w:color="auto" w:fill="auto"/>
          </w:tcPr>
          <w:p w14:paraId="177DCC3B" w14:textId="77777777" w:rsidR="00A43396" w:rsidRPr="00D353B4" w:rsidRDefault="00A43396" w:rsidP="00AD3881">
            <w:r w:rsidRPr="00D353B4">
              <w:t xml:space="preserve">U3. Konstruuje w formie pisemnej notatki z wykorzystaniem   omówionych treści oraz wprowadzonego słownictwa. </w:t>
            </w:r>
          </w:p>
        </w:tc>
      </w:tr>
      <w:tr w:rsidR="00D353B4" w:rsidRPr="00D353B4" w14:paraId="28E7CA35" w14:textId="77777777" w:rsidTr="00C73EA9">
        <w:trPr>
          <w:trHeight w:val="233"/>
        </w:trPr>
        <w:tc>
          <w:tcPr>
            <w:tcW w:w="1940" w:type="pct"/>
            <w:vMerge/>
            <w:shd w:val="clear" w:color="auto" w:fill="auto"/>
          </w:tcPr>
          <w:p w14:paraId="2A1987BB" w14:textId="77777777" w:rsidR="00A43396" w:rsidRPr="00D353B4" w:rsidRDefault="00A43396" w:rsidP="00AD3881">
            <w:pPr>
              <w:rPr>
                <w:highlight w:val="yellow"/>
              </w:rPr>
            </w:pPr>
          </w:p>
        </w:tc>
        <w:tc>
          <w:tcPr>
            <w:tcW w:w="3060" w:type="pct"/>
            <w:shd w:val="clear" w:color="auto" w:fill="auto"/>
          </w:tcPr>
          <w:p w14:paraId="3078E4A1" w14:textId="77777777" w:rsidR="00A43396" w:rsidRPr="00D353B4" w:rsidRDefault="00A43396" w:rsidP="00AD3881">
            <w:r w:rsidRPr="00D353B4">
              <w:t>U4. Zna podstawowe słownictwo oraz podstawowe zwroty stosowane w dyscyplinie związanej z kierunkiem studiów.</w:t>
            </w:r>
          </w:p>
        </w:tc>
      </w:tr>
      <w:tr w:rsidR="00D353B4" w:rsidRPr="00D353B4" w14:paraId="05BCA818" w14:textId="77777777" w:rsidTr="00C73EA9">
        <w:trPr>
          <w:trHeight w:val="233"/>
        </w:trPr>
        <w:tc>
          <w:tcPr>
            <w:tcW w:w="1940" w:type="pct"/>
            <w:vMerge/>
            <w:shd w:val="clear" w:color="auto" w:fill="auto"/>
          </w:tcPr>
          <w:p w14:paraId="5F45254C" w14:textId="77777777" w:rsidR="00A43396" w:rsidRPr="00D353B4" w:rsidRDefault="00A43396" w:rsidP="00AD3881">
            <w:pPr>
              <w:rPr>
                <w:highlight w:val="yellow"/>
              </w:rPr>
            </w:pPr>
          </w:p>
        </w:tc>
        <w:tc>
          <w:tcPr>
            <w:tcW w:w="3060" w:type="pct"/>
            <w:shd w:val="clear" w:color="auto" w:fill="auto"/>
          </w:tcPr>
          <w:p w14:paraId="7AB4D0D6" w14:textId="77777777" w:rsidR="00A43396" w:rsidRPr="00D353B4" w:rsidRDefault="00A43396" w:rsidP="00AD3881">
            <w:r w:rsidRPr="00D353B4">
              <w:t>Kompetencje społeczne:</w:t>
            </w:r>
          </w:p>
        </w:tc>
      </w:tr>
      <w:tr w:rsidR="00D353B4" w:rsidRPr="00D353B4" w14:paraId="208F8FD9" w14:textId="77777777" w:rsidTr="00C73EA9">
        <w:trPr>
          <w:trHeight w:val="233"/>
        </w:trPr>
        <w:tc>
          <w:tcPr>
            <w:tcW w:w="1940" w:type="pct"/>
            <w:vMerge/>
            <w:shd w:val="clear" w:color="auto" w:fill="auto"/>
          </w:tcPr>
          <w:p w14:paraId="3189480F" w14:textId="77777777" w:rsidR="00A43396" w:rsidRPr="00D353B4" w:rsidRDefault="00A43396" w:rsidP="00AD3881">
            <w:pPr>
              <w:rPr>
                <w:highlight w:val="yellow"/>
              </w:rPr>
            </w:pPr>
          </w:p>
        </w:tc>
        <w:tc>
          <w:tcPr>
            <w:tcW w:w="3060" w:type="pct"/>
            <w:shd w:val="clear" w:color="auto" w:fill="auto"/>
          </w:tcPr>
          <w:p w14:paraId="7A9E28C9" w14:textId="736745DB" w:rsidR="00A43396" w:rsidRPr="00D353B4" w:rsidRDefault="00A43396" w:rsidP="00AD3881">
            <w:r w:rsidRPr="00D353B4">
              <w:t xml:space="preserve">K1. </w:t>
            </w:r>
            <w:r w:rsidR="007024EA" w:rsidRPr="00D353B4">
              <w:t>Jest gotów do krytycznej oceny posiadanych praktycznych umiejętności językowych.</w:t>
            </w:r>
          </w:p>
        </w:tc>
      </w:tr>
      <w:tr w:rsidR="00D353B4" w:rsidRPr="00D353B4" w14:paraId="1B19CC82" w14:textId="77777777" w:rsidTr="00C73EA9">
        <w:trPr>
          <w:trHeight w:val="233"/>
        </w:trPr>
        <w:tc>
          <w:tcPr>
            <w:tcW w:w="1940" w:type="pct"/>
            <w:shd w:val="clear" w:color="auto" w:fill="auto"/>
          </w:tcPr>
          <w:p w14:paraId="3E8E2FCE" w14:textId="77777777" w:rsidR="00A43396" w:rsidRPr="00D353B4" w:rsidRDefault="00A43396" w:rsidP="00AD3881">
            <w:pPr>
              <w:rPr>
                <w:highlight w:val="yellow"/>
              </w:rPr>
            </w:pPr>
            <w:r w:rsidRPr="00D353B4">
              <w:lastRenderedPageBreak/>
              <w:t>Odniesienie modułowych efektów uczenia się do kierunkowych efektów uczenia się</w:t>
            </w:r>
          </w:p>
        </w:tc>
        <w:tc>
          <w:tcPr>
            <w:tcW w:w="3060" w:type="pct"/>
            <w:shd w:val="clear" w:color="auto" w:fill="auto"/>
          </w:tcPr>
          <w:p w14:paraId="6FCCBF9C" w14:textId="77777777" w:rsidR="00A43396" w:rsidRPr="00D353B4" w:rsidRDefault="00A43396" w:rsidP="00AD3881">
            <w:r w:rsidRPr="00D353B4">
              <w:t>U1 – TR_U08, TR_U010, TR_U011</w:t>
            </w:r>
          </w:p>
          <w:p w14:paraId="1CDFB258" w14:textId="77777777" w:rsidR="00A43396" w:rsidRPr="00D353B4" w:rsidRDefault="00A43396" w:rsidP="00AD3881">
            <w:r w:rsidRPr="00D353B4">
              <w:t>U2 – TR_U08, TR_U010, TR_U011</w:t>
            </w:r>
          </w:p>
          <w:p w14:paraId="4CC99862" w14:textId="77777777" w:rsidR="00A43396" w:rsidRPr="00D353B4" w:rsidRDefault="00A43396" w:rsidP="00AD3881">
            <w:r w:rsidRPr="00D353B4">
              <w:t>U3 – TR_U010, TR_U011</w:t>
            </w:r>
          </w:p>
          <w:p w14:paraId="6CE7CD34" w14:textId="77777777" w:rsidR="00A43396" w:rsidRPr="00D353B4" w:rsidRDefault="00A43396" w:rsidP="00AD3881">
            <w:r w:rsidRPr="00D353B4">
              <w:t>U4 -  TR_U010, TR_U011</w:t>
            </w:r>
          </w:p>
          <w:p w14:paraId="13B8296C" w14:textId="77777777" w:rsidR="00A43396" w:rsidRPr="00D353B4" w:rsidRDefault="00A43396" w:rsidP="00AD3881">
            <w:r w:rsidRPr="00D353B4">
              <w:t>K1 – TR_K01</w:t>
            </w:r>
          </w:p>
        </w:tc>
      </w:tr>
      <w:tr w:rsidR="00D353B4" w:rsidRPr="00D353B4" w14:paraId="77CA5F21" w14:textId="77777777" w:rsidTr="00C73EA9">
        <w:tc>
          <w:tcPr>
            <w:tcW w:w="1940" w:type="pct"/>
            <w:shd w:val="clear" w:color="auto" w:fill="auto"/>
          </w:tcPr>
          <w:p w14:paraId="47C75A83" w14:textId="77777777" w:rsidR="00A43396" w:rsidRPr="00D353B4" w:rsidRDefault="00A43396" w:rsidP="00AD3881">
            <w:r w:rsidRPr="00D353B4">
              <w:t>Odniesienie modułowych efektów uczenia się do efektów inżynierskich (jeżeli dotyczy)</w:t>
            </w:r>
          </w:p>
        </w:tc>
        <w:tc>
          <w:tcPr>
            <w:tcW w:w="3060" w:type="pct"/>
            <w:shd w:val="clear" w:color="auto" w:fill="auto"/>
          </w:tcPr>
          <w:p w14:paraId="45E831C6" w14:textId="77777777" w:rsidR="00A43396" w:rsidRPr="00D353B4" w:rsidRDefault="00A43396" w:rsidP="00AD3881">
            <w:pPr>
              <w:jc w:val="both"/>
            </w:pPr>
            <w:r w:rsidRPr="00D353B4">
              <w:t xml:space="preserve">nie dotyczy </w:t>
            </w:r>
          </w:p>
        </w:tc>
      </w:tr>
      <w:tr w:rsidR="00D353B4" w:rsidRPr="00D353B4" w14:paraId="44CBB40C" w14:textId="77777777" w:rsidTr="00C73EA9">
        <w:tc>
          <w:tcPr>
            <w:tcW w:w="1940" w:type="pct"/>
            <w:shd w:val="clear" w:color="auto" w:fill="auto"/>
          </w:tcPr>
          <w:p w14:paraId="29B06BE7" w14:textId="77777777" w:rsidR="00A43396" w:rsidRPr="00D353B4" w:rsidRDefault="00A43396" w:rsidP="00AD3881">
            <w:r w:rsidRPr="00D353B4">
              <w:t xml:space="preserve">Treści programowe modułu </w:t>
            </w:r>
          </w:p>
          <w:p w14:paraId="70283A95" w14:textId="77777777" w:rsidR="00A43396" w:rsidRPr="00D353B4" w:rsidRDefault="00A43396" w:rsidP="00AD3881"/>
        </w:tc>
        <w:tc>
          <w:tcPr>
            <w:tcW w:w="3060" w:type="pct"/>
            <w:shd w:val="clear" w:color="auto" w:fill="auto"/>
          </w:tcPr>
          <w:p w14:paraId="525C52C6" w14:textId="77777777" w:rsidR="00A43396" w:rsidRPr="00D353B4" w:rsidRDefault="00A43396" w:rsidP="00AD3881">
            <w:r w:rsidRPr="00D353B4">
              <w:t xml:space="preserve">Prowadzone w ramach modułu zajęcia przygotowane są w oparciu o podręcznik do nauki języka akademickiego oraz materiałów do nauczania języków specjalistycznych </w:t>
            </w:r>
          </w:p>
          <w:p w14:paraId="3AE05E75" w14:textId="77777777" w:rsidR="00A43396" w:rsidRPr="00D353B4" w:rsidRDefault="00A43396" w:rsidP="00AD3881">
            <w:r w:rsidRPr="00D353B4">
              <w:t>związanych z kierunkiem studiów. Obejmują rozszerzenie słownictwa ogólnego w zakresie autoprezentacji, zainteresowań, życia w społeczeństwie, nowoczesnych technologii oraz pracy zawodowej.</w:t>
            </w:r>
          </w:p>
          <w:p w14:paraId="4C9470E4" w14:textId="280C59D3" w:rsidR="00A43396" w:rsidRPr="00D353B4" w:rsidRDefault="00A43396" w:rsidP="00AD3881">
            <w:r w:rsidRPr="00D353B4">
              <w:t xml:space="preserve">W czasie ćwiczeń zostanie wprowadzone słownictwo </w:t>
            </w:r>
            <w:r w:rsidR="00FF7F82" w:rsidRPr="00D353B4">
              <w:t>popularnonaukowe</w:t>
            </w:r>
            <w:r w:rsidRPr="00D353B4">
              <w:t xml:space="preserve"> z reprezentowanej dziedziny naukowej, studenci zostaną przygotowani do czytania ze zrozumieniem literatury fachowej i samodzielnej pracy z tekstem źródłowym. </w:t>
            </w:r>
          </w:p>
          <w:p w14:paraId="75BBB21E" w14:textId="77777777" w:rsidR="00A43396" w:rsidRPr="00D353B4" w:rsidRDefault="00A43396" w:rsidP="00AD3881">
            <w:r w:rsidRPr="00D353B4">
              <w:t>Moduł obejmuje również ćwiczenie struktur gramatycznych i leksykalnych celem osiągnięcia przez studenta sprawnej komunikacji.</w:t>
            </w:r>
          </w:p>
          <w:p w14:paraId="57D295DA" w14:textId="3D6EF1A4" w:rsidR="00A43396" w:rsidRPr="00D353B4" w:rsidRDefault="00A43396" w:rsidP="00AD3881">
            <w:r w:rsidRPr="00D353B4">
              <w:t>Moduł ma również za zadanie bardziej szczegółowe zapoznanie studenta z kulturą danego obszaru językowego.</w:t>
            </w:r>
          </w:p>
        </w:tc>
      </w:tr>
      <w:tr w:rsidR="00D353B4" w:rsidRPr="00D353B4" w14:paraId="2820944B" w14:textId="77777777" w:rsidTr="00C73EA9">
        <w:tc>
          <w:tcPr>
            <w:tcW w:w="1940" w:type="pct"/>
            <w:shd w:val="clear" w:color="auto" w:fill="auto"/>
          </w:tcPr>
          <w:p w14:paraId="55C700C2" w14:textId="77777777" w:rsidR="00A43396" w:rsidRPr="00D353B4" w:rsidRDefault="00A43396" w:rsidP="00AD3881">
            <w:r w:rsidRPr="00D353B4">
              <w:t>Wykaz literatury podstawowej i uzupełniającej</w:t>
            </w:r>
          </w:p>
        </w:tc>
        <w:tc>
          <w:tcPr>
            <w:tcW w:w="3060" w:type="pct"/>
            <w:shd w:val="clear" w:color="auto" w:fill="auto"/>
          </w:tcPr>
          <w:p w14:paraId="4E74E87E" w14:textId="77777777" w:rsidR="00A43396" w:rsidRPr="00D353B4" w:rsidRDefault="00A43396" w:rsidP="00AD3881">
            <w:pPr>
              <w:spacing w:line="256" w:lineRule="auto"/>
              <w:rPr>
                <w:lang w:val="fr-FR" w:eastAsia="en-US"/>
              </w:rPr>
            </w:pPr>
            <w:r w:rsidRPr="00D353B4">
              <w:rPr>
                <w:lang w:val="fr-FR" w:eastAsia="en-US"/>
              </w:rPr>
              <w:t>Literatura podstawowa:</w:t>
            </w:r>
          </w:p>
          <w:p w14:paraId="760817B1" w14:textId="77777777" w:rsidR="00A43396" w:rsidRPr="00D353B4" w:rsidRDefault="00A43396" w:rsidP="00AD3881">
            <w:pPr>
              <w:keepNext/>
              <w:spacing w:line="256" w:lineRule="auto"/>
              <w:ind w:right="-993"/>
              <w:outlineLvl w:val="1"/>
              <w:rPr>
                <w:rFonts w:eastAsia="Calibri"/>
                <w:lang w:val="en-US" w:eastAsia="en-US"/>
              </w:rPr>
            </w:pPr>
            <w:r w:rsidRPr="00D353B4">
              <w:rPr>
                <w:rFonts w:eastAsia="Calibri"/>
                <w:lang w:eastAsia="en-US"/>
              </w:rPr>
              <w:t xml:space="preserve">1.  A. Berthet  „Alter Ego B2” Wyd. </w:t>
            </w:r>
            <w:r w:rsidRPr="00D353B4">
              <w:rPr>
                <w:rFonts w:eastAsia="Calibri"/>
                <w:lang w:val="en-US" w:eastAsia="en-US"/>
              </w:rPr>
              <w:t>Hachette Livre 2008</w:t>
            </w:r>
          </w:p>
          <w:p w14:paraId="2F81CD0D" w14:textId="77777777" w:rsidR="00A43396" w:rsidRPr="00D353B4" w:rsidRDefault="00A43396" w:rsidP="00AD3881">
            <w:pPr>
              <w:spacing w:line="256" w:lineRule="auto"/>
              <w:ind w:right="-993"/>
              <w:rPr>
                <w:rFonts w:eastAsia="Calibri"/>
                <w:lang w:val="en-US" w:eastAsia="en-US"/>
              </w:rPr>
            </w:pPr>
            <w:r w:rsidRPr="00D353B4">
              <w:rPr>
                <w:rFonts w:eastAsia="Calibri"/>
                <w:lang w:val="en-US" w:eastAsia="en-US"/>
              </w:rPr>
              <w:t>2.  G. Capelle “Espaces 2 i 3.  Wyd. Hachette Livre  2008</w:t>
            </w:r>
          </w:p>
          <w:p w14:paraId="21A426FE" w14:textId="77777777" w:rsidR="00A43396" w:rsidRPr="00D353B4" w:rsidRDefault="00A43396" w:rsidP="00AD3881">
            <w:pPr>
              <w:keepNext/>
              <w:spacing w:line="256" w:lineRule="auto"/>
              <w:ind w:right="-993"/>
              <w:outlineLvl w:val="0"/>
              <w:rPr>
                <w:lang w:val="en-US" w:eastAsia="en-US"/>
              </w:rPr>
            </w:pPr>
            <w:r w:rsidRPr="00D353B4">
              <w:rPr>
                <w:lang w:val="en-US" w:eastAsia="en-US"/>
              </w:rPr>
              <w:t>3.  Claire Leroy-Miquel: „Vocabulaire progressif du avec 250 exercices”, Wyd. CLE International 2007</w:t>
            </w:r>
          </w:p>
          <w:p w14:paraId="3178ABC0" w14:textId="77777777" w:rsidR="00A43396" w:rsidRPr="00D353B4" w:rsidRDefault="00A43396" w:rsidP="00AD3881">
            <w:pPr>
              <w:keepNext/>
              <w:spacing w:line="256" w:lineRule="auto"/>
              <w:ind w:right="-993"/>
              <w:outlineLvl w:val="0"/>
              <w:rPr>
                <w:lang w:val="en-US" w:eastAsia="en-US"/>
              </w:rPr>
            </w:pPr>
            <w:r w:rsidRPr="00D353B4">
              <w:rPr>
                <w:lang w:val="en-US" w:eastAsia="en-US"/>
              </w:rPr>
              <w:t>4.  C.-M. Beaujeu  „350 exercices Niveau Supérieu                      II”, Wyd. Hachette 2006</w:t>
            </w:r>
          </w:p>
          <w:p w14:paraId="7D61B78B" w14:textId="77777777" w:rsidR="00A43396" w:rsidRPr="00D353B4" w:rsidRDefault="00A43396" w:rsidP="00AD3881">
            <w:pPr>
              <w:spacing w:line="256" w:lineRule="auto"/>
              <w:rPr>
                <w:lang w:val="fr-FR" w:eastAsia="en-US"/>
              </w:rPr>
            </w:pPr>
          </w:p>
          <w:p w14:paraId="28CB44B0" w14:textId="77777777" w:rsidR="00A43396" w:rsidRPr="00D353B4" w:rsidRDefault="00A43396" w:rsidP="00AD3881">
            <w:pPr>
              <w:spacing w:line="256" w:lineRule="auto"/>
              <w:rPr>
                <w:lang w:val="fr-FR" w:eastAsia="en-US"/>
              </w:rPr>
            </w:pPr>
            <w:r w:rsidRPr="00D353B4">
              <w:rPr>
                <w:lang w:val="fr-FR" w:eastAsia="en-US"/>
              </w:rPr>
              <w:t>Literatura uzupełniajaca:</w:t>
            </w:r>
          </w:p>
          <w:p w14:paraId="1916CAB6" w14:textId="77777777" w:rsidR="00A43396" w:rsidRPr="00D353B4" w:rsidRDefault="00A43396" w:rsidP="00AD3881">
            <w:pPr>
              <w:spacing w:line="256" w:lineRule="auto"/>
              <w:rPr>
                <w:lang w:val="fr-FR" w:eastAsia="en-US"/>
              </w:rPr>
            </w:pPr>
            <w:r w:rsidRPr="00D353B4">
              <w:rPr>
                <w:lang w:val="fr-FR" w:eastAsia="en-US"/>
              </w:rPr>
              <w:t>1. Y. Delatour „350 exercices Niveau moyen” Wyd. Hachette 2006</w:t>
            </w:r>
          </w:p>
          <w:p w14:paraId="1A6B797E" w14:textId="77777777" w:rsidR="00A43396" w:rsidRPr="00D353B4" w:rsidRDefault="00A43396" w:rsidP="00AD3881">
            <w:pPr>
              <w:rPr>
                <w:lang w:val="en-GB"/>
              </w:rPr>
            </w:pPr>
            <w:r w:rsidRPr="00D353B4">
              <w:rPr>
                <w:lang w:val="fr-FR" w:eastAsia="en-US"/>
              </w:rPr>
              <w:t>2. „Chez nous” Wyd. Mary Glasgow Magazines Scholastic - czasopismo</w:t>
            </w:r>
          </w:p>
        </w:tc>
      </w:tr>
      <w:tr w:rsidR="00D353B4" w:rsidRPr="00D353B4" w14:paraId="5AB5A88B" w14:textId="77777777" w:rsidTr="00C73EA9">
        <w:tc>
          <w:tcPr>
            <w:tcW w:w="1940" w:type="pct"/>
            <w:shd w:val="clear" w:color="auto" w:fill="auto"/>
          </w:tcPr>
          <w:p w14:paraId="04E5B999" w14:textId="77777777" w:rsidR="00A43396" w:rsidRPr="00D353B4" w:rsidRDefault="00A43396" w:rsidP="00AD3881">
            <w:r w:rsidRPr="00D353B4">
              <w:t>Planowane formy/działania/metody dydaktyczne</w:t>
            </w:r>
          </w:p>
        </w:tc>
        <w:tc>
          <w:tcPr>
            <w:tcW w:w="3060" w:type="pct"/>
            <w:shd w:val="clear" w:color="auto" w:fill="auto"/>
          </w:tcPr>
          <w:p w14:paraId="7C0DC678" w14:textId="77777777" w:rsidR="00A43396" w:rsidRPr="00D353B4" w:rsidRDefault="00A43396" w:rsidP="00AD3881">
            <w:r w:rsidRPr="00D353B4">
              <w:t>Wykład, dyskusja, prezentacja, konwersacja,</w:t>
            </w:r>
          </w:p>
          <w:p w14:paraId="3783EA06" w14:textId="77777777" w:rsidR="00A43396" w:rsidRPr="00D353B4" w:rsidRDefault="00A43396" w:rsidP="00AD3881">
            <w:r w:rsidRPr="00D353B4">
              <w:t>metoda gramatyczno-tłumaczeniowa (teksty specjalistyczne), metoda komunikacyjna i bezpośrednia ze szczególnym uwzględnieniem umiejętności komunikowania się.</w:t>
            </w:r>
          </w:p>
        </w:tc>
      </w:tr>
      <w:tr w:rsidR="00D353B4" w:rsidRPr="00D353B4" w14:paraId="3B1C777B" w14:textId="77777777" w:rsidTr="00C73EA9">
        <w:tc>
          <w:tcPr>
            <w:tcW w:w="1940" w:type="pct"/>
            <w:shd w:val="clear" w:color="auto" w:fill="auto"/>
          </w:tcPr>
          <w:p w14:paraId="060FB777" w14:textId="77777777" w:rsidR="00A43396" w:rsidRPr="00D353B4" w:rsidRDefault="00A43396" w:rsidP="00AD3881">
            <w:r w:rsidRPr="00D353B4">
              <w:t>Sposoby weryfikacji oraz formy dokumentowania osiągniętych efektów uczenia się</w:t>
            </w:r>
          </w:p>
        </w:tc>
        <w:tc>
          <w:tcPr>
            <w:tcW w:w="3060" w:type="pct"/>
            <w:shd w:val="clear" w:color="auto" w:fill="auto"/>
          </w:tcPr>
          <w:p w14:paraId="23FDF0FA" w14:textId="77777777" w:rsidR="00A43396" w:rsidRPr="00D353B4" w:rsidRDefault="00A43396" w:rsidP="00AD3881">
            <w:pPr>
              <w:jc w:val="both"/>
            </w:pPr>
            <w:r w:rsidRPr="00D353B4">
              <w:t xml:space="preserve">U1-ocena wypowiedzi ustnych na zajęciach </w:t>
            </w:r>
          </w:p>
          <w:p w14:paraId="601268C1" w14:textId="77777777" w:rsidR="00A43396" w:rsidRPr="00D353B4" w:rsidRDefault="00A43396" w:rsidP="00AD3881">
            <w:pPr>
              <w:jc w:val="both"/>
            </w:pPr>
            <w:r w:rsidRPr="00D353B4">
              <w:t xml:space="preserve">U2-ocena wypowiedzi ustnych na zajęciach </w:t>
            </w:r>
          </w:p>
          <w:p w14:paraId="3D49AE52" w14:textId="77777777" w:rsidR="00A43396" w:rsidRPr="00D353B4" w:rsidRDefault="00A43396" w:rsidP="00AD3881">
            <w:pPr>
              <w:jc w:val="both"/>
            </w:pPr>
            <w:r w:rsidRPr="00D353B4">
              <w:t xml:space="preserve">U3-sprawdzian pisemny </w:t>
            </w:r>
          </w:p>
          <w:p w14:paraId="4EB16371" w14:textId="77777777" w:rsidR="00A43396" w:rsidRPr="00D353B4" w:rsidRDefault="00A43396" w:rsidP="00AD3881">
            <w:pPr>
              <w:jc w:val="both"/>
            </w:pPr>
            <w:r w:rsidRPr="00D353B4">
              <w:t>U4-ocena dłuższych wypowiedzi ustnych, pisemnych oraz prac domowych.</w:t>
            </w:r>
          </w:p>
          <w:p w14:paraId="0640D639" w14:textId="77777777" w:rsidR="00A43396" w:rsidRPr="00D353B4" w:rsidRDefault="00A43396" w:rsidP="00AD3881">
            <w:pPr>
              <w:jc w:val="both"/>
            </w:pPr>
            <w:r w:rsidRPr="00D353B4">
              <w:t xml:space="preserve">K1-ocena przygotowania do zajęć i aktywności na ćwiczeniach </w:t>
            </w:r>
          </w:p>
          <w:p w14:paraId="0066F8F7" w14:textId="77777777" w:rsidR="00A43396" w:rsidRPr="00D353B4" w:rsidRDefault="00A43396" w:rsidP="00AD3881">
            <w:pPr>
              <w:jc w:val="both"/>
            </w:pPr>
            <w:r w:rsidRPr="00D353B4">
              <w:lastRenderedPageBreak/>
              <w:t>Formy dokumentowania osiągniętych efektów kształcenia:</w:t>
            </w:r>
          </w:p>
          <w:p w14:paraId="0969CE50" w14:textId="77777777" w:rsidR="00A43396" w:rsidRPr="00D353B4" w:rsidRDefault="00A43396" w:rsidP="00AD3881">
            <w:pPr>
              <w:jc w:val="both"/>
            </w:pP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73434643" w14:textId="77777777" w:rsidTr="00C73EA9">
        <w:tc>
          <w:tcPr>
            <w:tcW w:w="1940" w:type="pct"/>
            <w:shd w:val="clear" w:color="auto" w:fill="auto"/>
          </w:tcPr>
          <w:p w14:paraId="4E20762D" w14:textId="77777777" w:rsidR="00A43396" w:rsidRPr="00D353B4" w:rsidRDefault="00A43396" w:rsidP="00AD3881">
            <w:r w:rsidRPr="00D353B4">
              <w:lastRenderedPageBreak/>
              <w:t>Elementy i wagi mające wpływ na ocenę końcową</w:t>
            </w:r>
          </w:p>
          <w:p w14:paraId="4E62785C" w14:textId="77777777" w:rsidR="00A43396" w:rsidRPr="00D353B4" w:rsidRDefault="00A43396" w:rsidP="00AD3881"/>
          <w:p w14:paraId="32B03D5C" w14:textId="77777777" w:rsidR="00A43396" w:rsidRPr="00D353B4" w:rsidRDefault="00A43396" w:rsidP="00AD3881"/>
        </w:tc>
        <w:tc>
          <w:tcPr>
            <w:tcW w:w="3060" w:type="pct"/>
            <w:shd w:val="clear" w:color="auto" w:fill="auto"/>
          </w:tcPr>
          <w:p w14:paraId="2E2EC764" w14:textId="77777777" w:rsidR="00A43396" w:rsidRPr="00D353B4" w:rsidRDefault="00A43396"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53A4206B" w14:textId="77777777" w:rsidR="00A43396" w:rsidRPr="00D353B4" w:rsidRDefault="00A43396" w:rsidP="00AD3881">
            <w:pPr>
              <w:spacing w:line="252" w:lineRule="auto"/>
              <w:rPr>
                <w:rFonts w:eastAsiaTheme="minorHAnsi"/>
                <w:lang w:eastAsia="en-US"/>
              </w:rPr>
            </w:pPr>
            <w:r w:rsidRPr="00D353B4">
              <w:rPr>
                <w:rFonts w:eastAsiaTheme="minorHAnsi"/>
                <w:lang w:eastAsia="en-US"/>
              </w:rPr>
              <w:t>- sprawdziany pisemne – 50%</w:t>
            </w:r>
          </w:p>
          <w:p w14:paraId="5A7C8196" w14:textId="77777777" w:rsidR="00A43396" w:rsidRPr="00D353B4" w:rsidRDefault="00A43396" w:rsidP="00AD3881">
            <w:pPr>
              <w:spacing w:line="252" w:lineRule="auto"/>
              <w:rPr>
                <w:rFonts w:eastAsiaTheme="minorHAnsi"/>
                <w:lang w:eastAsia="en-US"/>
              </w:rPr>
            </w:pPr>
            <w:r w:rsidRPr="00D353B4">
              <w:rPr>
                <w:rFonts w:eastAsiaTheme="minorHAnsi"/>
                <w:lang w:eastAsia="en-US"/>
              </w:rPr>
              <w:t>- wypowiedzi ustne – 25%</w:t>
            </w:r>
          </w:p>
          <w:p w14:paraId="758433BA" w14:textId="77777777" w:rsidR="00A43396" w:rsidRPr="00D353B4" w:rsidRDefault="00A43396" w:rsidP="00AD3881">
            <w:pPr>
              <w:spacing w:line="252" w:lineRule="auto"/>
              <w:rPr>
                <w:rFonts w:eastAsiaTheme="minorHAnsi"/>
                <w:lang w:eastAsia="en-US"/>
              </w:rPr>
            </w:pPr>
            <w:r w:rsidRPr="00D353B4">
              <w:rPr>
                <w:rFonts w:eastAsiaTheme="minorHAnsi"/>
                <w:lang w:eastAsia="en-US"/>
              </w:rPr>
              <w:t>- wypowiedzi pisemne – 25%</w:t>
            </w:r>
          </w:p>
          <w:p w14:paraId="6BC15769" w14:textId="77777777" w:rsidR="00A43396" w:rsidRPr="00D353B4" w:rsidRDefault="00A43396" w:rsidP="00AD3881">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0BC96F63" w14:textId="77777777" w:rsidTr="00C73EA9">
        <w:trPr>
          <w:trHeight w:val="1182"/>
        </w:trPr>
        <w:tc>
          <w:tcPr>
            <w:tcW w:w="1940" w:type="pct"/>
            <w:shd w:val="clear" w:color="auto" w:fill="auto"/>
          </w:tcPr>
          <w:p w14:paraId="76EB6090" w14:textId="77777777" w:rsidR="00381A79" w:rsidRPr="00D353B4" w:rsidRDefault="00381A79" w:rsidP="00381A79">
            <w:pPr>
              <w:jc w:val="both"/>
            </w:pPr>
            <w:r w:rsidRPr="00D353B4">
              <w:t>Bilans punktów ECTS</w:t>
            </w:r>
          </w:p>
        </w:tc>
        <w:tc>
          <w:tcPr>
            <w:tcW w:w="3060" w:type="pct"/>
            <w:shd w:val="clear" w:color="auto" w:fill="auto"/>
            <w:vAlign w:val="center"/>
          </w:tcPr>
          <w:p w14:paraId="3331483F" w14:textId="77777777" w:rsidR="00381A79" w:rsidRPr="00D353B4" w:rsidRDefault="00381A79" w:rsidP="00381A79">
            <w:r w:rsidRPr="00D353B4">
              <w:t>KONTAKTOWE:</w:t>
            </w:r>
          </w:p>
          <w:p w14:paraId="04AD55E2" w14:textId="77777777" w:rsidR="00381A79" w:rsidRPr="00D353B4" w:rsidRDefault="00381A79" w:rsidP="00381A79">
            <w:r w:rsidRPr="00D353B4">
              <w:t>Udział w ćwiczeniach: 15 godz.</w:t>
            </w:r>
          </w:p>
          <w:p w14:paraId="08C46D09" w14:textId="77777777" w:rsidR="00381A79" w:rsidRPr="00D353B4" w:rsidRDefault="00381A79" w:rsidP="00381A79">
            <w:pPr>
              <w:rPr>
                <w:u w:val="single"/>
              </w:rPr>
            </w:pPr>
            <w:r w:rsidRPr="00D353B4">
              <w:rPr>
                <w:u w:val="single"/>
              </w:rPr>
              <w:t>RAZEM KONTAKTOWE:     15 godz. / 0,6 ECTS</w:t>
            </w:r>
          </w:p>
          <w:p w14:paraId="7297B301" w14:textId="77777777" w:rsidR="00381A79" w:rsidRPr="00D353B4" w:rsidRDefault="00381A79" w:rsidP="00381A79"/>
          <w:p w14:paraId="40BB2B2B" w14:textId="77777777" w:rsidR="00381A79" w:rsidRPr="00D353B4" w:rsidRDefault="00381A79" w:rsidP="00381A79">
            <w:r w:rsidRPr="00D353B4">
              <w:t>NIEKONTAKTOWE:</w:t>
            </w:r>
          </w:p>
          <w:p w14:paraId="6773E98F" w14:textId="77777777" w:rsidR="00381A79" w:rsidRPr="00D353B4" w:rsidRDefault="00381A79" w:rsidP="00381A79">
            <w:r w:rsidRPr="00D353B4">
              <w:t>Przygotowanie do zajęć: 15 godz.</w:t>
            </w:r>
          </w:p>
          <w:p w14:paraId="64D40417" w14:textId="77777777" w:rsidR="00381A79" w:rsidRPr="00D353B4" w:rsidRDefault="00381A79" w:rsidP="00381A79">
            <w:r w:rsidRPr="00D353B4">
              <w:t>Przygotowanie do sprawdzianów: 20 godz.</w:t>
            </w:r>
          </w:p>
          <w:p w14:paraId="34ADCAD6" w14:textId="77777777" w:rsidR="00381A79" w:rsidRPr="00D353B4" w:rsidRDefault="00381A79" w:rsidP="00381A79">
            <w:pPr>
              <w:rPr>
                <w:u w:val="single"/>
              </w:rPr>
            </w:pPr>
            <w:r w:rsidRPr="00D353B4">
              <w:rPr>
                <w:u w:val="single"/>
              </w:rPr>
              <w:t>RAZEM NIEKONTAKTOWE:  35 godz. / 1,4  ECTS</w:t>
            </w:r>
          </w:p>
          <w:p w14:paraId="0A4B3D7A" w14:textId="77777777" w:rsidR="00381A79" w:rsidRPr="00D353B4" w:rsidRDefault="00381A79" w:rsidP="00381A79">
            <w:r w:rsidRPr="00D353B4">
              <w:t xml:space="preserve">                          </w:t>
            </w:r>
          </w:p>
          <w:p w14:paraId="614AC08B" w14:textId="03821A9C" w:rsidR="00381A79" w:rsidRPr="00D353B4" w:rsidRDefault="00381A79" w:rsidP="00381A79">
            <w:r w:rsidRPr="00D353B4">
              <w:t>Łączny nakład pracy studenta to 50 godz. co odpowiada  2 punktom ECTS</w:t>
            </w:r>
          </w:p>
        </w:tc>
      </w:tr>
      <w:tr w:rsidR="00381A79" w:rsidRPr="00D353B4" w14:paraId="11F530CF" w14:textId="77777777" w:rsidTr="00C73EA9">
        <w:trPr>
          <w:trHeight w:val="718"/>
        </w:trPr>
        <w:tc>
          <w:tcPr>
            <w:tcW w:w="1940" w:type="pct"/>
            <w:shd w:val="clear" w:color="auto" w:fill="auto"/>
          </w:tcPr>
          <w:p w14:paraId="49C2E91A" w14:textId="77777777" w:rsidR="00381A79" w:rsidRPr="00D353B4" w:rsidRDefault="00381A79" w:rsidP="00381A79">
            <w:r w:rsidRPr="00D353B4">
              <w:t>Nakład pracy związany z zajęciami wymagającymi bezpośredniego udziału nauczyciela akademickiego</w:t>
            </w:r>
          </w:p>
        </w:tc>
        <w:tc>
          <w:tcPr>
            <w:tcW w:w="3060" w:type="pct"/>
            <w:shd w:val="clear" w:color="auto" w:fill="auto"/>
            <w:vAlign w:val="center"/>
          </w:tcPr>
          <w:p w14:paraId="06F9CBEB" w14:textId="77777777" w:rsidR="00381A79" w:rsidRPr="00D353B4" w:rsidRDefault="00381A79" w:rsidP="00381A79">
            <w:r w:rsidRPr="00D353B4">
              <w:t>- udział w ćwiczeniach – 15 godzin</w:t>
            </w:r>
          </w:p>
          <w:p w14:paraId="7DE9EB4F" w14:textId="3810B802" w:rsidR="00381A79" w:rsidRPr="00D353B4" w:rsidRDefault="00381A79" w:rsidP="00381A79">
            <w:r w:rsidRPr="00D353B4">
              <w:t>Łącznie 15 godz. co odpowiada 0,6 punktom ECTS</w:t>
            </w:r>
          </w:p>
        </w:tc>
      </w:tr>
    </w:tbl>
    <w:p w14:paraId="065E3976" w14:textId="77777777" w:rsidR="00A43396" w:rsidRPr="00D353B4" w:rsidRDefault="00A43396" w:rsidP="00AD3881">
      <w:pPr>
        <w:rPr>
          <w:sz w:val="28"/>
          <w:szCs w:val="28"/>
        </w:rPr>
      </w:pPr>
    </w:p>
    <w:p w14:paraId="1BD97605" w14:textId="744A1019" w:rsidR="00A43396" w:rsidRPr="00D353B4" w:rsidRDefault="00A43396" w:rsidP="0063103C">
      <w:pPr>
        <w:tabs>
          <w:tab w:val="left" w:pos="4190"/>
        </w:tabs>
        <w:rPr>
          <w:b/>
          <w:sz w:val="28"/>
        </w:rPr>
      </w:pPr>
      <w:r w:rsidRPr="00D353B4">
        <w:rPr>
          <w:b/>
          <w:sz w:val="28"/>
        </w:rPr>
        <w:t>Karta opisu zajęć z modułu język rosyjski</w:t>
      </w:r>
      <w:r w:rsidR="002F55F4" w:rsidRPr="00D353B4">
        <w:rPr>
          <w:b/>
          <w:sz w:val="28"/>
        </w:rPr>
        <w:t xml:space="preserve"> </w:t>
      </w:r>
      <w:r w:rsidRPr="00D353B4">
        <w:rPr>
          <w:b/>
          <w:sz w:val="28"/>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5892"/>
      </w:tblGrid>
      <w:tr w:rsidR="00D353B4" w:rsidRPr="00D353B4" w14:paraId="2DF2FDBF" w14:textId="77777777" w:rsidTr="00C73EA9">
        <w:trPr>
          <w:trHeight w:val="270"/>
        </w:trPr>
        <w:tc>
          <w:tcPr>
            <w:tcW w:w="1940" w:type="pct"/>
            <w:shd w:val="clear" w:color="auto" w:fill="auto"/>
          </w:tcPr>
          <w:p w14:paraId="7B25EF3A" w14:textId="7447950B" w:rsidR="002F55F4" w:rsidRPr="00D353B4" w:rsidRDefault="002F55F4" w:rsidP="002F55F4">
            <w:r w:rsidRPr="00D353B4">
              <w:t xml:space="preserve">Nazwa kierunku studiów </w:t>
            </w:r>
          </w:p>
        </w:tc>
        <w:tc>
          <w:tcPr>
            <w:tcW w:w="3060" w:type="pct"/>
            <w:shd w:val="clear" w:color="auto" w:fill="auto"/>
          </w:tcPr>
          <w:p w14:paraId="7957876B" w14:textId="77777777" w:rsidR="002F55F4" w:rsidRPr="00D353B4" w:rsidRDefault="002F55F4" w:rsidP="00AD3881">
            <w:r w:rsidRPr="00D353B4">
              <w:t>Turystyka i rekreacja</w:t>
            </w:r>
          </w:p>
        </w:tc>
      </w:tr>
      <w:tr w:rsidR="00D353B4" w:rsidRPr="00D353B4" w14:paraId="10CCF374" w14:textId="77777777" w:rsidTr="00C73EA9">
        <w:tc>
          <w:tcPr>
            <w:tcW w:w="1940" w:type="pct"/>
            <w:shd w:val="clear" w:color="auto" w:fill="auto"/>
          </w:tcPr>
          <w:p w14:paraId="5DFD5530" w14:textId="77777777" w:rsidR="002F55F4" w:rsidRPr="00D353B4" w:rsidRDefault="002F55F4" w:rsidP="00AD3881">
            <w:r w:rsidRPr="00D353B4">
              <w:t>Nazwa modułu, także nazwa w języku angielskim</w:t>
            </w:r>
          </w:p>
        </w:tc>
        <w:tc>
          <w:tcPr>
            <w:tcW w:w="3060" w:type="pct"/>
            <w:shd w:val="clear" w:color="auto" w:fill="auto"/>
          </w:tcPr>
          <w:p w14:paraId="5AB9F33E" w14:textId="77777777" w:rsidR="002F55F4" w:rsidRPr="00D353B4" w:rsidRDefault="002F55F4" w:rsidP="00AD3881">
            <w:pPr>
              <w:rPr>
                <w:lang w:val="en-GB"/>
              </w:rPr>
            </w:pPr>
            <w:r w:rsidRPr="00D353B4">
              <w:rPr>
                <w:lang w:val="en-GB"/>
              </w:rPr>
              <w:t>Język obcy 1– Rosyjski B2</w:t>
            </w:r>
          </w:p>
          <w:p w14:paraId="2AB58570" w14:textId="77777777" w:rsidR="002F55F4" w:rsidRPr="00D353B4" w:rsidRDefault="002F55F4" w:rsidP="00AD3881">
            <w:pPr>
              <w:rPr>
                <w:lang w:val="en-GB"/>
              </w:rPr>
            </w:pPr>
            <w:r w:rsidRPr="00D353B4">
              <w:rPr>
                <w:lang w:val="en-US"/>
              </w:rPr>
              <w:t>Foreign Language 1– Russian B2</w:t>
            </w:r>
          </w:p>
        </w:tc>
      </w:tr>
      <w:tr w:rsidR="00D353B4" w:rsidRPr="00D353B4" w14:paraId="2361998C" w14:textId="77777777" w:rsidTr="00C73EA9">
        <w:tc>
          <w:tcPr>
            <w:tcW w:w="1940" w:type="pct"/>
            <w:shd w:val="clear" w:color="auto" w:fill="auto"/>
          </w:tcPr>
          <w:p w14:paraId="3CFD02FB" w14:textId="6F1587AF" w:rsidR="002F55F4" w:rsidRPr="00D353B4" w:rsidRDefault="002F55F4" w:rsidP="002F55F4">
            <w:r w:rsidRPr="00D353B4">
              <w:t xml:space="preserve">Język wykładowy </w:t>
            </w:r>
          </w:p>
        </w:tc>
        <w:tc>
          <w:tcPr>
            <w:tcW w:w="3060" w:type="pct"/>
            <w:shd w:val="clear" w:color="auto" w:fill="auto"/>
          </w:tcPr>
          <w:p w14:paraId="51682509" w14:textId="77777777" w:rsidR="002F55F4" w:rsidRPr="00D353B4" w:rsidRDefault="002F55F4" w:rsidP="00AD3881">
            <w:pPr>
              <w:rPr>
                <w:lang w:val="en-GB"/>
              </w:rPr>
            </w:pPr>
            <w:r w:rsidRPr="00D353B4">
              <w:rPr>
                <w:lang w:val="en-GB"/>
              </w:rPr>
              <w:t>rosyjski</w:t>
            </w:r>
          </w:p>
        </w:tc>
      </w:tr>
      <w:tr w:rsidR="00D353B4" w:rsidRPr="00D353B4" w14:paraId="56FBEE9A" w14:textId="77777777" w:rsidTr="00C73EA9">
        <w:tc>
          <w:tcPr>
            <w:tcW w:w="1940" w:type="pct"/>
            <w:shd w:val="clear" w:color="auto" w:fill="auto"/>
          </w:tcPr>
          <w:p w14:paraId="73C2C046" w14:textId="3333A73D" w:rsidR="002F55F4" w:rsidRPr="00D353B4" w:rsidRDefault="002F55F4" w:rsidP="0063103C">
            <w:pPr>
              <w:autoSpaceDE w:val="0"/>
              <w:autoSpaceDN w:val="0"/>
              <w:adjustRightInd w:val="0"/>
            </w:pPr>
            <w:r w:rsidRPr="00D353B4">
              <w:t xml:space="preserve">Rodzaj modułu </w:t>
            </w:r>
          </w:p>
        </w:tc>
        <w:tc>
          <w:tcPr>
            <w:tcW w:w="3060" w:type="pct"/>
            <w:shd w:val="clear" w:color="auto" w:fill="auto"/>
          </w:tcPr>
          <w:p w14:paraId="1157238F" w14:textId="77777777" w:rsidR="002F55F4" w:rsidRPr="00D353B4" w:rsidRDefault="002F55F4" w:rsidP="00AD3881">
            <w:r w:rsidRPr="00D353B4">
              <w:t>obowiązkowy</w:t>
            </w:r>
          </w:p>
        </w:tc>
      </w:tr>
      <w:tr w:rsidR="00D353B4" w:rsidRPr="00D353B4" w14:paraId="184159C0" w14:textId="77777777" w:rsidTr="00C73EA9">
        <w:tc>
          <w:tcPr>
            <w:tcW w:w="1940" w:type="pct"/>
            <w:shd w:val="clear" w:color="auto" w:fill="auto"/>
          </w:tcPr>
          <w:p w14:paraId="19FD78FE" w14:textId="77777777" w:rsidR="002F55F4" w:rsidRPr="00D353B4" w:rsidRDefault="002F55F4" w:rsidP="00AD3881">
            <w:r w:rsidRPr="00D353B4">
              <w:t>Poziom studiów</w:t>
            </w:r>
          </w:p>
        </w:tc>
        <w:tc>
          <w:tcPr>
            <w:tcW w:w="3060" w:type="pct"/>
            <w:shd w:val="clear" w:color="auto" w:fill="auto"/>
          </w:tcPr>
          <w:p w14:paraId="2C176318" w14:textId="77777777" w:rsidR="002F55F4" w:rsidRPr="00D353B4" w:rsidRDefault="002F55F4" w:rsidP="00AD3881">
            <w:r w:rsidRPr="00D353B4">
              <w:t xml:space="preserve">studia pierwszego stopnia </w:t>
            </w:r>
          </w:p>
        </w:tc>
      </w:tr>
      <w:tr w:rsidR="00D353B4" w:rsidRPr="00D353B4" w14:paraId="2A028296" w14:textId="77777777" w:rsidTr="00C73EA9">
        <w:tc>
          <w:tcPr>
            <w:tcW w:w="1940" w:type="pct"/>
            <w:shd w:val="clear" w:color="auto" w:fill="auto"/>
          </w:tcPr>
          <w:p w14:paraId="54C6BA38" w14:textId="2803363E" w:rsidR="002F55F4" w:rsidRPr="00D353B4" w:rsidRDefault="002F55F4" w:rsidP="002F55F4">
            <w:r w:rsidRPr="00D353B4">
              <w:t>Forma studiów</w:t>
            </w:r>
          </w:p>
        </w:tc>
        <w:tc>
          <w:tcPr>
            <w:tcW w:w="3060" w:type="pct"/>
            <w:shd w:val="clear" w:color="auto" w:fill="auto"/>
          </w:tcPr>
          <w:p w14:paraId="66E2E89B" w14:textId="381FE8C6" w:rsidR="002F55F4" w:rsidRPr="00D353B4" w:rsidRDefault="00A47FAE" w:rsidP="00AD3881">
            <w:r w:rsidRPr="00D353B4">
              <w:t>nie</w:t>
            </w:r>
            <w:r w:rsidR="002F55F4" w:rsidRPr="00D353B4">
              <w:t>stacjonarne</w:t>
            </w:r>
          </w:p>
        </w:tc>
      </w:tr>
      <w:tr w:rsidR="00D353B4" w:rsidRPr="00D353B4" w14:paraId="5775705C" w14:textId="77777777" w:rsidTr="00C73EA9">
        <w:tc>
          <w:tcPr>
            <w:tcW w:w="1940" w:type="pct"/>
            <w:shd w:val="clear" w:color="auto" w:fill="auto"/>
          </w:tcPr>
          <w:p w14:paraId="3D588D22" w14:textId="77777777" w:rsidR="002F55F4" w:rsidRPr="00D353B4" w:rsidRDefault="002F55F4" w:rsidP="00AD3881">
            <w:r w:rsidRPr="00D353B4">
              <w:t>Rok studiów dla kierunku</w:t>
            </w:r>
          </w:p>
        </w:tc>
        <w:tc>
          <w:tcPr>
            <w:tcW w:w="3060" w:type="pct"/>
            <w:shd w:val="clear" w:color="auto" w:fill="auto"/>
          </w:tcPr>
          <w:p w14:paraId="092B26A0" w14:textId="77777777" w:rsidR="002F55F4" w:rsidRPr="00D353B4" w:rsidRDefault="002F55F4" w:rsidP="00AD3881">
            <w:r w:rsidRPr="00D353B4">
              <w:t>I</w:t>
            </w:r>
          </w:p>
        </w:tc>
      </w:tr>
      <w:tr w:rsidR="00D353B4" w:rsidRPr="00D353B4" w14:paraId="7D3FF731" w14:textId="77777777" w:rsidTr="00C73EA9">
        <w:tc>
          <w:tcPr>
            <w:tcW w:w="1940" w:type="pct"/>
            <w:shd w:val="clear" w:color="auto" w:fill="auto"/>
          </w:tcPr>
          <w:p w14:paraId="4F646804" w14:textId="77777777" w:rsidR="002F55F4" w:rsidRPr="00D353B4" w:rsidRDefault="002F55F4" w:rsidP="00AD3881">
            <w:r w:rsidRPr="00D353B4">
              <w:t>Semestr dla kierunku</w:t>
            </w:r>
          </w:p>
        </w:tc>
        <w:tc>
          <w:tcPr>
            <w:tcW w:w="3060" w:type="pct"/>
            <w:shd w:val="clear" w:color="auto" w:fill="auto"/>
          </w:tcPr>
          <w:p w14:paraId="59F73F30" w14:textId="77777777" w:rsidR="002F55F4" w:rsidRPr="00D353B4" w:rsidRDefault="002F55F4" w:rsidP="00AD3881">
            <w:r w:rsidRPr="00D353B4">
              <w:t>1</w:t>
            </w:r>
          </w:p>
        </w:tc>
      </w:tr>
      <w:tr w:rsidR="00D353B4" w:rsidRPr="00D353B4" w14:paraId="7B9582FC" w14:textId="77777777" w:rsidTr="00C73EA9">
        <w:tc>
          <w:tcPr>
            <w:tcW w:w="1940" w:type="pct"/>
            <w:shd w:val="clear" w:color="auto" w:fill="auto"/>
          </w:tcPr>
          <w:p w14:paraId="19FAFC14" w14:textId="77777777" w:rsidR="002F55F4" w:rsidRPr="00D353B4" w:rsidRDefault="002F55F4" w:rsidP="00AD3881">
            <w:pPr>
              <w:autoSpaceDE w:val="0"/>
              <w:autoSpaceDN w:val="0"/>
              <w:adjustRightInd w:val="0"/>
            </w:pPr>
            <w:r w:rsidRPr="00D353B4">
              <w:t>Liczba punktów ECTS z podziałem na kontaktowe/niekontaktowe</w:t>
            </w:r>
          </w:p>
        </w:tc>
        <w:tc>
          <w:tcPr>
            <w:tcW w:w="3060" w:type="pct"/>
            <w:shd w:val="clear" w:color="auto" w:fill="auto"/>
          </w:tcPr>
          <w:p w14:paraId="4CA546AF" w14:textId="0B3959ED" w:rsidR="002F55F4" w:rsidRPr="00D353B4" w:rsidRDefault="00381A79" w:rsidP="00AD3881">
            <w:r w:rsidRPr="00D353B4">
              <w:t>2 (0,6/1,4)</w:t>
            </w:r>
          </w:p>
        </w:tc>
      </w:tr>
      <w:tr w:rsidR="00D353B4" w:rsidRPr="00D353B4" w14:paraId="74D706CC" w14:textId="77777777" w:rsidTr="00C73EA9">
        <w:tc>
          <w:tcPr>
            <w:tcW w:w="1940" w:type="pct"/>
            <w:shd w:val="clear" w:color="auto" w:fill="auto"/>
          </w:tcPr>
          <w:p w14:paraId="31CEEE77" w14:textId="77777777" w:rsidR="002F55F4" w:rsidRPr="00D353B4" w:rsidRDefault="002F55F4" w:rsidP="00AD3881">
            <w:pPr>
              <w:autoSpaceDE w:val="0"/>
              <w:autoSpaceDN w:val="0"/>
              <w:adjustRightInd w:val="0"/>
            </w:pPr>
            <w:r w:rsidRPr="00D353B4">
              <w:t>Tytuł naukowy/stopień naukowy, imię i nazwisko osoby odpowiedzialnej za moduł</w:t>
            </w:r>
          </w:p>
        </w:tc>
        <w:tc>
          <w:tcPr>
            <w:tcW w:w="3060" w:type="pct"/>
            <w:shd w:val="clear" w:color="auto" w:fill="auto"/>
          </w:tcPr>
          <w:p w14:paraId="6A9F1AE1" w14:textId="77777777" w:rsidR="002F55F4" w:rsidRPr="00D353B4" w:rsidRDefault="002F55F4" w:rsidP="00AD3881">
            <w:r w:rsidRPr="00D353B4">
              <w:t>mgr Daniel Zagrodnik</w:t>
            </w:r>
          </w:p>
        </w:tc>
      </w:tr>
      <w:tr w:rsidR="00D353B4" w:rsidRPr="00D353B4" w14:paraId="2E1C3D28" w14:textId="77777777" w:rsidTr="00C73EA9">
        <w:tc>
          <w:tcPr>
            <w:tcW w:w="1940" w:type="pct"/>
            <w:shd w:val="clear" w:color="auto" w:fill="auto"/>
          </w:tcPr>
          <w:p w14:paraId="658A6973" w14:textId="5C6BEB6D" w:rsidR="002F55F4" w:rsidRPr="00D353B4" w:rsidRDefault="002F55F4" w:rsidP="00AD3881">
            <w:r w:rsidRPr="00D353B4">
              <w:t>Jednostka oferująca moduł</w:t>
            </w:r>
          </w:p>
        </w:tc>
        <w:tc>
          <w:tcPr>
            <w:tcW w:w="3060" w:type="pct"/>
            <w:shd w:val="clear" w:color="auto" w:fill="auto"/>
          </w:tcPr>
          <w:p w14:paraId="09FC4629" w14:textId="77777777" w:rsidR="002F55F4" w:rsidRPr="00D353B4" w:rsidRDefault="002F55F4" w:rsidP="00AD3881">
            <w:r w:rsidRPr="00D353B4">
              <w:t>Centrum Nauczania Języków Obcych i Certyfikacji</w:t>
            </w:r>
          </w:p>
        </w:tc>
      </w:tr>
      <w:tr w:rsidR="00D353B4" w:rsidRPr="00D353B4" w14:paraId="4625C486" w14:textId="77777777" w:rsidTr="00C73EA9">
        <w:tc>
          <w:tcPr>
            <w:tcW w:w="1940" w:type="pct"/>
            <w:shd w:val="clear" w:color="auto" w:fill="auto"/>
          </w:tcPr>
          <w:p w14:paraId="0C62EC18" w14:textId="77777777" w:rsidR="002F55F4" w:rsidRPr="00D353B4" w:rsidRDefault="002F55F4" w:rsidP="00AD3881">
            <w:r w:rsidRPr="00D353B4">
              <w:t>Cel modułu</w:t>
            </w:r>
          </w:p>
          <w:p w14:paraId="4A080FE9" w14:textId="77777777" w:rsidR="002F55F4" w:rsidRPr="00D353B4" w:rsidRDefault="002F55F4" w:rsidP="00AD3881"/>
        </w:tc>
        <w:tc>
          <w:tcPr>
            <w:tcW w:w="3060" w:type="pct"/>
            <w:shd w:val="clear" w:color="auto" w:fill="auto"/>
          </w:tcPr>
          <w:p w14:paraId="32574A84" w14:textId="32DAECF6" w:rsidR="002F55F4" w:rsidRPr="00D353B4" w:rsidRDefault="002F55F4" w:rsidP="0063103C">
            <w:pPr>
              <w:jc w:val="both"/>
            </w:pPr>
            <w:r w:rsidRPr="00D353B4">
              <w:t xml:space="preserve">Rozwinięcie kompetencji językowych w zakresie czytania, pisania, słuchania, mówienia. Podniesienie kompetencji językowych w zakresie słownictwa ogólnego i </w:t>
            </w:r>
            <w:r w:rsidR="00FF7F82" w:rsidRPr="00D353B4">
              <w:t>zawodowego</w:t>
            </w:r>
            <w:r w:rsidRPr="00D353B4">
              <w:t>.</w:t>
            </w:r>
          </w:p>
          <w:p w14:paraId="59D280DE" w14:textId="77777777" w:rsidR="002F55F4" w:rsidRPr="00D353B4" w:rsidRDefault="002F55F4" w:rsidP="0063103C">
            <w:pPr>
              <w:jc w:val="both"/>
            </w:pPr>
            <w:r w:rsidRPr="00D353B4">
              <w:t>Rozwijanie umiejętności poprawnej komunikacji w środowisku zawodowym.</w:t>
            </w:r>
          </w:p>
          <w:p w14:paraId="7BA6B975" w14:textId="77777777" w:rsidR="002F55F4" w:rsidRPr="00D353B4" w:rsidRDefault="002F55F4" w:rsidP="0063103C">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11FBAE5F" w14:textId="77777777" w:rsidTr="00C73EA9">
        <w:trPr>
          <w:trHeight w:val="236"/>
        </w:trPr>
        <w:tc>
          <w:tcPr>
            <w:tcW w:w="1940" w:type="pct"/>
            <w:vMerge w:val="restart"/>
            <w:shd w:val="clear" w:color="auto" w:fill="auto"/>
          </w:tcPr>
          <w:p w14:paraId="31F12ECF" w14:textId="77777777" w:rsidR="002F55F4" w:rsidRPr="00D353B4" w:rsidRDefault="002F55F4" w:rsidP="00AD3881">
            <w:pPr>
              <w:jc w:val="both"/>
            </w:pPr>
            <w:r w:rsidRPr="00D353B4">
              <w:lastRenderedPageBreak/>
              <w:t>Efekty uczenia się dla modułu to opis zasobu wiedzy, umiejętności i kompetencji społecznych, które student osiągnie po zrealizowaniu zajęć.</w:t>
            </w:r>
          </w:p>
        </w:tc>
        <w:tc>
          <w:tcPr>
            <w:tcW w:w="3060" w:type="pct"/>
            <w:shd w:val="clear" w:color="auto" w:fill="auto"/>
          </w:tcPr>
          <w:p w14:paraId="0C9D84C8" w14:textId="77777777" w:rsidR="002F55F4" w:rsidRPr="00D353B4" w:rsidRDefault="002F55F4" w:rsidP="00AD3881">
            <w:r w:rsidRPr="00D353B4">
              <w:t xml:space="preserve">Wiedza: </w:t>
            </w:r>
          </w:p>
        </w:tc>
      </w:tr>
      <w:tr w:rsidR="00D353B4" w:rsidRPr="00D353B4" w14:paraId="4BDB72DD" w14:textId="77777777" w:rsidTr="00C73EA9">
        <w:trPr>
          <w:trHeight w:val="233"/>
        </w:trPr>
        <w:tc>
          <w:tcPr>
            <w:tcW w:w="1940" w:type="pct"/>
            <w:vMerge/>
            <w:shd w:val="clear" w:color="auto" w:fill="auto"/>
          </w:tcPr>
          <w:p w14:paraId="7F5D3173" w14:textId="77777777" w:rsidR="002F55F4" w:rsidRPr="00D353B4" w:rsidRDefault="002F55F4" w:rsidP="00AD3881">
            <w:pPr>
              <w:rPr>
                <w:highlight w:val="yellow"/>
              </w:rPr>
            </w:pPr>
          </w:p>
        </w:tc>
        <w:tc>
          <w:tcPr>
            <w:tcW w:w="3060" w:type="pct"/>
            <w:shd w:val="clear" w:color="auto" w:fill="auto"/>
          </w:tcPr>
          <w:p w14:paraId="353EF8CC" w14:textId="77777777" w:rsidR="002F55F4" w:rsidRPr="00D353B4" w:rsidRDefault="002F55F4" w:rsidP="00AD3881">
            <w:r w:rsidRPr="00D353B4">
              <w:t>1.</w:t>
            </w:r>
          </w:p>
        </w:tc>
      </w:tr>
      <w:tr w:rsidR="00D353B4" w:rsidRPr="00D353B4" w14:paraId="05DE391F" w14:textId="77777777" w:rsidTr="00C73EA9">
        <w:trPr>
          <w:trHeight w:val="233"/>
        </w:trPr>
        <w:tc>
          <w:tcPr>
            <w:tcW w:w="1940" w:type="pct"/>
            <w:vMerge/>
            <w:shd w:val="clear" w:color="auto" w:fill="auto"/>
          </w:tcPr>
          <w:p w14:paraId="3CD27070" w14:textId="77777777" w:rsidR="002F55F4" w:rsidRPr="00D353B4" w:rsidRDefault="002F55F4" w:rsidP="00AD3881">
            <w:pPr>
              <w:rPr>
                <w:highlight w:val="yellow"/>
              </w:rPr>
            </w:pPr>
          </w:p>
        </w:tc>
        <w:tc>
          <w:tcPr>
            <w:tcW w:w="3060" w:type="pct"/>
            <w:shd w:val="clear" w:color="auto" w:fill="auto"/>
          </w:tcPr>
          <w:p w14:paraId="70303E98" w14:textId="77777777" w:rsidR="002F55F4" w:rsidRPr="00D353B4" w:rsidRDefault="002F55F4" w:rsidP="00AD3881">
            <w:r w:rsidRPr="00D353B4">
              <w:t>2.</w:t>
            </w:r>
          </w:p>
        </w:tc>
      </w:tr>
      <w:tr w:rsidR="00D353B4" w:rsidRPr="00D353B4" w14:paraId="023C37C4" w14:textId="77777777" w:rsidTr="00C73EA9">
        <w:trPr>
          <w:trHeight w:val="233"/>
        </w:trPr>
        <w:tc>
          <w:tcPr>
            <w:tcW w:w="1940" w:type="pct"/>
            <w:vMerge/>
            <w:shd w:val="clear" w:color="auto" w:fill="auto"/>
          </w:tcPr>
          <w:p w14:paraId="3941FCF4" w14:textId="77777777" w:rsidR="002F55F4" w:rsidRPr="00D353B4" w:rsidRDefault="002F55F4" w:rsidP="00AD3881">
            <w:pPr>
              <w:rPr>
                <w:highlight w:val="yellow"/>
              </w:rPr>
            </w:pPr>
          </w:p>
        </w:tc>
        <w:tc>
          <w:tcPr>
            <w:tcW w:w="3060" w:type="pct"/>
            <w:shd w:val="clear" w:color="auto" w:fill="auto"/>
          </w:tcPr>
          <w:p w14:paraId="3391FA4D" w14:textId="77777777" w:rsidR="002F55F4" w:rsidRPr="00D353B4" w:rsidRDefault="002F55F4" w:rsidP="00AD3881">
            <w:r w:rsidRPr="00D353B4">
              <w:t>Umiejętności:</w:t>
            </w:r>
          </w:p>
        </w:tc>
      </w:tr>
      <w:tr w:rsidR="00D353B4" w:rsidRPr="00D353B4" w14:paraId="5B9504F0" w14:textId="77777777" w:rsidTr="00C73EA9">
        <w:trPr>
          <w:trHeight w:val="233"/>
        </w:trPr>
        <w:tc>
          <w:tcPr>
            <w:tcW w:w="1940" w:type="pct"/>
            <w:vMerge/>
            <w:shd w:val="clear" w:color="auto" w:fill="auto"/>
          </w:tcPr>
          <w:p w14:paraId="5B33FADF" w14:textId="77777777" w:rsidR="002F55F4" w:rsidRPr="00D353B4" w:rsidRDefault="002F55F4" w:rsidP="00AD3881">
            <w:pPr>
              <w:rPr>
                <w:highlight w:val="yellow"/>
              </w:rPr>
            </w:pPr>
          </w:p>
        </w:tc>
        <w:tc>
          <w:tcPr>
            <w:tcW w:w="3060" w:type="pct"/>
            <w:shd w:val="clear" w:color="auto" w:fill="auto"/>
          </w:tcPr>
          <w:p w14:paraId="742C1E58" w14:textId="77777777" w:rsidR="002F55F4" w:rsidRPr="00D353B4" w:rsidRDefault="002F55F4" w:rsidP="00AD3881">
            <w:r w:rsidRPr="00D353B4">
              <w:t>U1. Posiada umiejętność wypowiadania się na tematy ogólne.</w:t>
            </w:r>
          </w:p>
        </w:tc>
      </w:tr>
      <w:tr w:rsidR="00D353B4" w:rsidRPr="00D353B4" w14:paraId="676365B6" w14:textId="77777777" w:rsidTr="00C73EA9">
        <w:trPr>
          <w:trHeight w:val="233"/>
        </w:trPr>
        <w:tc>
          <w:tcPr>
            <w:tcW w:w="1940" w:type="pct"/>
            <w:vMerge/>
            <w:shd w:val="clear" w:color="auto" w:fill="auto"/>
          </w:tcPr>
          <w:p w14:paraId="7EEB4579" w14:textId="77777777" w:rsidR="002F55F4" w:rsidRPr="00D353B4" w:rsidRDefault="002F55F4" w:rsidP="00AD3881">
            <w:pPr>
              <w:rPr>
                <w:highlight w:val="yellow"/>
              </w:rPr>
            </w:pPr>
          </w:p>
        </w:tc>
        <w:tc>
          <w:tcPr>
            <w:tcW w:w="3060" w:type="pct"/>
            <w:shd w:val="clear" w:color="auto" w:fill="auto"/>
          </w:tcPr>
          <w:p w14:paraId="22D52E71" w14:textId="77777777" w:rsidR="002F55F4" w:rsidRPr="00D353B4" w:rsidRDefault="002F55F4" w:rsidP="00AD3881">
            <w:r w:rsidRPr="00D353B4">
              <w:t>U2. Rozumie ogólny sens artykułów, reportaży, wypowiedzi ulicznych, wiadomości telewizyjnych.</w:t>
            </w:r>
          </w:p>
        </w:tc>
      </w:tr>
      <w:tr w:rsidR="00D353B4" w:rsidRPr="00D353B4" w14:paraId="08039201" w14:textId="77777777" w:rsidTr="00C73EA9">
        <w:trPr>
          <w:trHeight w:val="233"/>
        </w:trPr>
        <w:tc>
          <w:tcPr>
            <w:tcW w:w="1940" w:type="pct"/>
            <w:vMerge/>
            <w:shd w:val="clear" w:color="auto" w:fill="auto"/>
          </w:tcPr>
          <w:p w14:paraId="6B41EDF3" w14:textId="77777777" w:rsidR="002F55F4" w:rsidRPr="00D353B4" w:rsidRDefault="002F55F4" w:rsidP="00AD3881">
            <w:pPr>
              <w:rPr>
                <w:highlight w:val="yellow"/>
              </w:rPr>
            </w:pPr>
          </w:p>
        </w:tc>
        <w:tc>
          <w:tcPr>
            <w:tcW w:w="3060" w:type="pct"/>
            <w:shd w:val="clear" w:color="auto" w:fill="auto"/>
          </w:tcPr>
          <w:p w14:paraId="5B5286A0" w14:textId="77777777" w:rsidR="002F55F4" w:rsidRPr="00D353B4" w:rsidRDefault="002F55F4" w:rsidP="00AD3881">
            <w:r w:rsidRPr="00D353B4">
              <w:t xml:space="preserve">U3. Konstruuje w formie pisemnej notatki z wykorzystaniem   omówionych treści oraz wprowadzonego słownictwa. </w:t>
            </w:r>
          </w:p>
        </w:tc>
      </w:tr>
      <w:tr w:rsidR="00D353B4" w:rsidRPr="00D353B4" w14:paraId="3027C8D1" w14:textId="77777777" w:rsidTr="00C73EA9">
        <w:trPr>
          <w:trHeight w:val="233"/>
        </w:trPr>
        <w:tc>
          <w:tcPr>
            <w:tcW w:w="1940" w:type="pct"/>
            <w:vMerge/>
            <w:shd w:val="clear" w:color="auto" w:fill="auto"/>
          </w:tcPr>
          <w:p w14:paraId="0C04D6BB" w14:textId="77777777" w:rsidR="002F55F4" w:rsidRPr="00D353B4" w:rsidRDefault="002F55F4" w:rsidP="00AD3881">
            <w:pPr>
              <w:rPr>
                <w:highlight w:val="yellow"/>
              </w:rPr>
            </w:pPr>
          </w:p>
        </w:tc>
        <w:tc>
          <w:tcPr>
            <w:tcW w:w="3060" w:type="pct"/>
            <w:shd w:val="clear" w:color="auto" w:fill="auto"/>
          </w:tcPr>
          <w:p w14:paraId="30AE7769" w14:textId="77777777" w:rsidR="002F55F4" w:rsidRPr="00D353B4" w:rsidRDefault="002F55F4" w:rsidP="00AD3881">
            <w:r w:rsidRPr="00D353B4">
              <w:t>U4. Zna podstawowe słownictwo oraz podstawowe zwroty stosowane w dyscyplinie związanej z kierunkiem studiów.</w:t>
            </w:r>
          </w:p>
        </w:tc>
      </w:tr>
      <w:tr w:rsidR="00D353B4" w:rsidRPr="00D353B4" w14:paraId="0A6F0A6D" w14:textId="77777777" w:rsidTr="00C73EA9">
        <w:trPr>
          <w:trHeight w:val="233"/>
        </w:trPr>
        <w:tc>
          <w:tcPr>
            <w:tcW w:w="1940" w:type="pct"/>
            <w:vMerge/>
            <w:shd w:val="clear" w:color="auto" w:fill="auto"/>
          </w:tcPr>
          <w:p w14:paraId="014FD352" w14:textId="77777777" w:rsidR="002F55F4" w:rsidRPr="00D353B4" w:rsidRDefault="002F55F4" w:rsidP="00AD3881">
            <w:pPr>
              <w:rPr>
                <w:highlight w:val="yellow"/>
              </w:rPr>
            </w:pPr>
          </w:p>
        </w:tc>
        <w:tc>
          <w:tcPr>
            <w:tcW w:w="3060" w:type="pct"/>
            <w:shd w:val="clear" w:color="auto" w:fill="auto"/>
          </w:tcPr>
          <w:p w14:paraId="6E6A98A6" w14:textId="77777777" w:rsidR="002F55F4" w:rsidRPr="00D353B4" w:rsidRDefault="002F55F4" w:rsidP="00AD3881">
            <w:r w:rsidRPr="00D353B4">
              <w:t>Kompetencje społeczne:</w:t>
            </w:r>
          </w:p>
        </w:tc>
      </w:tr>
      <w:tr w:rsidR="00D353B4" w:rsidRPr="00D353B4" w14:paraId="793B7D12" w14:textId="77777777" w:rsidTr="00C73EA9">
        <w:trPr>
          <w:trHeight w:val="233"/>
        </w:trPr>
        <w:tc>
          <w:tcPr>
            <w:tcW w:w="1940" w:type="pct"/>
            <w:vMerge/>
            <w:shd w:val="clear" w:color="auto" w:fill="auto"/>
          </w:tcPr>
          <w:p w14:paraId="60EFA8D3" w14:textId="77777777" w:rsidR="002F55F4" w:rsidRPr="00D353B4" w:rsidRDefault="002F55F4" w:rsidP="00AD3881">
            <w:pPr>
              <w:rPr>
                <w:highlight w:val="yellow"/>
              </w:rPr>
            </w:pPr>
          </w:p>
        </w:tc>
        <w:tc>
          <w:tcPr>
            <w:tcW w:w="3060" w:type="pct"/>
            <w:shd w:val="clear" w:color="auto" w:fill="auto"/>
          </w:tcPr>
          <w:p w14:paraId="652C8D74" w14:textId="1B29180B" w:rsidR="002F55F4" w:rsidRPr="00D353B4" w:rsidRDefault="002F55F4" w:rsidP="00AD3881">
            <w:r w:rsidRPr="00D353B4">
              <w:t xml:space="preserve">K1. </w:t>
            </w:r>
            <w:r w:rsidR="007024EA" w:rsidRPr="00D353B4">
              <w:t>Jest gotów do krytycznej oceny posiadanych praktycznych umiejętności językowych.</w:t>
            </w:r>
          </w:p>
        </w:tc>
      </w:tr>
      <w:tr w:rsidR="00D353B4" w:rsidRPr="00D353B4" w14:paraId="17748BE0" w14:textId="77777777" w:rsidTr="00C73EA9">
        <w:trPr>
          <w:trHeight w:val="233"/>
        </w:trPr>
        <w:tc>
          <w:tcPr>
            <w:tcW w:w="1940" w:type="pct"/>
            <w:shd w:val="clear" w:color="auto" w:fill="auto"/>
          </w:tcPr>
          <w:p w14:paraId="7A3A04E3" w14:textId="77777777" w:rsidR="002F55F4" w:rsidRPr="00D353B4" w:rsidRDefault="002F55F4" w:rsidP="00AD3881">
            <w:pPr>
              <w:rPr>
                <w:highlight w:val="yellow"/>
              </w:rPr>
            </w:pPr>
            <w:r w:rsidRPr="00D353B4">
              <w:t>Odniesienie modułowych efektów uczenia się do kierunkowych efektów uczenia się</w:t>
            </w:r>
          </w:p>
        </w:tc>
        <w:tc>
          <w:tcPr>
            <w:tcW w:w="3060" w:type="pct"/>
            <w:shd w:val="clear" w:color="auto" w:fill="auto"/>
          </w:tcPr>
          <w:p w14:paraId="1EDA614B" w14:textId="77777777" w:rsidR="002F55F4" w:rsidRPr="00D353B4" w:rsidRDefault="002F55F4" w:rsidP="00AD3881">
            <w:r w:rsidRPr="00D353B4">
              <w:t>U1 – TR_U08, TR_U010, TR_U011</w:t>
            </w:r>
          </w:p>
          <w:p w14:paraId="3AD33238" w14:textId="77777777" w:rsidR="002F55F4" w:rsidRPr="00D353B4" w:rsidRDefault="002F55F4" w:rsidP="00AD3881">
            <w:r w:rsidRPr="00D353B4">
              <w:t>U2 – TR_U08, TR_U010, TR_U011</w:t>
            </w:r>
          </w:p>
          <w:p w14:paraId="533A5C1E" w14:textId="77777777" w:rsidR="002F55F4" w:rsidRPr="00D353B4" w:rsidRDefault="002F55F4" w:rsidP="00AD3881">
            <w:r w:rsidRPr="00D353B4">
              <w:t>U3 – TR_U010, TR_U011</w:t>
            </w:r>
          </w:p>
          <w:p w14:paraId="00ECD992" w14:textId="77777777" w:rsidR="002F55F4" w:rsidRPr="00D353B4" w:rsidRDefault="002F55F4" w:rsidP="00AD3881">
            <w:r w:rsidRPr="00D353B4">
              <w:t>U4 -  TR_U010, TR_U011</w:t>
            </w:r>
          </w:p>
          <w:p w14:paraId="19637462" w14:textId="77777777" w:rsidR="002F55F4" w:rsidRPr="00D353B4" w:rsidRDefault="002F55F4" w:rsidP="00AD3881">
            <w:r w:rsidRPr="00D353B4">
              <w:t>K1 – TR_K01</w:t>
            </w:r>
          </w:p>
        </w:tc>
      </w:tr>
      <w:tr w:rsidR="00D353B4" w:rsidRPr="00D353B4" w14:paraId="0CC40A4D" w14:textId="77777777" w:rsidTr="00C73EA9">
        <w:tc>
          <w:tcPr>
            <w:tcW w:w="1940" w:type="pct"/>
            <w:shd w:val="clear" w:color="auto" w:fill="auto"/>
          </w:tcPr>
          <w:p w14:paraId="6D26DF29" w14:textId="77777777" w:rsidR="002F55F4" w:rsidRPr="00D353B4" w:rsidRDefault="002F55F4" w:rsidP="00AD3881">
            <w:r w:rsidRPr="00D353B4">
              <w:t>Odniesienie modułowych efektów uczenia się do efektów inżynierskich (jeżeli dotyczy)</w:t>
            </w:r>
          </w:p>
        </w:tc>
        <w:tc>
          <w:tcPr>
            <w:tcW w:w="3060" w:type="pct"/>
            <w:shd w:val="clear" w:color="auto" w:fill="auto"/>
          </w:tcPr>
          <w:p w14:paraId="074C14BB" w14:textId="77777777" w:rsidR="002F55F4" w:rsidRPr="00D353B4" w:rsidRDefault="002F55F4" w:rsidP="00AD3881">
            <w:pPr>
              <w:jc w:val="both"/>
            </w:pPr>
            <w:r w:rsidRPr="00D353B4">
              <w:t xml:space="preserve">nie dotyczy </w:t>
            </w:r>
          </w:p>
        </w:tc>
      </w:tr>
      <w:tr w:rsidR="00D353B4" w:rsidRPr="00D353B4" w14:paraId="020920B1" w14:textId="77777777" w:rsidTr="00C73EA9">
        <w:tc>
          <w:tcPr>
            <w:tcW w:w="1940" w:type="pct"/>
            <w:shd w:val="clear" w:color="auto" w:fill="auto"/>
          </w:tcPr>
          <w:p w14:paraId="57CBE092" w14:textId="77777777" w:rsidR="002F55F4" w:rsidRPr="00D353B4" w:rsidRDefault="002F55F4" w:rsidP="00AD3881">
            <w:r w:rsidRPr="00D353B4">
              <w:t xml:space="preserve">Treści programowe modułu </w:t>
            </w:r>
          </w:p>
          <w:p w14:paraId="43732E82" w14:textId="77777777" w:rsidR="002F55F4" w:rsidRPr="00D353B4" w:rsidRDefault="002F55F4" w:rsidP="00AD3881"/>
        </w:tc>
        <w:tc>
          <w:tcPr>
            <w:tcW w:w="3060" w:type="pct"/>
            <w:shd w:val="clear" w:color="auto" w:fill="auto"/>
          </w:tcPr>
          <w:p w14:paraId="34CC1987" w14:textId="77777777" w:rsidR="002F55F4" w:rsidRPr="00D353B4" w:rsidRDefault="002F55F4" w:rsidP="00AD3881">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14FC23E4" w14:textId="7B11B64A" w:rsidR="002F55F4" w:rsidRPr="00D353B4" w:rsidRDefault="002F55F4" w:rsidP="00AD3881">
            <w:r w:rsidRPr="00D353B4">
              <w:t xml:space="preserve">W czasie ćwiczeń zostanie wprowadzone słownictwo </w:t>
            </w:r>
            <w:r w:rsidR="00FF7F82" w:rsidRPr="00D353B4">
              <w:t xml:space="preserve"> popularnonaukowe</w:t>
            </w:r>
            <w:r w:rsidRPr="00D353B4">
              <w:t xml:space="preserve"> z reprezentowanej dziedziny naukowej, studenci zostaną przygotowani do czytania ze zrozumieniem literatury fachowej i samodzielnej pracy z tekstem źródłowym. </w:t>
            </w:r>
          </w:p>
          <w:p w14:paraId="27F99F1F" w14:textId="77777777" w:rsidR="002F55F4" w:rsidRPr="00D353B4" w:rsidRDefault="002F55F4" w:rsidP="00AD3881">
            <w:r w:rsidRPr="00D353B4">
              <w:t>Moduł obejmuje również ćwiczenie struktur gramatycznych i leksykalnych celem osiągnięcia przez studenta sprawnej komunikacji.</w:t>
            </w:r>
          </w:p>
          <w:p w14:paraId="553F8CCB" w14:textId="2533029C" w:rsidR="002F55F4" w:rsidRPr="00D353B4" w:rsidRDefault="002F55F4" w:rsidP="00AD3881">
            <w:r w:rsidRPr="00D353B4">
              <w:t>Moduł ma również za zadanie bardziej szczegółowe zapoznanie studenta z kulturą danego obszaru językowego.</w:t>
            </w:r>
          </w:p>
        </w:tc>
      </w:tr>
      <w:tr w:rsidR="00D353B4" w:rsidRPr="00D353B4" w14:paraId="30CC66FC" w14:textId="77777777" w:rsidTr="00C73EA9">
        <w:tc>
          <w:tcPr>
            <w:tcW w:w="1940" w:type="pct"/>
            <w:shd w:val="clear" w:color="auto" w:fill="auto"/>
          </w:tcPr>
          <w:p w14:paraId="3337CAB8" w14:textId="77777777" w:rsidR="002F55F4" w:rsidRPr="00D353B4" w:rsidRDefault="002F55F4" w:rsidP="00AD3881">
            <w:r w:rsidRPr="00D353B4">
              <w:t>Wykaz literatury podstawowej i uzupełniającej</w:t>
            </w:r>
          </w:p>
        </w:tc>
        <w:tc>
          <w:tcPr>
            <w:tcW w:w="3060" w:type="pct"/>
            <w:shd w:val="clear" w:color="auto" w:fill="auto"/>
          </w:tcPr>
          <w:p w14:paraId="7E68B2F5" w14:textId="77777777" w:rsidR="002F55F4" w:rsidRPr="00D353B4" w:rsidRDefault="002F55F4" w:rsidP="00C73EA9">
            <w:pPr>
              <w:jc w:val="both"/>
            </w:pPr>
            <w:r w:rsidRPr="00D353B4">
              <w:t>Literatura podstawowa:</w:t>
            </w:r>
          </w:p>
          <w:p w14:paraId="11A6681A" w14:textId="77777777" w:rsidR="002F55F4" w:rsidRPr="00D353B4" w:rsidRDefault="002F55F4" w:rsidP="00FE1CB6">
            <w:pPr>
              <w:pStyle w:val="Akapitzlist"/>
              <w:numPr>
                <w:ilvl w:val="0"/>
                <w:numId w:val="25"/>
              </w:numPr>
              <w:suppressAutoHyphens w:val="0"/>
              <w:autoSpaceDN/>
              <w:spacing w:line="240" w:lineRule="auto"/>
              <w:ind w:left="401"/>
              <w:contextualSpacing/>
              <w:textAlignment w:val="auto"/>
              <w:rPr>
                <w:rFonts w:ascii="Times New Roman" w:hAnsi="Times New Roman"/>
                <w:sz w:val="24"/>
                <w:szCs w:val="24"/>
                <w:lang w:val="ru-RU"/>
              </w:rPr>
            </w:pPr>
            <w:r w:rsidRPr="00D353B4">
              <w:rPr>
                <w:rFonts w:ascii="Times New Roman" w:hAnsi="Times New Roman"/>
                <w:sz w:val="24"/>
                <w:szCs w:val="24"/>
                <w:lang w:val="ru-RU"/>
              </w:rPr>
              <w:t xml:space="preserve">Махнач А., Из первых уст. Русский язык для среднего уровня, </w:t>
            </w:r>
            <w:r w:rsidRPr="00D353B4">
              <w:rPr>
                <w:rFonts w:ascii="Times New Roman" w:hAnsi="Times New Roman"/>
                <w:sz w:val="24"/>
                <w:szCs w:val="24"/>
              </w:rPr>
              <w:t>Warszawa</w:t>
            </w:r>
            <w:r w:rsidRPr="00D353B4">
              <w:rPr>
                <w:rFonts w:ascii="Times New Roman" w:hAnsi="Times New Roman"/>
                <w:sz w:val="24"/>
                <w:szCs w:val="24"/>
                <w:lang w:val="ru-RU"/>
              </w:rPr>
              <w:t xml:space="preserve"> 2021.</w:t>
            </w:r>
          </w:p>
          <w:p w14:paraId="37F4741A" w14:textId="77777777" w:rsidR="002F55F4" w:rsidRPr="00D353B4" w:rsidRDefault="002F55F4" w:rsidP="00C73EA9">
            <w:pPr>
              <w:jc w:val="both"/>
            </w:pPr>
            <w:r w:rsidRPr="00D353B4">
              <w:t>Literatura uzupełniająca:</w:t>
            </w:r>
          </w:p>
          <w:p w14:paraId="3816EE4D" w14:textId="77777777" w:rsidR="002F55F4" w:rsidRPr="00D353B4" w:rsidRDefault="002F55F4" w:rsidP="00FE1CB6">
            <w:pPr>
              <w:pStyle w:val="Akapitzlist"/>
              <w:numPr>
                <w:ilvl w:val="0"/>
                <w:numId w:val="26"/>
              </w:numPr>
              <w:suppressAutoHyphens w:val="0"/>
              <w:autoSpaceDN/>
              <w:spacing w:line="240" w:lineRule="auto"/>
              <w:ind w:left="401"/>
              <w:contextualSpacing/>
              <w:textAlignment w:val="auto"/>
              <w:rPr>
                <w:rFonts w:ascii="Times New Roman" w:hAnsi="Times New Roman"/>
                <w:sz w:val="24"/>
                <w:szCs w:val="24"/>
              </w:rPr>
            </w:pPr>
            <w:r w:rsidRPr="00D353B4">
              <w:rPr>
                <w:rFonts w:ascii="Times New Roman" w:hAnsi="Times New Roman"/>
                <w:sz w:val="24"/>
                <w:szCs w:val="24"/>
              </w:rPr>
              <w:t>Zdunik M., Galant S., Repetytorium maturalne z języka rosyjskiego, Warszawa 2014.</w:t>
            </w:r>
          </w:p>
          <w:p w14:paraId="62C0C62E" w14:textId="77777777" w:rsidR="002F55F4" w:rsidRPr="00D353B4" w:rsidRDefault="002F55F4" w:rsidP="00FE1CB6">
            <w:pPr>
              <w:pStyle w:val="Akapitzlist"/>
              <w:numPr>
                <w:ilvl w:val="0"/>
                <w:numId w:val="26"/>
              </w:numPr>
              <w:suppressAutoHyphens w:val="0"/>
              <w:autoSpaceDN/>
              <w:spacing w:line="240" w:lineRule="auto"/>
              <w:ind w:left="401"/>
              <w:contextualSpacing/>
              <w:textAlignment w:val="auto"/>
              <w:rPr>
                <w:rFonts w:ascii="Times New Roman" w:hAnsi="Times New Roman"/>
                <w:sz w:val="24"/>
                <w:szCs w:val="24"/>
              </w:rPr>
            </w:pPr>
            <w:r w:rsidRPr="00D353B4">
              <w:rPr>
                <w:rFonts w:ascii="Times New Roman" w:hAnsi="Times New Roman"/>
                <w:sz w:val="24"/>
                <w:szCs w:val="24"/>
              </w:rPr>
              <w:t xml:space="preserve">Chuchmacz D., Ossowska H., </w:t>
            </w:r>
            <w:r w:rsidRPr="00D353B4">
              <w:rPr>
                <w:rFonts w:ascii="Times New Roman" w:hAnsi="Times New Roman"/>
                <w:sz w:val="24"/>
                <w:szCs w:val="24"/>
                <w:lang w:val="ru-RU"/>
              </w:rPr>
              <w:t>Вот</w:t>
            </w:r>
            <w:r w:rsidRPr="00D353B4">
              <w:rPr>
                <w:rFonts w:ascii="Times New Roman" w:hAnsi="Times New Roman"/>
                <w:sz w:val="24"/>
                <w:szCs w:val="24"/>
              </w:rPr>
              <w:t xml:space="preserve"> </w:t>
            </w:r>
            <w:r w:rsidRPr="00D353B4">
              <w:rPr>
                <w:rFonts w:ascii="Times New Roman" w:hAnsi="Times New Roman"/>
                <w:sz w:val="24"/>
                <w:szCs w:val="24"/>
                <w:lang w:val="ru-RU"/>
              </w:rPr>
              <w:t>грамматика</w:t>
            </w:r>
            <w:r w:rsidRPr="00D353B4">
              <w:rPr>
                <w:rFonts w:ascii="Times New Roman" w:hAnsi="Times New Roman"/>
                <w:sz w:val="24"/>
                <w:szCs w:val="24"/>
              </w:rPr>
              <w:t>! Repetytorium gramatyczne z języka rosyjskiego z ćwiczeniami, Warszawa 2010.</w:t>
            </w:r>
          </w:p>
          <w:p w14:paraId="187FB41F" w14:textId="77777777" w:rsidR="002F55F4" w:rsidRPr="00D353B4" w:rsidRDefault="002F55F4" w:rsidP="00FE1CB6">
            <w:pPr>
              <w:pStyle w:val="Akapitzlist"/>
              <w:numPr>
                <w:ilvl w:val="0"/>
                <w:numId w:val="26"/>
              </w:numPr>
              <w:suppressAutoHyphens w:val="0"/>
              <w:autoSpaceDN/>
              <w:spacing w:line="240" w:lineRule="auto"/>
              <w:ind w:left="401"/>
              <w:contextualSpacing/>
              <w:textAlignment w:val="auto"/>
              <w:rPr>
                <w:rFonts w:ascii="Times New Roman" w:hAnsi="Times New Roman"/>
                <w:sz w:val="24"/>
                <w:szCs w:val="24"/>
                <w:lang w:val="ru-RU"/>
              </w:rPr>
            </w:pPr>
            <w:r w:rsidRPr="00D353B4">
              <w:rPr>
                <w:rFonts w:ascii="Times New Roman" w:hAnsi="Times New Roman"/>
                <w:sz w:val="24"/>
                <w:szCs w:val="24"/>
                <w:lang w:val="ru-RU"/>
              </w:rPr>
              <w:lastRenderedPageBreak/>
              <w:t>Караванова Н.Б., Читаем и всё понимаем. Пособие по чтению и развитию речи для иностранцев, изучающих русский язык, Москва 2013.</w:t>
            </w:r>
          </w:p>
          <w:p w14:paraId="762DC1D4" w14:textId="77777777" w:rsidR="002F55F4" w:rsidRPr="00D353B4" w:rsidRDefault="002F55F4" w:rsidP="00FE1CB6">
            <w:pPr>
              <w:pStyle w:val="Akapitzlist"/>
              <w:numPr>
                <w:ilvl w:val="0"/>
                <w:numId w:val="26"/>
              </w:numPr>
              <w:suppressAutoHyphens w:val="0"/>
              <w:autoSpaceDN/>
              <w:spacing w:line="240" w:lineRule="auto"/>
              <w:ind w:left="401"/>
              <w:contextualSpacing/>
              <w:textAlignment w:val="auto"/>
              <w:rPr>
                <w:rFonts w:ascii="Times New Roman" w:hAnsi="Times New Roman"/>
                <w:sz w:val="24"/>
                <w:szCs w:val="24"/>
              </w:rPr>
            </w:pPr>
            <w:r w:rsidRPr="00D353B4">
              <w:rPr>
                <w:rFonts w:ascii="Times New Roman" w:hAnsi="Times New Roman"/>
                <w:sz w:val="24"/>
                <w:szCs w:val="24"/>
              </w:rPr>
              <w:t>Kuca Z., Język rosyjski w biznesie, Warszawa 2007.</w:t>
            </w:r>
          </w:p>
          <w:p w14:paraId="5471E789" w14:textId="77777777" w:rsidR="002F55F4" w:rsidRPr="00D353B4" w:rsidRDefault="002F55F4" w:rsidP="00FE1CB6">
            <w:pPr>
              <w:pStyle w:val="Akapitzlist"/>
              <w:numPr>
                <w:ilvl w:val="0"/>
                <w:numId w:val="26"/>
              </w:numPr>
              <w:suppressAutoHyphens w:val="0"/>
              <w:autoSpaceDN/>
              <w:spacing w:line="240" w:lineRule="auto"/>
              <w:ind w:left="401"/>
              <w:contextualSpacing/>
              <w:jc w:val="left"/>
              <w:textAlignment w:val="auto"/>
              <w:rPr>
                <w:lang w:val="ru-RU"/>
              </w:rPr>
            </w:pPr>
            <w:r w:rsidRPr="00D353B4">
              <w:rPr>
                <w:rFonts w:ascii="Times New Roman" w:hAnsi="Times New Roman"/>
                <w:sz w:val="24"/>
                <w:szCs w:val="24"/>
                <w:lang w:val="ru-RU"/>
              </w:rPr>
              <w:t>Ткаченко Н.Г., Тесты. Грамматика русского языка ч. 1, 2, Москва 2012</w:t>
            </w:r>
          </w:p>
        </w:tc>
      </w:tr>
      <w:tr w:rsidR="00D353B4" w:rsidRPr="00D353B4" w14:paraId="4899BFF2" w14:textId="77777777" w:rsidTr="00C73EA9">
        <w:tc>
          <w:tcPr>
            <w:tcW w:w="1940" w:type="pct"/>
            <w:shd w:val="clear" w:color="auto" w:fill="auto"/>
          </w:tcPr>
          <w:p w14:paraId="2C97A0D3" w14:textId="77777777" w:rsidR="002F55F4" w:rsidRPr="00D353B4" w:rsidRDefault="002F55F4" w:rsidP="00AD3881">
            <w:r w:rsidRPr="00D353B4">
              <w:lastRenderedPageBreak/>
              <w:t>Planowane formy/działania/metody dydaktyczne</w:t>
            </w:r>
          </w:p>
        </w:tc>
        <w:tc>
          <w:tcPr>
            <w:tcW w:w="3060" w:type="pct"/>
            <w:shd w:val="clear" w:color="auto" w:fill="auto"/>
          </w:tcPr>
          <w:p w14:paraId="500178DF" w14:textId="77777777" w:rsidR="002F55F4" w:rsidRPr="00D353B4" w:rsidRDefault="002F55F4" w:rsidP="00AD3881">
            <w:r w:rsidRPr="00D353B4">
              <w:t>Wykład, dyskusja, prezentacja, konwersacja,</w:t>
            </w:r>
          </w:p>
          <w:p w14:paraId="6386E205" w14:textId="77777777" w:rsidR="002F55F4" w:rsidRPr="00D353B4" w:rsidRDefault="002F55F4" w:rsidP="00AD3881">
            <w:r w:rsidRPr="00D353B4">
              <w:t>metoda gramatyczno-tłumaczeniowa (teksty specjalistyczne), metoda komunikacyjna i bezpośrednia ze szczególnym uwzględnieniem umiejętności komunikowania się.</w:t>
            </w:r>
          </w:p>
        </w:tc>
      </w:tr>
      <w:tr w:rsidR="00D353B4" w:rsidRPr="00D353B4" w14:paraId="3ADDCBAD" w14:textId="77777777" w:rsidTr="00C73EA9">
        <w:tc>
          <w:tcPr>
            <w:tcW w:w="1940" w:type="pct"/>
            <w:shd w:val="clear" w:color="auto" w:fill="auto"/>
          </w:tcPr>
          <w:p w14:paraId="4D65707E" w14:textId="77777777" w:rsidR="002F55F4" w:rsidRPr="00D353B4" w:rsidRDefault="002F55F4" w:rsidP="00AD3881">
            <w:r w:rsidRPr="00D353B4">
              <w:t>Sposoby weryfikacji oraz formy dokumentowania osiągniętych efektów uczenia się</w:t>
            </w:r>
          </w:p>
        </w:tc>
        <w:tc>
          <w:tcPr>
            <w:tcW w:w="3060" w:type="pct"/>
            <w:shd w:val="clear" w:color="auto" w:fill="auto"/>
          </w:tcPr>
          <w:p w14:paraId="479979D9" w14:textId="77777777" w:rsidR="002F55F4" w:rsidRPr="00D353B4" w:rsidRDefault="002F55F4" w:rsidP="00AD3881">
            <w:pPr>
              <w:jc w:val="both"/>
            </w:pPr>
            <w:r w:rsidRPr="00D353B4">
              <w:t xml:space="preserve">U1-ocena wypowiedzi ustnych na zajęciach </w:t>
            </w:r>
          </w:p>
          <w:p w14:paraId="65E45F22" w14:textId="77777777" w:rsidR="002F55F4" w:rsidRPr="00D353B4" w:rsidRDefault="002F55F4" w:rsidP="00AD3881">
            <w:pPr>
              <w:jc w:val="both"/>
            </w:pPr>
            <w:r w:rsidRPr="00D353B4">
              <w:t xml:space="preserve">U2-ocena wypowiedzi ustnych na zajęciach </w:t>
            </w:r>
          </w:p>
          <w:p w14:paraId="05228B60" w14:textId="77777777" w:rsidR="002F55F4" w:rsidRPr="00D353B4" w:rsidRDefault="002F55F4" w:rsidP="00AD3881">
            <w:pPr>
              <w:jc w:val="both"/>
            </w:pPr>
            <w:r w:rsidRPr="00D353B4">
              <w:t xml:space="preserve">U3-sprawdzian pisemny </w:t>
            </w:r>
          </w:p>
          <w:p w14:paraId="19498432" w14:textId="77777777" w:rsidR="002F55F4" w:rsidRPr="00D353B4" w:rsidRDefault="002F55F4" w:rsidP="00AD3881">
            <w:pPr>
              <w:jc w:val="both"/>
            </w:pPr>
            <w:r w:rsidRPr="00D353B4">
              <w:t>U4-ocena dłuższych wypowiedzi ustnych, pisemnych oraz prac domowych.</w:t>
            </w:r>
          </w:p>
          <w:p w14:paraId="34612CFC" w14:textId="77777777" w:rsidR="002F55F4" w:rsidRPr="00D353B4" w:rsidRDefault="002F55F4" w:rsidP="00AD3881">
            <w:pPr>
              <w:jc w:val="both"/>
            </w:pPr>
            <w:r w:rsidRPr="00D353B4">
              <w:t xml:space="preserve">K1-ocena przygotowania do zajęć i aktywności na ćwiczeniach </w:t>
            </w:r>
          </w:p>
          <w:p w14:paraId="2F35B7ED" w14:textId="187F5165" w:rsidR="002F55F4" w:rsidRPr="00D353B4" w:rsidRDefault="002F55F4" w:rsidP="00C73EA9">
            <w:pPr>
              <w:jc w:val="both"/>
            </w:pPr>
            <w:r w:rsidRPr="00D353B4">
              <w:t>Formy dokumentowania osiągniętych efektów kształcenia:</w:t>
            </w:r>
            <w:r w:rsidR="00C73EA9" w:rsidRPr="00D353B4">
              <w:t xml:space="preserve"> </w:t>
            </w:r>
            <w:r w:rsidRPr="00D353B4">
              <w:t>Śródsemestralne sprawdziany pisemne, dziennik</w:t>
            </w:r>
            <w:r w:rsidR="00C73EA9" w:rsidRPr="00D353B4">
              <w:t>.</w:t>
            </w:r>
            <w:r w:rsidRPr="00D353B4">
              <w:t xml:space="preserve"> lektora.                                                                                         </w:t>
            </w:r>
            <w:r w:rsidRPr="00D353B4">
              <w:rPr>
                <w:rFonts w:eastAsia="Calibri"/>
                <w:lang w:eastAsia="en-US"/>
              </w:rPr>
              <w:t>Kryteria oceniania dostępne są w CNJOiC.</w:t>
            </w:r>
          </w:p>
        </w:tc>
      </w:tr>
      <w:tr w:rsidR="00D353B4" w:rsidRPr="00D353B4" w14:paraId="53E3B1EB" w14:textId="77777777" w:rsidTr="00C73EA9">
        <w:tc>
          <w:tcPr>
            <w:tcW w:w="1940" w:type="pct"/>
            <w:shd w:val="clear" w:color="auto" w:fill="auto"/>
          </w:tcPr>
          <w:p w14:paraId="69DB77BF" w14:textId="77777777" w:rsidR="002F55F4" w:rsidRPr="00D353B4" w:rsidRDefault="002F55F4" w:rsidP="00AD3881">
            <w:r w:rsidRPr="00D353B4">
              <w:t>Elementy i wagi mające wpływ na ocenę końcową</w:t>
            </w:r>
          </w:p>
          <w:p w14:paraId="238DDAAA" w14:textId="77777777" w:rsidR="002F55F4" w:rsidRPr="00D353B4" w:rsidRDefault="002F55F4" w:rsidP="00AD3881"/>
          <w:p w14:paraId="140A8467" w14:textId="77777777" w:rsidR="002F55F4" w:rsidRPr="00D353B4" w:rsidRDefault="002F55F4" w:rsidP="00AD3881"/>
        </w:tc>
        <w:tc>
          <w:tcPr>
            <w:tcW w:w="3060" w:type="pct"/>
            <w:shd w:val="clear" w:color="auto" w:fill="auto"/>
          </w:tcPr>
          <w:p w14:paraId="72861252" w14:textId="77777777" w:rsidR="002F55F4" w:rsidRPr="00D353B4" w:rsidRDefault="002F55F4"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1C79C8C1" w14:textId="77777777" w:rsidR="002F55F4" w:rsidRPr="00D353B4" w:rsidRDefault="002F55F4" w:rsidP="00AD3881">
            <w:pPr>
              <w:spacing w:line="252" w:lineRule="auto"/>
              <w:rPr>
                <w:rFonts w:eastAsiaTheme="minorHAnsi"/>
                <w:lang w:eastAsia="en-US"/>
              </w:rPr>
            </w:pPr>
            <w:r w:rsidRPr="00D353B4">
              <w:rPr>
                <w:rFonts w:eastAsiaTheme="minorHAnsi"/>
                <w:lang w:eastAsia="en-US"/>
              </w:rPr>
              <w:t>- sprawdziany pisemne – 50%</w:t>
            </w:r>
          </w:p>
          <w:p w14:paraId="07175C6C"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ustne – 25%</w:t>
            </w:r>
          </w:p>
          <w:p w14:paraId="26415994"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pisemne – 25%</w:t>
            </w:r>
          </w:p>
          <w:p w14:paraId="34163B0A" w14:textId="77777777" w:rsidR="002F55F4" w:rsidRPr="00D353B4" w:rsidRDefault="002F55F4" w:rsidP="00AD3881">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2A2F85EC" w14:textId="77777777" w:rsidTr="00C73EA9">
        <w:trPr>
          <w:trHeight w:val="1182"/>
        </w:trPr>
        <w:tc>
          <w:tcPr>
            <w:tcW w:w="1940" w:type="pct"/>
            <w:shd w:val="clear" w:color="auto" w:fill="auto"/>
          </w:tcPr>
          <w:p w14:paraId="612D628E" w14:textId="77777777" w:rsidR="00381A79" w:rsidRPr="00D353B4" w:rsidRDefault="00381A79" w:rsidP="00381A79">
            <w:pPr>
              <w:jc w:val="both"/>
            </w:pPr>
            <w:r w:rsidRPr="00D353B4">
              <w:t>Bilans punktów ECTS</w:t>
            </w:r>
          </w:p>
        </w:tc>
        <w:tc>
          <w:tcPr>
            <w:tcW w:w="3060" w:type="pct"/>
            <w:shd w:val="clear" w:color="auto" w:fill="auto"/>
            <w:vAlign w:val="center"/>
          </w:tcPr>
          <w:p w14:paraId="3E1B6C1C" w14:textId="77777777" w:rsidR="00381A79" w:rsidRPr="00D353B4" w:rsidRDefault="00381A79" w:rsidP="00381A79">
            <w:r w:rsidRPr="00D353B4">
              <w:t>KONTAKTOWE:</w:t>
            </w:r>
          </w:p>
          <w:p w14:paraId="3D0F4C48" w14:textId="77777777" w:rsidR="00381A79" w:rsidRPr="00D353B4" w:rsidRDefault="00381A79" w:rsidP="00381A79">
            <w:r w:rsidRPr="00D353B4">
              <w:t>Udział w ćwiczeniach: 15 godz.</w:t>
            </w:r>
          </w:p>
          <w:p w14:paraId="0EEE4565" w14:textId="77777777" w:rsidR="00381A79" w:rsidRPr="00D353B4" w:rsidRDefault="00381A79" w:rsidP="00381A79">
            <w:pPr>
              <w:rPr>
                <w:u w:val="single"/>
              </w:rPr>
            </w:pPr>
            <w:r w:rsidRPr="00D353B4">
              <w:rPr>
                <w:u w:val="single"/>
              </w:rPr>
              <w:t>RAZEM KONTAKTOWE:     15 godz. / 0,6 ECTS</w:t>
            </w:r>
          </w:p>
          <w:p w14:paraId="65E8E1FF" w14:textId="77777777" w:rsidR="00381A79" w:rsidRPr="00D353B4" w:rsidRDefault="00381A79" w:rsidP="00381A79"/>
          <w:p w14:paraId="3232D738" w14:textId="77777777" w:rsidR="00381A79" w:rsidRPr="00D353B4" w:rsidRDefault="00381A79" w:rsidP="00381A79">
            <w:r w:rsidRPr="00D353B4">
              <w:t>NIEKONTAKTOWE:</w:t>
            </w:r>
          </w:p>
          <w:p w14:paraId="6377422E" w14:textId="77777777" w:rsidR="00381A79" w:rsidRPr="00D353B4" w:rsidRDefault="00381A79" w:rsidP="00381A79">
            <w:r w:rsidRPr="00D353B4">
              <w:t>Przygotowanie do zajęć: 15 godz.</w:t>
            </w:r>
          </w:p>
          <w:p w14:paraId="7132B972" w14:textId="77777777" w:rsidR="00381A79" w:rsidRPr="00D353B4" w:rsidRDefault="00381A79" w:rsidP="00381A79">
            <w:r w:rsidRPr="00D353B4">
              <w:t>Przygotowanie do sprawdzianów: 20 godz.</w:t>
            </w:r>
          </w:p>
          <w:p w14:paraId="42014958" w14:textId="77777777" w:rsidR="00381A79" w:rsidRPr="00D353B4" w:rsidRDefault="00381A79" w:rsidP="00381A79">
            <w:pPr>
              <w:rPr>
                <w:u w:val="single"/>
              </w:rPr>
            </w:pPr>
            <w:r w:rsidRPr="00D353B4">
              <w:rPr>
                <w:u w:val="single"/>
              </w:rPr>
              <w:t>RAZEM NIEKONTAKTOWE:  35 godz. / 1,4  ECTS</w:t>
            </w:r>
          </w:p>
          <w:p w14:paraId="4667836B" w14:textId="77777777" w:rsidR="00381A79" w:rsidRPr="00D353B4" w:rsidRDefault="00381A79" w:rsidP="00381A79">
            <w:r w:rsidRPr="00D353B4">
              <w:t xml:space="preserve">                          </w:t>
            </w:r>
          </w:p>
          <w:p w14:paraId="3902597B" w14:textId="0C298088" w:rsidR="00381A79" w:rsidRPr="00D353B4" w:rsidRDefault="00381A79" w:rsidP="00381A79">
            <w:r w:rsidRPr="00D353B4">
              <w:t>Łączny nakład pracy studenta to 50 godz. co odpowiada  2 punktom ECTS</w:t>
            </w:r>
          </w:p>
        </w:tc>
      </w:tr>
      <w:tr w:rsidR="00381A79" w:rsidRPr="00D353B4" w14:paraId="2D247A16" w14:textId="77777777" w:rsidTr="00C73EA9">
        <w:trPr>
          <w:trHeight w:val="718"/>
        </w:trPr>
        <w:tc>
          <w:tcPr>
            <w:tcW w:w="1940" w:type="pct"/>
            <w:shd w:val="clear" w:color="auto" w:fill="auto"/>
          </w:tcPr>
          <w:p w14:paraId="7C317816" w14:textId="77777777" w:rsidR="00381A79" w:rsidRPr="00D353B4" w:rsidRDefault="00381A79" w:rsidP="00381A79">
            <w:r w:rsidRPr="00D353B4">
              <w:t>Nakład pracy związany z zajęciami wymagającymi bezpośredniego udziału nauczyciela akademickiego</w:t>
            </w:r>
          </w:p>
        </w:tc>
        <w:tc>
          <w:tcPr>
            <w:tcW w:w="3060" w:type="pct"/>
            <w:shd w:val="clear" w:color="auto" w:fill="auto"/>
            <w:vAlign w:val="center"/>
          </w:tcPr>
          <w:p w14:paraId="11121ED3" w14:textId="77777777" w:rsidR="00381A79" w:rsidRPr="00D353B4" w:rsidRDefault="00381A79" w:rsidP="00381A79">
            <w:r w:rsidRPr="00D353B4">
              <w:t>- udział w ćwiczeniach – 15 godzin</w:t>
            </w:r>
          </w:p>
          <w:p w14:paraId="40EBB250" w14:textId="7F354E9A" w:rsidR="00381A79" w:rsidRPr="00D353B4" w:rsidRDefault="00381A79" w:rsidP="00381A79">
            <w:r w:rsidRPr="00D353B4">
              <w:t>Łącznie 15 godz. co odpowiada 0,6 punktom ECTS</w:t>
            </w:r>
          </w:p>
        </w:tc>
      </w:tr>
    </w:tbl>
    <w:p w14:paraId="6B6C5B5B" w14:textId="77777777" w:rsidR="002F55F4" w:rsidRPr="00D353B4" w:rsidRDefault="002F55F4" w:rsidP="00AD3881">
      <w:pPr>
        <w:rPr>
          <w:sz w:val="28"/>
          <w:szCs w:val="28"/>
        </w:rPr>
      </w:pPr>
    </w:p>
    <w:p w14:paraId="3F2F4CAE" w14:textId="77777777" w:rsidR="00C73EA9" w:rsidRPr="00D353B4" w:rsidRDefault="00C73EA9" w:rsidP="00AD3881">
      <w:pPr>
        <w:rPr>
          <w:sz w:val="28"/>
          <w:szCs w:val="28"/>
        </w:rPr>
      </w:pPr>
    </w:p>
    <w:p w14:paraId="094D7852" w14:textId="2230F64F" w:rsidR="002F55F4" w:rsidRPr="00D353B4" w:rsidRDefault="002F55F4" w:rsidP="002F55F4">
      <w:pPr>
        <w:tabs>
          <w:tab w:val="left" w:pos="4055"/>
        </w:tabs>
        <w:jc w:val="center"/>
        <w:rPr>
          <w:b/>
          <w:sz w:val="36"/>
          <w:szCs w:val="36"/>
        </w:rPr>
      </w:pPr>
      <w:r w:rsidRPr="00D353B4">
        <w:rPr>
          <w:b/>
          <w:sz w:val="36"/>
          <w:szCs w:val="36"/>
        </w:rPr>
        <w:t>Semestr II</w:t>
      </w:r>
    </w:p>
    <w:p w14:paraId="7C0D9EDA" w14:textId="77777777" w:rsidR="002F55F4" w:rsidRPr="00D353B4" w:rsidRDefault="002F55F4" w:rsidP="002F55F4">
      <w:pPr>
        <w:tabs>
          <w:tab w:val="left" w:pos="4055"/>
        </w:tabs>
        <w:jc w:val="center"/>
        <w:rPr>
          <w:b/>
          <w:sz w:val="28"/>
          <w:szCs w:val="28"/>
        </w:rPr>
      </w:pPr>
    </w:p>
    <w:p w14:paraId="30A8277A" w14:textId="641BB536" w:rsidR="002F55F4" w:rsidRPr="00D353B4" w:rsidRDefault="00A824B1" w:rsidP="00C73EA9">
      <w:pPr>
        <w:tabs>
          <w:tab w:val="left" w:pos="4190"/>
        </w:tabs>
        <w:rPr>
          <w:b/>
          <w:sz w:val="28"/>
        </w:rPr>
      </w:pPr>
      <w:r w:rsidRPr="00D353B4">
        <w:rPr>
          <w:b/>
          <w:sz w:val="28"/>
        </w:rPr>
        <w:t xml:space="preserve">Karta opisu zajęć z modułu </w:t>
      </w:r>
      <w:r w:rsidR="002F55F4" w:rsidRPr="00D353B4">
        <w:rPr>
          <w:b/>
          <w:sz w:val="28"/>
        </w:rPr>
        <w:t xml:space="preserve"> z modułu język angielski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5892"/>
      </w:tblGrid>
      <w:tr w:rsidR="00D353B4" w:rsidRPr="00D353B4" w14:paraId="5489E688" w14:textId="77777777" w:rsidTr="00C73EA9">
        <w:trPr>
          <w:trHeight w:val="20"/>
        </w:trPr>
        <w:tc>
          <w:tcPr>
            <w:tcW w:w="1940" w:type="pct"/>
            <w:shd w:val="clear" w:color="auto" w:fill="auto"/>
          </w:tcPr>
          <w:p w14:paraId="5A1806F6" w14:textId="2EF20272" w:rsidR="002F55F4" w:rsidRPr="00D353B4" w:rsidRDefault="002F55F4" w:rsidP="002F55F4">
            <w:r w:rsidRPr="00D353B4">
              <w:t xml:space="preserve">Nazwa kierunku studiów </w:t>
            </w:r>
          </w:p>
        </w:tc>
        <w:tc>
          <w:tcPr>
            <w:tcW w:w="3060" w:type="pct"/>
            <w:shd w:val="clear" w:color="auto" w:fill="auto"/>
          </w:tcPr>
          <w:p w14:paraId="66CFFF81" w14:textId="77777777" w:rsidR="002F55F4" w:rsidRPr="00D353B4" w:rsidRDefault="002F55F4" w:rsidP="00AD3881">
            <w:r w:rsidRPr="00D353B4">
              <w:t>Turystyka i rekreacja</w:t>
            </w:r>
          </w:p>
        </w:tc>
      </w:tr>
      <w:tr w:rsidR="00D353B4" w:rsidRPr="00D353B4" w14:paraId="3B61CF3B" w14:textId="77777777" w:rsidTr="00C73EA9">
        <w:trPr>
          <w:trHeight w:val="20"/>
        </w:trPr>
        <w:tc>
          <w:tcPr>
            <w:tcW w:w="1940" w:type="pct"/>
            <w:shd w:val="clear" w:color="auto" w:fill="auto"/>
          </w:tcPr>
          <w:p w14:paraId="495DD41C" w14:textId="77777777" w:rsidR="002F55F4" w:rsidRPr="00D353B4" w:rsidRDefault="002F55F4" w:rsidP="00AD3881">
            <w:r w:rsidRPr="00D353B4">
              <w:lastRenderedPageBreak/>
              <w:t>Nazwa modułu, także nazwa w języku angielskim</w:t>
            </w:r>
          </w:p>
        </w:tc>
        <w:tc>
          <w:tcPr>
            <w:tcW w:w="3060" w:type="pct"/>
            <w:shd w:val="clear" w:color="auto" w:fill="auto"/>
          </w:tcPr>
          <w:p w14:paraId="2F9F14CF" w14:textId="77777777" w:rsidR="002F55F4" w:rsidRPr="00D353B4" w:rsidRDefault="002F55F4" w:rsidP="00AD3881">
            <w:pPr>
              <w:rPr>
                <w:lang w:val="en-GB"/>
              </w:rPr>
            </w:pPr>
            <w:r w:rsidRPr="00D353B4">
              <w:rPr>
                <w:lang w:val="en-GB"/>
              </w:rPr>
              <w:t>Język obcy 2– Angielski B2</w:t>
            </w:r>
          </w:p>
          <w:p w14:paraId="04EE0C7D" w14:textId="77777777" w:rsidR="002F55F4" w:rsidRPr="00D353B4" w:rsidRDefault="002F55F4" w:rsidP="00AD3881">
            <w:pPr>
              <w:rPr>
                <w:lang w:val="en-GB"/>
              </w:rPr>
            </w:pPr>
            <w:r w:rsidRPr="00D353B4">
              <w:rPr>
                <w:lang w:val="en-US"/>
              </w:rPr>
              <w:t>Foreign Language 2– English B2</w:t>
            </w:r>
          </w:p>
        </w:tc>
      </w:tr>
      <w:tr w:rsidR="00D353B4" w:rsidRPr="00D353B4" w14:paraId="0A1D1294" w14:textId="77777777" w:rsidTr="00C73EA9">
        <w:trPr>
          <w:trHeight w:val="20"/>
        </w:trPr>
        <w:tc>
          <w:tcPr>
            <w:tcW w:w="1940" w:type="pct"/>
            <w:shd w:val="clear" w:color="auto" w:fill="auto"/>
          </w:tcPr>
          <w:p w14:paraId="72B76DC3" w14:textId="1554AB0E" w:rsidR="002F55F4" w:rsidRPr="00D353B4" w:rsidRDefault="002F55F4" w:rsidP="002F55F4">
            <w:r w:rsidRPr="00D353B4">
              <w:t xml:space="preserve">Język wykładowy </w:t>
            </w:r>
          </w:p>
        </w:tc>
        <w:tc>
          <w:tcPr>
            <w:tcW w:w="3060" w:type="pct"/>
            <w:shd w:val="clear" w:color="auto" w:fill="auto"/>
          </w:tcPr>
          <w:p w14:paraId="01FAB5CC" w14:textId="77777777" w:rsidR="002F55F4" w:rsidRPr="00D353B4" w:rsidRDefault="002F55F4" w:rsidP="00AD3881">
            <w:pPr>
              <w:rPr>
                <w:lang w:val="en-GB"/>
              </w:rPr>
            </w:pPr>
            <w:r w:rsidRPr="00D353B4">
              <w:rPr>
                <w:lang w:val="en-GB"/>
              </w:rPr>
              <w:t>angielski</w:t>
            </w:r>
          </w:p>
        </w:tc>
      </w:tr>
      <w:tr w:rsidR="00D353B4" w:rsidRPr="00D353B4" w14:paraId="129C2F6B" w14:textId="77777777" w:rsidTr="00C73EA9">
        <w:trPr>
          <w:trHeight w:val="20"/>
        </w:trPr>
        <w:tc>
          <w:tcPr>
            <w:tcW w:w="1940" w:type="pct"/>
            <w:shd w:val="clear" w:color="auto" w:fill="auto"/>
          </w:tcPr>
          <w:p w14:paraId="7867BC25" w14:textId="6C32F12E" w:rsidR="002F55F4" w:rsidRPr="00D353B4" w:rsidRDefault="002F55F4" w:rsidP="002F55F4">
            <w:pPr>
              <w:autoSpaceDE w:val="0"/>
              <w:autoSpaceDN w:val="0"/>
              <w:adjustRightInd w:val="0"/>
            </w:pPr>
            <w:r w:rsidRPr="00D353B4">
              <w:t xml:space="preserve">Rodzaj modułu </w:t>
            </w:r>
          </w:p>
        </w:tc>
        <w:tc>
          <w:tcPr>
            <w:tcW w:w="3060" w:type="pct"/>
            <w:shd w:val="clear" w:color="auto" w:fill="auto"/>
          </w:tcPr>
          <w:p w14:paraId="3EA9C94C" w14:textId="77777777" w:rsidR="002F55F4" w:rsidRPr="00D353B4" w:rsidRDefault="002F55F4" w:rsidP="00AD3881">
            <w:r w:rsidRPr="00D353B4">
              <w:t>obowiązkowy</w:t>
            </w:r>
          </w:p>
        </w:tc>
      </w:tr>
      <w:tr w:rsidR="00D353B4" w:rsidRPr="00D353B4" w14:paraId="2A35CC58" w14:textId="77777777" w:rsidTr="00C73EA9">
        <w:trPr>
          <w:trHeight w:val="20"/>
        </w:trPr>
        <w:tc>
          <w:tcPr>
            <w:tcW w:w="1940" w:type="pct"/>
            <w:shd w:val="clear" w:color="auto" w:fill="auto"/>
          </w:tcPr>
          <w:p w14:paraId="0CD3E84D" w14:textId="77777777" w:rsidR="002F55F4" w:rsidRPr="00D353B4" w:rsidRDefault="002F55F4" w:rsidP="00AD3881">
            <w:r w:rsidRPr="00D353B4">
              <w:t>Poziom studiów</w:t>
            </w:r>
          </w:p>
        </w:tc>
        <w:tc>
          <w:tcPr>
            <w:tcW w:w="3060" w:type="pct"/>
            <w:shd w:val="clear" w:color="auto" w:fill="auto"/>
          </w:tcPr>
          <w:p w14:paraId="38838FF0" w14:textId="77777777" w:rsidR="002F55F4" w:rsidRPr="00D353B4" w:rsidRDefault="002F55F4" w:rsidP="00AD3881">
            <w:r w:rsidRPr="00D353B4">
              <w:t xml:space="preserve">studia pierwszego stopnia </w:t>
            </w:r>
          </w:p>
        </w:tc>
      </w:tr>
      <w:tr w:rsidR="00D353B4" w:rsidRPr="00D353B4" w14:paraId="44358B5F" w14:textId="77777777" w:rsidTr="00C73EA9">
        <w:trPr>
          <w:trHeight w:val="20"/>
        </w:trPr>
        <w:tc>
          <w:tcPr>
            <w:tcW w:w="1940" w:type="pct"/>
            <w:shd w:val="clear" w:color="auto" w:fill="auto"/>
          </w:tcPr>
          <w:p w14:paraId="60858B3B" w14:textId="795B5B48" w:rsidR="002F55F4" w:rsidRPr="00D353B4" w:rsidRDefault="002F55F4" w:rsidP="002F55F4">
            <w:r w:rsidRPr="00D353B4">
              <w:t>Forma studiów</w:t>
            </w:r>
          </w:p>
        </w:tc>
        <w:tc>
          <w:tcPr>
            <w:tcW w:w="3060" w:type="pct"/>
            <w:shd w:val="clear" w:color="auto" w:fill="auto"/>
          </w:tcPr>
          <w:p w14:paraId="7E3B4E3E" w14:textId="4FB327B4" w:rsidR="002F55F4" w:rsidRPr="00D353B4" w:rsidRDefault="0039707D" w:rsidP="00AD3881">
            <w:r w:rsidRPr="00D353B4">
              <w:t>nie</w:t>
            </w:r>
            <w:r w:rsidR="002F55F4" w:rsidRPr="00D353B4">
              <w:t>stacjonarne</w:t>
            </w:r>
          </w:p>
        </w:tc>
      </w:tr>
      <w:tr w:rsidR="00D353B4" w:rsidRPr="00D353B4" w14:paraId="72B03939" w14:textId="77777777" w:rsidTr="00C73EA9">
        <w:trPr>
          <w:trHeight w:val="20"/>
        </w:trPr>
        <w:tc>
          <w:tcPr>
            <w:tcW w:w="1940" w:type="pct"/>
            <w:shd w:val="clear" w:color="auto" w:fill="auto"/>
          </w:tcPr>
          <w:p w14:paraId="55309640" w14:textId="77777777" w:rsidR="002F55F4" w:rsidRPr="00D353B4" w:rsidRDefault="002F55F4" w:rsidP="00AD3881">
            <w:r w:rsidRPr="00D353B4">
              <w:t>Rok studiów dla kierunku</w:t>
            </w:r>
          </w:p>
        </w:tc>
        <w:tc>
          <w:tcPr>
            <w:tcW w:w="3060" w:type="pct"/>
            <w:shd w:val="clear" w:color="auto" w:fill="auto"/>
          </w:tcPr>
          <w:p w14:paraId="4400EDD1" w14:textId="77777777" w:rsidR="002F55F4" w:rsidRPr="00D353B4" w:rsidRDefault="002F55F4" w:rsidP="00AD3881">
            <w:r w:rsidRPr="00D353B4">
              <w:t>I</w:t>
            </w:r>
          </w:p>
        </w:tc>
      </w:tr>
      <w:tr w:rsidR="00D353B4" w:rsidRPr="00D353B4" w14:paraId="2AFB7447" w14:textId="77777777" w:rsidTr="00C73EA9">
        <w:trPr>
          <w:trHeight w:val="20"/>
        </w:trPr>
        <w:tc>
          <w:tcPr>
            <w:tcW w:w="1940" w:type="pct"/>
            <w:shd w:val="clear" w:color="auto" w:fill="auto"/>
          </w:tcPr>
          <w:p w14:paraId="6D9038CA" w14:textId="77777777" w:rsidR="002F55F4" w:rsidRPr="00D353B4" w:rsidRDefault="002F55F4" w:rsidP="00AD3881">
            <w:r w:rsidRPr="00D353B4">
              <w:t>Semestr dla kierunku</w:t>
            </w:r>
          </w:p>
        </w:tc>
        <w:tc>
          <w:tcPr>
            <w:tcW w:w="3060" w:type="pct"/>
            <w:shd w:val="clear" w:color="auto" w:fill="auto"/>
          </w:tcPr>
          <w:p w14:paraId="50DF8B9A" w14:textId="77777777" w:rsidR="002F55F4" w:rsidRPr="00D353B4" w:rsidRDefault="002F55F4" w:rsidP="00AD3881">
            <w:r w:rsidRPr="00D353B4">
              <w:t>2</w:t>
            </w:r>
          </w:p>
        </w:tc>
      </w:tr>
      <w:tr w:rsidR="00D353B4" w:rsidRPr="00D353B4" w14:paraId="798DB7CD" w14:textId="77777777" w:rsidTr="00C73EA9">
        <w:trPr>
          <w:trHeight w:val="20"/>
        </w:trPr>
        <w:tc>
          <w:tcPr>
            <w:tcW w:w="1940" w:type="pct"/>
            <w:shd w:val="clear" w:color="auto" w:fill="auto"/>
          </w:tcPr>
          <w:p w14:paraId="0BA89FC3" w14:textId="77777777" w:rsidR="002F55F4" w:rsidRPr="00D353B4" w:rsidRDefault="002F55F4" w:rsidP="00AD3881">
            <w:pPr>
              <w:autoSpaceDE w:val="0"/>
              <w:autoSpaceDN w:val="0"/>
              <w:adjustRightInd w:val="0"/>
            </w:pPr>
            <w:r w:rsidRPr="00D353B4">
              <w:t>Liczba punktów ECTS z podziałem na kontaktowe/niekontaktowe</w:t>
            </w:r>
          </w:p>
        </w:tc>
        <w:tc>
          <w:tcPr>
            <w:tcW w:w="3060" w:type="pct"/>
            <w:shd w:val="clear" w:color="auto" w:fill="auto"/>
          </w:tcPr>
          <w:p w14:paraId="5F05B8C1" w14:textId="7A440548" w:rsidR="002F55F4" w:rsidRPr="00D353B4" w:rsidRDefault="002F55F4" w:rsidP="00AD3881">
            <w:r w:rsidRPr="00D353B4">
              <w:t>2 (</w:t>
            </w:r>
            <w:r w:rsidR="0039707D" w:rsidRPr="00D353B4">
              <w:t>0,8/1,2</w:t>
            </w:r>
            <w:r w:rsidRPr="00D353B4">
              <w:t>)</w:t>
            </w:r>
          </w:p>
        </w:tc>
      </w:tr>
      <w:tr w:rsidR="00D353B4" w:rsidRPr="00D353B4" w14:paraId="6B4EE730" w14:textId="77777777" w:rsidTr="00C73EA9">
        <w:trPr>
          <w:trHeight w:val="20"/>
        </w:trPr>
        <w:tc>
          <w:tcPr>
            <w:tcW w:w="1940" w:type="pct"/>
            <w:shd w:val="clear" w:color="auto" w:fill="auto"/>
          </w:tcPr>
          <w:p w14:paraId="4CD11EB2" w14:textId="77777777" w:rsidR="002F55F4" w:rsidRPr="00D353B4" w:rsidRDefault="002F55F4" w:rsidP="00AD3881">
            <w:pPr>
              <w:autoSpaceDE w:val="0"/>
              <w:autoSpaceDN w:val="0"/>
              <w:adjustRightInd w:val="0"/>
            </w:pPr>
            <w:r w:rsidRPr="00D353B4">
              <w:t>Tytuł naukowy/stopień naukowy, imię i nazwisko osoby odpowiedzialnej za moduł</w:t>
            </w:r>
          </w:p>
        </w:tc>
        <w:tc>
          <w:tcPr>
            <w:tcW w:w="3060" w:type="pct"/>
            <w:shd w:val="clear" w:color="auto" w:fill="auto"/>
          </w:tcPr>
          <w:p w14:paraId="0D9369CF" w14:textId="77777777" w:rsidR="002F55F4" w:rsidRPr="00D353B4" w:rsidRDefault="002F55F4" w:rsidP="00AD3881">
            <w:r w:rsidRPr="00D353B4">
              <w:t>mgr Joanna Rączkiewicz-Gołacka</w:t>
            </w:r>
          </w:p>
        </w:tc>
      </w:tr>
      <w:tr w:rsidR="00D353B4" w:rsidRPr="00D353B4" w14:paraId="731925B0" w14:textId="77777777" w:rsidTr="00C73EA9">
        <w:trPr>
          <w:trHeight w:val="20"/>
        </w:trPr>
        <w:tc>
          <w:tcPr>
            <w:tcW w:w="1940" w:type="pct"/>
            <w:shd w:val="clear" w:color="auto" w:fill="auto"/>
          </w:tcPr>
          <w:p w14:paraId="4A6ADAE5" w14:textId="2C94BFE3" w:rsidR="002F55F4" w:rsidRPr="00D353B4" w:rsidRDefault="002F55F4" w:rsidP="002F55F4">
            <w:r w:rsidRPr="00D353B4">
              <w:t>Jednostka oferująca moduł</w:t>
            </w:r>
          </w:p>
        </w:tc>
        <w:tc>
          <w:tcPr>
            <w:tcW w:w="3060" w:type="pct"/>
            <w:shd w:val="clear" w:color="auto" w:fill="auto"/>
          </w:tcPr>
          <w:p w14:paraId="005C619B" w14:textId="77777777" w:rsidR="002F55F4" w:rsidRPr="00D353B4" w:rsidRDefault="002F55F4" w:rsidP="00AD3881">
            <w:r w:rsidRPr="00D353B4">
              <w:t>Centrum Nauczania Języków Obcych i Certyfikacji</w:t>
            </w:r>
          </w:p>
        </w:tc>
      </w:tr>
      <w:tr w:rsidR="00D353B4" w:rsidRPr="00D353B4" w14:paraId="09970239" w14:textId="77777777" w:rsidTr="00C73EA9">
        <w:trPr>
          <w:trHeight w:val="20"/>
        </w:trPr>
        <w:tc>
          <w:tcPr>
            <w:tcW w:w="1940" w:type="pct"/>
            <w:shd w:val="clear" w:color="auto" w:fill="auto"/>
          </w:tcPr>
          <w:p w14:paraId="26C7BB7D" w14:textId="77777777" w:rsidR="002F55F4" w:rsidRPr="00D353B4" w:rsidRDefault="002F55F4" w:rsidP="00AD3881">
            <w:bookmarkStart w:id="7" w:name="_Hlk170641734"/>
            <w:r w:rsidRPr="00D353B4">
              <w:t>Cel modułu</w:t>
            </w:r>
          </w:p>
          <w:p w14:paraId="57707783" w14:textId="77777777" w:rsidR="002F55F4" w:rsidRPr="00D353B4" w:rsidRDefault="002F55F4" w:rsidP="00AD3881"/>
        </w:tc>
        <w:tc>
          <w:tcPr>
            <w:tcW w:w="3060" w:type="pct"/>
            <w:shd w:val="clear" w:color="auto" w:fill="auto"/>
          </w:tcPr>
          <w:p w14:paraId="10A5B2E9" w14:textId="77777777" w:rsidR="002F55F4" w:rsidRPr="00D353B4" w:rsidRDefault="002F55F4" w:rsidP="00AD3881">
            <w:pPr>
              <w:jc w:val="both"/>
            </w:pPr>
            <w:r w:rsidRPr="00D353B4">
              <w:t>Rozwinięcie kompetencji językowych w zakresie czytania, pisania, słuchania, mówienia. Podniesienie kompetencji językowych w zakresie słownictwa ogólnego i specjalistycznego.</w:t>
            </w:r>
          </w:p>
          <w:p w14:paraId="3FCD51B6" w14:textId="77777777" w:rsidR="002F55F4" w:rsidRPr="00D353B4" w:rsidRDefault="002F55F4" w:rsidP="00AD3881">
            <w:pPr>
              <w:jc w:val="both"/>
            </w:pPr>
            <w:r w:rsidRPr="00D353B4">
              <w:t>Rozwijanie umiejętności poprawnej komunikacji w środowisku zawodowym.</w:t>
            </w:r>
          </w:p>
          <w:p w14:paraId="42C48E61" w14:textId="77777777" w:rsidR="002F55F4" w:rsidRPr="00D353B4" w:rsidRDefault="002F55F4" w:rsidP="00AD3881">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4691F1BB" w14:textId="77777777" w:rsidTr="00C73EA9">
        <w:trPr>
          <w:trHeight w:val="20"/>
        </w:trPr>
        <w:tc>
          <w:tcPr>
            <w:tcW w:w="1940" w:type="pct"/>
            <w:vMerge w:val="restart"/>
            <w:shd w:val="clear" w:color="auto" w:fill="auto"/>
          </w:tcPr>
          <w:p w14:paraId="013CF62A" w14:textId="77777777" w:rsidR="002F55F4" w:rsidRPr="00D353B4" w:rsidRDefault="002F55F4" w:rsidP="00AD3881">
            <w:pPr>
              <w:jc w:val="both"/>
            </w:pPr>
            <w:r w:rsidRPr="00D353B4">
              <w:t>Efekty uczenia się dla modułu to opis zasobu wiedzy, umiejętności i kompetencji społecznych, które student osiągnie po zrealizowaniu zajęć.</w:t>
            </w:r>
          </w:p>
        </w:tc>
        <w:tc>
          <w:tcPr>
            <w:tcW w:w="3060" w:type="pct"/>
            <w:shd w:val="clear" w:color="auto" w:fill="auto"/>
          </w:tcPr>
          <w:p w14:paraId="1ABC583E" w14:textId="77777777" w:rsidR="002F55F4" w:rsidRPr="00D353B4" w:rsidRDefault="002F55F4" w:rsidP="00AD3881">
            <w:r w:rsidRPr="00D353B4">
              <w:t xml:space="preserve">Wiedza: </w:t>
            </w:r>
          </w:p>
        </w:tc>
      </w:tr>
      <w:tr w:rsidR="00D353B4" w:rsidRPr="00D353B4" w14:paraId="64731C31" w14:textId="77777777" w:rsidTr="00C73EA9">
        <w:trPr>
          <w:trHeight w:val="20"/>
        </w:trPr>
        <w:tc>
          <w:tcPr>
            <w:tcW w:w="1940" w:type="pct"/>
            <w:vMerge/>
            <w:shd w:val="clear" w:color="auto" w:fill="auto"/>
          </w:tcPr>
          <w:p w14:paraId="67F3628B" w14:textId="77777777" w:rsidR="002F55F4" w:rsidRPr="00D353B4" w:rsidRDefault="002F55F4" w:rsidP="00AD3881">
            <w:pPr>
              <w:rPr>
                <w:highlight w:val="yellow"/>
              </w:rPr>
            </w:pPr>
          </w:p>
        </w:tc>
        <w:tc>
          <w:tcPr>
            <w:tcW w:w="3060" w:type="pct"/>
            <w:shd w:val="clear" w:color="auto" w:fill="auto"/>
          </w:tcPr>
          <w:p w14:paraId="7F185B4A" w14:textId="77777777" w:rsidR="002F55F4" w:rsidRPr="00D353B4" w:rsidRDefault="002F55F4" w:rsidP="00AD3881">
            <w:r w:rsidRPr="00D353B4">
              <w:t>1.</w:t>
            </w:r>
          </w:p>
        </w:tc>
      </w:tr>
      <w:tr w:rsidR="00D353B4" w:rsidRPr="00D353B4" w14:paraId="693D3927" w14:textId="77777777" w:rsidTr="00C73EA9">
        <w:trPr>
          <w:trHeight w:val="20"/>
        </w:trPr>
        <w:tc>
          <w:tcPr>
            <w:tcW w:w="1940" w:type="pct"/>
            <w:vMerge/>
            <w:shd w:val="clear" w:color="auto" w:fill="auto"/>
          </w:tcPr>
          <w:p w14:paraId="2F0D7CD0" w14:textId="77777777" w:rsidR="002F55F4" w:rsidRPr="00D353B4" w:rsidRDefault="002F55F4" w:rsidP="00AD3881">
            <w:pPr>
              <w:rPr>
                <w:highlight w:val="yellow"/>
              </w:rPr>
            </w:pPr>
          </w:p>
        </w:tc>
        <w:tc>
          <w:tcPr>
            <w:tcW w:w="3060" w:type="pct"/>
            <w:shd w:val="clear" w:color="auto" w:fill="auto"/>
          </w:tcPr>
          <w:p w14:paraId="3379F874" w14:textId="77777777" w:rsidR="002F55F4" w:rsidRPr="00D353B4" w:rsidRDefault="002F55F4" w:rsidP="00AD3881">
            <w:r w:rsidRPr="00D353B4">
              <w:t>2.</w:t>
            </w:r>
          </w:p>
        </w:tc>
      </w:tr>
      <w:tr w:rsidR="00D353B4" w:rsidRPr="00D353B4" w14:paraId="2D24CEFD" w14:textId="77777777" w:rsidTr="00C73EA9">
        <w:trPr>
          <w:trHeight w:val="20"/>
        </w:trPr>
        <w:tc>
          <w:tcPr>
            <w:tcW w:w="1940" w:type="pct"/>
            <w:vMerge/>
            <w:shd w:val="clear" w:color="auto" w:fill="auto"/>
          </w:tcPr>
          <w:p w14:paraId="6CC68427" w14:textId="77777777" w:rsidR="002F55F4" w:rsidRPr="00D353B4" w:rsidRDefault="002F55F4" w:rsidP="00AD3881">
            <w:pPr>
              <w:rPr>
                <w:highlight w:val="yellow"/>
              </w:rPr>
            </w:pPr>
          </w:p>
        </w:tc>
        <w:tc>
          <w:tcPr>
            <w:tcW w:w="3060" w:type="pct"/>
            <w:shd w:val="clear" w:color="auto" w:fill="auto"/>
          </w:tcPr>
          <w:p w14:paraId="16C8B718" w14:textId="77777777" w:rsidR="002F55F4" w:rsidRPr="00D353B4" w:rsidRDefault="002F55F4" w:rsidP="00AD3881">
            <w:r w:rsidRPr="00D353B4">
              <w:t>Umiejętności:</w:t>
            </w:r>
          </w:p>
        </w:tc>
      </w:tr>
      <w:tr w:rsidR="00D353B4" w:rsidRPr="00D353B4" w14:paraId="50BAC4BD" w14:textId="77777777" w:rsidTr="00C73EA9">
        <w:trPr>
          <w:trHeight w:val="20"/>
        </w:trPr>
        <w:tc>
          <w:tcPr>
            <w:tcW w:w="1940" w:type="pct"/>
            <w:vMerge/>
            <w:shd w:val="clear" w:color="auto" w:fill="auto"/>
          </w:tcPr>
          <w:p w14:paraId="78258D62" w14:textId="77777777" w:rsidR="00F26860" w:rsidRPr="00D353B4" w:rsidRDefault="00F26860" w:rsidP="00F26860">
            <w:pPr>
              <w:rPr>
                <w:highlight w:val="yellow"/>
              </w:rPr>
            </w:pPr>
          </w:p>
        </w:tc>
        <w:tc>
          <w:tcPr>
            <w:tcW w:w="3060" w:type="pct"/>
            <w:shd w:val="clear" w:color="auto" w:fill="auto"/>
          </w:tcPr>
          <w:p w14:paraId="53ADE1C2" w14:textId="67ACF0FB" w:rsidR="00F26860" w:rsidRPr="00D353B4" w:rsidRDefault="00F26860" w:rsidP="00F26860">
            <w:r w:rsidRPr="00D353B4">
              <w:t>U1. Posiada umiejętność formułowania dłuższych wypowiedzi na tematy ogólne z wykorzystaniem elementów języka specjalistycznego.</w:t>
            </w:r>
          </w:p>
        </w:tc>
      </w:tr>
      <w:tr w:rsidR="00D353B4" w:rsidRPr="00D353B4" w14:paraId="4EF77C65" w14:textId="77777777" w:rsidTr="00C73EA9">
        <w:trPr>
          <w:trHeight w:val="20"/>
        </w:trPr>
        <w:tc>
          <w:tcPr>
            <w:tcW w:w="1940" w:type="pct"/>
            <w:vMerge/>
            <w:shd w:val="clear" w:color="auto" w:fill="auto"/>
          </w:tcPr>
          <w:p w14:paraId="281A6AC4" w14:textId="77777777" w:rsidR="00F26860" w:rsidRPr="00D353B4" w:rsidRDefault="00F26860" w:rsidP="00F26860">
            <w:pPr>
              <w:rPr>
                <w:highlight w:val="yellow"/>
              </w:rPr>
            </w:pPr>
          </w:p>
        </w:tc>
        <w:tc>
          <w:tcPr>
            <w:tcW w:w="3060" w:type="pct"/>
            <w:shd w:val="clear" w:color="auto" w:fill="auto"/>
          </w:tcPr>
          <w:p w14:paraId="187EAE75" w14:textId="1E3C0066" w:rsidR="00F26860" w:rsidRPr="00D353B4" w:rsidRDefault="00F26860" w:rsidP="00F26860">
            <w:r w:rsidRPr="00D353B4">
              <w:t>U2. Posiada umiejętność czytania ze zrozumieniem krótkich tekstów o tematyce bieżącej oraz nieskomplikowanych artykułów popularno-naukowych.</w:t>
            </w:r>
          </w:p>
        </w:tc>
      </w:tr>
      <w:tr w:rsidR="00D353B4" w:rsidRPr="00D353B4" w14:paraId="325F19B0" w14:textId="77777777" w:rsidTr="00C73EA9">
        <w:trPr>
          <w:trHeight w:val="20"/>
        </w:trPr>
        <w:tc>
          <w:tcPr>
            <w:tcW w:w="1940" w:type="pct"/>
            <w:vMerge/>
            <w:shd w:val="clear" w:color="auto" w:fill="auto"/>
          </w:tcPr>
          <w:p w14:paraId="076C09E2" w14:textId="77777777" w:rsidR="00F26860" w:rsidRPr="00D353B4" w:rsidRDefault="00F26860" w:rsidP="00F26860">
            <w:pPr>
              <w:rPr>
                <w:highlight w:val="yellow"/>
              </w:rPr>
            </w:pPr>
          </w:p>
        </w:tc>
        <w:tc>
          <w:tcPr>
            <w:tcW w:w="3060" w:type="pct"/>
            <w:shd w:val="clear" w:color="auto" w:fill="auto"/>
          </w:tcPr>
          <w:p w14:paraId="56C3D8C0" w14:textId="24850271" w:rsidR="00F26860" w:rsidRPr="00D353B4" w:rsidRDefault="00F26860" w:rsidP="00F26860">
            <w:r w:rsidRPr="00D353B4">
              <w:t xml:space="preserve">U3. Rozumie sens krótkich wypowiedzi, wykładów, prezentacji, audycji radiowych. </w:t>
            </w:r>
          </w:p>
        </w:tc>
      </w:tr>
      <w:tr w:rsidR="00D353B4" w:rsidRPr="00D353B4" w14:paraId="7E446F39" w14:textId="77777777" w:rsidTr="00C73EA9">
        <w:trPr>
          <w:trHeight w:val="20"/>
        </w:trPr>
        <w:tc>
          <w:tcPr>
            <w:tcW w:w="1940" w:type="pct"/>
            <w:vMerge/>
            <w:shd w:val="clear" w:color="auto" w:fill="auto"/>
          </w:tcPr>
          <w:p w14:paraId="056949E9" w14:textId="77777777" w:rsidR="00F26860" w:rsidRPr="00D353B4" w:rsidRDefault="00F26860" w:rsidP="00F26860">
            <w:pPr>
              <w:rPr>
                <w:highlight w:val="yellow"/>
              </w:rPr>
            </w:pPr>
          </w:p>
        </w:tc>
        <w:tc>
          <w:tcPr>
            <w:tcW w:w="3060" w:type="pct"/>
            <w:shd w:val="clear" w:color="auto" w:fill="auto"/>
          </w:tcPr>
          <w:p w14:paraId="3345225F" w14:textId="3C5744FC" w:rsidR="00F26860" w:rsidRPr="00D353B4" w:rsidRDefault="00F26860" w:rsidP="00F26860">
            <w:r w:rsidRPr="00D353B4">
              <w:t>U4. Konstruuje w formie pisemnej notatki z wykorzystaniem słownictwa oraz zwrotów z dyscypliny związanej ze studiowanym kierunkiem studiów.</w:t>
            </w:r>
          </w:p>
        </w:tc>
      </w:tr>
      <w:tr w:rsidR="00D353B4" w:rsidRPr="00D353B4" w14:paraId="6601EA2F" w14:textId="77777777" w:rsidTr="00C73EA9">
        <w:trPr>
          <w:trHeight w:val="20"/>
        </w:trPr>
        <w:tc>
          <w:tcPr>
            <w:tcW w:w="1940" w:type="pct"/>
            <w:vMerge/>
            <w:shd w:val="clear" w:color="auto" w:fill="auto"/>
          </w:tcPr>
          <w:p w14:paraId="226BE04F" w14:textId="77777777" w:rsidR="002F55F4" w:rsidRPr="00D353B4" w:rsidRDefault="002F55F4" w:rsidP="00AD3881">
            <w:pPr>
              <w:rPr>
                <w:highlight w:val="yellow"/>
              </w:rPr>
            </w:pPr>
          </w:p>
        </w:tc>
        <w:tc>
          <w:tcPr>
            <w:tcW w:w="3060" w:type="pct"/>
            <w:shd w:val="clear" w:color="auto" w:fill="auto"/>
          </w:tcPr>
          <w:p w14:paraId="1F890141" w14:textId="77777777" w:rsidR="002F55F4" w:rsidRPr="00D353B4" w:rsidRDefault="002F55F4" w:rsidP="00AD3881">
            <w:r w:rsidRPr="00D353B4">
              <w:t>Kompetencje społeczne:</w:t>
            </w:r>
          </w:p>
        </w:tc>
      </w:tr>
      <w:tr w:rsidR="00D353B4" w:rsidRPr="00D353B4" w14:paraId="02F6B617" w14:textId="77777777" w:rsidTr="00C73EA9">
        <w:trPr>
          <w:trHeight w:val="20"/>
        </w:trPr>
        <w:tc>
          <w:tcPr>
            <w:tcW w:w="1940" w:type="pct"/>
            <w:vMerge/>
            <w:shd w:val="clear" w:color="auto" w:fill="auto"/>
          </w:tcPr>
          <w:p w14:paraId="72820987" w14:textId="77777777" w:rsidR="002F55F4" w:rsidRPr="00D353B4" w:rsidRDefault="002F55F4" w:rsidP="00AD3881">
            <w:pPr>
              <w:rPr>
                <w:highlight w:val="yellow"/>
              </w:rPr>
            </w:pPr>
          </w:p>
        </w:tc>
        <w:tc>
          <w:tcPr>
            <w:tcW w:w="3060" w:type="pct"/>
            <w:shd w:val="clear" w:color="auto" w:fill="auto"/>
          </w:tcPr>
          <w:p w14:paraId="01B474EF" w14:textId="23BAB2CB" w:rsidR="002F55F4" w:rsidRPr="00D353B4" w:rsidRDefault="002F55F4" w:rsidP="00AD3881">
            <w:r w:rsidRPr="00D353B4">
              <w:t xml:space="preserve">K1. </w:t>
            </w:r>
            <w:r w:rsidR="007024EA" w:rsidRPr="00D353B4">
              <w:t>Jest gotów do krytycznej oceny posiadanych praktycznych umiejętności językowych.</w:t>
            </w:r>
          </w:p>
        </w:tc>
      </w:tr>
      <w:tr w:rsidR="00D353B4" w:rsidRPr="00D353B4" w14:paraId="11BDB84A" w14:textId="77777777" w:rsidTr="00C73EA9">
        <w:trPr>
          <w:trHeight w:val="20"/>
        </w:trPr>
        <w:tc>
          <w:tcPr>
            <w:tcW w:w="1940" w:type="pct"/>
            <w:shd w:val="clear" w:color="auto" w:fill="auto"/>
          </w:tcPr>
          <w:p w14:paraId="4DB44BDA" w14:textId="77777777" w:rsidR="002F55F4" w:rsidRPr="00D353B4" w:rsidRDefault="002F55F4" w:rsidP="00AD3881">
            <w:pPr>
              <w:rPr>
                <w:highlight w:val="yellow"/>
              </w:rPr>
            </w:pPr>
            <w:r w:rsidRPr="00D353B4">
              <w:t>Odniesienie modułowych efektów uczenia się do kierunkowych efektów uczenia się</w:t>
            </w:r>
          </w:p>
        </w:tc>
        <w:tc>
          <w:tcPr>
            <w:tcW w:w="3060" w:type="pct"/>
            <w:shd w:val="clear" w:color="auto" w:fill="auto"/>
          </w:tcPr>
          <w:p w14:paraId="18CEBD37" w14:textId="77777777" w:rsidR="002F55F4" w:rsidRPr="00D353B4" w:rsidRDefault="002F55F4" w:rsidP="00AD3881">
            <w:r w:rsidRPr="00D353B4">
              <w:t>U1 – TR_U08, TR_U010, TR_U011</w:t>
            </w:r>
          </w:p>
          <w:p w14:paraId="4E3D9CB4" w14:textId="77777777" w:rsidR="002F55F4" w:rsidRPr="00D353B4" w:rsidRDefault="002F55F4" w:rsidP="00AD3881">
            <w:r w:rsidRPr="00D353B4">
              <w:t>U2 – TR_U08, TR_U010, TR_U011</w:t>
            </w:r>
          </w:p>
          <w:p w14:paraId="2CB1884C" w14:textId="77777777" w:rsidR="002F55F4" w:rsidRPr="00D353B4" w:rsidRDefault="002F55F4" w:rsidP="00AD3881">
            <w:r w:rsidRPr="00D353B4">
              <w:t>U3 – TR_U010, TR_U011</w:t>
            </w:r>
          </w:p>
          <w:p w14:paraId="31C69C75" w14:textId="77777777" w:rsidR="002F55F4" w:rsidRPr="00D353B4" w:rsidRDefault="002F55F4" w:rsidP="00AD3881">
            <w:r w:rsidRPr="00D353B4">
              <w:t>U4 -  TR_U010, TR_U011</w:t>
            </w:r>
          </w:p>
          <w:p w14:paraId="2B6D0DF8" w14:textId="77777777" w:rsidR="002F55F4" w:rsidRPr="00D353B4" w:rsidRDefault="002F55F4" w:rsidP="00AD3881">
            <w:r w:rsidRPr="00D353B4">
              <w:t>K1 – TR_K01</w:t>
            </w:r>
          </w:p>
        </w:tc>
      </w:tr>
      <w:tr w:rsidR="00D353B4" w:rsidRPr="00D353B4" w14:paraId="0AFE37B3" w14:textId="77777777" w:rsidTr="00C73EA9">
        <w:trPr>
          <w:trHeight w:val="20"/>
        </w:trPr>
        <w:tc>
          <w:tcPr>
            <w:tcW w:w="1940" w:type="pct"/>
            <w:shd w:val="clear" w:color="auto" w:fill="auto"/>
          </w:tcPr>
          <w:p w14:paraId="3653B684" w14:textId="77777777" w:rsidR="002F55F4" w:rsidRPr="00D353B4" w:rsidRDefault="002F55F4" w:rsidP="00AD3881">
            <w:r w:rsidRPr="00D353B4">
              <w:t>Odniesienie modułowych efektów uczenia się do efektów inżynierskich (jeżeli dotyczy)</w:t>
            </w:r>
          </w:p>
        </w:tc>
        <w:tc>
          <w:tcPr>
            <w:tcW w:w="3060" w:type="pct"/>
            <w:shd w:val="clear" w:color="auto" w:fill="auto"/>
          </w:tcPr>
          <w:p w14:paraId="448DB24E" w14:textId="77777777" w:rsidR="002F55F4" w:rsidRPr="00D353B4" w:rsidRDefault="002F55F4" w:rsidP="00AD3881">
            <w:pPr>
              <w:jc w:val="both"/>
            </w:pPr>
            <w:r w:rsidRPr="00D353B4">
              <w:t xml:space="preserve">nie dotyczy </w:t>
            </w:r>
          </w:p>
        </w:tc>
      </w:tr>
      <w:tr w:rsidR="00D353B4" w:rsidRPr="00D353B4" w14:paraId="51E9271D" w14:textId="77777777" w:rsidTr="00C73EA9">
        <w:trPr>
          <w:trHeight w:val="20"/>
        </w:trPr>
        <w:tc>
          <w:tcPr>
            <w:tcW w:w="1940" w:type="pct"/>
            <w:shd w:val="clear" w:color="auto" w:fill="auto"/>
          </w:tcPr>
          <w:p w14:paraId="55AB8DF1" w14:textId="77777777" w:rsidR="002F55F4" w:rsidRPr="00D353B4" w:rsidRDefault="002F55F4" w:rsidP="00AD3881">
            <w:r w:rsidRPr="00D353B4">
              <w:t xml:space="preserve">Treści programowe modułu </w:t>
            </w:r>
          </w:p>
          <w:p w14:paraId="31712E11" w14:textId="77777777" w:rsidR="002F55F4" w:rsidRPr="00D353B4" w:rsidRDefault="002F55F4" w:rsidP="00AD3881"/>
        </w:tc>
        <w:tc>
          <w:tcPr>
            <w:tcW w:w="3060" w:type="pct"/>
            <w:shd w:val="clear" w:color="auto" w:fill="auto"/>
          </w:tcPr>
          <w:p w14:paraId="5E012202" w14:textId="77777777" w:rsidR="002F55F4" w:rsidRPr="00D353B4" w:rsidRDefault="002F55F4" w:rsidP="00AD3881">
            <w:r w:rsidRPr="00D353B4">
              <w:t xml:space="preserve">Prowadzone w ramach modułu zajęcia przygotowane są w oparciu o podręcznik do nauki języka akademickiego oraz </w:t>
            </w:r>
            <w:r w:rsidRPr="00D353B4">
              <w:lastRenderedPageBreak/>
              <w:t>materiałów do nauczania języków specjalistycznych związanych z kierunkiem studiów. Obejmują rozszerzenie słownictwa ogólnego w zakresie autoprezentacji, zainteresowań, życia w społeczeństwie, nowoczesnych technologii oraz pracy zawodowej.</w:t>
            </w:r>
          </w:p>
          <w:p w14:paraId="6C828CC7" w14:textId="77777777" w:rsidR="002F55F4" w:rsidRPr="00D353B4" w:rsidRDefault="002F55F4" w:rsidP="00AD3881">
            <w:r w:rsidRPr="00D353B4">
              <w:t xml:space="preserve">W czasie ćwiczeń zostanie wprowadzone słownictwo specjalistyczne z reprezentowanej dziedziny naukowej, studenci zostaną przygotowani do czytania ze zrozumieniem literatury fachowej i samodzielnej pracy z tekstem źródłowym. </w:t>
            </w:r>
          </w:p>
          <w:p w14:paraId="675F9744" w14:textId="77777777" w:rsidR="002F55F4" w:rsidRPr="00D353B4" w:rsidRDefault="002F55F4" w:rsidP="00AD3881">
            <w:r w:rsidRPr="00D353B4">
              <w:t>Moduł obejmuje również ćwiczenie struktur gramatycznych i leksykalnych celem osiągnięcia przez studenta sprawnej komunikacji.</w:t>
            </w:r>
          </w:p>
          <w:p w14:paraId="4647F75B" w14:textId="67624184" w:rsidR="002F55F4" w:rsidRPr="00D353B4" w:rsidRDefault="002F55F4" w:rsidP="00AD3881">
            <w:r w:rsidRPr="00D353B4">
              <w:t>Moduł ma również za zadanie bardziej szczegółowe zapoznanie studenta z kulturą danego obszaru językowego.</w:t>
            </w:r>
          </w:p>
        </w:tc>
      </w:tr>
      <w:bookmarkEnd w:id="7"/>
      <w:tr w:rsidR="00D353B4" w:rsidRPr="00D353B4" w14:paraId="74A4F633" w14:textId="77777777" w:rsidTr="00C73EA9">
        <w:trPr>
          <w:trHeight w:val="20"/>
        </w:trPr>
        <w:tc>
          <w:tcPr>
            <w:tcW w:w="1940" w:type="pct"/>
            <w:shd w:val="clear" w:color="auto" w:fill="auto"/>
          </w:tcPr>
          <w:p w14:paraId="788E6131" w14:textId="77777777" w:rsidR="002F55F4" w:rsidRPr="00D353B4" w:rsidRDefault="002F55F4" w:rsidP="00AD3881">
            <w:r w:rsidRPr="00D353B4">
              <w:lastRenderedPageBreak/>
              <w:t>Wykaz literatury podstawowej i uzupełniającej</w:t>
            </w:r>
          </w:p>
        </w:tc>
        <w:tc>
          <w:tcPr>
            <w:tcW w:w="3060" w:type="pct"/>
            <w:shd w:val="clear" w:color="auto" w:fill="auto"/>
          </w:tcPr>
          <w:p w14:paraId="093396F4" w14:textId="77777777" w:rsidR="002F55F4" w:rsidRPr="00D353B4" w:rsidRDefault="002F55F4" w:rsidP="00AD3881">
            <w:pPr>
              <w:spacing w:line="256" w:lineRule="auto"/>
              <w:rPr>
                <w:lang w:val="fr-FR" w:eastAsia="en-US"/>
              </w:rPr>
            </w:pPr>
            <w:r w:rsidRPr="00D353B4">
              <w:rPr>
                <w:lang w:val="fr-FR" w:eastAsia="en-US"/>
              </w:rPr>
              <w:t>Literatura podstawowa:</w:t>
            </w:r>
          </w:p>
          <w:p w14:paraId="1B32D5C0" w14:textId="77777777" w:rsidR="002F55F4" w:rsidRPr="00D353B4" w:rsidRDefault="002F55F4" w:rsidP="00AD3881">
            <w:pPr>
              <w:jc w:val="both"/>
              <w:rPr>
                <w:lang w:val="fr-FR" w:eastAsia="en-US"/>
              </w:rPr>
            </w:pPr>
            <w:r w:rsidRPr="00D353B4">
              <w:rPr>
                <w:lang w:val="fr-FR" w:eastAsia="en-US"/>
              </w:rPr>
              <w:t>1.B. Tarver Chase; K. L. Johannsen; P. MacIntyre; K, Najafi; C. Fettig, Pathways Reading, Writing and Critical Thinking, Second Edition, National Geographic 2018</w:t>
            </w:r>
          </w:p>
          <w:p w14:paraId="083EE8B1" w14:textId="77777777" w:rsidR="002F55F4" w:rsidRPr="00D353B4" w:rsidRDefault="002F55F4" w:rsidP="00AD3881">
            <w:pPr>
              <w:jc w:val="both"/>
              <w:rPr>
                <w:lang w:val="fr-FR" w:eastAsia="en-US"/>
              </w:rPr>
            </w:pPr>
          </w:p>
          <w:p w14:paraId="70717BC8" w14:textId="77777777" w:rsidR="002F55F4" w:rsidRPr="00D353B4" w:rsidRDefault="002F55F4" w:rsidP="00AD3881">
            <w:pPr>
              <w:rPr>
                <w:lang w:val="fr-FR"/>
              </w:rPr>
            </w:pPr>
            <w:r w:rsidRPr="00D353B4">
              <w:rPr>
                <w:lang w:val="fr-FR" w:eastAsia="en-US"/>
              </w:rPr>
              <w:t>Literatura uzupełniajaca:</w:t>
            </w:r>
          </w:p>
          <w:p w14:paraId="4CA68B4F" w14:textId="77777777" w:rsidR="002F55F4" w:rsidRPr="00D353B4" w:rsidRDefault="002F55F4" w:rsidP="00AD3881">
            <w:pPr>
              <w:rPr>
                <w:lang w:val="en-GB"/>
              </w:rPr>
            </w:pPr>
            <w:r w:rsidRPr="00D353B4">
              <w:rPr>
                <w:lang w:val="fr-FR"/>
              </w:rPr>
              <w:t>1.</w:t>
            </w:r>
            <w:r w:rsidRPr="00D353B4">
              <w:rPr>
                <w:lang w:val="en-GB"/>
              </w:rPr>
              <w:t xml:space="preserve"> K.Harding, R.Walker, Tourism 2, Oxford University Press, 2007</w:t>
            </w:r>
          </w:p>
          <w:p w14:paraId="2C3B4605" w14:textId="77777777" w:rsidR="002F55F4" w:rsidRPr="00D353B4" w:rsidRDefault="002F55F4" w:rsidP="00AD3881">
            <w:pPr>
              <w:spacing w:line="256" w:lineRule="auto"/>
              <w:rPr>
                <w:lang w:val="fr-FR" w:eastAsia="en-US"/>
              </w:rPr>
            </w:pPr>
            <w:r w:rsidRPr="00D353B4">
              <w:t>2. Zbiór tekstów specjalistycznych opracowanych przez wykładowców CNJOiC</w:t>
            </w:r>
          </w:p>
          <w:p w14:paraId="26DFD96D" w14:textId="75BE7C7D" w:rsidR="002F55F4" w:rsidRPr="00D353B4" w:rsidRDefault="002F55F4" w:rsidP="001448EC">
            <w:pPr>
              <w:shd w:val="clear" w:color="auto" w:fill="FFFFFF"/>
              <w:spacing w:line="288" w:lineRule="auto"/>
            </w:pPr>
            <w:r w:rsidRPr="00D353B4">
              <w:t>3. Teksty specjalistyczne z różnych źródeł: Internet, prasa, publikacje naukowe, podręczniki naukowe</w:t>
            </w:r>
          </w:p>
        </w:tc>
      </w:tr>
      <w:tr w:rsidR="00D353B4" w:rsidRPr="00D353B4" w14:paraId="1A7905E6" w14:textId="77777777" w:rsidTr="00C73EA9">
        <w:trPr>
          <w:trHeight w:val="20"/>
        </w:trPr>
        <w:tc>
          <w:tcPr>
            <w:tcW w:w="1940" w:type="pct"/>
            <w:shd w:val="clear" w:color="auto" w:fill="auto"/>
          </w:tcPr>
          <w:p w14:paraId="7785E6EE" w14:textId="77777777" w:rsidR="002F55F4" w:rsidRPr="00D353B4" w:rsidRDefault="002F55F4" w:rsidP="00AD3881">
            <w:r w:rsidRPr="00D353B4">
              <w:t>Planowane formy/działania/metody dydaktyczne</w:t>
            </w:r>
          </w:p>
        </w:tc>
        <w:tc>
          <w:tcPr>
            <w:tcW w:w="3060" w:type="pct"/>
            <w:shd w:val="clear" w:color="auto" w:fill="auto"/>
          </w:tcPr>
          <w:p w14:paraId="66F92195" w14:textId="77777777" w:rsidR="002F55F4" w:rsidRPr="00D353B4" w:rsidRDefault="002F55F4" w:rsidP="00AD3881">
            <w:r w:rsidRPr="00D353B4">
              <w:t>Wykład, dyskusja, prezentacja, konwersacja,</w:t>
            </w:r>
          </w:p>
          <w:p w14:paraId="7E8A4B55" w14:textId="77777777" w:rsidR="002F55F4" w:rsidRPr="00D353B4" w:rsidRDefault="002F55F4" w:rsidP="00AD3881">
            <w:r w:rsidRPr="00D353B4">
              <w:t>metoda gramatyczno-tłumaczeniowa (teksty specjalistyczne), metoda komunikacyjna i bezpośrednia ze szczególnym uwzględnieniem umiejętności komunikowania się.</w:t>
            </w:r>
          </w:p>
        </w:tc>
      </w:tr>
      <w:tr w:rsidR="00D353B4" w:rsidRPr="00D353B4" w14:paraId="69452495" w14:textId="77777777" w:rsidTr="00C73EA9">
        <w:trPr>
          <w:trHeight w:val="20"/>
        </w:trPr>
        <w:tc>
          <w:tcPr>
            <w:tcW w:w="1940" w:type="pct"/>
            <w:shd w:val="clear" w:color="auto" w:fill="auto"/>
          </w:tcPr>
          <w:p w14:paraId="2FE41283" w14:textId="77777777" w:rsidR="002F55F4" w:rsidRPr="00D353B4" w:rsidRDefault="002F55F4" w:rsidP="00AD3881">
            <w:r w:rsidRPr="00D353B4">
              <w:t>Sposoby weryfikacji oraz formy dokumentowania osiągniętych efektów uczenia się</w:t>
            </w:r>
          </w:p>
        </w:tc>
        <w:tc>
          <w:tcPr>
            <w:tcW w:w="3060" w:type="pct"/>
            <w:shd w:val="clear" w:color="auto" w:fill="auto"/>
          </w:tcPr>
          <w:p w14:paraId="5BA6E9C7" w14:textId="77777777" w:rsidR="002F55F4" w:rsidRPr="00D353B4" w:rsidRDefault="002F55F4" w:rsidP="00AD3881">
            <w:pPr>
              <w:jc w:val="both"/>
            </w:pPr>
            <w:r w:rsidRPr="00D353B4">
              <w:t xml:space="preserve">U1-ocena wypowiedzi ustnych na zajęciach </w:t>
            </w:r>
          </w:p>
          <w:p w14:paraId="2D636E5B" w14:textId="77777777" w:rsidR="002F55F4" w:rsidRPr="00D353B4" w:rsidRDefault="002F55F4" w:rsidP="00AD3881">
            <w:pPr>
              <w:jc w:val="both"/>
            </w:pPr>
            <w:r w:rsidRPr="00D353B4">
              <w:t>U2-ocena wypowiedzi ustnych na zajęciach oraz prac domowych</w:t>
            </w:r>
          </w:p>
          <w:p w14:paraId="5A8D6496" w14:textId="77777777" w:rsidR="002F55F4" w:rsidRPr="00D353B4" w:rsidRDefault="002F55F4" w:rsidP="00AD3881">
            <w:pPr>
              <w:jc w:val="both"/>
            </w:pPr>
            <w:r w:rsidRPr="00D353B4">
              <w:t xml:space="preserve">U3-ocena wypowiedzi ustnych </w:t>
            </w:r>
          </w:p>
          <w:p w14:paraId="7D58ABED" w14:textId="77777777" w:rsidR="002F55F4" w:rsidRPr="00D353B4" w:rsidRDefault="002F55F4" w:rsidP="00AD3881">
            <w:pPr>
              <w:jc w:val="both"/>
            </w:pPr>
            <w:r w:rsidRPr="00D353B4">
              <w:t>U4-ocena dłuższych wypowiedzi pisemnych oraz prac domowych</w:t>
            </w:r>
          </w:p>
          <w:p w14:paraId="4DC89058" w14:textId="77777777" w:rsidR="002F55F4" w:rsidRPr="00D353B4" w:rsidRDefault="002F55F4" w:rsidP="00AD3881">
            <w:pPr>
              <w:jc w:val="both"/>
            </w:pPr>
            <w:r w:rsidRPr="00D353B4">
              <w:t xml:space="preserve">K1-ocena przygotowania do zajęć i aktywności na ćwiczeniach </w:t>
            </w:r>
          </w:p>
          <w:p w14:paraId="22565384" w14:textId="77777777" w:rsidR="002F55F4" w:rsidRPr="00D353B4" w:rsidRDefault="002F55F4" w:rsidP="00AD3881">
            <w:pPr>
              <w:jc w:val="both"/>
            </w:pPr>
            <w:r w:rsidRPr="00D353B4">
              <w:t>Formy dokumentowania osiągniętych efektów kształcenia:</w:t>
            </w:r>
          </w:p>
          <w:p w14:paraId="64CEB6BC" w14:textId="77777777" w:rsidR="002F55F4" w:rsidRPr="00D353B4" w:rsidRDefault="002F55F4" w:rsidP="00AD3881">
            <w:pPr>
              <w:jc w:val="both"/>
            </w:pP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6C3D8C9E" w14:textId="77777777" w:rsidTr="00C73EA9">
        <w:trPr>
          <w:trHeight w:val="20"/>
        </w:trPr>
        <w:tc>
          <w:tcPr>
            <w:tcW w:w="1940" w:type="pct"/>
            <w:shd w:val="clear" w:color="auto" w:fill="auto"/>
          </w:tcPr>
          <w:p w14:paraId="1C99639D" w14:textId="77777777" w:rsidR="002F55F4" w:rsidRPr="00D353B4" w:rsidRDefault="002F55F4" w:rsidP="00AD3881">
            <w:r w:rsidRPr="00D353B4">
              <w:t>Elementy i wagi mające wpływ na ocenę końcową</w:t>
            </w:r>
          </w:p>
          <w:p w14:paraId="438F3EB3" w14:textId="77777777" w:rsidR="002F55F4" w:rsidRPr="00D353B4" w:rsidRDefault="002F55F4" w:rsidP="00AD3881"/>
          <w:p w14:paraId="69652980" w14:textId="77777777" w:rsidR="002F55F4" w:rsidRPr="00D353B4" w:rsidRDefault="002F55F4" w:rsidP="00AD3881"/>
        </w:tc>
        <w:tc>
          <w:tcPr>
            <w:tcW w:w="3060" w:type="pct"/>
            <w:shd w:val="clear" w:color="auto" w:fill="auto"/>
          </w:tcPr>
          <w:p w14:paraId="68F5F07C" w14:textId="77777777" w:rsidR="002F55F4" w:rsidRPr="00D353B4" w:rsidRDefault="002F55F4"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3E17AED9" w14:textId="77777777" w:rsidR="002F55F4" w:rsidRPr="00D353B4" w:rsidRDefault="002F55F4" w:rsidP="00AD3881">
            <w:pPr>
              <w:spacing w:line="252" w:lineRule="auto"/>
              <w:rPr>
                <w:rFonts w:eastAsiaTheme="minorHAnsi"/>
                <w:lang w:eastAsia="en-US"/>
              </w:rPr>
            </w:pPr>
            <w:r w:rsidRPr="00D353B4">
              <w:rPr>
                <w:rFonts w:eastAsiaTheme="minorHAnsi"/>
                <w:lang w:eastAsia="en-US"/>
              </w:rPr>
              <w:t>- sprawdziany pisemne – 50%</w:t>
            </w:r>
          </w:p>
          <w:p w14:paraId="2D9B8097"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ustne – 25%</w:t>
            </w:r>
          </w:p>
          <w:p w14:paraId="41A0FED1"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pisemne – 25%</w:t>
            </w:r>
          </w:p>
          <w:p w14:paraId="585C6939" w14:textId="77777777" w:rsidR="002F55F4" w:rsidRPr="00D353B4" w:rsidRDefault="002F55F4" w:rsidP="00AD3881">
            <w:pPr>
              <w:jc w:val="both"/>
            </w:pPr>
            <w:r w:rsidRPr="00D353B4">
              <w:rPr>
                <w:rFonts w:eastAsiaTheme="minorHAnsi"/>
                <w:lang w:eastAsia="en-US"/>
              </w:rPr>
              <w:lastRenderedPageBreak/>
              <w:t>Student może uzyskać ocenę wyższą o pół stopnia, jeżeli wykazał się 100% frekwencją oraz wielokrotną aktywnością w czasie zajęć.</w:t>
            </w:r>
          </w:p>
        </w:tc>
      </w:tr>
      <w:tr w:rsidR="00D353B4" w:rsidRPr="00D353B4" w14:paraId="572F0600" w14:textId="77777777" w:rsidTr="00C73EA9">
        <w:trPr>
          <w:trHeight w:val="20"/>
        </w:trPr>
        <w:tc>
          <w:tcPr>
            <w:tcW w:w="1940" w:type="pct"/>
            <w:shd w:val="clear" w:color="auto" w:fill="auto"/>
          </w:tcPr>
          <w:p w14:paraId="10486C3B" w14:textId="77777777" w:rsidR="00381A79" w:rsidRPr="00D353B4" w:rsidRDefault="00381A79" w:rsidP="00381A79">
            <w:pPr>
              <w:jc w:val="both"/>
            </w:pPr>
            <w:r w:rsidRPr="00D353B4">
              <w:lastRenderedPageBreak/>
              <w:t>Bilans punktów ECTS</w:t>
            </w:r>
          </w:p>
        </w:tc>
        <w:tc>
          <w:tcPr>
            <w:tcW w:w="3060" w:type="pct"/>
            <w:shd w:val="clear" w:color="auto" w:fill="auto"/>
          </w:tcPr>
          <w:p w14:paraId="11D52CAE" w14:textId="77777777" w:rsidR="00381A79" w:rsidRPr="00D353B4" w:rsidRDefault="00381A79" w:rsidP="00381A79">
            <w:r w:rsidRPr="00D353B4">
              <w:t>KONTAKTOWE:</w:t>
            </w:r>
          </w:p>
          <w:p w14:paraId="3A1FD63E" w14:textId="21DB9D79" w:rsidR="00381A79" w:rsidRPr="00D353B4" w:rsidRDefault="00381A79" w:rsidP="00381A79">
            <w:r w:rsidRPr="00D353B4">
              <w:t>Udział w ćwiczeniach: 20 godz.</w:t>
            </w:r>
          </w:p>
          <w:p w14:paraId="726AE9DA" w14:textId="7F580673" w:rsidR="00381A79" w:rsidRPr="00D353B4" w:rsidRDefault="00381A79" w:rsidP="00381A79">
            <w:pPr>
              <w:rPr>
                <w:u w:val="single"/>
              </w:rPr>
            </w:pPr>
            <w:r w:rsidRPr="00D353B4">
              <w:rPr>
                <w:u w:val="single"/>
              </w:rPr>
              <w:t>RAZEM KONTAKTOWE:     20 godz. / 0,8 ECTS</w:t>
            </w:r>
          </w:p>
          <w:p w14:paraId="0A9A4E87" w14:textId="77777777" w:rsidR="00381A79" w:rsidRPr="00D353B4" w:rsidRDefault="00381A79" w:rsidP="00381A79"/>
          <w:p w14:paraId="5CC34E1C" w14:textId="77777777" w:rsidR="00381A79" w:rsidRPr="00D353B4" w:rsidRDefault="00381A79" w:rsidP="00381A79">
            <w:r w:rsidRPr="00D353B4">
              <w:t>NIEKONTAKTOWE:</w:t>
            </w:r>
          </w:p>
          <w:p w14:paraId="4B98636F" w14:textId="73CDB194" w:rsidR="00381A79" w:rsidRPr="00D353B4" w:rsidRDefault="00381A79" w:rsidP="00381A79">
            <w:r w:rsidRPr="00D353B4">
              <w:t>Przygotowanie do zajęć: 15 godz.</w:t>
            </w:r>
          </w:p>
          <w:p w14:paraId="302B7C4E" w14:textId="043F2B97" w:rsidR="00381A79" w:rsidRPr="00D353B4" w:rsidRDefault="00381A79" w:rsidP="00381A79">
            <w:r w:rsidRPr="00D353B4">
              <w:t>Przygotowanie do sprawdzianów: 15 godz.</w:t>
            </w:r>
          </w:p>
          <w:p w14:paraId="0F4C9428" w14:textId="3482D039" w:rsidR="00381A79" w:rsidRPr="00D353B4" w:rsidRDefault="00381A79" w:rsidP="00381A79">
            <w:pPr>
              <w:rPr>
                <w:u w:val="single"/>
              </w:rPr>
            </w:pPr>
            <w:r w:rsidRPr="00D353B4">
              <w:rPr>
                <w:u w:val="single"/>
              </w:rPr>
              <w:t>RAZEM NIEKONTAKTOWE:  30 godz. / 1,2  ECTS</w:t>
            </w:r>
          </w:p>
          <w:p w14:paraId="07DC7184" w14:textId="77777777" w:rsidR="00381A79" w:rsidRPr="00D353B4" w:rsidRDefault="00381A79" w:rsidP="00381A79">
            <w:r w:rsidRPr="00D353B4">
              <w:t xml:space="preserve">                          </w:t>
            </w:r>
          </w:p>
          <w:p w14:paraId="74E02D19" w14:textId="2EFB8429" w:rsidR="00381A79" w:rsidRPr="00D353B4" w:rsidRDefault="00381A79" w:rsidP="00381A79">
            <w:r w:rsidRPr="00D353B4">
              <w:t>Łączny nakład pracy studenta to 50 godz. co odpowiada  2 punktom ECTS</w:t>
            </w:r>
          </w:p>
        </w:tc>
      </w:tr>
      <w:tr w:rsidR="00381A79" w:rsidRPr="00D353B4" w14:paraId="23FA3E7C" w14:textId="77777777" w:rsidTr="00C73EA9">
        <w:trPr>
          <w:trHeight w:val="20"/>
        </w:trPr>
        <w:tc>
          <w:tcPr>
            <w:tcW w:w="1940" w:type="pct"/>
            <w:shd w:val="clear" w:color="auto" w:fill="auto"/>
          </w:tcPr>
          <w:p w14:paraId="420619D2" w14:textId="77777777" w:rsidR="00381A79" w:rsidRPr="00D353B4" w:rsidRDefault="00381A79" w:rsidP="00381A79">
            <w:r w:rsidRPr="00D353B4">
              <w:t>Nakład pracy związany z zajęciami wymagającymi bezpośredniego udziału nauczyciela akademickiego</w:t>
            </w:r>
          </w:p>
        </w:tc>
        <w:tc>
          <w:tcPr>
            <w:tcW w:w="3060" w:type="pct"/>
            <w:shd w:val="clear" w:color="auto" w:fill="auto"/>
          </w:tcPr>
          <w:p w14:paraId="4F704D79" w14:textId="61E8688C" w:rsidR="00381A79" w:rsidRPr="00D353B4" w:rsidRDefault="00381A79" w:rsidP="00381A79">
            <w:r w:rsidRPr="00D353B4">
              <w:t>- udział w ćwiczeniach – 20 godzin</w:t>
            </w:r>
          </w:p>
          <w:p w14:paraId="3994FEA8" w14:textId="20D0C3EA" w:rsidR="00381A79" w:rsidRPr="00D353B4" w:rsidRDefault="00381A79" w:rsidP="00381A79">
            <w:pPr>
              <w:jc w:val="both"/>
            </w:pPr>
            <w:r w:rsidRPr="00D353B4">
              <w:t>Łącznie 20 godz. co odpowiada 0,8 punktom ECTS</w:t>
            </w:r>
          </w:p>
        </w:tc>
      </w:tr>
    </w:tbl>
    <w:p w14:paraId="0127967E" w14:textId="77777777" w:rsidR="00FB5CEE" w:rsidRPr="00D353B4" w:rsidRDefault="00FB5CEE" w:rsidP="002F55F4">
      <w:pPr>
        <w:tabs>
          <w:tab w:val="left" w:pos="4190"/>
        </w:tabs>
        <w:ind w:left="647"/>
        <w:rPr>
          <w:b/>
          <w:sz w:val="28"/>
        </w:rPr>
      </w:pPr>
    </w:p>
    <w:p w14:paraId="08DFF110" w14:textId="3F785D23" w:rsidR="002F55F4" w:rsidRPr="00D353B4" w:rsidRDefault="002F55F4" w:rsidP="00C73EA9">
      <w:pPr>
        <w:tabs>
          <w:tab w:val="left" w:pos="4190"/>
        </w:tabs>
        <w:rPr>
          <w:b/>
          <w:sz w:val="28"/>
        </w:rPr>
      </w:pPr>
      <w:r w:rsidRPr="00D353B4">
        <w:rPr>
          <w:b/>
          <w:sz w:val="28"/>
        </w:rPr>
        <w:t>Karta opisu zajęć z modułu język niemiecki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5892"/>
      </w:tblGrid>
      <w:tr w:rsidR="00D353B4" w:rsidRPr="00D353B4" w14:paraId="3A653D22" w14:textId="77777777" w:rsidTr="00C73EA9">
        <w:tc>
          <w:tcPr>
            <w:tcW w:w="1940" w:type="pct"/>
            <w:shd w:val="clear" w:color="auto" w:fill="auto"/>
          </w:tcPr>
          <w:p w14:paraId="61B0F2B1" w14:textId="0768535D" w:rsidR="002F55F4" w:rsidRPr="00D353B4" w:rsidRDefault="002F55F4" w:rsidP="002F55F4">
            <w:r w:rsidRPr="00D353B4">
              <w:t xml:space="preserve">Nazwa kierunku studiów </w:t>
            </w:r>
          </w:p>
        </w:tc>
        <w:tc>
          <w:tcPr>
            <w:tcW w:w="3060" w:type="pct"/>
            <w:shd w:val="clear" w:color="auto" w:fill="auto"/>
          </w:tcPr>
          <w:p w14:paraId="5C5B6CAE" w14:textId="77777777" w:rsidR="002F55F4" w:rsidRPr="00D353B4" w:rsidRDefault="002F55F4" w:rsidP="00AD3881">
            <w:r w:rsidRPr="00D353B4">
              <w:t>Turystyka i rekreacja</w:t>
            </w:r>
          </w:p>
        </w:tc>
      </w:tr>
      <w:tr w:rsidR="00D353B4" w:rsidRPr="00D353B4" w14:paraId="50F08434" w14:textId="77777777" w:rsidTr="00C73EA9">
        <w:tc>
          <w:tcPr>
            <w:tcW w:w="1940" w:type="pct"/>
            <w:shd w:val="clear" w:color="auto" w:fill="auto"/>
          </w:tcPr>
          <w:p w14:paraId="58E706BC" w14:textId="77777777" w:rsidR="002F55F4" w:rsidRPr="00D353B4" w:rsidRDefault="002F55F4" w:rsidP="00AD3881">
            <w:r w:rsidRPr="00D353B4">
              <w:t>Nazwa modułu, także nazwa w języku angielskim</w:t>
            </w:r>
          </w:p>
        </w:tc>
        <w:tc>
          <w:tcPr>
            <w:tcW w:w="3060" w:type="pct"/>
            <w:shd w:val="clear" w:color="auto" w:fill="auto"/>
          </w:tcPr>
          <w:p w14:paraId="31FA3BC8" w14:textId="77777777" w:rsidR="002F55F4" w:rsidRPr="00D353B4" w:rsidRDefault="002F55F4" w:rsidP="00AD3881">
            <w:pPr>
              <w:rPr>
                <w:lang w:val="en-GB"/>
              </w:rPr>
            </w:pPr>
            <w:r w:rsidRPr="00D353B4">
              <w:rPr>
                <w:lang w:val="en-GB"/>
              </w:rPr>
              <w:t>Język obcy 2– Niemiecki B2</w:t>
            </w:r>
          </w:p>
          <w:p w14:paraId="67D42731" w14:textId="77777777" w:rsidR="002F55F4" w:rsidRPr="00D353B4" w:rsidRDefault="002F55F4" w:rsidP="00AD3881">
            <w:pPr>
              <w:rPr>
                <w:lang w:val="en-GB"/>
              </w:rPr>
            </w:pPr>
            <w:r w:rsidRPr="00D353B4">
              <w:rPr>
                <w:lang w:val="en-US"/>
              </w:rPr>
              <w:t>Foreign Language 2– German B2</w:t>
            </w:r>
          </w:p>
        </w:tc>
      </w:tr>
      <w:tr w:rsidR="00D353B4" w:rsidRPr="00D353B4" w14:paraId="5C121F6B" w14:textId="77777777" w:rsidTr="00C73EA9">
        <w:tc>
          <w:tcPr>
            <w:tcW w:w="1940" w:type="pct"/>
            <w:shd w:val="clear" w:color="auto" w:fill="auto"/>
          </w:tcPr>
          <w:p w14:paraId="1A88C3EA" w14:textId="4852D234" w:rsidR="002F55F4" w:rsidRPr="00D353B4" w:rsidRDefault="002F55F4" w:rsidP="002F55F4">
            <w:r w:rsidRPr="00D353B4">
              <w:t xml:space="preserve">Język wykładowy </w:t>
            </w:r>
          </w:p>
        </w:tc>
        <w:tc>
          <w:tcPr>
            <w:tcW w:w="3060" w:type="pct"/>
            <w:shd w:val="clear" w:color="auto" w:fill="auto"/>
          </w:tcPr>
          <w:p w14:paraId="0BD095DE" w14:textId="77777777" w:rsidR="002F55F4" w:rsidRPr="00D353B4" w:rsidRDefault="002F55F4" w:rsidP="00AD3881">
            <w:pPr>
              <w:rPr>
                <w:lang w:val="en-GB"/>
              </w:rPr>
            </w:pPr>
            <w:r w:rsidRPr="00D353B4">
              <w:rPr>
                <w:lang w:val="en-GB"/>
              </w:rPr>
              <w:t>niemiecki</w:t>
            </w:r>
          </w:p>
        </w:tc>
      </w:tr>
      <w:tr w:rsidR="00D353B4" w:rsidRPr="00D353B4" w14:paraId="73FD5CD1" w14:textId="77777777" w:rsidTr="00C73EA9">
        <w:tc>
          <w:tcPr>
            <w:tcW w:w="1940" w:type="pct"/>
            <w:shd w:val="clear" w:color="auto" w:fill="auto"/>
          </w:tcPr>
          <w:p w14:paraId="0A91A5D1" w14:textId="2C56F04E" w:rsidR="002F55F4" w:rsidRPr="00D353B4" w:rsidRDefault="002F55F4" w:rsidP="002F55F4">
            <w:pPr>
              <w:autoSpaceDE w:val="0"/>
              <w:autoSpaceDN w:val="0"/>
              <w:adjustRightInd w:val="0"/>
            </w:pPr>
            <w:r w:rsidRPr="00D353B4">
              <w:t xml:space="preserve">Rodzaj modułu </w:t>
            </w:r>
          </w:p>
        </w:tc>
        <w:tc>
          <w:tcPr>
            <w:tcW w:w="3060" w:type="pct"/>
            <w:shd w:val="clear" w:color="auto" w:fill="auto"/>
          </w:tcPr>
          <w:p w14:paraId="10930A43" w14:textId="77777777" w:rsidR="002F55F4" w:rsidRPr="00D353B4" w:rsidRDefault="002F55F4" w:rsidP="00AD3881">
            <w:r w:rsidRPr="00D353B4">
              <w:t>obowiązkowy</w:t>
            </w:r>
          </w:p>
        </w:tc>
      </w:tr>
      <w:tr w:rsidR="00D353B4" w:rsidRPr="00D353B4" w14:paraId="4E579A50" w14:textId="77777777" w:rsidTr="00C73EA9">
        <w:tc>
          <w:tcPr>
            <w:tcW w:w="1940" w:type="pct"/>
            <w:shd w:val="clear" w:color="auto" w:fill="auto"/>
          </w:tcPr>
          <w:p w14:paraId="59DEABC5" w14:textId="77777777" w:rsidR="002F55F4" w:rsidRPr="00D353B4" w:rsidRDefault="002F55F4" w:rsidP="00AD3881">
            <w:r w:rsidRPr="00D353B4">
              <w:t>Poziom studiów</w:t>
            </w:r>
          </w:p>
        </w:tc>
        <w:tc>
          <w:tcPr>
            <w:tcW w:w="3060" w:type="pct"/>
            <w:shd w:val="clear" w:color="auto" w:fill="auto"/>
          </w:tcPr>
          <w:p w14:paraId="4E70897F" w14:textId="77777777" w:rsidR="002F55F4" w:rsidRPr="00D353B4" w:rsidRDefault="002F55F4" w:rsidP="00AD3881">
            <w:r w:rsidRPr="00D353B4">
              <w:t xml:space="preserve">studia pierwszego stopnia </w:t>
            </w:r>
          </w:p>
        </w:tc>
      </w:tr>
      <w:tr w:rsidR="00D353B4" w:rsidRPr="00D353B4" w14:paraId="46240970" w14:textId="77777777" w:rsidTr="00C73EA9">
        <w:tc>
          <w:tcPr>
            <w:tcW w:w="1940" w:type="pct"/>
            <w:shd w:val="clear" w:color="auto" w:fill="auto"/>
          </w:tcPr>
          <w:p w14:paraId="38F751A4" w14:textId="1E4DAAE4" w:rsidR="002F55F4" w:rsidRPr="00D353B4" w:rsidRDefault="002F55F4" w:rsidP="002F55F4">
            <w:r w:rsidRPr="00D353B4">
              <w:t>Forma studiów</w:t>
            </w:r>
          </w:p>
        </w:tc>
        <w:tc>
          <w:tcPr>
            <w:tcW w:w="3060" w:type="pct"/>
            <w:shd w:val="clear" w:color="auto" w:fill="auto"/>
          </w:tcPr>
          <w:p w14:paraId="0303DC38" w14:textId="2029DB7D" w:rsidR="002F55F4" w:rsidRPr="00D353B4" w:rsidRDefault="0039707D" w:rsidP="00AD3881">
            <w:r w:rsidRPr="00D353B4">
              <w:t>nie</w:t>
            </w:r>
            <w:r w:rsidR="002F55F4" w:rsidRPr="00D353B4">
              <w:t>stacjonarne</w:t>
            </w:r>
          </w:p>
        </w:tc>
      </w:tr>
      <w:tr w:rsidR="00D353B4" w:rsidRPr="00D353B4" w14:paraId="50C15648" w14:textId="77777777" w:rsidTr="00C73EA9">
        <w:tc>
          <w:tcPr>
            <w:tcW w:w="1940" w:type="pct"/>
            <w:shd w:val="clear" w:color="auto" w:fill="auto"/>
          </w:tcPr>
          <w:p w14:paraId="6F8AF743" w14:textId="77777777" w:rsidR="002F55F4" w:rsidRPr="00D353B4" w:rsidRDefault="002F55F4" w:rsidP="00AD3881">
            <w:r w:rsidRPr="00D353B4">
              <w:t>Rok studiów dla kierunku</w:t>
            </w:r>
          </w:p>
        </w:tc>
        <w:tc>
          <w:tcPr>
            <w:tcW w:w="3060" w:type="pct"/>
            <w:shd w:val="clear" w:color="auto" w:fill="auto"/>
          </w:tcPr>
          <w:p w14:paraId="413CB38F" w14:textId="77777777" w:rsidR="002F55F4" w:rsidRPr="00D353B4" w:rsidRDefault="002F55F4" w:rsidP="00AD3881">
            <w:r w:rsidRPr="00D353B4">
              <w:t>I</w:t>
            </w:r>
          </w:p>
        </w:tc>
      </w:tr>
      <w:tr w:rsidR="00D353B4" w:rsidRPr="00D353B4" w14:paraId="21CEE9D3" w14:textId="77777777" w:rsidTr="00C73EA9">
        <w:tc>
          <w:tcPr>
            <w:tcW w:w="1940" w:type="pct"/>
            <w:shd w:val="clear" w:color="auto" w:fill="auto"/>
          </w:tcPr>
          <w:p w14:paraId="2417E020" w14:textId="77777777" w:rsidR="002F55F4" w:rsidRPr="00D353B4" w:rsidRDefault="002F55F4" w:rsidP="00AD3881">
            <w:r w:rsidRPr="00D353B4">
              <w:t>Semestr dla kierunku</w:t>
            </w:r>
          </w:p>
        </w:tc>
        <w:tc>
          <w:tcPr>
            <w:tcW w:w="3060" w:type="pct"/>
            <w:shd w:val="clear" w:color="auto" w:fill="auto"/>
          </w:tcPr>
          <w:p w14:paraId="42FDE88B" w14:textId="77777777" w:rsidR="002F55F4" w:rsidRPr="00D353B4" w:rsidRDefault="002F55F4" w:rsidP="00AD3881">
            <w:r w:rsidRPr="00D353B4">
              <w:t>2</w:t>
            </w:r>
          </w:p>
        </w:tc>
      </w:tr>
      <w:tr w:rsidR="00D353B4" w:rsidRPr="00D353B4" w14:paraId="19C4E96C" w14:textId="77777777" w:rsidTr="00C73EA9">
        <w:tc>
          <w:tcPr>
            <w:tcW w:w="1940" w:type="pct"/>
            <w:shd w:val="clear" w:color="auto" w:fill="auto"/>
          </w:tcPr>
          <w:p w14:paraId="19ED0884" w14:textId="77777777" w:rsidR="002F55F4" w:rsidRPr="00D353B4" w:rsidRDefault="002F55F4" w:rsidP="00AD3881">
            <w:pPr>
              <w:autoSpaceDE w:val="0"/>
              <w:autoSpaceDN w:val="0"/>
              <w:adjustRightInd w:val="0"/>
            </w:pPr>
            <w:r w:rsidRPr="00D353B4">
              <w:t>Liczba punktów ECTS z podziałem na kontaktowe/niekontaktowe</w:t>
            </w:r>
          </w:p>
        </w:tc>
        <w:tc>
          <w:tcPr>
            <w:tcW w:w="3060" w:type="pct"/>
            <w:shd w:val="clear" w:color="auto" w:fill="auto"/>
          </w:tcPr>
          <w:p w14:paraId="356C60A8" w14:textId="6E9DAFF0" w:rsidR="002F55F4" w:rsidRPr="00D353B4" w:rsidRDefault="003B4A64" w:rsidP="00AD3881">
            <w:r w:rsidRPr="00D353B4">
              <w:t>2 (0,8/1,2)</w:t>
            </w:r>
          </w:p>
        </w:tc>
      </w:tr>
      <w:tr w:rsidR="00D353B4" w:rsidRPr="00D353B4" w14:paraId="59539CD9" w14:textId="77777777" w:rsidTr="00C73EA9">
        <w:tc>
          <w:tcPr>
            <w:tcW w:w="1940" w:type="pct"/>
            <w:shd w:val="clear" w:color="auto" w:fill="auto"/>
          </w:tcPr>
          <w:p w14:paraId="323B864A" w14:textId="77777777" w:rsidR="002F55F4" w:rsidRPr="00D353B4" w:rsidRDefault="002F55F4" w:rsidP="00AD3881">
            <w:pPr>
              <w:autoSpaceDE w:val="0"/>
              <w:autoSpaceDN w:val="0"/>
              <w:adjustRightInd w:val="0"/>
            </w:pPr>
            <w:r w:rsidRPr="00D353B4">
              <w:t>Tytuł naukowy/stopień naukowy, imię i nazwisko osoby odpowiedzialnej za moduł</w:t>
            </w:r>
          </w:p>
        </w:tc>
        <w:tc>
          <w:tcPr>
            <w:tcW w:w="3060" w:type="pct"/>
            <w:shd w:val="clear" w:color="auto" w:fill="auto"/>
          </w:tcPr>
          <w:p w14:paraId="309B853F" w14:textId="77777777" w:rsidR="002F55F4" w:rsidRPr="00D353B4" w:rsidRDefault="002F55F4" w:rsidP="00AD3881">
            <w:r w:rsidRPr="00D353B4">
              <w:t>mgr Anna Gruszecka</w:t>
            </w:r>
          </w:p>
        </w:tc>
      </w:tr>
      <w:tr w:rsidR="00D353B4" w:rsidRPr="00D353B4" w14:paraId="58EAE628" w14:textId="77777777" w:rsidTr="00C73EA9">
        <w:tc>
          <w:tcPr>
            <w:tcW w:w="1940" w:type="pct"/>
            <w:shd w:val="clear" w:color="auto" w:fill="auto"/>
          </w:tcPr>
          <w:p w14:paraId="7A585845" w14:textId="643908BA" w:rsidR="002F55F4" w:rsidRPr="00D353B4" w:rsidRDefault="002F55F4" w:rsidP="00AD3881">
            <w:r w:rsidRPr="00D353B4">
              <w:t>Jednostka oferująca moduł</w:t>
            </w:r>
          </w:p>
        </w:tc>
        <w:tc>
          <w:tcPr>
            <w:tcW w:w="3060" w:type="pct"/>
            <w:shd w:val="clear" w:color="auto" w:fill="auto"/>
          </w:tcPr>
          <w:p w14:paraId="2A3F4947" w14:textId="77777777" w:rsidR="002F55F4" w:rsidRPr="00D353B4" w:rsidRDefault="002F55F4" w:rsidP="00AD3881">
            <w:r w:rsidRPr="00D353B4">
              <w:t>Centrum Nauczania Języków Obcych i Certyfikacji</w:t>
            </w:r>
          </w:p>
        </w:tc>
      </w:tr>
      <w:tr w:rsidR="00D353B4" w:rsidRPr="00D353B4" w14:paraId="1046AF60" w14:textId="77777777" w:rsidTr="00C73EA9">
        <w:tc>
          <w:tcPr>
            <w:tcW w:w="1940" w:type="pct"/>
            <w:shd w:val="clear" w:color="auto" w:fill="auto"/>
          </w:tcPr>
          <w:p w14:paraId="468C83AB" w14:textId="77777777" w:rsidR="002F55F4" w:rsidRPr="00D353B4" w:rsidRDefault="002F55F4" w:rsidP="00AD3881">
            <w:r w:rsidRPr="00D353B4">
              <w:t>Cel modułu</w:t>
            </w:r>
          </w:p>
          <w:p w14:paraId="17A4099F" w14:textId="77777777" w:rsidR="002F55F4" w:rsidRPr="00D353B4" w:rsidRDefault="002F55F4" w:rsidP="00AD3881"/>
        </w:tc>
        <w:tc>
          <w:tcPr>
            <w:tcW w:w="3060" w:type="pct"/>
            <w:shd w:val="clear" w:color="auto" w:fill="auto"/>
          </w:tcPr>
          <w:p w14:paraId="0B11CBB7" w14:textId="77777777" w:rsidR="002F55F4" w:rsidRPr="00D353B4" w:rsidRDefault="002F55F4" w:rsidP="00AD3881">
            <w:pPr>
              <w:jc w:val="both"/>
            </w:pPr>
            <w:r w:rsidRPr="00D353B4">
              <w:t>Rozwinięcie kompetencji językowych w zakresie czytania, pisania, słuchania, mówienia. Podniesienie kompetencji językowych w zakresie słownictwa ogólnego i specjalistycznego.</w:t>
            </w:r>
          </w:p>
          <w:p w14:paraId="44C0F2BD" w14:textId="77777777" w:rsidR="002F55F4" w:rsidRPr="00D353B4" w:rsidRDefault="002F55F4" w:rsidP="00AD3881">
            <w:pPr>
              <w:jc w:val="both"/>
            </w:pPr>
            <w:r w:rsidRPr="00D353B4">
              <w:t>Rozwijanie umiejętności poprawnej komunikacji w środowisku zawodowym.</w:t>
            </w:r>
          </w:p>
          <w:p w14:paraId="392D0C89" w14:textId="77777777" w:rsidR="002F55F4" w:rsidRPr="00D353B4" w:rsidRDefault="002F55F4" w:rsidP="00AD3881">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10A14920" w14:textId="77777777" w:rsidTr="00C73EA9">
        <w:trPr>
          <w:trHeight w:val="236"/>
        </w:trPr>
        <w:tc>
          <w:tcPr>
            <w:tcW w:w="1940" w:type="pct"/>
            <w:vMerge w:val="restart"/>
            <w:shd w:val="clear" w:color="auto" w:fill="auto"/>
          </w:tcPr>
          <w:p w14:paraId="02C2B3EB" w14:textId="77777777" w:rsidR="002F55F4" w:rsidRPr="00D353B4" w:rsidRDefault="002F55F4" w:rsidP="00AD3881">
            <w:pPr>
              <w:jc w:val="both"/>
            </w:pPr>
            <w:r w:rsidRPr="00D353B4">
              <w:t>Efekty uczenia się dla modułu to opis zasobu wiedzy, umiejętności i kompetencji społecznych, które student osiągnie po zrealizowaniu zajęć.</w:t>
            </w:r>
          </w:p>
        </w:tc>
        <w:tc>
          <w:tcPr>
            <w:tcW w:w="3060" w:type="pct"/>
            <w:shd w:val="clear" w:color="auto" w:fill="auto"/>
          </w:tcPr>
          <w:p w14:paraId="027D0123" w14:textId="77777777" w:rsidR="002F55F4" w:rsidRPr="00D353B4" w:rsidRDefault="002F55F4" w:rsidP="00AD3881">
            <w:r w:rsidRPr="00D353B4">
              <w:t xml:space="preserve">Wiedza: </w:t>
            </w:r>
          </w:p>
        </w:tc>
      </w:tr>
      <w:tr w:rsidR="00D353B4" w:rsidRPr="00D353B4" w14:paraId="6CFC72F0" w14:textId="77777777" w:rsidTr="00C73EA9">
        <w:trPr>
          <w:trHeight w:val="233"/>
        </w:trPr>
        <w:tc>
          <w:tcPr>
            <w:tcW w:w="1940" w:type="pct"/>
            <w:vMerge/>
            <w:shd w:val="clear" w:color="auto" w:fill="auto"/>
          </w:tcPr>
          <w:p w14:paraId="167F1DF3" w14:textId="77777777" w:rsidR="002F55F4" w:rsidRPr="00D353B4" w:rsidRDefault="002F55F4" w:rsidP="00AD3881">
            <w:pPr>
              <w:rPr>
                <w:highlight w:val="yellow"/>
              </w:rPr>
            </w:pPr>
          </w:p>
        </w:tc>
        <w:tc>
          <w:tcPr>
            <w:tcW w:w="3060" w:type="pct"/>
            <w:shd w:val="clear" w:color="auto" w:fill="auto"/>
          </w:tcPr>
          <w:p w14:paraId="25ACB084" w14:textId="77777777" w:rsidR="002F55F4" w:rsidRPr="00D353B4" w:rsidRDefault="002F55F4" w:rsidP="00AD3881">
            <w:r w:rsidRPr="00D353B4">
              <w:t>1.</w:t>
            </w:r>
          </w:p>
        </w:tc>
      </w:tr>
      <w:tr w:rsidR="00D353B4" w:rsidRPr="00D353B4" w14:paraId="2DC6F27A" w14:textId="77777777" w:rsidTr="00C73EA9">
        <w:trPr>
          <w:trHeight w:val="233"/>
        </w:trPr>
        <w:tc>
          <w:tcPr>
            <w:tcW w:w="1940" w:type="pct"/>
            <w:vMerge/>
            <w:shd w:val="clear" w:color="auto" w:fill="auto"/>
          </w:tcPr>
          <w:p w14:paraId="2BD257A7" w14:textId="77777777" w:rsidR="002F55F4" w:rsidRPr="00D353B4" w:rsidRDefault="002F55F4" w:rsidP="00AD3881">
            <w:pPr>
              <w:rPr>
                <w:highlight w:val="yellow"/>
              </w:rPr>
            </w:pPr>
          </w:p>
        </w:tc>
        <w:tc>
          <w:tcPr>
            <w:tcW w:w="3060" w:type="pct"/>
            <w:shd w:val="clear" w:color="auto" w:fill="auto"/>
          </w:tcPr>
          <w:p w14:paraId="3F795BE3" w14:textId="77777777" w:rsidR="002F55F4" w:rsidRPr="00D353B4" w:rsidRDefault="002F55F4" w:rsidP="00AD3881">
            <w:r w:rsidRPr="00D353B4">
              <w:t>2.</w:t>
            </w:r>
          </w:p>
        </w:tc>
      </w:tr>
      <w:tr w:rsidR="00D353B4" w:rsidRPr="00D353B4" w14:paraId="47506C1D" w14:textId="77777777" w:rsidTr="00C73EA9">
        <w:trPr>
          <w:trHeight w:val="233"/>
        </w:trPr>
        <w:tc>
          <w:tcPr>
            <w:tcW w:w="1940" w:type="pct"/>
            <w:vMerge/>
            <w:shd w:val="clear" w:color="auto" w:fill="auto"/>
          </w:tcPr>
          <w:p w14:paraId="4450F216" w14:textId="77777777" w:rsidR="002F55F4" w:rsidRPr="00D353B4" w:rsidRDefault="002F55F4" w:rsidP="00AD3881">
            <w:pPr>
              <w:rPr>
                <w:highlight w:val="yellow"/>
              </w:rPr>
            </w:pPr>
          </w:p>
        </w:tc>
        <w:tc>
          <w:tcPr>
            <w:tcW w:w="3060" w:type="pct"/>
            <w:shd w:val="clear" w:color="auto" w:fill="auto"/>
          </w:tcPr>
          <w:p w14:paraId="7063FF92" w14:textId="77777777" w:rsidR="002F55F4" w:rsidRPr="00D353B4" w:rsidRDefault="002F55F4" w:rsidP="00AD3881">
            <w:r w:rsidRPr="00D353B4">
              <w:t>Umiejętności:</w:t>
            </w:r>
          </w:p>
        </w:tc>
      </w:tr>
      <w:tr w:rsidR="00D353B4" w:rsidRPr="00D353B4" w14:paraId="5173C969" w14:textId="77777777" w:rsidTr="00C73EA9">
        <w:trPr>
          <w:trHeight w:val="233"/>
        </w:trPr>
        <w:tc>
          <w:tcPr>
            <w:tcW w:w="1940" w:type="pct"/>
            <w:vMerge/>
            <w:shd w:val="clear" w:color="auto" w:fill="auto"/>
          </w:tcPr>
          <w:p w14:paraId="735079E9" w14:textId="77777777" w:rsidR="00F26860" w:rsidRPr="00D353B4" w:rsidRDefault="00F26860" w:rsidP="00F26860">
            <w:pPr>
              <w:rPr>
                <w:highlight w:val="yellow"/>
              </w:rPr>
            </w:pPr>
          </w:p>
        </w:tc>
        <w:tc>
          <w:tcPr>
            <w:tcW w:w="3060" w:type="pct"/>
            <w:shd w:val="clear" w:color="auto" w:fill="auto"/>
          </w:tcPr>
          <w:p w14:paraId="7161D6A1" w14:textId="31CA6687" w:rsidR="00F26860" w:rsidRPr="00D353B4" w:rsidRDefault="00F26860" w:rsidP="00F26860">
            <w:r w:rsidRPr="00D353B4">
              <w:t>U1. Posiada umiejętność formułowania dłuższych wypowiedzi na tematy ogólne z wykorzystaniem elementów języka specjalistycznego.</w:t>
            </w:r>
          </w:p>
        </w:tc>
      </w:tr>
      <w:tr w:rsidR="00D353B4" w:rsidRPr="00D353B4" w14:paraId="10EB4D5E" w14:textId="77777777" w:rsidTr="00C73EA9">
        <w:trPr>
          <w:trHeight w:val="233"/>
        </w:trPr>
        <w:tc>
          <w:tcPr>
            <w:tcW w:w="1940" w:type="pct"/>
            <w:vMerge/>
            <w:shd w:val="clear" w:color="auto" w:fill="auto"/>
          </w:tcPr>
          <w:p w14:paraId="6202A2C6" w14:textId="77777777" w:rsidR="00F26860" w:rsidRPr="00D353B4" w:rsidRDefault="00F26860" w:rsidP="00F26860">
            <w:pPr>
              <w:rPr>
                <w:highlight w:val="yellow"/>
              </w:rPr>
            </w:pPr>
          </w:p>
        </w:tc>
        <w:tc>
          <w:tcPr>
            <w:tcW w:w="3060" w:type="pct"/>
            <w:shd w:val="clear" w:color="auto" w:fill="auto"/>
          </w:tcPr>
          <w:p w14:paraId="1A2B79C5" w14:textId="7B272F04" w:rsidR="00F26860" w:rsidRPr="00D353B4" w:rsidRDefault="00F26860" w:rsidP="00F26860">
            <w:r w:rsidRPr="00D353B4">
              <w:t>U2. Posiada umiejętność czytania ze zrozumieniem krótkich tekstów o tematyce bieżącej oraz nieskomplikowanych artykułów popularno-naukowych.</w:t>
            </w:r>
          </w:p>
        </w:tc>
      </w:tr>
      <w:tr w:rsidR="00D353B4" w:rsidRPr="00D353B4" w14:paraId="4069AE92" w14:textId="77777777" w:rsidTr="00C73EA9">
        <w:trPr>
          <w:trHeight w:val="233"/>
        </w:trPr>
        <w:tc>
          <w:tcPr>
            <w:tcW w:w="1940" w:type="pct"/>
            <w:vMerge/>
            <w:shd w:val="clear" w:color="auto" w:fill="auto"/>
          </w:tcPr>
          <w:p w14:paraId="2E03B79C" w14:textId="77777777" w:rsidR="00F26860" w:rsidRPr="00D353B4" w:rsidRDefault="00F26860" w:rsidP="00F26860">
            <w:pPr>
              <w:rPr>
                <w:highlight w:val="yellow"/>
              </w:rPr>
            </w:pPr>
          </w:p>
        </w:tc>
        <w:tc>
          <w:tcPr>
            <w:tcW w:w="3060" w:type="pct"/>
            <w:shd w:val="clear" w:color="auto" w:fill="auto"/>
          </w:tcPr>
          <w:p w14:paraId="5FA7B8CE" w14:textId="23D63FB2" w:rsidR="00F26860" w:rsidRPr="00D353B4" w:rsidRDefault="00F26860" w:rsidP="00F26860">
            <w:r w:rsidRPr="00D353B4">
              <w:t xml:space="preserve">U3. Rozumie sens krótkich wypowiedzi, wykładów, prezentacji, audycji radiowych. </w:t>
            </w:r>
          </w:p>
        </w:tc>
      </w:tr>
      <w:tr w:rsidR="00D353B4" w:rsidRPr="00D353B4" w14:paraId="0FCC37E3" w14:textId="77777777" w:rsidTr="00C73EA9">
        <w:trPr>
          <w:trHeight w:val="233"/>
        </w:trPr>
        <w:tc>
          <w:tcPr>
            <w:tcW w:w="1940" w:type="pct"/>
            <w:vMerge/>
            <w:shd w:val="clear" w:color="auto" w:fill="auto"/>
          </w:tcPr>
          <w:p w14:paraId="315AFAEB" w14:textId="77777777" w:rsidR="00F26860" w:rsidRPr="00D353B4" w:rsidRDefault="00F26860" w:rsidP="00F26860">
            <w:pPr>
              <w:rPr>
                <w:highlight w:val="yellow"/>
              </w:rPr>
            </w:pPr>
          </w:p>
        </w:tc>
        <w:tc>
          <w:tcPr>
            <w:tcW w:w="3060" w:type="pct"/>
            <w:shd w:val="clear" w:color="auto" w:fill="auto"/>
          </w:tcPr>
          <w:p w14:paraId="0A58E816" w14:textId="22CD5D12" w:rsidR="00F26860" w:rsidRPr="00D353B4" w:rsidRDefault="00F26860" w:rsidP="00F26860">
            <w:r w:rsidRPr="00D353B4">
              <w:t>U4. Konstruuje w formie pisemnej notatki z wykorzystaniem słownictwa oraz zwrotów z dyscypliny związanej ze studiowanym kierunkiem studiów.</w:t>
            </w:r>
          </w:p>
        </w:tc>
      </w:tr>
      <w:tr w:rsidR="00D353B4" w:rsidRPr="00D353B4" w14:paraId="16E736C5" w14:textId="77777777" w:rsidTr="00C73EA9">
        <w:trPr>
          <w:trHeight w:val="233"/>
        </w:trPr>
        <w:tc>
          <w:tcPr>
            <w:tcW w:w="1940" w:type="pct"/>
            <w:vMerge/>
            <w:shd w:val="clear" w:color="auto" w:fill="auto"/>
          </w:tcPr>
          <w:p w14:paraId="2888B32B" w14:textId="77777777" w:rsidR="002F55F4" w:rsidRPr="00D353B4" w:rsidRDefault="002F55F4" w:rsidP="00AD3881">
            <w:pPr>
              <w:rPr>
                <w:highlight w:val="yellow"/>
              </w:rPr>
            </w:pPr>
          </w:p>
        </w:tc>
        <w:tc>
          <w:tcPr>
            <w:tcW w:w="3060" w:type="pct"/>
            <w:shd w:val="clear" w:color="auto" w:fill="auto"/>
          </w:tcPr>
          <w:p w14:paraId="1F4E38D6" w14:textId="77777777" w:rsidR="002F55F4" w:rsidRPr="00D353B4" w:rsidRDefault="002F55F4" w:rsidP="00AD3881">
            <w:r w:rsidRPr="00D353B4">
              <w:t>Kompetencje społeczne:</w:t>
            </w:r>
          </w:p>
        </w:tc>
      </w:tr>
      <w:tr w:rsidR="00D353B4" w:rsidRPr="00D353B4" w14:paraId="715362D6" w14:textId="77777777" w:rsidTr="00C73EA9">
        <w:trPr>
          <w:trHeight w:val="233"/>
        </w:trPr>
        <w:tc>
          <w:tcPr>
            <w:tcW w:w="1940" w:type="pct"/>
            <w:vMerge/>
            <w:shd w:val="clear" w:color="auto" w:fill="auto"/>
          </w:tcPr>
          <w:p w14:paraId="3F2CF2EA" w14:textId="77777777" w:rsidR="002F55F4" w:rsidRPr="00D353B4" w:rsidRDefault="002F55F4" w:rsidP="00AD3881">
            <w:pPr>
              <w:rPr>
                <w:highlight w:val="yellow"/>
              </w:rPr>
            </w:pPr>
          </w:p>
        </w:tc>
        <w:tc>
          <w:tcPr>
            <w:tcW w:w="3060" w:type="pct"/>
            <w:shd w:val="clear" w:color="auto" w:fill="auto"/>
          </w:tcPr>
          <w:p w14:paraId="3A6FE28F" w14:textId="41D8F503" w:rsidR="002F55F4" w:rsidRPr="00D353B4" w:rsidRDefault="002F55F4" w:rsidP="00AD3881">
            <w:r w:rsidRPr="00D353B4">
              <w:t xml:space="preserve">K1. </w:t>
            </w:r>
            <w:r w:rsidR="007024EA" w:rsidRPr="00D353B4">
              <w:t>Jest gotów do krytycznej oceny posiadanych praktycznych umiejętności językowych.</w:t>
            </w:r>
          </w:p>
        </w:tc>
      </w:tr>
      <w:tr w:rsidR="00D353B4" w:rsidRPr="00D353B4" w14:paraId="291667CB" w14:textId="77777777" w:rsidTr="00C73EA9">
        <w:trPr>
          <w:trHeight w:val="233"/>
        </w:trPr>
        <w:tc>
          <w:tcPr>
            <w:tcW w:w="1940" w:type="pct"/>
            <w:shd w:val="clear" w:color="auto" w:fill="auto"/>
          </w:tcPr>
          <w:p w14:paraId="2703923F" w14:textId="77777777" w:rsidR="002F55F4" w:rsidRPr="00D353B4" w:rsidRDefault="002F55F4" w:rsidP="00AD3881">
            <w:pPr>
              <w:rPr>
                <w:highlight w:val="yellow"/>
              </w:rPr>
            </w:pPr>
            <w:r w:rsidRPr="00D353B4">
              <w:t>Odniesienie modułowych efektów uczenia się do kierunkowych efektów uczenia się</w:t>
            </w:r>
          </w:p>
        </w:tc>
        <w:tc>
          <w:tcPr>
            <w:tcW w:w="3060" w:type="pct"/>
            <w:shd w:val="clear" w:color="auto" w:fill="auto"/>
          </w:tcPr>
          <w:p w14:paraId="4F0E40F2" w14:textId="77777777" w:rsidR="002F55F4" w:rsidRPr="00D353B4" w:rsidRDefault="002F55F4" w:rsidP="00AD3881">
            <w:r w:rsidRPr="00D353B4">
              <w:t>U1 – TR_U08, TR_U010, TR_U011</w:t>
            </w:r>
          </w:p>
          <w:p w14:paraId="70DE5762" w14:textId="77777777" w:rsidR="002F55F4" w:rsidRPr="00D353B4" w:rsidRDefault="002F55F4" w:rsidP="00AD3881">
            <w:r w:rsidRPr="00D353B4">
              <w:t>U2 – TR_U08, TR_U010, TR_U011</w:t>
            </w:r>
          </w:p>
          <w:p w14:paraId="1CCB31C8" w14:textId="77777777" w:rsidR="002F55F4" w:rsidRPr="00D353B4" w:rsidRDefault="002F55F4" w:rsidP="00AD3881">
            <w:r w:rsidRPr="00D353B4">
              <w:t>U3 – TR_U010, TR_U011</w:t>
            </w:r>
          </w:p>
          <w:p w14:paraId="3A417DC7" w14:textId="77777777" w:rsidR="002F55F4" w:rsidRPr="00D353B4" w:rsidRDefault="002F55F4" w:rsidP="00AD3881">
            <w:r w:rsidRPr="00D353B4">
              <w:t>U4 -  TR_U010, TR_U011</w:t>
            </w:r>
          </w:p>
          <w:p w14:paraId="7D831700" w14:textId="77777777" w:rsidR="002F55F4" w:rsidRPr="00D353B4" w:rsidRDefault="002F55F4" w:rsidP="00AD3881">
            <w:r w:rsidRPr="00D353B4">
              <w:t>K1 – TR_K01</w:t>
            </w:r>
          </w:p>
        </w:tc>
      </w:tr>
      <w:tr w:rsidR="00D353B4" w:rsidRPr="00D353B4" w14:paraId="4F14AF92" w14:textId="77777777" w:rsidTr="00C73EA9">
        <w:tc>
          <w:tcPr>
            <w:tcW w:w="1940" w:type="pct"/>
            <w:shd w:val="clear" w:color="auto" w:fill="auto"/>
          </w:tcPr>
          <w:p w14:paraId="5B9895E9" w14:textId="77777777" w:rsidR="002F55F4" w:rsidRPr="00D353B4" w:rsidRDefault="002F55F4" w:rsidP="00AD3881">
            <w:r w:rsidRPr="00D353B4">
              <w:t>Odniesienie modułowych efektów uczenia się do efektów inżynierskich (jeżeli dotyczy)</w:t>
            </w:r>
          </w:p>
        </w:tc>
        <w:tc>
          <w:tcPr>
            <w:tcW w:w="3060" w:type="pct"/>
            <w:shd w:val="clear" w:color="auto" w:fill="auto"/>
          </w:tcPr>
          <w:p w14:paraId="07BBEA35" w14:textId="77777777" w:rsidR="002F55F4" w:rsidRPr="00D353B4" w:rsidRDefault="002F55F4" w:rsidP="00AD3881">
            <w:pPr>
              <w:jc w:val="both"/>
            </w:pPr>
            <w:r w:rsidRPr="00D353B4">
              <w:t xml:space="preserve">nie dotyczy </w:t>
            </w:r>
          </w:p>
        </w:tc>
      </w:tr>
      <w:tr w:rsidR="00D353B4" w:rsidRPr="00D353B4" w14:paraId="6D8D340B" w14:textId="77777777" w:rsidTr="00C73EA9">
        <w:tc>
          <w:tcPr>
            <w:tcW w:w="1940" w:type="pct"/>
            <w:shd w:val="clear" w:color="auto" w:fill="auto"/>
          </w:tcPr>
          <w:p w14:paraId="67A05658" w14:textId="77777777" w:rsidR="002F55F4" w:rsidRPr="00D353B4" w:rsidRDefault="002F55F4" w:rsidP="00AD3881">
            <w:r w:rsidRPr="00D353B4">
              <w:t xml:space="preserve">Treści programowe modułu </w:t>
            </w:r>
          </w:p>
          <w:p w14:paraId="0D1D53CD" w14:textId="77777777" w:rsidR="002F55F4" w:rsidRPr="00D353B4" w:rsidRDefault="002F55F4" w:rsidP="00AD3881"/>
        </w:tc>
        <w:tc>
          <w:tcPr>
            <w:tcW w:w="3060" w:type="pct"/>
            <w:shd w:val="clear" w:color="auto" w:fill="auto"/>
          </w:tcPr>
          <w:p w14:paraId="39248D2E" w14:textId="77777777" w:rsidR="002F55F4" w:rsidRPr="00D353B4" w:rsidRDefault="002F55F4" w:rsidP="00AD3881">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4A48EFE8" w14:textId="77777777" w:rsidR="002F55F4" w:rsidRPr="00D353B4" w:rsidRDefault="002F55F4" w:rsidP="00AD3881">
            <w:r w:rsidRPr="00D353B4">
              <w:t xml:space="preserve">W czasie ćwiczeń zostanie wprowadzone słownictwo specjalistyczne z reprezentowanej dziedziny naukowej, studenci zostaną przygotowani do czytania ze zrozumieniem literatury fachowej i samodzielnej pracy z tekstem źródłowym. </w:t>
            </w:r>
          </w:p>
          <w:p w14:paraId="6B287B15" w14:textId="77777777" w:rsidR="002F55F4" w:rsidRPr="00D353B4" w:rsidRDefault="002F55F4" w:rsidP="00AD3881">
            <w:r w:rsidRPr="00D353B4">
              <w:t>Moduł obejmuje również ćwiczenie struktur gramatycznych i leksykalnych celem osiągnięcia przez studenta sprawnej komunikacji.</w:t>
            </w:r>
          </w:p>
          <w:p w14:paraId="1FCF44C0" w14:textId="6168946E" w:rsidR="002F55F4" w:rsidRPr="00D353B4" w:rsidRDefault="002F55F4" w:rsidP="00AD3881">
            <w:r w:rsidRPr="00D353B4">
              <w:t>Moduł ma również za zadanie bardziej szczegółowe zapoznanie studenta z kulturą danego obszaru językowego.</w:t>
            </w:r>
          </w:p>
        </w:tc>
      </w:tr>
      <w:tr w:rsidR="00D353B4" w:rsidRPr="00D353B4" w14:paraId="588DE5DC" w14:textId="77777777" w:rsidTr="00C73EA9">
        <w:tc>
          <w:tcPr>
            <w:tcW w:w="1940" w:type="pct"/>
            <w:shd w:val="clear" w:color="auto" w:fill="auto"/>
          </w:tcPr>
          <w:p w14:paraId="5D126FF9" w14:textId="77777777" w:rsidR="002F55F4" w:rsidRPr="00D353B4" w:rsidRDefault="002F55F4" w:rsidP="00AD3881">
            <w:r w:rsidRPr="00D353B4">
              <w:t>Wykaz literatury podstawowej i uzupełniającej</w:t>
            </w:r>
          </w:p>
        </w:tc>
        <w:tc>
          <w:tcPr>
            <w:tcW w:w="3060" w:type="pct"/>
            <w:shd w:val="clear" w:color="auto" w:fill="auto"/>
          </w:tcPr>
          <w:p w14:paraId="275E858A" w14:textId="77777777" w:rsidR="002F55F4" w:rsidRPr="00D353B4" w:rsidRDefault="002F55F4" w:rsidP="00AD3881">
            <w:r w:rsidRPr="00D353B4">
              <w:t>Literatura obowiązkowa:</w:t>
            </w:r>
          </w:p>
          <w:p w14:paraId="7035D00E" w14:textId="77777777" w:rsidR="002F55F4" w:rsidRPr="00D353B4" w:rsidRDefault="002F55F4" w:rsidP="00667F61">
            <w:pPr>
              <w:pStyle w:val="Akapitzlist"/>
              <w:numPr>
                <w:ilvl w:val="0"/>
                <w:numId w:val="23"/>
              </w:numPr>
              <w:suppressAutoHyphens w:val="0"/>
              <w:autoSpaceDN/>
              <w:spacing w:line="240" w:lineRule="auto"/>
              <w:contextualSpacing/>
              <w:jc w:val="left"/>
              <w:textAlignment w:val="auto"/>
              <w:rPr>
                <w:rFonts w:ascii="Times New Roman" w:hAnsi="Times New Roman"/>
                <w:sz w:val="24"/>
                <w:szCs w:val="24"/>
                <w:lang w:val="de-DE"/>
              </w:rPr>
            </w:pPr>
            <w:r w:rsidRPr="00D353B4">
              <w:rPr>
                <w:rFonts w:ascii="Times New Roman" w:hAnsi="Times New Roman"/>
                <w:sz w:val="24"/>
                <w:szCs w:val="24"/>
                <w:lang w:val="de-DE"/>
              </w:rPr>
              <w:t>S. Schmohl, B. Schenk, Akademie Deutsch, Hueber, 2019</w:t>
            </w:r>
          </w:p>
          <w:p w14:paraId="5B7B8984" w14:textId="77777777" w:rsidR="002F55F4" w:rsidRPr="00D353B4" w:rsidRDefault="002F55F4" w:rsidP="00AD3881">
            <w:pPr>
              <w:rPr>
                <w:lang w:val="de-DE"/>
              </w:rPr>
            </w:pPr>
            <w:r w:rsidRPr="00D353B4">
              <w:rPr>
                <w:lang w:val="de-DE"/>
              </w:rPr>
              <w:t>Literatura uzupełniająca:</w:t>
            </w:r>
          </w:p>
          <w:p w14:paraId="2D578477" w14:textId="77777777" w:rsidR="002F55F4" w:rsidRPr="00D353B4" w:rsidRDefault="002F55F4" w:rsidP="00667F61">
            <w:pPr>
              <w:pStyle w:val="Akapitzlist"/>
              <w:numPr>
                <w:ilvl w:val="0"/>
                <w:numId w:val="24"/>
              </w:numPr>
              <w:suppressAutoHyphens w:val="0"/>
              <w:autoSpaceDN/>
              <w:spacing w:line="240" w:lineRule="auto"/>
              <w:contextualSpacing/>
              <w:jc w:val="left"/>
              <w:textAlignment w:val="auto"/>
              <w:rPr>
                <w:rFonts w:ascii="Times New Roman" w:hAnsi="Times New Roman"/>
                <w:sz w:val="24"/>
                <w:szCs w:val="24"/>
                <w:lang w:val="de-DE"/>
              </w:rPr>
            </w:pPr>
            <w:r w:rsidRPr="00D353B4">
              <w:rPr>
                <w:rFonts w:ascii="Times New Roman" w:hAnsi="Times New Roman"/>
                <w:sz w:val="24"/>
                <w:szCs w:val="24"/>
                <w:lang w:val="de-DE"/>
              </w:rPr>
              <w:t>N. Becker, J. Braunert, Alltag, Beruf &amp; Co., Hueber 2013</w:t>
            </w:r>
          </w:p>
          <w:p w14:paraId="11819835" w14:textId="77777777" w:rsidR="002F55F4" w:rsidRPr="00D353B4" w:rsidRDefault="002F55F4" w:rsidP="00667F61">
            <w:pPr>
              <w:pStyle w:val="Akapitzlist"/>
              <w:numPr>
                <w:ilvl w:val="0"/>
                <w:numId w:val="24"/>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lang w:val="de-DE"/>
              </w:rPr>
              <w:t>B. Kujawa, M. Stinia, Mit Beruf auf Deutsch, profil turystyczno-gastronomiczny, Nowa Era, 2013</w:t>
            </w:r>
          </w:p>
          <w:p w14:paraId="33B8EDF7" w14:textId="77777777" w:rsidR="002F55F4" w:rsidRPr="00D353B4" w:rsidRDefault="002F55F4" w:rsidP="00667F61">
            <w:pPr>
              <w:pStyle w:val="Akapitzlist"/>
              <w:numPr>
                <w:ilvl w:val="0"/>
                <w:numId w:val="24"/>
              </w:numPr>
              <w:suppressAutoHyphens w:val="0"/>
              <w:autoSpaceDN/>
              <w:spacing w:line="240" w:lineRule="auto"/>
              <w:contextualSpacing/>
              <w:jc w:val="left"/>
              <w:textAlignment w:val="auto"/>
            </w:pPr>
            <w:r w:rsidRPr="00D353B4">
              <w:rPr>
                <w:rFonts w:ascii="Times New Roman" w:hAnsi="Times New Roman"/>
                <w:sz w:val="24"/>
                <w:szCs w:val="24"/>
              </w:rPr>
              <w:t>Zbiór tekstów specjalistycznych przygotowany przez wykładowców CNJOiC</w:t>
            </w:r>
          </w:p>
        </w:tc>
      </w:tr>
      <w:tr w:rsidR="00D353B4" w:rsidRPr="00D353B4" w14:paraId="0F93BEAF" w14:textId="77777777" w:rsidTr="00C73EA9">
        <w:tc>
          <w:tcPr>
            <w:tcW w:w="1940" w:type="pct"/>
            <w:shd w:val="clear" w:color="auto" w:fill="auto"/>
          </w:tcPr>
          <w:p w14:paraId="56B80D8D" w14:textId="77777777" w:rsidR="002F55F4" w:rsidRPr="00D353B4" w:rsidRDefault="002F55F4" w:rsidP="00AD3881">
            <w:r w:rsidRPr="00D353B4">
              <w:t>Planowane formy/działania/metody dydaktyczne</w:t>
            </w:r>
          </w:p>
        </w:tc>
        <w:tc>
          <w:tcPr>
            <w:tcW w:w="3060" w:type="pct"/>
            <w:shd w:val="clear" w:color="auto" w:fill="auto"/>
          </w:tcPr>
          <w:p w14:paraId="6DECB1E3" w14:textId="77777777" w:rsidR="002F55F4" w:rsidRPr="00D353B4" w:rsidRDefault="002F55F4" w:rsidP="00AD3881">
            <w:r w:rsidRPr="00D353B4">
              <w:t>Wykład, dyskusja, prezentacja, konwersacja,</w:t>
            </w:r>
          </w:p>
          <w:p w14:paraId="2C713F3C" w14:textId="77777777" w:rsidR="002F55F4" w:rsidRPr="00D353B4" w:rsidRDefault="002F55F4" w:rsidP="00AD3881">
            <w:r w:rsidRPr="00D353B4">
              <w:t xml:space="preserve">metoda gramatyczno-tłumaczeniowa (teksty specjalistyczne), metoda komunikacyjna i bezpośrednia ze </w:t>
            </w:r>
            <w:r w:rsidRPr="00D353B4">
              <w:lastRenderedPageBreak/>
              <w:t>szczególnym uwzględnieniem umiejętności komunikowania się.</w:t>
            </w:r>
          </w:p>
        </w:tc>
      </w:tr>
      <w:tr w:rsidR="00D353B4" w:rsidRPr="00D353B4" w14:paraId="5AAF6003" w14:textId="77777777" w:rsidTr="00C73EA9">
        <w:tc>
          <w:tcPr>
            <w:tcW w:w="1940" w:type="pct"/>
            <w:shd w:val="clear" w:color="auto" w:fill="auto"/>
          </w:tcPr>
          <w:p w14:paraId="320709E7" w14:textId="77777777" w:rsidR="002F55F4" w:rsidRPr="00D353B4" w:rsidRDefault="002F55F4" w:rsidP="00AD3881">
            <w:r w:rsidRPr="00D353B4">
              <w:lastRenderedPageBreak/>
              <w:t>Sposoby weryfikacji oraz formy dokumentowania osiągniętych efektów uczenia się</w:t>
            </w:r>
          </w:p>
        </w:tc>
        <w:tc>
          <w:tcPr>
            <w:tcW w:w="3060" w:type="pct"/>
            <w:shd w:val="clear" w:color="auto" w:fill="auto"/>
          </w:tcPr>
          <w:p w14:paraId="5313C3F3" w14:textId="77777777" w:rsidR="002F55F4" w:rsidRPr="00D353B4" w:rsidRDefault="002F55F4" w:rsidP="00AD3881">
            <w:pPr>
              <w:jc w:val="both"/>
            </w:pPr>
            <w:r w:rsidRPr="00D353B4">
              <w:t xml:space="preserve">U1-ocena wypowiedzi ustnych na zajęciach </w:t>
            </w:r>
          </w:p>
          <w:p w14:paraId="385123BC" w14:textId="77777777" w:rsidR="002F55F4" w:rsidRPr="00D353B4" w:rsidRDefault="002F55F4" w:rsidP="00AD3881">
            <w:pPr>
              <w:jc w:val="both"/>
            </w:pPr>
            <w:r w:rsidRPr="00D353B4">
              <w:t>U2-ocena wypowiedzi ustnych na zajęciach oraz prac domowych</w:t>
            </w:r>
          </w:p>
          <w:p w14:paraId="1BD4B0B3" w14:textId="77777777" w:rsidR="002F55F4" w:rsidRPr="00D353B4" w:rsidRDefault="002F55F4" w:rsidP="00AD3881">
            <w:pPr>
              <w:jc w:val="both"/>
            </w:pPr>
            <w:r w:rsidRPr="00D353B4">
              <w:t xml:space="preserve">U3-ocena wypowiedzi ustnych </w:t>
            </w:r>
          </w:p>
          <w:p w14:paraId="498B8EDB" w14:textId="77777777" w:rsidR="002F55F4" w:rsidRPr="00D353B4" w:rsidRDefault="002F55F4" w:rsidP="00AD3881">
            <w:pPr>
              <w:jc w:val="both"/>
            </w:pPr>
            <w:r w:rsidRPr="00D353B4">
              <w:t>U4-ocena dłuższych wypowiedzi pisemnych oraz prac domowych</w:t>
            </w:r>
          </w:p>
          <w:p w14:paraId="09F43A82" w14:textId="77777777" w:rsidR="002F55F4" w:rsidRPr="00D353B4" w:rsidRDefault="002F55F4" w:rsidP="00AD3881">
            <w:pPr>
              <w:jc w:val="both"/>
            </w:pPr>
            <w:r w:rsidRPr="00D353B4">
              <w:t xml:space="preserve">K1-ocena przygotowania do zajęć i aktywności na ćwiczeniach </w:t>
            </w:r>
          </w:p>
          <w:p w14:paraId="22B02605" w14:textId="37743EFB" w:rsidR="002F55F4" w:rsidRPr="00D353B4" w:rsidRDefault="002F55F4" w:rsidP="00C73EA9">
            <w:pPr>
              <w:jc w:val="both"/>
            </w:pPr>
            <w:r w:rsidRPr="00D353B4">
              <w:t>Formy dokumentowania osiągniętych efektów kształcenia:</w:t>
            </w:r>
            <w:r w:rsidR="00C73EA9" w:rsidRPr="00D353B4">
              <w:t xml:space="preserve"> </w:t>
            </w: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6BF43936" w14:textId="77777777" w:rsidTr="00C73EA9">
        <w:tc>
          <w:tcPr>
            <w:tcW w:w="1940" w:type="pct"/>
            <w:shd w:val="clear" w:color="auto" w:fill="auto"/>
          </w:tcPr>
          <w:p w14:paraId="150336E6" w14:textId="77777777" w:rsidR="002F55F4" w:rsidRPr="00D353B4" w:rsidRDefault="002F55F4" w:rsidP="00AD3881">
            <w:r w:rsidRPr="00D353B4">
              <w:t>Elementy i wagi mające wpływ na ocenę końcową</w:t>
            </w:r>
          </w:p>
          <w:p w14:paraId="375DC6EF" w14:textId="77777777" w:rsidR="002F55F4" w:rsidRPr="00D353B4" w:rsidRDefault="002F55F4" w:rsidP="00AD3881"/>
          <w:p w14:paraId="23A58D34" w14:textId="77777777" w:rsidR="002F55F4" w:rsidRPr="00D353B4" w:rsidRDefault="002F55F4" w:rsidP="00AD3881"/>
        </w:tc>
        <w:tc>
          <w:tcPr>
            <w:tcW w:w="3060" w:type="pct"/>
            <w:shd w:val="clear" w:color="auto" w:fill="auto"/>
          </w:tcPr>
          <w:p w14:paraId="2126B738" w14:textId="77777777" w:rsidR="002F55F4" w:rsidRPr="00D353B4" w:rsidRDefault="002F55F4"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654FA314" w14:textId="77777777" w:rsidR="002F55F4" w:rsidRPr="00D353B4" w:rsidRDefault="002F55F4" w:rsidP="00AD3881">
            <w:pPr>
              <w:spacing w:line="252" w:lineRule="auto"/>
              <w:rPr>
                <w:rFonts w:eastAsiaTheme="minorHAnsi"/>
                <w:lang w:eastAsia="en-US"/>
              </w:rPr>
            </w:pPr>
            <w:r w:rsidRPr="00D353B4">
              <w:rPr>
                <w:rFonts w:eastAsiaTheme="minorHAnsi"/>
                <w:lang w:eastAsia="en-US"/>
              </w:rPr>
              <w:t>- sprawdziany pisemne – 50%</w:t>
            </w:r>
          </w:p>
          <w:p w14:paraId="3B3017E6"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ustne – 25%</w:t>
            </w:r>
          </w:p>
          <w:p w14:paraId="3F11A008"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pisemne – 25%</w:t>
            </w:r>
          </w:p>
          <w:p w14:paraId="223525B4" w14:textId="77777777" w:rsidR="002F55F4" w:rsidRPr="00D353B4" w:rsidRDefault="002F55F4" w:rsidP="00AD3881">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4B8B1D32" w14:textId="77777777" w:rsidTr="00C73EA9">
        <w:trPr>
          <w:trHeight w:val="1182"/>
        </w:trPr>
        <w:tc>
          <w:tcPr>
            <w:tcW w:w="1940" w:type="pct"/>
            <w:shd w:val="clear" w:color="auto" w:fill="auto"/>
          </w:tcPr>
          <w:p w14:paraId="1343D01F" w14:textId="77777777" w:rsidR="003B4A64" w:rsidRPr="00D353B4" w:rsidRDefault="003B4A64" w:rsidP="003B4A64">
            <w:pPr>
              <w:jc w:val="both"/>
            </w:pPr>
            <w:r w:rsidRPr="00D353B4">
              <w:t>Bilans punktów ECTS</w:t>
            </w:r>
          </w:p>
        </w:tc>
        <w:tc>
          <w:tcPr>
            <w:tcW w:w="3060" w:type="pct"/>
            <w:shd w:val="clear" w:color="auto" w:fill="auto"/>
          </w:tcPr>
          <w:p w14:paraId="742F180A" w14:textId="77777777" w:rsidR="003B4A64" w:rsidRPr="00D353B4" w:rsidRDefault="003B4A64" w:rsidP="003B4A64">
            <w:r w:rsidRPr="00D353B4">
              <w:t>KONTAKTOWE:</w:t>
            </w:r>
          </w:p>
          <w:p w14:paraId="4DBA3284" w14:textId="77777777" w:rsidR="003B4A64" w:rsidRPr="00D353B4" w:rsidRDefault="003B4A64" w:rsidP="003B4A64">
            <w:r w:rsidRPr="00D353B4">
              <w:t>Udział w ćwiczeniach: 20 godz.</w:t>
            </w:r>
          </w:p>
          <w:p w14:paraId="7B30C798" w14:textId="77777777" w:rsidR="003B4A64" w:rsidRPr="00D353B4" w:rsidRDefault="003B4A64" w:rsidP="003B4A64">
            <w:pPr>
              <w:rPr>
                <w:u w:val="single"/>
              </w:rPr>
            </w:pPr>
            <w:r w:rsidRPr="00D353B4">
              <w:rPr>
                <w:u w:val="single"/>
              </w:rPr>
              <w:t>RAZEM KONTAKTOWE:     20 godz. / 0,8 ECTS</w:t>
            </w:r>
          </w:p>
          <w:p w14:paraId="196603AA" w14:textId="77777777" w:rsidR="003B4A64" w:rsidRPr="00D353B4" w:rsidRDefault="003B4A64" w:rsidP="003B4A64"/>
          <w:p w14:paraId="79A74488" w14:textId="77777777" w:rsidR="003B4A64" w:rsidRPr="00D353B4" w:rsidRDefault="003B4A64" w:rsidP="003B4A64">
            <w:r w:rsidRPr="00D353B4">
              <w:t>NIEKONTAKTOWE:</w:t>
            </w:r>
          </w:p>
          <w:p w14:paraId="20FD02F4" w14:textId="77777777" w:rsidR="003B4A64" w:rsidRPr="00D353B4" w:rsidRDefault="003B4A64" w:rsidP="003B4A64">
            <w:r w:rsidRPr="00D353B4">
              <w:t>Przygotowanie do zajęć: 15 godz.</w:t>
            </w:r>
          </w:p>
          <w:p w14:paraId="256713B3" w14:textId="77777777" w:rsidR="003B4A64" w:rsidRPr="00D353B4" w:rsidRDefault="003B4A64" w:rsidP="003B4A64">
            <w:r w:rsidRPr="00D353B4">
              <w:t>Przygotowanie do sprawdzianów: 15 godz.</w:t>
            </w:r>
          </w:p>
          <w:p w14:paraId="7E6B7152" w14:textId="77777777" w:rsidR="003B4A64" w:rsidRPr="00D353B4" w:rsidRDefault="003B4A64" w:rsidP="003B4A64">
            <w:pPr>
              <w:rPr>
                <w:u w:val="single"/>
              </w:rPr>
            </w:pPr>
            <w:r w:rsidRPr="00D353B4">
              <w:rPr>
                <w:u w:val="single"/>
              </w:rPr>
              <w:t>RAZEM NIEKONTAKTOWE:  30 godz. / 1,2  ECTS</w:t>
            </w:r>
          </w:p>
          <w:p w14:paraId="7AE758F0" w14:textId="77777777" w:rsidR="003B4A64" w:rsidRPr="00D353B4" w:rsidRDefault="003B4A64" w:rsidP="003B4A64">
            <w:r w:rsidRPr="00D353B4">
              <w:t xml:space="preserve">                          </w:t>
            </w:r>
          </w:p>
          <w:p w14:paraId="160150F2" w14:textId="184BDCA9" w:rsidR="003B4A64" w:rsidRPr="00D353B4" w:rsidRDefault="003B4A64" w:rsidP="003B4A64">
            <w:r w:rsidRPr="00D353B4">
              <w:t>Łączny nakład pracy studenta to 50 godz. co odpowiada  2 punktom ECTS</w:t>
            </w:r>
          </w:p>
        </w:tc>
      </w:tr>
      <w:tr w:rsidR="003B4A64" w:rsidRPr="00D353B4" w14:paraId="71F82DB2" w14:textId="77777777" w:rsidTr="00C73EA9">
        <w:trPr>
          <w:trHeight w:val="718"/>
        </w:trPr>
        <w:tc>
          <w:tcPr>
            <w:tcW w:w="1940" w:type="pct"/>
            <w:shd w:val="clear" w:color="auto" w:fill="auto"/>
          </w:tcPr>
          <w:p w14:paraId="32EBD35E" w14:textId="77777777" w:rsidR="003B4A64" w:rsidRPr="00D353B4" w:rsidRDefault="003B4A64" w:rsidP="003B4A64">
            <w:r w:rsidRPr="00D353B4">
              <w:t>Nakład pracy związany z zajęciami wymagającymi bezpośredniego udziału nauczyciela akademickiego</w:t>
            </w:r>
          </w:p>
        </w:tc>
        <w:tc>
          <w:tcPr>
            <w:tcW w:w="3060" w:type="pct"/>
            <w:shd w:val="clear" w:color="auto" w:fill="auto"/>
          </w:tcPr>
          <w:p w14:paraId="580BCD98" w14:textId="77777777" w:rsidR="003B4A64" w:rsidRPr="00D353B4" w:rsidRDefault="003B4A64" w:rsidP="003B4A64">
            <w:r w:rsidRPr="00D353B4">
              <w:t>- udział w ćwiczeniach – 20 godzin</w:t>
            </w:r>
          </w:p>
          <w:p w14:paraId="1CB54A82" w14:textId="57DB1FC0" w:rsidR="003B4A64" w:rsidRPr="00D353B4" w:rsidRDefault="003B4A64" w:rsidP="003B4A64">
            <w:pPr>
              <w:jc w:val="both"/>
            </w:pPr>
            <w:r w:rsidRPr="00D353B4">
              <w:t>Łącznie 20 godz. co odpowiada 0,8 punktom ECTS</w:t>
            </w:r>
          </w:p>
        </w:tc>
      </w:tr>
    </w:tbl>
    <w:p w14:paraId="58FE0903" w14:textId="77777777" w:rsidR="002F55F4" w:rsidRPr="00D353B4" w:rsidRDefault="002F55F4" w:rsidP="00AD3881">
      <w:pPr>
        <w:rPr>
          <w:sz w:val="28"/>
          <w:szCs w:val="28"/>
        </w:rPr>
      </w:pPr>
    </w:p>
    <w:p w14:paraId="071528D1" w14:textId="586D47D4" w:rsidR="002F55F4" w:rsidRPr="00D353B4" w:rsidRDefault="002F55F4" w:rsidP="00C73EA9">
      <w:pPr>
        <w:tabs>
          <w:tab w:val="left" w:pos="4190"/>
        </w:tabs>
        <w:rPr>
          <w:b/>
          <w:sz w:val="28"/>
        </w:rPr>
      </w:pPr>
      <w:r w:rsidRPr="00D353B4">
        <w:rPr>
          <w:b/>
          <w:sz w:val="28"/>
        </w:rPr>
        <w:t>Karta opisu zajęć z modułu język francuski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8"/>
        <w:gridCol w:w="5860"/>
      </w:tblGrid>
      <w:tr w:rsidR="00D353B4" w:rsidRPr="00D353B4" w14:paraId="2AB1734F" w14:textId="77777777" w:rsidTr="00C73EA9">
        <w:tc>
          <w:tcPr>
            <w:tcW w:w="1957" w:type="pct"/>
            <w:shd w:val="clear" w:color="auto" w:fill="auto"/>
          </w:tcPr>
          <w:p w14:paraId="4A9DF73B" w14:textId="112C64DF" w:rsidR="002F55F4" w:rsidRPr="00D353B4" w:rsidRDefault="002F55F4" w:rsidP="002F55F4">
            <w:r w:rsidRPr="00D353B4">
              <w:t xml:space="preserve">Nazwa kierunku studiów </w:t>
            </w:r>
          </w:p>
        </w:tc>
        <w:tc>
          <w:tcPr>
            <w:tcW w:w="3043" w:type="pct"/>
            <w:shd w:val="clear" w:color="auto" w:fill="auto"/>
          </w:tcPr>
          <w:p w14:paraId="29227A10" w14:textId="77777777" w:rsidR="002F55F4" w:rsidRPr="00D353B4" w:rsidRDefault="002F55F4" w:rsidP="00AD3881">
            <w:r w:rsidRPr="00D353B4">
              <w:t>Turystyka i rekreacja</w:t>
            </w:r>
          </w:p>
        </w:tc>
      </w:tr>
      <w:tr w:rsidR="00D353B4" w:rsidRPr="00D353B4" w14:paraId="20D1B0AC" w14:textId="77777777" w:rsidTr="00C73EA9">
        <w:tc>
          <w:tcPr>
            <w:tcW w:w="1957" w:type="pct"/>
            <w:shd w:val="clear" w:color="auto" w:fill="auto"/>
          </w:tcPr>
          <w:p w14:paraId="74A159B7" w14:textId="77777777" w:rsidR="002F55F4" w:rsidRPr="00D353B4" w:rsidRDefault="002F55F4" w:rsidP="00AD3881">
            <w:r w:rsidRPr="00D353B4">
              <w:t>Nazwa modułu, także nazwa w języku angielskim</w:t>
            </w:r>
          </w:p>
        </w:tc>
        <w:tc>
          <w:tcPr>
            <w:tcW w:w="3043" w:type="pct"/>
            <w:shd w:val="clear" w:color="auto" w:fill="auto"/>
          </w:tcPr>
          <w:p w14:paraId="6CFBAE46" w14:textId="77777777" w:rsidR="002F55F4" w:rsidRPr="00D353B4" w:rsidRDefault="002F55F4" w:rsidP="00AD3881">
            <w:pPr>
              <w:rPr>
                <w:lang w:val="en-GB"/>
              </w:rPr>
            </w:pPr>
            <w:r w:rsidRPr="00D353B4">
              <w:rPr>
                <w:lang w:val="en-GB"/>
              </w:rPr>
              <w:t>Język obcy 2– Francuski B2</w:t>
            </w:r>
          </w:p>
          <w:p w14:paraId="0E59A9BF" w14:textId="77777777" w:rsidR="002F55F4" w:rsidRPr="00D353B4" w:rsidRDefault="002F55F4" w:rsidP="00AD3881">
            <w:pPr>
              <w:rPr>
                <w:lang w:val="en-GB"/>
              </w:rPr>
            </w:pPr>
            <w:r w:rsidRPr="00D353B4">
              <w:rPr>
                <w:lang w:val="en-US"/>
              </w:rPr>
              <w:t>Foreign Language 2– French B2</w:t>
            </w:r>
          </w:p>
        </w:tc>
      </w:tr>
      <w:tr w:rsidR="00D353B4" w:rsidRPr="00D353B4" w14:paraId="725491B3" w14:textId="77777777" w:rsidTr="00C73EA9">
        <w:tc>
          <w:tcPr>
            <w:tcW w:w="1957" w:type="pct"/>
            <w:shd w:val="clear" w:color="auto" w:fill="auto"/>
          </w:tcPr>
          <w:p w14:paraId="13B75CE5" w14:textId="3DE36782" w:rsidR="002F55F4" w:rsidRPr="00D353B4" w:rsidRDefault="002F55F4" w:rsidP="002F55F4">
            <w:r w:rsidRPr="00D353B4">
              <w:t xml:space="preserve">Język wykładowy </w:t>
            </w:r>
          </w:p>
        </w:tc>
        <w:tc>
          <w:tcPr>
            <w:tcW w:w="3043" w:type="pct"/>
            <w:shd w:val="clear" w:color="auto" w:fill="auto"/>
          </w:tcPr>
          <w:p w14:paraId="7C736773" w14:textId="77777777" w:rsidR="002F55F4" w:rsidRPr="00D353B4" w:rsidRDefault="002F55F4" w:rsidP="00AD3881">
            <w:pPr>
              <w:rPr>
                <w:lang w:val="en-GB"/>
              </w:rPr>
            </w:pPr>
            <w:r w:rsidRPr="00D353B4">
              <w:rPr>
                <w:lang w:val="en-GB"/>
              </w:rPr>
              <w:t>francuski</w:t>
            </w:r>
          </w:p>
        </w:tc>
      </w:tr>
      <w:tr w:rsidR="00D353B4" w:rsidRPr="00D353B4" w14:paraId="02A36BEB" w14:textId="77777777" w:rsidTr="00C73EA9">
        <w:tc>
          <w:tcPr>
            <w:tcW w:w="1957" w:type="pct"/>
            <w:shd w:val="clear" w:color="auto" w:fill="auto"/>
          </w:tcPr>
          <w:p w14:paraId="3FBD5DF2" w14:textId="0D825051" w:rsidR="002F55F4" w:rsidRPr="00D353B4" w:rsidRDefault="002F55F4" w:rsidP="002F55F4">
            <w:pPr>
              <w:autoSpaceDE w:val="0"/>
              <w:autoSpaceDN w:val="0"/>
              <w:adjustRightInd w:val="0"/>
            </w:pPr>
            <w:r w:rsidRPr="00D353B4">
              <w:t xml:space="preserve">Rodzaj modułu </w:t>
            </w:r>
          </w:p>
        </w:tc>
        <w:tc>
          <w:tcPr>
            <w:tcW w:w="3043" w:type="pct"/>
            <w:shd w:val="clear" w:color="auto" w:fill="auto"/>
          </w:tcPr>
          <w:p w14:paraId="5EC9E6AD" w14:textId="77777777" w:rsidR="002F55F4" w:rsidRPr="00D353B4" w:rsidRDefault="002F55F4" w:rsidP="00AD3881">
            <w:r w:rsidRPr="00D353B4">
              <w:t>obowiązkowy</w:t>
            </w:r>
          </w:p>
        </w:tc>
      </w:tr>
      <w:tr w:rsidR="00D353B4" w:rsidRPr="00D353B4" w14:paraId="090098E7" w14:textId="77777777" w:rsidTr="00C73EA9">
        <w:tc>
          <w:tcPr>
            <w:tcW w:w="1957" w:type="pct"/>
            <w:shd w:val="clear" w:color="auto" w:fill="auto"/>
          </w:tcPr>
          <w:p w14:paraId="526FCD84" w14:textId="77777777" w:rsidR="002F55F4" w:rsidRPr="00D353B4" w:rsidRDefault="002F55F4" w:rsidP="00AD3881">
            <w:r w:rsidRPr="00D353B4">
              <w:t>Poziom studiów</w:t>
            </w:r>
          </w:p>
        </w:tc>
        <w:tc>
          <w:tcPr>
            <w:tcW w:w="3043" w:type="pct"/>
            <w:shd w:val="clear" w:color="auto" w:fill="auto"/>
          </w:tcPr>
          <w:p w14:paraId="262C352C" w14:textId="77777777" w:rsidR="002F55F4" w:rsidRPr="00D353B4" w:rsidRDefault="002F55F4" w:rsidP="00AD3881">
            <w:r w:rsidRPr="00D353B4">
              <w:t xml:space="preserve">studia pierwszego stopnia </w:t>
            </w:r>
          </w:p>
        </w:tc>
      </w:tr>
      <w:tr w:rsidR="00D353B4" w:rsidRPr="00D353B4" w14:paraId="5858FC28" w14:textId="77777777" w:rsidTr="00C73EA9">
        <w:tc>
          <w:tcPr>
            <w:tcW w:w="1957" w:type="pct"/>
            <w:shd w:val="clear" w:color="auto" w:fill="auto"/>
          </w:tcPr>
          <w:p w14:paraId="6AA89D5F" w14:textId="5B4FE70D" w:rsidR="002F55F4" w:rsidRPr="00D353B4" w:rsidRDefault="002F55F4" w:rsidP="002F55F4">
            <w:r w:rsidRPr="00D353B4">
              <w:t>Forma studiów</w:t>
            </w:r>
          </w:p>
        </w:tc>
        <w:tc>
          <w:tcPr>
            <w:tcW w:w="3043" w:type="pct"/>
            <w:shd w:val="clear" w:color="auto" w:fill="auto"/>
          </w:tcPr>
          <w:p w14:paraId="61AA2BA3" w14:textId="5CE7CFF0" w:rsidR="002F55F4" w:rsidRPr="00D353B4" w:rsidRDefault="0039707D" w:rsidP="00AD3881">
            <w:r w:rsidRPr="00D353B4">
              <w:t>nie</w:t>
            </w:r>
            <w:r w:rsidR="002F55F4" w:rsidRPr="00D353B4">
              <w:t>stacjonarne</w:t>
            </w:r>
          </w:p>
        </w:tc>
      </w:tr>
      <w:tr w:rsidR="00D353B4" w:rsidRPr="00D353B4" w14:paraId="161F15B1" w14:textId="77777777" w:rsidTr="00C73EA9">
        <w:tc>
          <w:tcPr>
            <w:tcW w:w="1957" w:type="pct"/>
            <w:shd w:val="clear" w:color="auto" w:fill="auto"/>
          </w:tcPr>
          <w:p w14:paraId="68CE729B" w14:textId="77777777" w:rsidR="002F55F4" w:rsidRPr="00D353B4" w:rsidRDefault="002F55F4" w:rsidP="00AD3881">
            <w:r w:rsidRPr="00D353B4">
              <w:t>Rok studiów dla kierunku</w:t>
            </w:r>
          </w:p>
        </w:tc>
        <w:tc>
          <w:tcPr>
            <w:tcW w:w="3043" w:type="pct"/>
            <w:shd w:val="clear" w:color="auto" w:fill="auto"/>
          </w:tcPr>
          <w:p w14:paraId="530F899C" w14:textId="77777777" w:rsidR="002F55F4" w:rsidRPr="00D353B4" w:rsidRDefault="002F55F4" w:rsidP="00AD3881">
            <w:r w:rsidRPr="00D353B4">
              <w:t>I</w:t>
            </w:r>
          </w:p>
        </w:tc>
      </w:tr>
      <w:tr w:rsidR="00D353B4" w:rsidRPr="00D353B4" w14:paraId="099C4D2E" w14:textId="77777777" w:rsidTr="00C73EA9">
        <w:tc>
          <w:tcPr>
            <w:tcW w:w="1957" w:type="pct"/>
            <w:shd w:val="clear" w:color="auto" w:fill="auto"/>
          </w:tcPr>
          <w:p w14:paraId="418FEFFB" w14:textId="77777777" w:rsidR="002F55F4" w:rsidRPr="00D353B4" w:rsidRDefault="002F55F4" w:rsidP="00AD3881">
            <w:r w:rsidRPr="00D353B4">
              <w:t>Semestr dla kierunku</w:t>
            </w:r>
          </w:p>
        </w:tc>
        <w:tc>
          <w:tcPr>
            <w:tcW w:w="3043" w:type="pct"/>
            <w:shd w:val="clear" w:color="auto" w:fill="auto"/>
          </w:tcPr>
          <w:p w14:paraId="49F6515E" w14:textId="77777777" w:rsidR="002F55F4" w:rsidRPr="00D353B4" w:rsidRDefault="002F55F4" w:rsidP="00AD3881">
            <w:r w:rsidRPr="00D353B4">
              <w:t>2</w:t>
            </w:r>
          </w:p>
        </w:tc>
      </w:tr>
      <w:tr w:rsidR="00D353B4" w:rsidRPr="00D353B4" w14:paraId="778199C1" w14:textId="77777777" w:rsidTr="00C73EA9">
        <w:tc>
          <w:tcPr>
            <w:tcW w:w="1957" w:type="pct"/>
            <w:shd w:val="clear" w:color="auto" w:fill="auto"/>
          </w:tcPr>
          <w:p w14:paraId="4C49A2DF" w14:textId="77777777" w:rsidR="002F55F4" w:rsidRPr="00D353B4" w:rsidRDefault="002F55F4" w:rsidP="00AD3881">
            <w:pPr>
              <w:autoSpaceDE w:val="0"/>
              <w:autoSpaceDN w:val="0"/>
              <w:adjustRightInd w:val="0"/>
            </w:pPr>
            <w:r w:rsidRPr="00D353B4">
              <w:t>Liczba punktów ECTS z podziałem na kontaktowe/niekontaktowe</w:t>
            </w:r>
          </w:p>
        </w:tc>
        <w:tc>
          <w:tcPr>
            <w:tcW w:w="3043" w:type="pct"/>
            <w:shd w:val="clear" w:color="auto" w:fill="auto"/>
          </w:tcPr>
          <w:p w14:paraId="3FFA1197" w14:textId="11A5BD4A" w:rsidR="002F55F4" w:rsidRPr="00D353B4" w:rsidRDefault="003B4A64" w:rsidP="00AD3881">
            <w:r w:rsidRPr="00D353B4">
              <w:t>2 (0,8/1,2)</w:t>
            </w:r>
          </w:p>
        </w:tc>
      </w:tr>
      <w:tr w:rsidR="00D353B4" w:rsidRPr="00D353B4" w14:paraId="20FC4C5D" w14:textId="77777777" w:rsidTr="00C73EA9">
        <w:tc>
          <w:tcPr>
            <w:tcW w:w="1957" w:type="pct"/>
            <w:shd w:val="clear" w:color="auto" w:fill="auto"/>
          </w:tcPr>
          <w:p w14:paraId="41F48164" w14:textId="77777777" w:rsidR="002F55F4" w:rsidRPr="00D353B4" w:rsidRDefault="002F55F4" w:rsidP="00AD3881">
            <w:pPr>
              <w:autoSpaceDE w:val="0"/>
              <w:autoSpaceDN w:val="0"/>
              <w:adjustRightInd w:val="0"/>
            </w:pPr>
            <w:r w:rsidRPr="00D353B4">
              <w:t>Tytuł naukowy/stopień naukowy, imię i nazwisko osoby odpowiedzialnej za moduł</w:t>
            </w:r>
          </w:p>
        </w:tc>
        <w:tc>
          <w:tcPr>
            <w:tcW w:w="3043" w:type="pct"/>
            <w:shd w:val="clear" w:color="auto" w:fill="auto"/>
          </w:tcPr>
          <w:p w14:paraId="5C14B1F8" w14:textId="77777777" w:rsidR="002F55F4" w:rsidRPr="00D353B4" w:rsidRDefault="002F55F4" w:rsidP="00AD3881">
            <w:r w:rsidRPr="00D353B4">
              <w:t>mgr Elżbieta Karolak</w:t>
            </w:r>
          </w:p>
        </w:tc>
      </w:tr>
      <w:tr w:rsidR="00D353B4" w:rsidRPr="00D353B4" w14:paraId="7BEF394F" w14:textId="77777777" w:rsidTr="00C73EA9">
        <w:tc>
          <w:tcPr>
            <w:tcW w:w="1957" w:type="pct"/>
            <w:shd w:val="clear" w:color="auto" w:fill="auto"/>
          </w:tcPr>
          <w:p w14:paraId="4A3A5032" w14:textId="235FBD55" w:rsidR="002F55F4" w:rsidRPr="00D353B4" w:rsidRDefault="002F55F4" w:rsidP="002F55F4">
            <w:r w:rsidRPr="00D353B4">
              <w:lastRenderedPageBreak/>
              <w:t>Jednostka oferująca moduł</w:t>
            </w:r>
          </w:p>
        </w:tc>
        <w:tc>
          <w:tcPr>
            <w:tcW w:w="3043" w:type="pct"/>
            <w:shd w:val="clear" w:color="auto" w:fill="auto"/>
          </w:tcPr>
          <w:p w14:paraId="3A236BE6" w14:textId="77777777" w:rsidR="002F55F4" w:rsidRPr="00D353B4" w:rsidRDefault="002F55F4" w:rsidP="00AD3881">
            <w:r w:rsidRPr="00D353B4">
              <w:t>Centrum Nauczania Języków Obcych i Certyfikacji</w:t>
            </w:r>
          </w:p>
        </w:tc>
      </w:tr>
      <w:tr w:rsidR="00D353B4" w:rsidRPr="00D353B4" w14:paraId="7B3FFBDB" w14:textId="77777777" w:rsidTr="00C73EA9">
        <w:tc>
          <w:tcPr>
            <w:tcW w:w="1957" w:type="pct"/>
            <w:shd w:val="clear" w:color="auto" w:fill="auto"/>
          </w:tcPr>
          <w:p w14:paraId="237674FA" w14:textId="77777777" w:rsidR="002F55F4" w:rsidRPr="00D353B4" w:rsidRDefault="002F55F4" w:rsidP="00AD3881">
            <w:r w:rsidRPr="00D353B4">
              <w:t>Cel modułu</w:t>
            </w:r>
          </w:p>
          <w:p w14:paraId="1272563E" w14:textId="77777777" w:rsidR="002F55F4" w:rsidRPr="00D353B4" w:rsidRDefault="002F55F4" w:rsidP="00AD3881"/>
        </w:tc>
        <w:tc>
          <w:tcPr>
            <w:tcW w:w="3043" w:type="pct"/>
            <w:shd w:val="clear" w:color="auto" w:fill="auto"/>
          </w:tcPr>
          <w:p w14:paraId="47633D93" w14:textId="77777777" w:rsidR="002F55F4" w:rsidRPr="00D353B4" w:rsidRDefault="002F55F4" w:rsidP="00AD3881">
            <w:pPr>
              <w:jc w:val="both"/>
            </w:pPr>
            <w:r w:rsidRPr="00D353B4">
              <w:t>Rozwinięcie kompetencji językowych w zakresie czytania, pisania, słuchania, mówienia. Podniesienie kompetencji językowych w zakresie słownictwa ogólnego i specjalistycznego.</w:t>
            </w:r>
          </w:p>
          <w:p w14:paraId="453DFAF5" w14:textId="77777777" w:rsidR="002F55F4" w:rsidRPr="00D353B4" w:rsidRDefault="002F55F4" w:rsidP="00AD3881">
            <w:pPr>
              <w:jc w:val="both"/>
            </w:pPr>
            <w:r w:rsidRPr="00D353B4">
              <w:t>Rozwijanie umiejętności poprawnej komunikacji w środowisku zawodowym.</w:t>
            </w:r>
          </w:p>
          <w:p w14:paraId="75D15893" w14:textId="77777777" w:rsidR="002F55F4" w:rsidRPr="00D353B4" w:rsidRDefault="002F55F4" w:rsidP="00AD3881">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7840F13F" w14:textId="77777777" w:rsidTr="00C73EA9">
        <w:trPr>
          <w:trHeight w:val="236"/>
        </w:trPr>
        <w:tc>
          <w:tcPr>
            <w:tcW w:w="1957" w:type="pct"/>
            <w:vMerge w:val="restart"/>
            <w:shd w:val="clear" w:color="auto" w:fill="auto"/>
          </w:tcPr>
          <w:p w14:paraId="60ADF585" w14:textId="77777777" w:rsidR="002F55F4" w:rsidRPr="00D353B4" w:rsidRDefault="002F55F4" w:rsidP="00AD3881">
            <w:pPr>
              <w:jc w:val="both"/>
            </w:pPr>
            <w:r w:rsidRPr="00D353B4">
              <w:t>Efekty uczenia się dla modułu to opis zasobu wiedzy, umiejętności i kompetencji społecznych, które student osiągnie po zrealizowaniu zajęć.</w:t>
            </w:r>
          </w:p>
        </w:tc>
        <w:tc>
          <w:tcPr>
            <w:tcW w:w="3043" w:type="pct"/>
            <w:shd w:val="clear" w:color="auto" w:fill="auto"/>
          </w:tcPr>
          <w:p w14:paraId="0CB0DDFD" w14:textId="77777777" w:rsidR="002F55F4" w:rsidRPr="00D353B4" w:rsidRDefault="002F55F4" w:rsidP="00AD3881">
            <w:r w:rsidRPr="00D353B4">
              <w:t xml:space="preserve">Wiedza: </w:t>
            </w:r>
          </w:p>
        </w:tc>
      </w:tr>
      <w:tr w:rsidR="00D353B4" w:rsidRPr="00D353B4" w14:paraId="494460E1" w14:textId="77777777" w:rsidTr="00C73EA9">
        <w:trPr>
          <w:trHeight w:val="233"/>
        </w:trPr>
        <w:tc>
          <w:tcPr>
            <w:tcW w:w="1957" w:type="pct"/>
            <w:vMerge/>
            <w:shd w:val="clear" w:color="auto" w:fill="auto"/>
          </w:tcPr>
          <w:p w14:paraId="6E7402E2" w14:textId="77777777" w:rsidR="002F55F4" w:rsidRPr="00D353B4" w:rsidRDefault="002F55F4" w:rsidP="00AD3881">
            <w:pPr>
              <w:rPr>
                <w:highlight w:val="yellow"/>
              </w:rPr>
            </w:pPr>
          </w:p>
        </w:tc>
        <w:tc>
          <w:tcPr>
            <w:tcW w:w="3043" w:type="pct"/>
            <w:shd w:val="clear" w:color="auto" w:fill="auto"/>
          </w:tcPr>
          <w:p w14:paraId="739F81D3" w14:textId="77777777" w:rsidR="002F55F4" w:rsidRPr="00D353B4" w:rsidRDefault="002F55F4" w:rsidP="00AD3881">
            <w:r w:rsidRPr="00D353B4">
              <w:t>1.</w:t>
            </w:r>
          </w:p>
        </w:tc>
      </w:tr>
      <w:tr w:rsidR="00D353B4" w:rsidRPr="00D353B4" w14:paraId="69BD5FC5" w14:textId="77777777" w:rsidTr="00C73EA9">
        <w:trPr>
          <w:trHeight w:val="233"/>
        </w:trPr>
        <w:tc>
          <w:tcPr>
            <w:tcW w:w="1957" w:type="pct"/>
            <w:vMerge/>
            <w:shd w:val="clear" w:color="auto" w:fill="auto"/>
          </w:tcPr>
          <w:p w14:paraId="5F4580DC" w14:textId="77777777" w:rsidR="002F55F4" w:rsidRPr="00D353B4" w:rsidRDefault="002F55F4" w:rsidP="00AD3881">
            <w:pPr>
              <w:rPr>
                <w:highlight w:val="yellow"/>
              </w:rPr>
            </w:pPr>
          </w:p>
        </w:tc>
        <w:tc>
          <w:tcPr>
            <w:tcW w:w="3043" w:type="pct"/>
            <w:shd w:val="clear" w:color="auto" w:fill="auto"/>
          </w:tcPr>
          <w:p w14:paraId="086D720F" w14:textId="77777777" w:rsidR="002F55F4" w:rsidRPr="00D353B4" w:rsidRDefault="002F55F4" w:rsidP="00AD3881">
            <w:r w:rsidRPr="00D353B4">
              <w:t>2.</w:t>
            </w:r>
          </w:p>
        </w:tc>
      </w:tr>
      <w:tr w:rsidR="00D353B4" w:rsidRPr="00D353B4" w14:paraId="08241BF0" w14:textId="77777777" w:rsidTr="00C73EA9">
        <w:trPr>
          <w:trHeight w:val="233"/>
        </w:trPr>
        <w:tc>
          <w:tcPr>
            <w:tcW w:w="1957" w:type="pct"/>
            <w:vMerge/>
            <w:shd w:val="clear" w:color="auto" w:fill="auto"/>
          </w:tcPr>
          <w:p w14:paraId="210FFCDB" w14:textId="77777777" w:rsidR="002F55F4" w:rsidRPr="00D353B4" w:rsidRDefault="002F55F4" w:rsidP="00AD3881">
            <w:pPr>
              <w:rPr>
                <w:highlight w:val="yellow"/>
              </w:rPr>
            </w:pPr>
          </w:p>
        </w:tc>
        <w:tc>
          <w:tcPr>
            <w:tcW w:w="3043" w:type="pct"/>
            <w:shd w:val="clear" w:color="auto" w:fill="auto"/>
          </w:tcPr>
          <w:p w14:paraId="7D6433CC" w14:textId="77777777" w:rsidR="002F55F4" w:rsidRPr="00D353B4" w:rsidRDefault="002F55F4" w:rsidP="00AD3881">
            <w:r w:rsidRPr="00D353B4">
              <w:t>Umiejętności:</w:t>
            </w:r>
          </w:p>
        </w:tc>
      </w:tr>
      <w:tr w:rsidR="00D353B4" w:rsidRPr="00D353B4" w14:paraId="1F940531" w14:textId="77777777" w:rsidTr="00C73EA9">
        <w:trPr>
          <w:trHeight w:val="233"/>
        </w:trPr>
        <w:tc>
          <w:tcPr>
            <w:tcW w:w="1957" w:type="pct"/>
            <w:vMerge/>
            <w:shd w:val="clear" w:color="auto" w:fill="auto"/>
          </w:tcPr>
          <w:p w14:paraId="6C507F5B" w14:textId="77777777" w:rsidR="00F26860" w:rsidRPr="00D353B4" w:rsidRDefault="00F26860" w:rsidP="00F26860">
            <w:pPr>
              <w:rPr>
                <w:highlight w:val="yellow"/>
              </w:rPr>
            </w:pPr>
          </w:p>
        </w:tc>
        <w:tc>
          <w:tcPr>
            <w:tcW w:w="3043" w:type="pct"/>
            <w:shd w:val="clear" w:color="auto" w:fill="auto"/>
          </w:tcPr>
          <w:p w14:paraId="6732B699" w14:textId="6B6B64EB" w:rsidR="00F26860" w:rsidRPr="00D353B4" w:rsidRDefault="00F26860" w:rsidP="00F26860">
            <w:r w:rsidRPr="00D353B4">
              <w:t>U1. Posiada umiejętność formułowania dłuższych wypowiedzi na tematy ogólne z wykorzystaniem elementów języka specjalistycznego.</w:t>
            </w:r>
          </w:p>
        </w:tc>
      </w:tr>
      <w:tr w:rsidR="00D353B4" w:rsidRPr="00D353B4" w14:paraId="1DB5ECAF" w14:textId="77777777" w:rsidTr="00C73EA9">
        <w:trPr>
          <w:trHeight w:val="233"/>
        </w:trPr>
        <w:tc>
          <w:tcPr>
            <w:tcW w:w="1957" w:type="pct"/>
            <w:vMerge/>
            <w:shd w:val="clear" w:color="auto" w:fill="auto"/>
          </w:tcPr>
          <w:p w14:paraId="0C97FB13" w14:textId="77777777" w:rsidR="00F26860" w:rsidRPr="00D353B4" w:rsidRDefault="00F26860" w:rsidP="00F26860">
            <w:pPr>
              <w:rPr>
                <w:highlight w:val="yellow"/>
              </w:rPr>
            </w:pPr>
          </w:p>
        </w:tc>
        <w:tc>
          <w:tcPr>
            <w:tcW w:w="3043" w:type="pct"/>
            <w:shd w:val="clear" w:color="auto" w:fill="auto"/>
          </w:tcPr>
          <w:p w14:paraId="3D87CC50" w14:textId="5C5E8188" w:rsidR="00F26860" w:rsidRPr="00D353B4" w:rsidRDefault="00F26860" w:rsidP="00F26860">
            <w:r w:rsidRPr="00D353B4">
              <w:t>U2. Posiada umiejętność czytania ze zrozumieniem krótkich tekstów o tematyce bieżącej oraz nieskomplikowanych artykułów popularno-naukowych.</w:t>
            </w:r>
          </w:p>
        </w:tc>
      </w:tr>
      <w:tr w:rsidR="00D353B4" w:rsidRPr="00D353B4" w14:paraId="07267149" w14:textId="77777777" w:rsidTr="00C73EA9">
        <w:trPr>
          <w:trHeight w:val="233"/>
        </w:trPr>
        <w:tc>
          <w:tcPr>
            <w:tcW w:w="1957" w:type="pct"/>
            <w:vMerge/>
            <w:shd w:val="clear" w:color="auto" w:fill="auto"/>
          </w:tcPr>
          <w:p w14:paraId="6745C452" w14:textId="77777777" w:rsidR="00F26860" w:rsidRPr="00D353B4" w:rsidRDefault="00F26860" w:rsidP="00F26860">
            <w:pPr>
              <w:rPr>
                <w:highlight w:val="yellow"/>
              </w:rPr>
            </w:pPr>
          </w:p>
        </w:tc>
        <w:tc>
          <w:tcPr>
            <w:tcW w:w="3043" w:type="pct"/>
            <w:shd w:val="clear" w:color="auto" w:fill="auto"/>
          </w:tcPr>
          <w:p w14:paraId="7A897A51" w14:textId="727CF679" w:rsidR="00F26860" w:rsidRPr="00D353B4" w:rsidRDefault="00F26860" w:rsidP="00F26860">
            <w:r w:rsidRPr="00D353B4">
              <w:t xml:space="preserve">U3. Rozumie sens krótkich wypowiedzi, wykładów, prezentacji, audycji radiowych. </w:t>
            </w:r>
          </w:p>
        </w:tc>
      </w:tr>
      <w:tr w:rsidR="00D353B4" w:rsidRPr="00D353B4" w14:paraId="34828DE0" w14:textId="77777777" w:rsidTr="00C73EA9">
        <w:trPr>
          <w:trHeight w:val="233"/>
        </w:trPr>
        <w:tc>
          <w:tcPr>
            <w:tcW w:w="1957" w:type="pct"/>
            <w:vMerge/>
            <w:shd w:val="clear" w:color="auto" w:fill="auto"/>
          </w:tcPr>
          <w:p w14:paraId="68D4BABC" w14:textId="77777777" w:rsidR="00F26860" w:rsidRPr="00D353B4" w:rsidRDefault="00F26860" w:rsidP="00F26860">
            <w:pPr>
              <w:rPr>
                <w:highlight w:val="yellow"/>
              </w:rPr>
            </w:pPr>
          </w:p>
        </w:tc>
        <w:tc>
          <w:tcPr>
            <w:tcW w:w="3043" w:type="pct"/>
            <w:shd w:val="clear" w:color="auto" w:fill="auto"/>
          </w:tcPr>
          <w:p w14:paraId="440CA77F" w14:textId="44435567" w:rsidR="00F26860" w:rsidRPr="00D353B4" w:rsidRDefault="00F26860" w:rsidP="00F26860">
            <w:r w:rsidRPr="00D353B4">
              <w:t>U4. Konstruuje w formie pisemnej notatki z wykorzystaniem słownictwa oraz zwrotów z dyscypliny związanej ze studiowanym kierunkiem studiów.</w:t>
            </w:r>
          </w:p>
        </w:tc>
      </w:tr>
      <w:tr w:rsidR="00D353B4" w:rsidRPr="00D353B4" w14:paraId="6C7F0EEA" w14:textId="77777777" w:rsidTr="00C73EA9">
        <w:trPr>
          <w:trHeight w:val="233"/>
        </w:trPr>
        <w:tc>
          <w:tcPr>
            <w:tcW w:w="1957" w:type="pct"/>
            <w:vMerge/>
            <w:shd w:val="clear" w:color="auto" w:fill="auto"/>
          </w:tcPr>
          <w:p w14:paraId="0F89A2F2" w14:textId="77777777" w:rsidR="002F55F4" w:rsidRPr="00D353B4" w:rsidRDefault="002F55F4" w:rsidP="00AD3881">
            <w:pPr>
              <w:rPr>
                <w:highlight w:val="yellow"/>
              </w:rPr>
            </w:pPr>
          </w:p>
        </w:tc>
        <w:tc>
          <w:tcPr>
            <w:tcW w:w="3043" w:type="pct"/>
            <w:shd w:val="clear" w:color="auto" w:fill="auto"/>
          </w:tcPr>
          <w:p w14:paraId="2E3CC5DA" w14:textId="77777777" w:rsidR="002F55F4" w:rsidRPr="00D353B4" w:rsidRDefault="002F55F4" w:rsidP="00AD3881">
            <w:r w:rsidRPr="00D353B4">
              <w:t>Kompetencje społeczne:</w:t>
            </w:r>
          </w:p>
        </w:tc>
      </w:tr>
      <w:tr w:rsidR="00D353B4" w:rsidRPr="00D353B4" w14:paraId="19FBCE63" w14:textId="77777777" w:rsidTr="00C73EA9">
        <w:trPr>
          <w:trHeight w:val="233"/>
        </w:trPr>
        <w:tc>
          <w:tcPr>
            <w:tcW w:w="1957" w:type="pct"/>
            <w:vMerge/>
            <w:shd w:val="clear" w:color="auto" w:fill="auto"/>
          </w:tcPr>
          <w:p w14:paraId="616C153A" w14:textId="77777777" w:rsidR="002F55F4" w:rsidRPr="00D353B4" w:rsidRDefault="002F55F4" w:rsidP="00AD3881">
            <w:pPr>
              <w:rPr>
                <w:highlight w:val="yellow"/>
              </w:rPr>
            </w:pPr>
          </w:p>
        </w:tc>
        <w:tc>
          <w:tcPr>
            <w:tcW w:w="3043" w:type="pct"/>
            <w:shd w:val="clear" w:color="auto" w:fill="auto"/>
          </w:tcPr>
          <w:p w14:paraId="0A773368" w14:textId="15DF3A1B" w:rsidR="002F55F4" w:rsidRPr="00D353B4" w:rsidRDefault="002F55F4" w:rsidP="00AD3881">
            <w:r w:rsidRPr="00D353B4">
              <w:t xml:space="preserve">K1. </w:t>
            </w:r>
            <w:r w:rsidR="007024EA" w:rsidRPr="00D353B4">
              <w:t>Jest gotów do krytycznej oceny posiadanych praktycznych umiejętności językowych.</w:t>
            </w:r>
          </w:p>
        </w:tc>
      </w:tr>
      <w:tr w:rsidR="00D353B4" w:rsidRPr="00D353B4" w14:paraId="6BE19185" w14:textId="77777777" w:rsidTr="00C73EA9">
        <w:trPr>
          <w:trHeight w:val="233"/>
        </w:trPr>
        <w:tc>
          <w:tcPr>
            <w:tcW w:w="1957" w:type="pct"/>
            <w:shd w:val="clear" w:color="auto" w:fill="auto"/>
          </w:tcPr>
          <w:p w14:paraId="6C2968E1" w14:textId="77777777" w:rsidR="002F55F4" w:rsidRPr="00D353B4" w:rsidRDefault="002F55F4" w:rsidP="00AD3881">
            <w:pPr>
              <w:rPr>
                <w:highlight w:val="yellow"/>
              </w:rPr>
            </w:pPr>
            <w:r w:rsidRPr="00D353B4">
              <w:t>Odniesienie modułowych efektów uczenia się do kierunkowych efektów uczenia się</w:t>
            </w:r>
          </w:p>
        </w:tc>
        <w:tc>
          <w:tcPr>
            <w:tcW w:w="3043" w:type="pct"/>
            <w:shd w:val="clear" w:color="auto" w:fill="auto"/>
          </w:tcPr>
          <w:p w14:paraId="0BA9736E" w14:textId="77777777" w:rsidR="002F55F4" w:rsidRPr="00D353B4" w:rsidRDefault="002F55F4" w:rsidP="00AD3881">
            <w:r w:rsidRPr="00D353B4">
              <w:t>U1 – TR_U08, TR_U010, TR_U011</w:t>
            </w:r>
          </w:p>
          <w:p w14:paraId="7EBE07D1" w14:textId="77777777" w:rsidR="002F55F4" w:rsidRPr="00D353B4" w:rsidRDefault="002F55F4" w:rsidP="00AD3881">
            <w:r w:rsidRPr="00D353B4">
              <w:t>U2 – TR_U08, TR_U010, TR_U011</w:t>
            </w:r>
          </w:p>
          <w:p w14:paraId="5B3EDA5B" w14:textId="77777777" w:rsidR="002F55F4" w:rsidRPr="00D353B4" w:rsidRDefault="002F55F4" w:rsidP="00AD3881">
            <w:r w:rsidRPr="00D353B4">
              <w:t>U3 – TR_U010, TR_U011</w:t>
            </w:r>
          </w:p>
          <w:p w14:paraId="154BB199" w14:textId="77777777" w:rsidR="002F55F4" w:rsidRPr="00D353B4" w:rsidRDefault="002F55F4" w:rsidP="00AD3881">
            <w:r w:rsidRPr="00D353B4">
              <w:t>U4 -  TR_U010, TR_U011</w:t>
            </w:r>
          </w:p>
          <w:p w14:paraId="13E8FA93" w14:textId="77777777" w:rsidR="002F55F4" w:rsidRPr="00D353B4" w:rsidRDefault="002F55F4" w:rsidP="00AD3881">
            <w:r w:rsidRPr="00D353B4">
              <w:t>K1 – TR_K01</w:t>
            </w:r>
          </w:p>
        </w:tc>
      </w:tr>
      <w:tr w:rsidR="00D353B4" w:rsidRPr="00D353B4" w14:paraId="1D933092" w14:textId="77777777" w:rsidTr="00C73EA9">
        <w:tc>
          <w:tcPr>
            <w:tcW w:w="1957" w:type="pct"/>
            <w:shd w:val="clear" w:color="auto" w:fill="auto"/>
          </w:tcPr>
          <w:p w14:paraId="47989D64" w14:textId="77777777" w:rsidR="002F55F4" w:rsidRPr="00D353B4" w:rsidRDefault="002F55F4" w:rsidP="00AD3881">
            <w:r w:rsidRPr="00D353B4">
              <w:t>Odniesienie modułowych efektów uczenia się do efektów inżynierskich (jeżeli dotyczy)</w:t>
            </w:r>
          </w:p>
        </w:tc>
        <w:tc>
          <w:tcPr>
            <w:tcW w:w="3043" w:type="pct"/>
            <w:shd w:val="clear" w:color="auto" w:fill="auto"/>
          </w:tcPr>
          <w:p w14:paraId="44DAEBC1" w14:textId="77777777" w:rsidR="002F55F4" w:rsidRPr="00D353B4" w:rsidRDefault="002F55F4" w:rsidP="00AD3881">
            <w:pPr>
              <w:jc w:val="both"/>
            </w:pPr>
            <w:r w:rsidRPr="00D353B4">
              <w:t xml:space="preserve">nie dotyczy </w:t>
            </w:r>
          </w:p>
        </w:tc>
      </w:tr>
      <w:tr w:rsidR="00D353B4" w:rsidRPr="00D353B4" w14:paraId="421C6E6F" w14:textId="77777777" w:rsidTr="00C73EA9">
        <w:tc>
          <w:tcPr>
            <w:tcW w:w="1957" w:type="pct"/>
            <w:shd w:val="clear" w:color="auto" w:fill="auto"/>
          </w:tcPr>
          <w:p w14:paraId="32BB0245" w14:textId="77777777" w:rsidR="002F55F4" w:rsidRPr="00D353B4" w:rsidRDefault="002F55F4" w:rsidP="00AD3881">
            <w:r w:rsidRPr="00D353B4">
              <w:t xml:space="preserve">Treści programowe modułu </w:t>
            </w:r>
          </w:p>
          <w:p w14:paraId="4B52D181" w14:textId="77777777" w:rsidR="002F55F4" w:rsidRPr="00D353B4" w:rsidRDefault="002F55F4" w:rsidP="00AD3881"/>
        </w:tc>
        <w:tc>
          <w:tcPr>
            <w:tcW w:w="3043" w:type="pct"/>
            <w:shd w:val="clear" w:color="auto" w:fill="auto"/>
          </w:tcPr>
          <w:p w14:paraId="433C23CB" w14:textId="77777777" w:rsidR="002F55F4" w:rsidRPr="00D353B4" w:rsidRDefault="002F55F4" w:rsidP="00AD3881">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75360C18" w14:textId="77777777" w:rsidR="002F55F4" w:rsidRPr="00D353B4" w:rsidRDefault="002F55F4" w:rsidP="00AD3881">
            <w:r w:rsidRPr="00D353B4">
              <w:t xml:space="preserve">W czasie ćwiczeń zostanie wprowadzone słownictwo specjalistyczne z reprezentowanej dziedziny naukowej, studenci zostaną przygotowani do czytania ze zrozumieniem literatury fachowej i samodzielnej pracy z tekstem źródłowym. </w:t>
            </w:r>
          </w:p>
          <w:p w14:paraId="357ADD65" w14:textId="77777777" w:rsidR="002F55F4" w:rsidRPr="00D353B4" w:rsidRDefault="002F55F4" w:rsidP="00AD3881">
            <w:r w:rsidRPr="00D353B4">
              <w:t>Moduł obejmuje również ćwiczenie struktur gramatycznych i leksykalnych celem osiągnięcia przez studenta sprawnej komunikacji.</w:t>
            </w:r>
          </w:p>
          <w:p w14:paraId="2FEA1460" w14:textId="2AEF3707" w:rsidR="002F55F4" w:rsidRPr="00D353B4" w:rsidRDefault="002F55F4" w:rsidP="002F55F4">
            <w:r w:rsidRPr="00D353B4">
              <w:lastRenderedPageBreak/>
              <w:t>Moduł ma również za zadanie bardziej szczegółowe zapoznanie studenta z kulturą danego obszaru językowego.</w:t>
            </w:r>
          </w:p>
        </w:tc>
      </w:tr>
      <w:tr w:rsidR="00D353B4" w:rsidRPr="00D353B4" w14:paraId="51818047" w14:textId="77777777" w:rsidTr="00C73EA9">
        <w:tc>
          <w:tcPr>
            <w:tcW w:w="1957" w:type="pct"/>
            <w:shd w:val="clear" w:color="auto" w:fill="auto"/>
          </w:tcPr>
          <w:p w14:paraId="57C55DB5" w14:textId="77777777" w:rsidR="002F55F4" w:rsidRPr="00D353B4" w:rsidRDefault="002F55F4" w:rsidP="00AD3881">
            <w:r w:rsidRPr="00D353B4">
              <w:lastRenderedPageBreak/>
              <w:t>Wykaz literatury podstawowej i uzupełniającej</w:t>
            </w:r>
          </w:p>
        </w:tc>
        <w:tc>
          <w:tcPr>
            <w:tcW w:w="3043" w:type="pct"/>
            <w:shd w:val="clear" w:color="auto" w:fill="auto"/>
          </w:tcPr>
          <w:p w14:paraId="49A8CA3C" w14:textId="77777777" w:rsidR="002F55F4" w:rsidRPr="00D353B4" w:rsidRDefault="002F55F4" w:rsidP="00AD3881">
            <w:pPr>
              <w:spacing w:line="256" w:lineRule="auto"/>
              <w:rPr>
                <w:lang w:val="fr-FR" w:eastAsia="en-US"/>
              </w:rPr>
            </w:pPr>
            <w:r w:rsidRPr="00D353B4">
              <w:rPr>
                <w:lang w:val="fr-FR" w:eastAsia="en-US"/>
              </w:rPr>
              <w:t>Literatura podstawowa:</w:t>
            </w:r>
          </w:p>
          <w:p w14:paraId="6B6345B2" w14:textId="77777777" w:rsidR="002F55F4" w:rsidRPr="00D353B4" w:rsidRDefault="002F55F4" w:rsidP="00AD3881">
            <w:pPr>
              <w:keepNext/>
              <w:spacing w:line="256" w:lineRule="auto"/>
              <w:ind w:right="-993"/>
              <w:outlineLvl w:val="1"/>
              <w:rPr>
                <w:rFonts w:eastAsia="Calibri"/>
                <w:lang w:val="en-US" w:eastAsia="en-US"/>
              </w:rPr>
            </w:pPr>
            <w:r w:rsidRPr="00D353B4">
              <w:rPr>
                <w:rFonts w:eastAsia="Calibri"/>
                <w:lang w:eastAsia="en-US"/>
              </w:rPr>
              <w:t xml:space="preserve">1.  A. Berthet  „Alter Ego B2” Wyd. </w:t>
            </w:r>
            <w:r w:rsidRPr="00D353B4">
              <w:rPr>
                <w:rFonts w:eastAsia="Calibri"/>
                <w:lang w:val="en-US" w:eastAsia="en-US"/>
              </w:rPr>
              <w:t>Hachette Livre  2008</w:t>
            </w:r>
          </w:p>
          <w:p w14:paraId="5A75BF10" w14:textId="77777777" w:rsidR="002F55F4" w:rsidRPr="00D353B4" w:rsidRDefault="002F55F4" w:rsidP="00AD3881">
            <w:pPr>
              <w:spacing w:line="256" w:lineRule="auto"/>
              <w:ind w:right="-993"/>
              <w:rPr>
                <w:rFonts w:eastAsia="Calibri"/>
                <w:lang w:val="en-US" w:eastAsia="en-US"/>
              </w:rPr>
            </w:pPr>
            <w:r w:rsidRPr="00D353B4">
              <w:rPr>
                <w:rFonts w:eastAsia="Calibri"/>
                <w:lang w:val="en-US" w:eastAsia="en-US"/>
              </w:rPr>
              <w:t>2.  G. Capelle “Espaces 2 i 3.  Wyd. Hachette Livre   2008</w:t>
            </w:r>
          </w:p>
          <w:p w14:paraId="722FBD53" w14:textId="77777777" w:rsidR="002F55F4" w:rsidRPr="00D353B4" w:rsidRDefault="002F55F4" w:rsidP="00AD3881">
            <w:pPr>
              <w:keepNext/>
              <w:spacing w:line="256" w:lineRule="auto"/>
              <w:ind w:right="-993"/>
              <w:outlineLvl w:val="0"/>
              <w:rPr>
                <w:lang w:val="en-US" w:eastAsia="en-US"/>
              </w:rPr>
            </w:pPr>
            <w:r w:rsidRPr="00D353B4">
              <w:rPr>
                <w:lang w:val="en-US" w:eastAsia="en-US"/>
              </w:rPr>
              <w:t>3.  Claire Leroy-Miquel: „Vocabulaire progressif du avec 250 exercices”, Wyd. CLE International 2007</w:t>
            </w:r>
          </w:p>
          <w:p w14:paraId="2C7F044D" w14:textId="77777777" w:rsidR="002F55F4" w:rsidRPr="00D353B4" w:rsidRDefault="002F55F4" w:rsidP="00AD3881">
            <w:pPr>
              <w:keepNext/>
              <w:spacing w:line="256" w:lineRule="auto"/>
              <w:ind w:right="-993"/>
              <w:outlineLvl w:val="0"/>
              <w:rPr>
                <w:lang w:val="en-US" w:eastAsia="en-US"/>
              </w:rPr>
            </w:pPr>
            <w:r w:rsidRPr="00D353B4">
              <w:rPr>
                <w:lang w:val="en-US" w:eastAsia="en-US"/>
              </w:rPr>
              <w:t>4.  C.-M. Beaujeu  „350 exercices Niveau Supérieu                      II”, Wyd. Hachette 2006</w:t>
            </w:r>
          </w:p>
          <w:p w14:paraId="1FD4CE39" w14:textId="77777777" w:rsidR="002F55F4" w:rsidRPr="00D353B4" w:rsidRDefault="002F55F4" w:rsidP="00AD3881">
            <w:pPr>
              <w:spacing w:line="256" w:lineRule="auto"/>
              <w:rPr>
                <w:lang w:val="fr-FR" w:eastAsia="en-US"/>
              </w:rPr>
            </w:pPr>
          </w:p>
          <w:p w14:paraId="41F828CA" w14:textId="77777777" w:rsidR="002F55F4" w:rsidRPr="00D353B4" w:rsidRDefault="002F55F4" w:rsidP="00AD3881">
            <w:pPr>
              <w:spacing w:line="256" w:lineRule="auto"/>
              <w:rPr>
                <w:lang w:val="fr-FR" w:eastAsia="en-US"/>
              </w:rPr>
            </w:pPr>
            <w:r w:rsidRPr="00D353B4">
              <w:rPr>
                <w:lang w:val="fr-FR" w:eastAsia="en-US"/>
              </w:rPr>
              <w:t>Literatura uzupełniajaca:</w:t>
            </w:r>
          </w:p>
          <w:p w14:paraId="68419D2E" w14:textId="77777777" w:rsidR="002F55F4" w:rsidRPr="00D353B4" w:rsidRDefault="002F55F4" w:rsidP="00AD3881">
            <w:pPr>
              <w:spacing w:line="256" w:lineRule="auto"/>
              <w:rPr>
                <w:lang w:val="fr-FR" w:eastAsia="en-US"/>
              </w:rPr>
            </w:pPr>
            <w:r w:rsidRPr="00D353B4">
              <w:rPr>
                <w:lang w:val="fr-FR" w:eastAsia="en-US"/>
              </w:rPr>
              <w:t>1. Y. Delatour „350 exercices Niveau moyen” Wyd. Hachette 2006</w:t>
            </w:r>
          </w:p>
          <w:p w14:paraId="3837D8B6" w14:textId="77777777" w:rsidR="002F55F4" w:rsidRPr="00D353B4" w:rsidRDefault="002F55F4" w:rsidP="00AD3881">
            <w:pPr>
              <w:rPr>
                <w:lang w:val="en-GB"/>
              </w:rPr>
            </w:pPr>
            <w:r w:rsidRPr="00D353B4">
              <w:rPr>
                <w:lang w:val="fr-FR" w:eastAsia="en-US"/>
              </w:rPr>
              <w:t>2. „Chez nous” Wyd. Mary Glasgow Magazines Scholastic - czasopismo</w:t>
            </w:r>
          </w:p>
        </w:tc>
      </w:tr>
      <w:tr w:rsidR="00D353B4" w:rsidRPr="00D353B4" w14:paraId="11DDF7FD" w14:textId="77777777" w:rsidTr="00C73EA9">
        <w:tc>
          <w:tcPr>
            <w:tcW w:w="1957" w:type="pct"/>
            <w:shd w:val="clear" w:color="auto" w:fill="auto"/>
          </w:tcPr>
          <w:p w14:paraId="70230C8A" w14:textId="77777777" w:rsidR="002F55F4" w:rsidRPr="00D353B4" w:rsidRDefault="002F55F4" w:rsidP="00AD3881">
            <w:r w:rsidRPr="00D353B4">
              <w:t>Planowane formy/działania/metody dydaktyczne</w:t>
            </w:r>
          </w:p>
        </w:tc>
        <w:tc>
          <w:tcPr>
            <w:tcW w:w="3043" w:type="pct"/>
            <w:shd w:val="clear" w:color="auto" w:fill="auto"/>
          </w:tcPr>
          <w:p w14:paraId="0BA507CB" w14:textId="77777777" w:rsidR="002F55F4" w:rsidRPr="00D353B4" w:rsidRDefault="002F55F4" w:rsidP="00AD3881">
            <w:r w:rsidRPr="00D353B4">
              <w:t>Wykład, dyskusja, prezentacja, konwersacja,</w:t>
            </w:r>
          </w:p>
          <w:p w14:paraId="55289B63" w14:textId="77777777" w:rsidR="002F55F4" w:rsidRPr="00D353B4" w:rsidRDefault="002F55F4" w:rsidP="00AD3881">
            <w:r w:rsidRPr="00D353B4">
              <w:t>metoda gramatyczno-tłumaczeniowa (teksty specjalistyczne), metoda komunikacyjna i bezpośrednia ze szczególnym uwzględnieniem umiejętności komunikowania się.</w:t>
            </w:r>
          </w:p>
        </w:tc>
      </w:tr>
      <w:tr w:rsidR="00D353B4" w:rsidRPr="00D353B4" w14:paraId="63065FFF" w14:textId="77777777" w:rsidTr="00C73EA9">
        <w:tc>
          <w:tcPr>
            <w:tcW w:w="1957" w:type="pct"/>
            <w:shd w:val="clear" w:color="auto" w:fill="auto"/>
          </w:tcPr>
          <w:p w14:paraId="0B7F6248" w14:textId="77777777" w:rsidR="002F55F4" w:rsidRPr="00D353B4" w:rsidRDefault="002F55F4" w:rsidP="00AD3881">
            <w:r w:rsidRPr="00D353B4">
              <w:t>Sposoby weryfikacji oraz formy dokumentowania osiągniętych efektów uczenia się</w:t>
            </w:r>
          </w:p>
        </w:tc>
        <w:tc>
          <w:tcPr>
            <w:tcW w:w="3043" w:type="pct"/>
            <w:shd w:val="clear" w:color="auto" w:fill="auto"/>
          </w:tcPr>
          <w:p w14:paraId="30EA0E91" w14:textId="77777777" w:rsidR="002F55F4" w:rsidRPr="00D353B4" w:rsidRDefault="002F55F4" w:rsidP="00AD3881">
            <w:pPr>
              <w:jc w:val="both"/>
            </w:pPr>
            <w:r w:rsidRPr="00D353B4">
              <w:t xml:space="preserve">U1-ocena wypowiedzi ustnych na zajęciach </w:t>
            </w:r>
          </w:p>
          <w:p w14:paraId="1E3DA32D" w14:textId="77777777" w:rsidR="002F55F4" w:rsidRPr="00D353B4" w:rsidRDefault="002F55F4" w:rsidP="00AD3881">
            <w:pPr>
              <w:jc w:val="both"/>
            </w:pPr>
            <w:r w:rsidRPr="00D353B4">
              <w:t>U2-ocena wypowiedzi ustnych na zajęciach oraz prac domowych</w:t>
            </w:r>
          </w:p>
          <w:p w14:paraId="3DA9A84D" w14:textId="77777777" w:rsidR="002F55F4" w:rsidRPr="00D353B4" w:rsidRDefault="002F55F4" w:rsidP="00AD3881">
            <w:pPr>
              <w:jc w:val="both"/>
            </w:pPr>
            <w:r w:rsidRPr="00D353B4">
              <w:t xml:space="preserve">U3-ocena wypowiedzi ustnych </w:t>
            </w:r>
          </w:p>
          <w:p w14:paraId="30AA593B" w14:textId="77777777" w:rsidR="002F55F4" w:rsidRPr="00D353B4" w:rsidRDefault="002F55F4" w:rsidP="00AD3881">
            <w:pPr>
              <w:jc w:val="both"/>
            </w:pPr>
            <w:r w:rsidRPr="00D353B4">
              <w:t>U4-ocena dłuższych wypowiedzi pisemnych oraz prac domowych</w:t>
            </w:r>
          </w:p>
          <w:p w14:paraId="122DFC4F" w14:textId="77777777" w:rsidR="002F55F4" w:rsidRPr="00D353B4" w:rsidRDefault="002F55F4" w:rsidP="00AD3881">
            <w:pPr>
              <w:jc w:val="both"/>
            </w:pPr>
            <w:r w:rsidRPr="00D353B4">
              <w:t xml:space="preserve">K1-ocena przygotowania do zajęć i aktywności na ćwiczeniach </w:t>
            </w:r>
          </w:p>
          <w:p w14:paraId="09352E4E" w14:textId="77777777" w:rsidR="002F55F4" w:rsidRPr="00D353B4" w:rsidRDefault="002F55F4" w:rsidP="00AD3881">
            <w:pPr>
              <w:jc w:val="both"/>
            </w:pPr>
            <w:r w:rsidRPr="00D353B4">
              <w:t>Formy dokumentowania osiągniętych efektów kształcenia:</w:t>
            </w:r>
          </w:p>
          <w:p w14:paraId="583E2460" w14:textId="77777777" w:rsidR="002F55F4" w:rsidRPr="00D353B4" w:rsidRDefault="002F55F4" w:rsidP="00AD3881">
            <w:pPr>
              <w:jc w:val="both"/>
            </w:pP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22052E63" w14:textId="77777777" w:rsidTr="00C73EA9">
        <w:tc>
          <w:tcPr>
            <w:tcW w:w="1957" w:type="pct"/>
            <w:shd w:val="clear" w:color="auto" w:fill="auto"/>
          </w:tcPr>
          <w:p w14:paraId="069DB3C6" w14:textId="77777777" w:rsidR="002F55F4" w:rsidRPr="00D353B4" w:rsidRDefault="002F55F4" w:rsidP="00AD3881">
            <w:r w:rsidRPr="00D353B4">
              <w:t>Elementy i wagi mające wpływ na ocenę końcową</w:t>
            </w:r>
          </w:p>
          <w:p w14:paraId="6B066940" w14:textId="77777777" w:rsidR="002F55F4" w:rsidRPr="00D353B4" w:rsidRDefault="002F55F4" w:rsidP="00AD3881"/>
          <w:p w14:paraId="7000B089" w14:textId="77777777" w:rsidR="002F55F4" w:rsidRPr="00D353B4" w:rsidRDefault="002F55F4" w:rsidP="00AD3881"/>
        </w:tc>
        <w:tc>
          <w:tcPr>
            <w:tcW w:w="3043" w:type="pct"/>
            <w:shd w:val="clear" w:color="auto" w:fill="auto"/>
          </w:tcPr>
          <w:p w14:paraId="65817460" w14:textId="77777777" w:rsidR="002F55F4" w:rsidRPr="00D353B4" w:rsidRDefault="002F55F4"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325A636A" w14:textId="77777777" w:rsidR="002F55F4" w:rsidRPr="00D353B4" w:rsidRDefault="002F55F4" w:rsidP="00AD3881">
            <w:pPr>
              <w:spacing w:line="252" w:lineRule="auto"/>
              <w:rPr>
                <w:rFonts w:eastAsiaTheme="minorHAnsi"/>
                <w:lang w:eastAsia="en-US"/>
              </w:rPr>
            </w:pPr>
            <w:r w:rsidRPr="00D353B4">
              <w:rPr>
                <w:rFonts w:eastAsiaTheme="minorHAnsi"/>
                <w:lang w:eastAsia="en-US"/>
              </w:rPr>
              <w:t>- sprawdziany pisemne – 50%</w:t>
            </w:r>
          </w:p>
          <w:p w14:paraId="50A4997F"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ustne – 25%</w:t>
            </w:r>
          </w:p>
          <w:p w14:paraId="55A17B9F"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pisemne – 25%</w:t>
            </w:r>
          </w:p>
          <w:p w14:paraId="2F105E7A" w14:textId="77777777" w:rsidR="002F55F4" w:rsidRPr="00D353B4" w:rsidRDefault="002F55F4" w:rsidP="00AD3881">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5927CA16" w14:textId="77777777" w:rsidTr="00C73EA9">
        <w:trPr>
          <w:trHeight w:val="694"/>
        </w:trPr>
        <w:tc>
          <w:tcPr>
            <w:tcW w:w="1957" w:type="pct"/>
            <w:shd w:val="clear" w:color="auto" w:fill="auto"/>
          </w:tcPr>
          <w:p w14:paraId="3BD14B0E" w14:textId="77777777" w:rsidR="003B4A64" w:rsidRPr="00D353B4" w:rsidRDefault="003B4A64" w:rsidP="003B4A64">
            <w:pPr>
              <w:jc w:val="both"/>
            </w:pPr>
            <w:r w:rsidRPr="00D353B4">
              <w:t>Bilans punktów ECTS</w:t>
            </w:r>
          </w:p>
        </w:tc>
        <w:tc>
          <w:tcPr>
            <w:tcW w:w="3043" w:type="pct"/>
            <w:shd w:val="clear" w:color="auto" w:fill="auto"/>
          </w:tcPr>
          <w:p w14:paraId="4D58CF73" w14:textId="77777777" w:rsidR="003B4A64" w:rsidRPr="00D353B4" w:rsidRDefault="003B4A64" w:rsidP="003B4A64">
            <w:r w:rsidRPr="00D353B4">
              <w:t>KONTAKTOWE:</w:t>
            </w:r>
          </w:p>
          <w:p w14:paraId="631B47CA" w14:textId="77777777" w:rsidR="003B4A64" w:rsidRPr="00D353B4" w:rsidRDefault="003B4A64" w:rsidP="003B4A64">
            <w:r w:rsidRPr="00D353B4">
              <w:t>Udział w ćwiczeniach: 20 godz.</w:t>
            </w:r>
          </w:p>
          <w:p w14:paraId="289E087F" w14:textId="77777777" w:rsidR="003B4A64" w:rsidRPr="00D353B4" w:rsidRDefault="003B4A64" w:rsidP="003B4A64">
            <w:pPr>
              <w:rPr>
                <w:u w:val="single"/>
              </w:rPr>
            </w:pPr>
            <w:r w:rsidRPr="00D353B4">
              <w:rPr>
                <w:u w:val="single"/>
              </w:rPr>
              <w:t>RAZEM KONTAKTOWE:     20 godz. / 0,8 ECTS</w:t>
            </w:r>
          </w:p>
          <w:p w14:paraId="51B8AA21" w14:textId="77777777" w:rsidR="003B4A64" w:rsidRPr="00D353B4" w:rsidRDefault="003B4A64" w:rsidP="003B4A64"/>
          <w:p w14:paraId="3463A475" w14:textId="77777777" w:rsidR="003B4A64" w:rsidRPr="00D353B4" w:rsidRDefault="003B4A64" w:rsidP="003B4A64">
            <w:r w:rsidRPr="00D353B4">
              <w:t>NIEKONTAKTOWE:</w:t>
            </w:r>
          </w:p>
          <w:p w14:paraId="6DA8E8A1" w14:textId="77777777" w:rsidR="003B4A64" w:rsidRPr="00D353B4" w:rsidRDefault="003B4A64" w:rsidP="003B4A64">
            <w:r w:rsidRPr="00D353B4">
              <w:t>Przygotowanie do zajęć: 15 godz.</w:t>
            </w:r>
          </w:p>
          <w:p w14:paraId="03F15750" w14:textId="77777777" w:rsidR="003B4A64" w:rsidRPr="00D353B4" w:rsidRDefault="003B4A64" w:rsidP="003B4A64">
            <w:r w:rsidRPr="00D353B4">
              <w:t>Przygotowanie do sprawdzianów: 15 godz.</w:t>
            </w:r>
          </w:p>
          <w:p w14:paraId="5CAF3E0D" w14:textId="77777777" w:rsidR="003B4A64" w:rsidRPr="00D353B4" w:rsidRDefault="003B4A64" w:rsidP="003B4A64">
            <w:pPr>
              <w:rPr>
                <w:u w:val="single"/>
              </w:rPr>
            </w:pPr>
            <w:r w:rsidRPr="00D353B4">
              <w:rPr>
                <w:u w:val="single"/>
              </w:rPr>
              <w:t>RAZEM NIEKONTAKTOWE:  30 godz. / 1,2  ECTS</w:t>
            </w:r>
          </w:p>
          <w:p w14:paraId="49EC5615" w14:textId="77777777" w:rsidR="003B4A64" w:rsidRPr="00D353B4" w:rsidRDefault="003B4A64" w:rsidP="003B4A64">
            <w:r w:rsidRPr="00D353B4">
              <w:t xml:space="preserve">                          </w:t>
            </w:r>
          </w:p>
          <w:p w14:paraId="75304DDB" w14:textId="0AAF49E9" w:rsidR="003B4A64" w:rsidRPr="00D353B4" w:rsidRDefault="003B4A64" w:rsidP="003B4A64">
            <w:r w:rsidRPr="00D353B4">
              <w:t>Łączny nakład pracy studenta to 50 godz. co odpowiada  2 punktom ECTS</w:t>
            </w:r>
          </w:p>
        </w:tc>
      </w:tr>
      <w:tr w:rsidR="003B4A64" w:rsidRPr="00D353B4" w14:paraId="1C1B739B" w14:textId="77777777" w:rsidTr="00C73EA9">
        <w:trPr>
          <w:trHeight w:val="718"/>
        </w:trPr>
        <w:tc>
          <w:tcPr>
            <w:tcW w:w="1957" w:type="pct"/>
            <w:shd w:val="clear" w:color="auto" w:fill="auto"/>
          </w:tcPr>
          <w:p w14:paraId="66808DD3" w14:textId="77777777" w:rsidR="003B4A64" w:rsidRPr="00D353B4" w:rsidRDefault="003B4A64" w:rsidP="003B4A64">
            <w:r w:rsidRPr="00D353B4">
              <w:lastRenderedPageBreak/>
              <w:t>Nakład pracy związany z zajęciami wymagającymi bezpośredniego udziału nauczyciela akademickiego</w:t>
            </w:r>
          </w:p>
        </w:tc>
        <w:tc>
          <w:tcPr>
            <w:tcW w:w="3043" w:type="pct"/>
            <w:shd w:val="clear" w:color="auto" w:fill="auto"/>
          </w:tcPr>
          <w:p w14:paraId="4FFE11F1" w14:textId="77777777" w:rsidR="003B4A64" w:rsidRPr="00D353B4" w:rsidRDefault="003B4A64" w:rsidP="003B4A64">
            <w:r w:rsidRPr="00D353B4">
              <w:t>- udział w ćwiczeniach – 20 godzin</w:t>
            </w:r>
          </w:p>
          <w:p w14:paraId="755013FB" w14:textId="6103309B" w:rsidR="003B4A64" w:rsidRPr="00D353B4" w:rsidRDefault="003B4A64" w:rsidP="003B4A64">
            <w:r w:rsidRPr="00D353B4">
              <w:t>Łącznie 20 godz. co odpowiada 0,8 punktom ECTS</w:t>
            </w:r>
          </w:p>
        </w:tc>
      </w:tr>
    </w:tbl>
    <w:p w14:paraId="642EB8AE" w14:textId="77777777" w:rsidR="002F55F4" w:rsidRPr="00D353B4" w:rsidRDefault="002F55F4" w:rsidP="00AD3881">
      <w:pPr>
        <w:rPr>
          <w:sz w:val="28"/>
          <w:szCs w:val="28"/>
        </w:rPr>
      </w:pPr>
    </w:p>
    <w:p w14:paraId="51CB94C8" w14:textId="73697431" w:rsidR="002F55F4" w:rsidRPr="00D353B4" w:rsidRDefault="002F55F4" w:rsidP="00125757">
      <w:pPr>
        <w:tabs>
          <w:tab w:val="left" w:pos="4190"/>
        </w:tabs>
        <w:rPr>
          <w:b/>
          <w:sz w:val="28"/>
        </w:rPr>
      </w:pPr>
      <w:r w:rsidRPr="00D353B4">
        <w:rPr>
          <w:b/>
          <w:sz w:val="28"/>
        </w:rPr>
        <w:t>Karta opisu zajęć z modułu język rosyjski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8"/>
        <w:gridCol w:w="5860"/>
      </w:tblGrid>
      <w:tr w:rsidR="00D353B4" w:rsidRPr="00D353B4" w14:paraId="2C5D113C" w14:textId="77777777" w:rsidTr="00125757">
        <w:tc>
          <w:tcPr>
            <w:tcW w:w="1957" w:type="pct"/>
            <w:shd w:val="clear" w:color="auto" w:fill="auto"/>
          </w:tcPr>
          <w:p w14:paraId="0AFFE68E" w14:textId="638B5B5F" w:rsidR="002F55F4" w:rsidRPr="00D353B4" w:rsidRDefault="002F55F4" w:rsidP="002F55F4">
            <w:r w:rsidRPr="00D353B4">
              <w:t xml:space="preserve">Nazwa kierunku studiów </w:t>
            </w:r>
          </w:p>
        </w:tc>
        <w:tc>
          <w:tcPr>
            <w:tcW w:w="3043" w:type="pct"/>
            <w:shd w:val="clear" w:color="auto" w:fill="auto"/>
          </w:tcPr>
          <w:p w14:paraId="163C8F95" w14:textId="77777777" w:rsidR="002F55F4" w:rsidRPr="00D353B4" w:rsidRDefault="002F55F4" w:rsidP="00AD3881">
            <w:r w:rsidRPr="00D353B4">
              <w:t>Turystyka i rekreacja</w:t>
            </w:r>
          </w:p>
        </w:tc>
      </w:tr>
      <w:tr w:rsidR="00D353B4" w:rsidRPr="00D353B4" w14:paraId="3BAF55AE" w14:textId="77777777" w:rsidTr="00125757">
        <w:tc>
          <w:tcPr>
            <w:tcW w:w="1957" w:type="pct"/>
            <w:shd w:val="clear" w:color="auto" w:fill="auto"/>
          </w:tcPr>
          <w:p w14:paraId="096AF6ED" w14:textId="77777777" w:rsidR="002F55F4" w:rsidRPr="00D353B4" w:rsidRDefault="002F55F4" w:rsidP="00AD3881">
            <w:r w:rsidRPr="00D353B4">
              <w:t>Nazwa modułu, także nazwa w języku angielskim</w:t>
            </w:r>
          </w:p>
        </w:tc>
        <w:tc>
          <w:tcPr>
            <w:tcW w:w="3043" w:type="pct"/>
            <w:shd w:val="clear" w:color="auto" w:fill="auto"/>
          </w:tcPr>
          <w:p w14:paraId="678FAA8D" w14:textId="77777777" w:rsidR="002F55F4" w:rsidRPr="00D353B4" w:rsidRDefault="002F55F4" w:rsidP="00AD3881">
            <w:pPr>
              <w:rPr>
                <w:lang w:val="en-GB"/>
              </w:rPr>
            </w:pPr>
            <w:r w:rsidRPr="00D353B4">
              <w:rPr>
                <w:lang w:val="en-GB"/>
              </w:rPr>
              <w:t>Język obcy 2– Rosyjski B2</w:t>
            </w:r>
          </w:p>
          <w:p w14:paraId="0D8ED5DE" w14:textId="77777777" w:rsidR="002F55F4" w:rsidRPr="00D353B4" w:rsidRDefault="002F55F4" w:rsidP="00AD3881">
            <w:pPr>
              <w:rPr>
                <w:lang w:val="en-GB"/>
              </w:rPr>
            </w:pPr>
            <w:r w:rsidRPr="00D353B4">
              <w:rPr>
                <w:lang w:val="en-US"/>
              </w:rPr>
              <w:t>Foreign Language 2– Russian B2</w:t>
            </w:r>
          </w:p>
        </w:tc>
      </w:tr>
      <w:tr w:rsidR="00D353B4" w:rsidRPr="00D353B4" w14:paraId="6A713EFF" w14:textId="77777777" w:rsidTr="00125757">
        <w:tc>
          <w:tcPr>
            <w:tcW w:w="1957" w:type="pct"/>
            <w:shd w:val="clear" w:color="auto" w:fill="auto"/>
          </w:tcPr>
          <w:p w14:paraId="75872006" w14:textId="743D40D9" w:rsidR="002F55F4" w:rsidRPr="00D353B4" w:rsidRDefault="002F55F4" w:rsidP="002F55F4">
            <w:r w:rsidRPr="00D353B4">
              <w:t xml:space="preserve">Język wykładowy </w:t>
            </w:r>
          </w:p>
        </w:tc>
        <w:tc>
          <w:tcPr>
            <w:tcW w:w="3043" w:type="pct"/>
            <w:shd w:val="clear" w:color="auto" w:fill="auto"/>
          </w:tcPr>
          <w:p w14:paraId="5BE48FE6" w14:textId="77777777" w:rsidR="002F55F4" w:rsidRPr="00D353B4" w:rsidRDefault="002F55F4" w:rsidP="00AD3881">
            <w:pPr>
              <w:rPr>
                <w:lang w:val="en-GB"/>
              </w:rPr>
            </w:pPr>
            <w:r w:rsidRPr="00D353B4">
              <w:rPr>
                <w:lang w:val="en-GB"/>
              </w:rPr>
              <w:t>rosyjski</w:t>
            </w:r>
          </w:p>
        </w:tc>
      </w:tr>
      <w:tr w:rsidR="00D353B4" w:rsidRPr="00D353B4" w14:paraId="73353596" w14:textId="77777777" w:rsidTr="00125757">
        <w:tc>
          <w:tcPr>
            <w:tcW w:w="1957" w:type="pct"/>
            <w:shd w:val="clear" w:color="auto" w:fill="auto"/>
          </w:tcPr>
          <w:p w14:paraId="04CF090D" w14:textId="6CEDAFE7" w:rsidR="002F55F4" w:rsidRPr="00D353B4" w:rsidRDefault="002F55F4" w:rsidP="002F55F4">
            <w:pPr>
              <w:autoSpaceDE w:val="0"/>
              <w:autoSpaceDN w:val="0"/>
              <w:adjustRightInd w:val="0"/>
            </w:pPr>
            <w:r w:rsidRPr="00D353B4">
              <w:t xml:space="preserve">Rodzaj modułu </w:t>
            </w:r>
          </w:p>
        </w:tc>
        <w:tc>
          <w:tcPr>
            <w:tcW w:w="3043" w:type="pct"/>
            <w:shd w:val="clear" w:color="auto" w:fill="auto"/>
          </w:tcPr>
          <w:p w14:paraId="159AEAFA" w14:textId="77777777" w:rsidR="002F55F4" w:rsidRPr="00D353B4" w:rsidRDefault="002F55F4" w:rsidP="00AD3881">
            <w:r w:rsidRPr="00D353B4">
              <w:t>obowiązkowy</w:t>
            </w:r>
          </w:p>
        </w:tc>
      </w:tr>
      <w:tr w:rsidR="00D353B4" w:rsidRPr="00D353B4" w14:paraId="4C7311F8" w14:textId="77777777" w:rsidTr="00125757">
        <w:tc>
          <w:tcPr>
            <w:tcW w:w="1957" w:type="pct"/>
            <w:shd w:val="clear" w:color="auto" w:fill="auto"/>
          </w:tcPr>
          <w:p w14:paraId="5B55A13E" w14:textId="77777777" w:rsidR="002F55F4" w:rsidRPr="00D353B4" w:rsidRDefault="002F55F4" w:rsidP="00AD3881">
            <w:r w:rsidRPr="00D353B4">
              <w:t>Poziom studiów</w:t>
            </w:r>
          </w:p>
        </w:tc>
        <w:tc>
          <w:tcPr>
            <w:tcW w:w="3043" w:type="pct"/>
            <w:shd w:val="clear" w:color="auto" w:fill="auto"/>
          </w:tcPr>
          <w:p w14:paraId="7F17BB22" w14:textId="77777777" w:rsidR="002F55F4" w:rsidRPr="00D353B4" w:rsidRDefault="002F55F4" w:rsidP="00AD3881">
            <w:r w:rsidRPr="00D353B4">
              <w:t xml:space="preserve">studia pierwszego stopnia </w:t>
            </w:r>
          </w:p>
        </w:tc>
      </w:tr>
      <w:tr w:rsidR="00D353B4" w:rsidRPr="00D353B4" w14:paraId="7AFAEC10" w14:textId="77777777" w:rsidTr="00125757">
        <w:tc>
          <w:tcPr>
            <w:tcW w:w="1957" w:type="pct"/>
            <w:shd w:val="clear" w:color="auto" w:fill="auto"/>
          </w:tcPr>
          <w:p w14:paraId="11EC8FEA" w14:textId="7582207C" w:rsidR="002F55F4" w:rsidRPr="00D353B4" w:rsidRDefault="002F55F4" w:rsidP="002F55F4">
            <w:r w:rsidRPr="00D353B4">
              <w:t>Forma studiów</w:t>
            </w:r>
          </w:p>
        </w:tc>
        <w:tc>
          <w:tcPr>
            <w:tcW w:w="3043" w:type="pct"/>
            <w:shd w:val="clear" w:color="auto" w:fill="auto"/>
          </w:tcPr>
          <w:p w14:paraId="3B59B17D" w14:textId="15A20147" w:rsidR="002F55F4" w:rsidRPr="00D353B4" w:rsidRDefault="0039707D" w:rsidP="00AD3881">
            <w:r w:rsidRPr="00D353B4">
              <w:t>nie</w:t>
            </w:r>
            <w:r w:rsidR="002F55F4" w:rsidRPr="00D353B4">
              <w:t>stacjonarne</w:t>
            </w:r>
          </w:p>
        </w:tc>
      </w:tr>
      <w:tr w:rsidR="00D353B4" w:rsidRPr="00D353B4" w14:paraId="68A59148" w14:textId="77777777" w:rsidTr="00125757">
        <w:tc>
          <w:tcPr>
            <w:tcW w:w="1957" w:type="pct"/>
            <w:shd w:val="clear" w:color="auto" w:fill="auto"/>
          </w:tcPr>
          <w:p w14:paraId="073F11FC" w14:textId="77777777" w:rsidR="002F55F4" w:rsidRPr="00D353B4" w:rsidRDefault="002F55F4" w:rsidP="00AD3881">
            <w:r w:rsidRPr="00D353B4">
              <w:t>Rok studiów dla kierunku</w:t>
            </w:r>
          </w:p>
        </w:tc>
        <w:tc>
          <w:tcPr>
            <w:tcW w:w="3043" w:type="pct"/>
            <w:shd w:val="clear" w:color="auto" w:fill="auto"/>
          </w:tcPr>
          <w:p w14:paraId="19A1A0E1" w14:textId="77777777" w:rsidR="002F55F4" w:rsidRPr="00D353B4" w:rsidRDefault="002F55F4" w:rsidP="00AD3881">
            <w:r w:rsidRPr="00D353B4">
              <w:t>I</w:t>
            </w:r>
          </w:p>
        </w:tc>
      </w:tr>
      <w:tr w:rsidR="00D353B4" w:rsidRPr="00D353B4" w14:paraId="13A64C1A" w14:textId="77777777" w:rsidTr="00125757">
        <w:tc>
          <w:tcPr>
            <w:tcW w:w="1957" w:type="pct"/>
            <w:shd w:val="clear" w:color="auto" w:fill="auto"/>
          </w:tcPr>
          <w:p w14:paraId="32C3642E" w14:textId="77777777" w:rsidR="002F55F4" w:rsidRPr="00D353B4" w:rsidRDefault="002F55F4" w:rsidP="00AD3881">
            <w:r w:rsidRPr="00D353B4">
              <w:t>Semestr dla kierunku</w:t>
            </w:r>
          </w:p>
        </w:tc>
        <w:tc>
          <w:tcPr>
            <w:tcW w:w="3043" w:type="pct"/>
            <w:shd w:val="clear" w:color="auto" w:fill="auto"/>
          </w:tcPr>
          <w:p w14:paraId="0CE6F734" w14:textId="77777777" w:rsidR="002F55F4" w:rsidRPr="00D353B4" w:rsidRDefault="002F55F4" w:rsidP="00AD3881">
            <w:r w:rsidRPr="00D353B4">
              <w:t>2</w:t>
            </w:r>
          </w:p>
        </w:tc>
      </w:tr>
      <w:tr w:rsidR="00D353B4" w:rsidRPr="00D353B4" w14:paraId="7E3E1D33" w14:textId="77777777" w:rsidTr="00125757">
        <w:tc>
          <w:tcPr>
            <w:tcW w:w="1957" w:type="pct"/>
            <w:shd w:val="clear" w:color="auto" w:fill="auto"/>
          </w:tcPr>
          <w:p w14:paraId="6DC23C7D" w14:textId="77777777" w:rsidR="002F55F4" w:rsidRPr="00D353B4" w:rsidRDefault="002F55F4" w:rsidP="00AD3881">
            <w:pPr>
              <w:autoSpaceDE w:val="0"/>
              <w:autoSpaceDN w:val="0"/>
              <w:adjustRightInd w:val="0"/>
            </w:pPr>
            <w:r w:rsidRPr="00D353B4">
              <w:t>Liczba punktów ECTS z podziałem na kontaktowe/niekontaktowe</w:t>
            </w:r>
          </w:p>
        </w:tc>
        <w:tc>
          <w:tcPr>
            <w:tcW w:w="3043" w:type="pct"/>
            <w:shd w:val="clear" w:color="auto" w:fill="auto"/>
          </w:tcPr>
          <w:p w14:paraId="4F976658" w14:textId="39C4FBF9" w:rsidR="002F55F4" w:rsidRPr="00D353B4" w:rsidRDefault="003B4A64" w:rsidP="00AD3881">
            <w:r w:rsidRPr="00D353B4">
              <w:t>2 (0,8/1,2)</w:t>
            </w:r>
          </w:p>
        </w:tc>
      </w:tr>
      <w:tr w:rsidR="00D353B4" w:rsidRPr="00D353B4" w14:paraId="1116B8FD" w14:textId="77777777" w:rsidTr="00125757">
        <w:tc>
          <w:tcPr>
            <w:tcW w:w="1957" w:type="pct"/>
            <w:shd w:val="clear" w:color="auto" w:fill="auto"/>
          </w:tcPr>
          <w:p w14:paraId="2FF32890" w14:textId="77777777" w:rsidR="002F55F4" w:rsidRPr="00D353B4" w:rsidRDefault="002F55F4" w:rsidP="00AD3881">
            <w:pPr>
              <w:autoSpaceDE w:val="0"/>
              <w:autoSpaceDN w:val="0"/>
              <w:adjustRightInd w:val="0"/>
            </w:pPr>
            <w:r w:rsidRPr="00D353B4">
              <w:t>Tytuł naukowy/stopień naukowy, imię i nazwisko osoby odpowiedzialnej za moduł</w:t>
            </w:r>
          </w:p>
        </w:tc>
        <w:tc>
          <w:tcPr>
            <w:tcW w:w="3043" w:type="pct"/>
            <w:shd w:val="clear" w:color="auto" w:fill="auto"/>
          </w:tcPr>
          <w:p w14:paraId="1E67D9AE" w14:textId="77777777" w:rsidR="002F55F4" w:rsidRPr="00D353B4" w:rsidRDefault="002F55F4" w:rsidP="00AD3881">
            <w:r w:rsidRPr="00D353B4">
              <w:t>mgr Daniel Zagrodnik</w:t>
            </w:r>
          </w:p>
        </w:tc>
      </w:tr>
      <w:tr w:rsidR="00D353B4" w:rsidRPr="00D353B4" w14:paraId="1A162ABD" w14:textId="77777777" w:rsidTr="00125757">
        <w:tc>
          <w:tcPr>
            <w:tcW w:w="1957" w:type="pct"/>
            <w:shd w:val="clear" w:color="auto" w:fill="auto"/>
          </w:tcPr>
          <w:p w14:paraId="7761754F" w14:textId="7E4A9F00" w:rsidR="002F55F4" w:rsidRPr="00D353B4" w:rsidRDefault="002F55F4" w:rsidP="002F55F4">
            <w:r w:rsidRPr="00D353B4">
              <w:t>Jednostka oferująca moduł</w:t>
            </w:r>
          </w:p>
        </w:tc>
        <w:tc>
          <w:tcPr>
            <w:tcW w:w="3043" w:type="pct"/>
            <w:shd w:val="clear" w:color="auto" w:fill="auto"/>
          </w:tcPr>
          <w:p w14:paraId="70DE4551" w14:textId="77777777" w:rsidR="002F55F4" w:rsidRPr="00D353B4" w:rsidRDefault="002F55F4" w:rsidP="00AD3881">
            <w:r w:rsidRPr="00D353B4">
              <w:t>Centrum Nauczania Języków Obcych i Certyfikacji</w:t>
            </w:r>
          </w:p>
        </w:tc>
      </w:tr>
      <w:tr w:rsidR="00D353B4" w:rsidRPr="00D353B4" w14:paraId="38192A90" w14:textId="77777777" w:rsidTr="00125757">
        <w:tc>
          <w:tcPr>
            <w:tcW w:w="1957" w:type="pct"/>
            <w:shd w:val="clear" w:color="auto" w:fill="auto"/>
          </w:tcPr>
          <w:p w14:paraId="5F72674E" w14:textId="77777777" w:rsidR="002F55F4" w:rsidRPr="00D353B4" w:rsidRDefault="002F55F4" w:rsidP="00AD3881">
            <w:r w:rsidRPr="00D353B4">
              <w:t>Cel modułu</w:t>
            </w:r>
          </w:p>
          <w:p w14:paraId="42F20296" w14:textId="77777777" w:rsidR="002F55F4" w:rsidRPr="00D353B4" w:rsidRDefault="002F55F4" w:rsidP="00AD3881"/>
        </w:tc>
        <w:tc>
          <w:tcPr>
            <w:tcW w:w="3043" w:type="pct"/>
            <w:shd w:val="clear" w:color="auto" w:fill="auto"/>
          </w:tcPr>
          <w:p w14:paraId="595A19DE" w14:textId="77777777" w:rsidR="002F55F4" w:rsidRPr="00D353B4" w:rsidRDefault="002F55F4" w:rsidP="00AD3881">
            <w:pPr>
              <w:jc w:val="both"/>
            </w:pPr>
            <w:r w:rsidRPr="00D353B4">
              <w:t>Rozwinięcie kompetencji językowych w zakresie czytania, pisania, słuchania, mówienia. Podniesienie kompetencji językowych w zakresie słownictwa ogólnego i specjalistycznego.</w:t>
            </w:r>
          </w:p>
          <w:p w14:paraId="709F50A2" w14:textId="77777777" w:rsidR="002F55F4" w:rsidRPr="00D353B4" w:rsidRDefault="002F55F4" w:rsidP="00AD3881">
            <w:pPr>
              <w:jc w:val="both"/>
            </w:pPr>
            <w:r w:rsidRPr="00D353B4">
              <w:t>Rozwijanie umiejętności poprawnej komunikacji w środowisku zawodowym.</w:t>
            </w:r>
          </w:p>
          <w:p w14:paraId="2AE541C7" w14:textId="77777777" w:rsidR="002F55F4" w:rsidRPr="00D353B4" w:rsidRDefault="002F55F4" w:rsidP="00AD3881">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4D346689" w14:textId="77777777" w:rsidTr="00125757">
        <w:trPr>
          <w:trHeight w:val="236"/>
        </w:trPr>
        <w:tc>
          <w:tcPr>
            <w:tcW w:w="1957" w:type="pct"/>
            <w:vMerge w:val="restart"/>
            <w:shd w:val="clear" w:color="auto" w:fill="auto"/>
          </w:tcPr>
          <w:p w14:paraId="3882A3CA" w14:textId="77777777" w:rsidR="002F55F4" w:rsidRPr="00D353B4" w:rsidRDefault="002F55F4" w:rsidP="00AD3881">
            <w:pPr>
              <w:jc w:val="both"/>
            </w:pPr>
            <w:r w:rsidRPr="00D353B4">
              <w:t>Efekty uczenia się dla modułu to opis zasobu wiedzy, umiejętności i kompetencji społecznych, które student osiągnie po zrealizowaniu zajęć.</w:t>
            </w:r>
          </w:p>
        </w:tc>
        <w:tc>
          <w:tcPr>
            <w:tcW w:w="3043" w:type="pct"/>
            <w:shd w:val="clear" w:color="auto" w:fill="auto"/>
          </w:tcPr>
          <w:p w14:paraId="06D24F2F" w14:textId="77777777" w:rsidR="002F55F4" w:rsidRPr="00D353B4" w:rsidRDefault="002F55F4" w:rsidP="00AD3881">
            <w:r w:rsidRPr="00D353B4">
              <w:t xml:space="preserve">Wiedza: </w:t>
            </w:r>
          </w:p>
        </w:tc>
      </w:tr>
      <w:tr w:rsidR="00D353B4" w:rsidRPr="00D353B4" w14:paraId="1F4E8DB3" w14:textId="77777777" w:rsidTr="00125757">
        <w:trPr>
          <w:trHeight w:val="233"/>
        </w:trPr>
        <w:tc>
          <w:tcPr>
            <w:tcW w:w="1957" w:type="pct"/>
            <w:vMerge/>
            <w:shd w:val="clear" w:color="auto" w:fill="auto"/>
          </w:tcPr>
          <w:p w14:paraId="6E4E72E7" w14:textId="77777777" w:rsidR="002F55F4" w:rsidRPr="00D353B4" w:rsidRDefault="002F55F4" w:rsidP="00AD3881">
            <w:pPr>
              <w:rPr>
                <w:highlight w:val="yellow"/>
              </w:rPr>
            </w:pPr>
          </w:p>
        </w:tc>
        <w:tc>
          <w:tcPr>
            <w:tcW w:w="3043" w:type="pct"/>
            <w:shd w:val="clear" w:color="auto" w:fill="auto"/>
          </w:tcPr>
          <w:p w14:paraId="529AFFA7" w14:textId="77777777" w:rsidR="002F55F4" w:rsidRPr="00D353B4" w:rsidRDefault="002F55F4" w:rsidP="00AD3881">
            <w:r w:rsidRPr="00D353B4">
              <w:t>1.</w:t>
            </w:r>
          </w:p>
        </w:tc>
      </w:tr>
      <w:tr w:rsidR="00D353B4" w:rsidRPr="00D353B4" w14:paraId="0623F8B8" w14:textId="77777777" w:rsidTr="00125757">
        <w:trPr>
          <w:trHeight w:val="233"/>
        </w:trPr>
        <w:tc>
          <w:tcPr>
            <w:tcW w:w="1957" w:type="pct"/>
            <w:vMerge/>
            <w:shd w:val="clear" w:color="auto" w:fill="auto"/>
          </w:tcPr>
          <w:p w14:paraId="239ED250" w14:textId="77777777" w:rsidR="002F55F4" w:rsidRPr="00D353B4" w:rsidRDefault="002F55F4" w:rsidP="00AD3881">
            <w:pPr>
              <w:rPr>
                <w:highlight w:val="yellow"/>
              </w:rPr>
            </w:pPr>
          </w:p>
        </w:tc>
        <w:tc>
          <w:tcPr>
            <w:tcW w:w="3043" w:type="pct"/>
            <w:shd w:val="clear" w:color="auto" w:fill="auto"/>
          </w:tcPr>
          <w:p w14:paraId="1EF70914" w14:textId="77777777" w:rsidR="002F55F4" w:rsidRPr="00D353B4" w:rsidRDefault="002F55F4" w:rsidP="00AD3881">
            <w:r w:rsidRPr="00D353B4">
              <w:t>2.</w:t>
            </w:r>
          </w:p>
        </w:tc>
      </w:tr>
      <w:tr w:rsidR="00D353B4" w:rsidRPr="00D353B4" w14:paraId="52E794F2" w14:textId="77777777" w:rsidTr="00125757">
        <w:trPr>
          <w:trHeight w:val="233"/>
        </w:trPr>
        <w:tc>
          <w:tcPr>
            <w:tcW w:w="1957" w:type="pct"/>
            <w:vMerge/>
            <w:shd w:val="clear" w:color="auto" w:fill="auto"/>
          </w:tcPr>
          <w:p w14:paraId="2D096404" w14:textId="77777777" w:rsidR="002F55F4" w:rsidRPr="00D353B4" w:rsidRDefault="002F55F4" w:rsidP="00AD3881">
            <w:pPr>
              <w:rPr>
                <w:highlight w:val="yellow"/>
              </w:rPr>
            </w:pPr>
          </w:p>
        </w:tc>
        <w:tc>
          <w:tcPr>
            <w:tcW w:w="3043" w:type="pct"/>
            <w:shd w:val="clear" w:color="auto" w:fill="auto"/>
          </w:tcPr>
          <w:p w14:paraId="5C4EB7A1" w14:textId="77777777" w:rsidR="002F55F4" w:rsidRPr="00D353B4" w:rsidRDefault="002F55F4" w:rsidP="00AD3881">
            <w:r w:rsidRPr="00D353B4">
              <w:t>Umiejętności:</w:t>
            </w:r>
          </w:p>
        </w:tc>
      </w:tr>
      <w:tr w:rsidR="00D353B4" w:rsidRPr="00D353B4" w14:paraId="5C645BCF" w14:textId="77777777" w:rsidTr="00125757">
        <w:trPr>
          <w:trHeight w:val="233"/>
        </w:trPr>
        <w:tc>
          <w:tcPr>
            <w:tcW w:w="1957" w:type="pct"/>
            <w:vMerge/>
            <w:shd w:val="clear" w:color="auto" w:fill="auto"/>
          </w:tcPr>
          <w:p w14:paraId="1949F29D" w14:textId="77777777" w:rsidR="00F26860" w:rsidRPr="00D353B4" w:rsidRDefault="00F26860" w:rsidP="00F26860">
            <w:pPr>
              <w:rPr>
                <w:highlight w:val="yellow"/>
              </w:rPr>
            </w:pPr>
          </w:p>
        </w:tc>
        <w:tc>
          <w:tcPr>
            <w:tcW w:w="3043" w:type="pct"/>
            <w:shd w:val="clear" w:color="auto" w:fill="auto"/>
          </w:tcPr>
          <w:p w14:paraId="44ED3DB0" w14:textId="52136B86" w:rsidR="00F26860" w:rsidRPr="00D353B4" w:rsidRDefault="00F26860" w:rsidP="00F26860">
            <w:r w:rsidRPr="00D353B4">
              <w:t>U1. Posiada umiejętność formułowania dłuższych wypowiedzi na tematy ogólne z wykorzystaniem elementów języka specjalistycznego.</w:t>
            </w:r>
          </w:p>
        </w:tc>
      </w:tr>
      <w:tr w:rsidR="00D353B4" w:rsidRPr="00D353B4" w14:paraId="1C9A7EA2" w14:textId="77777777" w:rsidTr="00125757">
        <w:trPr>
          <w:trHeight w:val="233"/>
        </w:trPr>
        <w:tc>
          <w:tcPr>
            <w:tcW w:w="1957" w:type="pct"/>
            <w:vMerge/>
            <w:shd w:val="clear" w:color="auto" w:fill="auto"/>
          </w:tcPr>
          <w:p w14:paraId="1122E9FF" w14:textId="77777777" w:rsidR="00F26860" w:rsidRPr="00D353B4" w:rsidRDefault="00F26860" w:rsidP="00F26860">
            <w:pPr>
              <w:rPr>
                <w:highlight w:val="yellow"/>
              </w:rPr>
            </w:pPr>
          </w:p>
        </w:tc>
        <w:tc>
          <w:tcPr>
            <w:tcW w:w="3043" w:type="pct"/>
            <w:shd w:val="clear" w:color="auto" w:fill="auto"/>
          </w:tcPr>
          <w:p w14:paraId="03778E4B" w14:textId="75643C17" w:rsidR="00F26860" w:rsidRPr="00D353B4" w:rsidRDefault="00F26860" w:rsidP="00F26860">
            <w:r w:rsidRPr="00D353B4">
              <w:t>U2. Posiada umiejętność czytania ze zrozumieniem krótkich tekstów o tematyce bieżącej oraz nieskomplikowanych artykułów popularno-naukowych.</w:t>
            </w:r>
          </w:p>
        </w:tc>
      </w:tr>
      <w:tr w:rsidR="00D353B4" w:rsidRPr="00D353B4" w14:paraId="70BB8F63" w14:textId="77777777" w:rsidTr="00125757">
        <w:trPr>
          <w:trHeight w:val="233"/>
        </w:trPr>
        <w:tc>
          <w:tcPr>
            <w:tcW w:w="1957" w:type="pct"/>
            <w:vMerge/>
            <w:shd w:val="clear" w:color="auto" w:fill="auto"/>
          </w:tcPr>
          <w:p w14:paraId="6DF8C6D8" w14:textId="77777777" w:rsidR="00F26860" w:rsidRPr="00D353B4" w:rsidRDefault="00F26860" w:rsidP="00F26860">
            <w:pPr>
              <w:rPr>
                <w:highlight w:val="yellow"/>
              </w:rPr>
            </w:pPr>
          </w:p>
        </w:tc>
        <w:tc>
          <w:tcPr>
            <w:tcW w:w="3043" w:type="pct"/>
            <w:shd w:val="clear" w:color="auto" w:fill="auto"/>
          </w:tcPr>
          <w:p w14:paraId="7BF13CEF" w14:textId="4E88A268" w:rsidR="00F26860" w:rsidRPr="00D353B4" w:rsidRDefault="00F26860" w:rsidP="00F26860">
            <w:r w:rsidRPr="00D353B4">
              <w:t xml:space="preserve">U3. Rozumie sens krótkich wypowiedzi, wykładów, prezentacji, audycji radiowych. </w:t>
            </w:r>
          </w:p>
        </w:tc>
      </w:tr>
      <w:tr w:rsidR="00D353B4" w:rsidRPr="00D353B4" w14:paraId="73520998" w14:textId="77777777" w:rsidTr="00125757">
        <w:trPr>
          <w:trHeight w:val="233"/>
        </w:trPr>
        <w:tc>
          <w:tcPr>
            <w:tcW w:w="1957" w:type="pct"/>
            <w:vMerge/>
            <w:shd w:val="clear" w:color="auto" w:fill="auto"/>
          </w:tcPr>
          <w:p w14:paraId="6678BED3" w14:textId="77777777" w:rsidR="00F26860" w:rsidRPr="00D353B4" w:rsidRDefault="00F26860" w:rsidP="00F26860">
            <w:pPr>
              <w:rPr>
                <w:highlight w:val="yellow"/>
              </w:rPr>
            </w:pPr>
          </w:p>
        </w:tc>
        <w:tc>
          <w:tcPr>
            <w:tcW w:w="3043" w:type="pct"/>
            <w:shd w:val="clear" w:color="auto" w:fill="auto"/>
          </w:tcPr>
          <w:p w14:paraId="413D9A37" w14:textId="13EE0946" w:rsidR="00F26860" w:rsidRPr="00D353B4" w:rsidRDefault="00F26860" w:rsidP="00F26860">
            <w:r w:rsidRPr="00D353B4">
              <w:t>U4. Konstruuje w formie pisemnej notatki z wykorzystaniem słownictwa oraz zwrotów z dyscypliny związanej ze studiowanym kierunkiem studiów.</w:t>
            </w:r>
          </w:p>
        </w:tc>
      </w:tr>
      <w:tr w:rsidR="00D353B4" w:rsidRPr="00D353B4" w14:paraId="14A76BF8" w14:textId="77777777" w:rsidTr="00125757">
        <w:trPr>
          <w:trHeight w:val="233"/>
        </w:trPr>
        <w:tc>
          <w:tcPr>
            <w:tcW w:w="1957" w:type="pct"/>
            <w:vMerge/>
            <w:shd w:val="clear" w:color="auto" w:fill="auto"/>
          </w:tcPr>
          <w:p w14:paraId="2D46EF5A" w14:textId="77777777" w:rsidR="002F55F4" w:rsidRPr="00D353B4" w:rsidRDefault="002F55F4" w:rsidP="00AD3881">
            <w:pPr>
              <w:rPr>
                <w:highlight w:val="yellow"/>
              </w:rPr>
            </w:pPr>
          </w:p>
        </w:tc>
        <w:tc>
          <w:tcPr>
            <w:tcW w:w="3043" w:type="pct"/>
            <w:shd w:val="clear" w:color="auto" w:fill="auto"/>
          </w:tcPr>
          <w:p w14:paraId="15590F2A" w14:textId="77777777" w:rsidR="002F55F4" w:rsidRPr="00D353B4" w:rsidRDefault="002F55F4" w:rsidP="00AD3881">
            <w:r w:rsidRPr="00D353B4">
              <w:t>Kompetencje społeczne:</w:t>
            </w:r>
          </w:p>
        </w:tc>
      </w:tr>
      <w:tr w:rsidR="00D353B4" w:rsidRPr="00D353B4" w14:paraId="1E4D34A9" w14:textId="77777777" w:rsidTr="00125757">
        <w:trPr>
          <w:trHeight w:val="233"/>
        </w:trPr>
        <w:tc>
          <w:tcPr>
            <w:tcW w:w="1957" w:type="pct"/>
            <w:vMerge/>
            <w:shd w:val="clear" w:color="auto" w:fill="auto"/>
          </w:tcPr>
          <w:p w14:paraId="75E5B4ED" w14:textId="77777777" w:rsidR="002F55F4" w:rsidRPr="00D353B4" w:rsidRDefault="002F55F4" w:rsidP="00AD3881">
            <w:pPr>
              <w:rPr>
                <w:highlight w:val="yellow"/>
              </w:rPr>
            </w:pPr>
          </w:p>
        </w:tc>
        <w:tc>
          <w:tcPr>
            <w:tcW w:w="3043" w:type="pct"/>
            <w:shd w:val="clear" w:color="auto" w:fill="auto"/>
          </w:tcPr>
          <w:p w14:paraId="085ACBE8" w14:textId="2FB42BA1" w:rsidR="002F55F4" w:rsidRPr="00D353B4" w:rsidRDefault="002F55F4" w:rsidP="00AD3881">
            <w:r w:rsidRPr="00D353B4">
              <w:t xml:space="preserve">K1. </w:t>
            </w:r>
            <w:r w:rsidR="007024EA" w:rsidRPr="00D353B4">
              <w:t>Jest gotów do krytycznej oceny posiadanych praktycznych umiejętności językowych.</w:t>
            </w:r>
          </w:p>
        </w:tc>
      </w:tr>
      <w:tr w:rsidR="00D353B4" w:rsidRPr="00D353B4" w14:paraId="67749F79" w14:textId="77777777" w:rsidTr="00125757">
        <w:trPr>
          <w:trHeight w:val="233"/>
        </w:trPr>
        <w:tc>
          <w:tcPr>
            <w:tcW w:w="1957" w:type="pct"/>
            <w:shd w:val="clear" w:color="auto" w:fill="auto"/>
          </w:tcPr>
          <w:p w14:paraId="12EA05C6" w14:textId="77777777" w:rsidR="002F55F4" w:rsidRPr="00D353B4" w:rsidRDefault="002F55F4" w:rsidP="00AD3881">
            <w:pPr>
              <w:rPr>
                <w:highlight w:val="yellow"/>
              </w:rPr>
            </w:pPr>
            <w:r w:rsidRPr="00D353B4">
              <w:t>Odniesienie modułowych efektów uczenia się do kierunkowych efektów uczenia się</w:t>
            </w:r>
          </w:p>
        </w:tc>
        <w:tc>
          <w:tcPr>
            <w:tcW w:w="3043" w:type="pct"/>
            <w:shd w:val="clear" w:color="auto" w:fill="auto"/>
          </w:tcPr>
          <w:p w14:paraId="36EC3042" w14:textId="77777777" w:rsidR="002F55F4" w:rsidRPr="00D353B4" w:rsidRDefault="002F55F4" w:rsidP="00AD3881">
            <w:r w:rsidRPr="00D353B4">
              <w:t>U1 – TR_U08, TR_U010, TR_U011</w:t>
            </w:r>
          </w:p>
          <w:p w14:paraId="1E0417B7" w14:textId="77777777" w:rsidR="002F55F4" w:rsidRPr="00D353B4" w:rsidRDefault="002F55F4" w:rsidP="00AD3881">
            <w:r w:rsidRPr="00D353B4">
              <w:t>U2 – TR_U08, TR_U010, TR_U011</w:t>
            </w:r>
          </w:p>
          <w:p w14:paraId="1E0E82C0" w14:textId="77777777" w:rsidR="002F55F4" w:rsidRPr="00D353B4" w:rsidRDefault="002F55F4" w:rsidP="00AD3881">
            <w:r w:rsidRPr="00D353B4">
              <w:t>U3 – TR_U010, TR_U011</w:t>
            </w:r>
          </w:p>
          <w:p w14:paraId="2DBACD3A" w14:textId="77777777" w:rsidR="002F55F4" w:rsidRPr="00D353B4" w:rsidRDefault="002F55F4" w:rsidP="00AD3881">
            <w:r w:rsidRPr="00D353B4">
              <w:t>U4 -  TR_U010, TR_U011</w:t>
            </w:r>
          </w:p>
          <w:p w14:paraId="725FFCDD" w14:textId="77777777" w:rsidR="002F55F4" w:rsidRPr="00D353B4" w:rsidRDefault="002F55F4" w:rsidP="00AD3881">
            <w:r w:rsidRPr="00D353B4">
              <w:lastRenderedPageBreak/>
              <w:t>K1 – TR_K01</w:t>
            </w:r>
          </w:p>
        </w:tc>
      </w:tr>
      <w:tr w:rsidR="00D353B4" w:rsidRPr="00D353B4" w14:paraId="7CDB2A3C" w14:textId="77777777" w:rsidTr="00125757">
        <w:tc>
          <w:tcPr>
            <w:tcW w:w="1957" w:type="pct"/>
            <w:shd w:val="clear" w:color="auto" w:fill="auto"/>
          </w:tcPr>
          <w:p w14:paraId="0016C219" w14:textId="77777777" w:rsidR="002F55F4" w:rsidRPr="00D353B4" w:rsidRDefault="002F55F4" w:rsidP="00AD3881">
            <w:r w:rsidRPr="00D353B4">
              <w:lastRenderedPageBreak/>
              <w:t>Odniesienie modułowych efektów uczenia się do efektów inżynierskich (jeżeli dotyczy)</w:t>
            </w:r>
          </w:p>
        </w:tc>
        <w:tc>
          <w:tcPr>
            <w:tcW w:w="3043" w:type="pct"/>
            <w:shd w:val="clear" w:color="auto" w:fill="auto"/>
          </w:tcPr>
          <w:p w14:paraId="0420E418" w14:textId="77777777" w:rsidR="002F55F4" w:rsidRPr="00D353B4" w:rsidRDefault="002F55F4" w:rsidP="00AD3881">
            <w:pPr>
              <w:jc w:val="both"/>
            </w:pPr>
            <w:r w:rsidRPr="00D353B4">
              <w:t xml:space="preserve">nie dotyczy </w:t>
            </w:r>
          </w:p>
        </w:tc>
      </w:tr>
      <w:tr w:rsidR="00D353B4" w:rsidRPr="00D353B4" w14:paraId="4BA52B1C" w14:textId="77777777" w:rsidTr="00125757">
        <w:tc>
          <w:tcPr>
            <w:tcW w:w="1957" w:type="pct"/>
            <w:shd w:val="clear" w:color="auto" w:fill="auto"/>
          </w:tcPr>
          <w:p w14:paraId="7EF02C29" w14:textId="77777777" w:rsidR="002F55F4" w:rsidRPr="00D353B4" w:rsidRDefault="002F55F4" w:rsidP="00AD3881">
            <w:r w:rsidRPr="00D353B4">
              <w:t xml:space="preserve">Treści programowe modułu </w:t>
            </w:r>
          </w:p>
          <w:p w14:paraId="5EDB0BF7" w14:textId="77777777" w:rsidR="002F55F4" w:rsidRPr="00D353B4" w:rsidRDefault="002F55F4" w:rsidP="00AD3881"/>
        </w:tc>
        <w:tc>
          <w:tcPr>
            <w:tcW w:w="3043" w:type="pct"/>
            <w:shd w:val="clear" w:color="auto" w:fill="auto"/>
          </w:tcPr>
          <w:p w14:paraId="1466F24D" w14:textId="77777777" w:rsidR="002F55F4" w:rsidRPr="00D353B4" w:rsidRDefault="002F55F4" w:rsidP="00AD3881">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4C6A3935" w14:textId="77777777" w:rsidR="002F55F4" w:rsidRPr="00D353B4" w:rsidRDefault="002F55F4" w:rsidP="00AD3881">
            <w:r w:rsidRPr="00D353B4">
              <w:t xml:space="preserve">W czasie ćwiczeń zostanie wprowadzone słownictwo specjalistyczne z reprezentowanej dziedziny naukowej, studenci zostaną przygotowani do czytania ze zrozumieniem literatury fachowej i samodzielnej pracy z tekstem źródłowym. </w:t>
            </w:r>
          </w:p>
          <w:p w14:paraId="222179CD" w14:textId="77777777" w:rsidR="002F55F4" w:rsidRPr="00D353B4" w:rsidRDefault="002F55F4" w:rsidP="00AD3881">
            <w:r w:rsidRPr="00D353B4">
              <w:t>Moduł obejmuje również ćwiczenie struktur gramatycznych i leksykalnych celem osiągnięcia przez studenta sprawnej komunikacji.</w:t>
            </w:r>
          </w:p>
          <w:p w14:paraId="388118E7" w14:textId="7CB9E83C" w:rsidR="002F55F4" w:rsidRPr="00D353B4" w:rsidRDefault="002F55F4" w:rsidP="00AD3881">
            <w:r w:rsidRPr="00D353B4">
              <w:t>Moduł ma również za zadanie bardziej szczegółowe zapoznanie studenta z kulturą danego obszaru językowego.</w:t>
            </w:r>
          </w:p>
        </w:tc>
      </w:tr>
      <w:tr w:rsidR="00D353B4" w:rsidRPr="00D353B4" w14:paraId="3A797907" w14:textId="77777777" w:rsidTr="00125757">
        <w:tc>
          <w:tcPr>
            <w:tcW w:w="1957" w:type="pct"/>
            <w:shd w:val="clear" w:color="auto" w:fill="auto"/>
          </w:tcPr>
          <w:p w14:paraId="1A73BF2B" w14:textId="77777777" w:rsidR="002F55F4" w:rsidRPr="00D353B4" w:rsidRDefault="002F55F4" w:rsidP="00AD3881">
            <w:r w:rsidRPr="00D353B4">
              <w:t>Wykaz literatury podstawowej i uzupełniającej</w:t>
            </w:r>
          </w:p>
        </w:tc>
        <w:tc>
          <w:tcPr>
            <w:tcW w:w="3043" w:type="pct"/>
            <w:shd w:val="clear" w:color="auto" w:fill="auto"/>
          </w:tcPr>
          <w:p w14:paraId="6579A0F9" w14:textId="77777777" w:rsidR="002F55F4" w:rsidRPr="00D353B4" w:rsidRDefault="002F55F4" w:rsidP="00125757">
            <w:pPr>
              <w:jc w:val="both"/>
            </w:pPr>
            <w:r w:rsidRPr="00D353B4">
              <w:t>Literatura podstawowa:</w:t>
            </w:r>
          </w:p>
          <w:p w14:paraId="06214DD2" w14:textId="77777777" w:rsidR="002F55F4" w:rsidRPr="00D353B4" w:rsidRDefault="002F55F4" w:rsidP="00125757">
            <w:pPr>
              <w:contextualSpacing/>
              <w:rPr>
                <w:lang w:val="ru-RU"/>
              </w:rPr>
            </w:pPr>
            <w:r w:rsidRPr="00D353B4">
              <w:rPr>
                <w:lang w:val="ru-RU"/>
              </w:rPr>
              <w:t xml:space="preserve">Махнач А., Из первых уст. Русский язык для среднего уровня, </w:t>
            </w:r>
            <w:r w:rsidRPr="00D353B4">
              <w:t>Warszawa</w:t>
            </w:r>
            <w:r w:rsidRPr="00D353B4">
              <w:rPr>
                <w:lang w:val="ru-RU"/>
              </w:rPr>
              <w:t xml:space="preserve"> 2021.</w:t>
            </w:r>
          </w:p>
          <w:p w14:paraId="4975BFB3" w14:textId="77777777" w:rsidR="00125757" w:rsidRPr="00D353B4" w:rsidRDefault="00125757" w:rsidP="00125757">
            <w:pPr>
              <w:jc w:val="both"/>
              <w:rPr>
                <w:lang w:val="ru-RU"/>
              </w:rPr>
            </w:pPr>
          </w:p>
          <w:p w14:paraId="46B33134" w14:textId="28C93151" w:rsidR="002F55F4" w:rsidRPr="00D353B4" w:rsidRDefault="002F55F4" w:rsidP="00125757">
            <w:pPr>
              <w:jc w:val="both"/>
            </w:pPr>
            <w:r w:rsidRPr="00D353B4">
              <w:t>Literatura uzupełniająca:</w:t>
            </w:r>
          </w:p>
          <w:p w14:paraId="63736F68" w14:textId="77777777" w:rsidR="002F55F4" w:rsidRPr="00D353B4" w:rsidRDefault="002F55F4" w:rsidP="00FE1CB6">
            <w:pPr>
              <w:pStyle w:val="Akapitzlist"/>
              <w:numPr>
                <w:ilvl w:val="0"/>
                <w:numId w:val="26"/>
              </w:numPr>
              <w:suppressAutoHyphens w:val="0"/>
              <w:autoSpaceDN/>
              <w:spacing w:line="240" w:lineRule="auto"/>
              <w:ind w:left="519"/>
              <w:contextualSpacing/>
              <w:textAlignment w:val="auto"/>
              <w:rPr>
                <w:rFonts w:ascii="Times New Roman" w:hAnsi="Times New Roman"/>
                <w:sz w:val="24"/>
                <w:szCs w:val="24"/>
              </w:rPr>
            </w:pPr>
            <w:r w:rsidRPr="00D353B4">
              <w:rPr>
                <w:rFonts w:ascii="Times New Roman" w:hAnsi="Times New Roman"/>
                <w:sz w:val="24"/>
                <w:szCs w:val="24"/>
              </w:rPr>
              <w:t>Zdunik M., Galant S., Repetytorium maturalne z języka rosyjskiego, Warszawa 2014.</w:t>
            </w:r>
          </w:p>
          <w:p w14:paraId="5E85C89D" w14:textId="77777777" w:rsidR="002F55F4" w:rsidRPr="00D353B4" w:rsidRDefault="002F55F4" w:rsidP="00FE1CB6">
            <w:pPr>
              <w:pStyle w:val="Akapitzlist"/>
              <w:numPr>
                <w:ilvl w:val="0"/>
                <w:numId w:val="26"/>
              </w:numPr>
              <w:suppressAutoHyphens w:val="0"/>
              <w:autoSpaceDN/>
              <w:spacing w:line="240" w:lineRule="auto"/>
              <w:ind w:left="519"/>
              <w:contextualSpacing/>
              <w:textAlignment w:val="auto"/>
              <w:rPr>
                <w:rFonts w:ascii="Times New Roman" w:hAnsi="Times New Roman"/>
                <w:sz w:val="24"/>
                <w:szCs w:val="24"/>
              </w:rPr>
            </w:pPr>
            <w:r w:rsidRPr="00D353B4">
              <w:rPr>
                <w:rFonts w:ascii="Times New Roman" w:hAnsi="Times New Roman"/>
                <w:sz w:val="24"/>
                <w:szCs w:val="24"/>
              </w:rPr>
              <w:t xml:space="preserve">Chuchmacz D., Ossowska H., </w:t>
            </w:r>
            <w:r w:rsidRPr="00D353B4">
              <w:rPr>
                <w:rFonts w:ascii="Times New Roman" w:hAnsi="Times New Roman"/>
                <w:sz w:val="24"/>
                <w:szCs w:val="24"/>
                <w:lang w:val="ru-RU"/>
              </w:rPr>
              <w:t>Вот</w:t>
            </w:r>
            <w:r w:rsidRPr="00D353B4">
              <w:rPr>
                <w:rFonts w:ascii="Times New Roman" w:hAnsi="Times New Roman"/>
                <w:sz w:val="24"/>
                <w:szCs w:val="24"/>
              </w:rPr>
              <w:t xml:space="preserve"> </w:t>
            </w:r>
            <w:r w:rsidRPr="00D353B4">
              <w:rPr>
                <w:rFonts w:ascii="Times New Roman" w:hAnsi="Times New Roman"/>
                <w:sz w:val="24"/>
                <w:szCs w:val="24"/>
                <w:lang w:val="ru-RU"/>
              </w:rPr>
              <w:t>грамматика</w:t>
            </w:r>
            <w:r w:rsidRPr="00D353B4">
              <w:rPr>
                <w:rFonts w:ascii="Times New Roman" w:hAnsi="Times New Roman"/>
                <w:sz w:val="24"/>
                <w:szCs w:val="24"/>
              </w:rPr>
              <w:t>! Repetytorium gramatyczne z języka rosyjskiego z ćwiczeniami, Warszawa 2010.</w:t>
            </w:r>
          </w:p>
          <w:p w14:paraId="4D6E1516" w14:textId="77777777" w:rsidR="002F55F4" w:rsidRPr="00D353B4" w:rsidRDefault="002F55F4" w:rsidP="00FE1CB6">
            <w:pPr>
              <w:pStyle w:val="Akapitzlist"/>
              <w:numPr>
                <w:ilvl w:val="0"/>
                <w:numId w:val="26"/>
              </w:numPr>
              <w:suppressAutoHyphens w:val="0"/>
              <w:autoSpaceDN/>
              <w:spacing w:line="240" w:lineRule="auto"/>
              <w:ind w:left="519"/>
              <w:contextualSpacing/>
              <w:textAlignment w:val="auto"/>
              <w:rPr>
                <w:rFonts w:ascii="Times New Roman" w:hAnsi="Times New Roman"/>
                <w:sz w:val="24"/>
                <w:szCs w:val="24"/>
                <w:lang w:val="ru-RU"/>
              </w:rPr>
            </w:pPr>
            <w:r w:rsidRPr="00D353B4">
              <w:rPr>
                <w:rFonts w:ascii="Times New Roman" w:hAnsi="Times New Roman"/>
                <w:sz w:val="24"/>
                <w:szCs w:val="24"/>
                <w:lang w:val="ru-RU"/>
              </w:rPr>
              <w:t>Караванова Н.Б., Читаем и всё понимаем. Пособие по чтению и развитию речи для иностранцев, изучающих русский язык, Москва 2013.</w:t>
            </w:r>
          </w:p>
          <w:p w14:paraId="132BD5F8" w14:textId="77777777" w:rsidR="002F55F4" w:rsidRPr="00D353B4" w:rsidRDefault="002F55F4" w:rsidP="00FE1CB6">
            <w:pPr>
              <w:pStyle w:val="Akapitzlist"/>
              <w:numPr>
                <w:ilvl w:val="0"/>
                <w:numId w:val="26"/>
              </w:numPr>
              <w:suppressAutoHyphens w:val="0"/>
              <w:autoSpaceDN/>
              <w:spacing w:line="240" w:lineRule="auto"/>
              <w:ind w:left="519"/>
              <w:contextualSpacing/>
              <w:textAlignment w:val="auto"/>
              <w:rPr>
                <w:rFonts w:ascii="Times New Roman" w:hAnsi="Times New Roman"/>
                <w:sz w:val="24"/>
                <w:szCs w:val="24"/>
              </w:rPr>
            </w:pPr>
            <w:r w:rsidRPr="00D353B4">
              <w:rPr>
                <w:rFonts w:ascii="Times New Roman" w:hAnsi="Times New Roman"/>
                <w:sz w:val="24"/>
                <w:szCs w:val="24"/>
              </w:rPr>
              <w:t>Kuca Z., Język rosyjski w biznesie, Warszawa 2007.</w:t>
            </w:r>
          </w:p>
          <w:p w14:paraId="13BC50EE" w14:textId="77777777" w:rsidR="002F55F4" w:rsidRPr="00D353B4" w:rsidRDefault="002F55F4" w:rsidP="00FE1CB6">
            <w:pPr>
              <w:pStyle w:val="Akapitzlist"/>
              <w:numPr>
                <w:ilvl w:val="0"/>
                <w:numId w:val="26"/>
              </w:numPr>
              <w:suppressAutoHyphens w:val="0"/>
              <w:autoSpaceDN/>
              <w:spacing w:line="240" w:lineRule="auto"/>
              <w:ind w:left="519"/>
              <w:contextualSpacing/>
              <w:jc w:val="left"/>
              <w:textAlignment w:val="auto"/>
              <w:rPr>
                <w:lang w:val="ru-RU"/>
              </w:rPr>
            </w:pPr>
            <w:r w:rsidRPr="00D353B4">
              <w:rPr>
                <w:rFonts w:ascii="Times New Roman" w:hAnsi="Times New Roman"/>
                <w:sz w:val="24"/>
                <w:szCs w:val="24"/>
                <w:lang w:val="ru-RU"/>
              </w:rPr>
              <w:t>Ткаченко Н.Г., Тесты. Грамматика русского языка ч. 1, 2, Москва 2012</w:t>
            </w:r>
          </w:p>
        </w:tc>
      </w:tr>
      <w:tr w:rsidR="00D353B4" w:rsidRPr="00D353B4" w14:paraId="43AF223F" w14:textId="77777777" w:rsidTr="00125757">
        <w:tc>
          <w:tcPr>
            <w:tcW w:w="1957" w:type="pct"/>
            <w:shd w:val="clear" w:color="auto" w:fill="auto"/>
          </w:tcPr>
          <w:p w14:paraId="6124CEB8" w14:textId="77777777" w:rsidR="002F55F4" w:rsidRPr="00D353B4" w:rsidRDefault="002F55F4" w:rsidP="00AD3881">
            <w:r w:rsidRPr="00D353B4">
              <w:t>Planowane formy/działania/metody dydaktyczne</w:t>
            </w:r>
          </w:p>
        </w:tc>
        <w:tc>
          <w:tcPr>
            <w:tcW w:w="3043" w:type="pct"/>
            <w:shd w:val="clear" w:color="auto" w:fill="auto"/>
          </w:tcPr>
          <w:p w14:paraId="5C1B4621" w14:textId="77777777" w:rsidR="002F55F4" w:rsidRPr="00D353B4" w:rsidRDefault="002F55F4" w:rsidP="00AD3881">
            <w:r w:rsidRPr="00D353B4">
              <w:t>Wykład, dyskusja, prezentacja, konwersacja,</w:t>
            </w:r>
          </w:p>
          <w:p w14:paraId="1D5E3F4D" w14:textId="77777777" w:rsidR="002F55F4" w:rsidRPr="00D353B4" w:rsidRDefault="002F55F4" w:rsidP="00AD3881">
            <w:r w:rsidRPr="00D353B4">
              <w:t>metoda gramatyczno-tłumaczeniowa (teksty specjalistyczne), metoda komunikacyjna i bezpośrednia ze szczególnym uwzględnieniem umiejętności komunikowania się.</w:t>
            </w:r>
          </w:p>
        </w:tc>
      </w:tr>
      <w:tr w:rsidR="00D353B4" w:rsidRPr="00D353B4" w14:paraId="6F52779B" w14:textId="77777777" w:rsidTr="00125757">
        <w:tc>
          <w:tcPr>
            <w:tcW w:w="1957" w:type="pct"/>
            <w:shd w:val="clear" w:color="auto" w:fill="auto"/>
          </w:tcPr>
          <w:p w14:paraId="30C1AA59" w14:textId="77777777" w:rsidR="002F55F4" w:rsidRPr="00D353B4" w:rsidRDefault="002F55F4" w:rsidP="00AD3881">
            <w:r w:rsidRPr="00D353B4">
              <w:t>Sposoby weryfikacji oraz formy dokumentowania osiągniętych efektów uczenia się</w:t>
            </w:r>
          </w:p>
        </w:tc>
        <w:tc>
          <w:tcPr>
            <w:tcW w:w="3043" w:type="pct"/>
            <w:shd w:val="clear" w:color="auto" w:fill="auto"/>
          </w:tcPr>
          <w:p w14:paraId="10B0DB8C" w14:textId="77777777" w:rsidR="002F55F4" w:rsidRPr="00D353B4" w:rsidRDefault="002F55F4" w:rsidP="00AD3881">
            <w:pPr>
              <w:jc w:val="both"/>
            </w:pPr>
            <w:r w:rsidRPr="00D353B4">
              <w:t xml:space="preserve">U1-ocena wypowiedzi ustnych na zajęciach </w:t>
            </w:r>
          </w:p>
          <w:p w14:paraId="6BE33AB6" w14:textId="77777777" w:rsidR="002F55F4" w:rsidRPr="00D353B4" w:rsidRDefault="002F55F4" w:rsidP="00AD3881">
            <w:pPr>
              <w:jc w:val="both"/>
            </w:pPr>
            <w:r w:rsidRPr="00D353B4">
              <w:t>U2-ocena wypowiedzi ustnych na zajęciach oraz prac domowych</w:t>
            </w:r>
          </w:p>
          <w:p w14:paraId="07504272" w14:textId="77777777" w:rsidR="002F55F4" w:rsidRPr="00D353B4" w:rsidRDefault="002F55F4" w:rsidP="00AD3881">
            <w:pPr>
              <w:jc w:val="both"/>
            </w:pPr>
            <w:r w:rsidRPr="00D353B4">
              <w:t xml:space="preserve">U3-ocena wypowiedzi ustnych </w:t>
            </w:r>
          </w:p>
          <w:p w14:paraId="2D11B94D" w14:textId="77777777" w:rsidR="002F55F4" w:rsidRPr="00D353B4" w:rsidRDefault="002F55F4" w:rsidP="00AD3881">
            <w:pPr>
              <w:jc w:val="both"/>
            </w:pPr>
            <w:r w:rsidRPr="00D353B4">
              <w:t>U4-ocena dłuższych wypowiedzi pisemnych oraz prac domowych</w:t>
            </w:r>
          </w:p>
          <w:p w14:paraId="1BFE870E" w14:textId="77777777" w:rsidR="002F55F4" w:rsidRPr="00D353B4" w:rsidRDefault="002F55F4" w:rsidP="00AD3881">
            <w:pPr>
              <w:jc w:val="both"/>
            </w:pPr>
            <w:r w:rsidRPr="00D353B4">
              <w:t xml:space="preserve">K1-ocena przygotowania do zajęć i aktywności na ćwiczeniach </w:t>
            </w:r>
          </w:p>
          <w:p w14:paraId="4999E2B2" w14:textId="77777777" w:rsidR="00125757" w:rsidRPr="00D353B4" w:rsidRDefault="002F55F4" w:rsidP="00125757">
            <w:pPr>
              <w:jc w:val="both"/>
            </w:pPr>
            <w:r w:rsidRPr="00D353B4">
              <w:t>Formy dokumentowania osiągniętych efektów kształcenia:</w:t>
            </w:r>
            <w:r w:rsidR="00125757" w:rsidRPr="00D353B4">
              <w:t xml:space="preserve"> </w:t>
            </w:r>
          </w:p>
          <w:p w14:paraId="7153A052" w14:textId="303A59F5" w:rsidR="00125757" w:rsidRPr="00D353B4" w:rsidRDefault="002F55F4" w:rsidP="00125757">
            <w:pPr>
              <w:jc w:val="both"/>
            </w:pPr>
            <w:r w:rsidRPr="00D353B4">
              <w:lastRenderedPageBreak/>
              <w:t xml:space="preserve">Śródsemestralne sprawdziany pisemne, dziennik lektora.                                                                                       </w:t>
            </w:r>
          </w:p>
          <w:p w14:paraId="438C1019" w14:textId="65DD2EA7" w:rsidR="002F55F4" w:rsidRPr="00D353B4" w:rsidRDefault="002F55F4" w:rsidP="00125757">
            <w:pPr>
              <w:jc w:val="both"/>
            </w:pPr>
            <w:r w:rsidRPr="00D353B4">
              <w:rPr>
                <w:rFonts w:eastAsia="Calibri"/>
                <w:lang w:eastAsia="en-US"/>
              </w:rPr>
              <w:t>Kryteria oceniania dostępne są w CNJOiC.</w:t>
            </w:r>
          </w:p>
        </w:tc>
      </w:tr>
      <w:tr w:rsidR="00D353B4" w:rsidRPr="00D353B4" w14:paraId="47D46E4E" w14:textId="77777777" w:rsidTr="00125757">
        <w:tc>
          <w:tcPr>
            <w:tcW w:w="1957" w:type="pct"/>
            <w:shd w:val="clear" w:color="auto" w:fill="auto"/>
          </w:tcPr>
          <w:p w14:paraId="49C35E0F" w14:textId="77777777" w:rsidR="002F55F4" w:rsidRPr="00D353B4" w:rsidRDefault="002F55F4" w:rsidP="00AD3881">
            <w:r w:rsidRPr="00D353B4">
              <w:lastRenderedPageBreak/>
              <w:t>Elementy i wagi mające wpływ na ocenę końcową</w:t>
            </w:r>
          </w:p>
          <w:p w14:paraId="66FC3CE3" w14:textId="77777777" w:rsidR="002F55F4" w:rsidRPr="00D353B4" w:rsidRDefault="002F55F4" w:rsidP="00AD3881"/>
          <w:p w14:paraId="75B8CFB1" w14:textId="77777777" w:rsidR="002F55F4" w:rsidRPr="00D353B4" w:rsidRDefault="002F55F4" w:rsidP="00AD3881"/>
        </w:tc>
        <w:tc>
          <w:tcPr>
            <w:tcW w:w="3043" w:type="pct"/>
            <w:shd w:val="clear" w:color="auto" w:fill="auto"/>
          </w:tcPr>
          <w:p w14:paraId="4E04A379" w14:textId="77777777" w:rsidR="002F55F4" w:rsidRPr="00D353B4" w:rsidRDefault="002F55F4"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230041A2" w14:textId="77777777" w:rsidR="002F55F4" w:rsidRPr="00D353B4" w:rsidRDefault="002F55F4" w:rsidP="00AD3881">
            <w:pPr>
              <w:spacing w:line="252" w:lineRule="auto"/>
              <w:rPr>
                <w:rFonts w:eastAsiaTheme="minorHAnsi"/>
                <w:lang w:eastAsia="en-US"/>
              </w:rPr>
            </w:pPr>
            <w:r w:rsidRPr="00D353B4">
              <w:rPr>
                <w:rFonts w:eastAsiaTheme="minorHAnsi"/>
                <w:lang w:eastAsia="en-US"/>
              </w:rPr>
              <w:t>- sprawdziany pisemne – 50%</w:t>
            </w:r>
          </w:p>
          <w:p w14:paraId="5BE2B42C"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ustne – 25%</w:t>
            </w:r>
          </w:p>
          <w:p w14:paraId="2326F166" w14:textId="77777777" w:rsidR="002F55F4" w:rsidRPr="00D353B4" w:rsidRDefault="002F55F4" w:rsidP="00AD3881">
            <w:pPr>
              <w:spacing w:line="252" w:lineRule="auto"/>
              <w:rPr>
                <w:rFonts w:eastAsiaTheme="minorHAnsi"/>
                <w:lang w:eastAsia="en-US"/>
              </w:rPr>
            </w:pPr>
            <w:r w:rsidRPr="00D353B4">
              <w:rPr>
                <w:rFonts w:eastAsiaTheme="minorHAnsi"/>
                <w:lang w:eastAsia="en-US"/>
              </w:rPr>
              <w:t>- wypowiedzi pisemne – 25%</w:t>
            </w:r>
          </w:p>
          <w:p w14:paraId="2807A1BC" w14:textId="77777777" w:rsidR="002F55F4" w:rsidRPr="00D353B4" w:rsidRDefault="002F55F4" w:rsidP="00AD3881">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0A4C1716" w14:textId="77777777" w:rsidTr="00125757">
        <w:trPr>
          <w:trHeight w:val="1182"/>
        </w:trPr>
        <w:tc>
          <w:tcPr>
            <w:tcW w:w="1957" w:type="pct"/>
            <w:shd w:val="clear" w:color="auto" w:fill="auto"/>
          </w:tcPr>
          <w:p w14:paraId="3B988B57" w14:textId="77777777" w:rsidR="003B4A64" w:rsidRPr="00D353B4" w:rsidRDefault="003B4A64" w:rsidP="003B4A64">
            <w:pPr>
              <w:jc w:val="both"/>
            </w:pPr>
            <w:r w:rsidRPr="00D353B4">
              <w:t>Bilans punktów ECTS</w:t>
            </w:r>
          </w:p>
        </w:tc>
        <w:tc>
          <w:tcPr>
            <w:tcW w:w="3043" w:type="pct"/>
            <w:shd w:val="clear" w:color="auto" w:fill="auto"/>
          </w:tcPr>
          <w:p w14:paraId="7B7F6B76" w14:textId="77777777" w:rsidR="003B4A64" w:rsidRPr="00D353B4" w:rsidRDefault="003B4A64" w:rsidP="003B4A64">
            <w:r w:rsidRPr="00D353B4">
              <w:t>KONTAKTOWE:</w:t>
            </w:r>
          </w:p>
          <w:p w14:paraId="624A8F7E" w14:textId="77777777" w:rsidR="003B4A64" w:rsidRPr="00D353B4" w:rsidRDefault="003B4A64" w:rsidP="003B4A64">
            <w:r w:rsidRPr="00D353B4">
              <w:t>Udział w ćwiczeniach: 20 godz.</w:t>
            </w:r>
          </w:p>
          <w:p w14:paraId="616FB7E7" w14:textId="77777777" w:rsidR="003B4A64" w:rsidRPr="00D353B4" w:rsidRDefault="003B4A64" w:rsidP="003B4A64">
            <w:pPr>
              <w:rPr>
                <w:u w:val="single"/>
              </w:rPr>
            </w:pPr>
            <w:r w:rsidRPr="00D353B4">
              <w:rPr>
                <w:u w:val="single"/>
              </w:rPr>
              <w:t>RAZEM KONTAKTOWE:     20 godz. / 0,8 ECTS</w:t>
            </w:r>
          </w:p>
          <w:p w14:paraId="15EEFEAC" w14:textId="77777777" w:rsidR="003B4A64" w:rsidRPr="00D353B4" w:rsidRDefault="003B4A64" w:rsidP="003B4A64"/>
          <w:p w14:paraId="0CACD997" w14:textId="77777777" w:rsidR="003B4A64" w:rsidRPr="00D353B4" w:rsidRDefault="003B4A64" w:rsidP="003B4A64">
            <w:r w:rsidRPr="00D353B4">
              <w:t>NIEKONTAKTOWE:</w:t>
            </w:r>
          </w:p>
          <w:p w14:paraId="5E2425CF" w14:textId="77777777" w:rsidR="003B4A64" w:rsidRPr="00D353B4" w:rsidRDefault="003B4A64" w:rsidP="003B4A64">
            <w:r w:rsidRPr="00D353B4">
              <w:t>Przygotowanie do zajęć: 15 godz.</w:t>
            </w:r>
          </w:p>
          <w:p w14:paraId="2BCB59A1" w14:textId="77777777" w:rsidR="003B4A64" w:rsidRPr="00D353B4" w:rsidRDefault="003B4A64" w:rsidP="003B4A64">
            <w:r w:rsidRPr="00D353B4">
              <w:t>Przygotowanie do sprawdzianów: 15 godz.</w:t>
            </w:r>
          </w:p>
          <w:p w14:paraId="333A50C1" w14:textId="77777777" w:rsidR="003B4A64" w:rsidRPr="00D353B4" w:rsidRDefault="003B4A64" w:rsidP="003B4A64">
            <w:pPr>
              <w:rPr>
                <w:u w:val="single"/>
              </w:rPr>
            </w:pPr>
            <w:r w:rsidRPr="00D353B4">
              <w:rPr>
                <w:u w:val="single"/>
              </w:rPr>
              <w:t>RAZEM NIEKONTAKTOWE:  30 godz. / 1,2  ECTS</w:t>
            </w:r>
          </w:p>
          <w:p w14:paraId="5F38B8BB" w14:textId="77777777" w:rsidR="003B4A64" w:rsidRPr="00D353B4" w:rsidRDefault="003B4A64" w:rsidP="003B4A64">
            <w:r w:rsidRPr="00D353B4">
              <w:t xml:space="preserve">                          </w:t>
            </w:r>
          </w:p>
          <w:p w14:paraId="0391C556" w14:textId="1E13B5C0" w:rsidR="003B4A64" w:rsidRPr="00D353B4" w:rsidRDefault="003B4A64" w:rsidP="003B4A64">
            <w:r w:rsidRPr="00D353B4">
              <w:t>Łączny nakład pracy studenta to 50 godz. co odpowiada  2 punktom ECTS</w:t>
            </w:r>
          </w:p>
        </w:tc>
      </w:tr>
      <w:tr w:rsidR="003B4A64" w:rsidRPr="00D353B4" w14:paraId="1421C6EE" w14:textId="77777777" w:rsidTr="00125757">
        <w:trPr>
          <w:trHeight w:val="718"/>
        </w:trPr>
        <w:tc>
          <w:tcPr>
            <w:tcW w:w="1957" w:type="pct"/>
            <w:shd w:val="clear" w:color="auto" w:fill="auto"/>
          </w:tcPr>
          <w:p w14:paraId="241E6C3A" w14:textId="77777777" w:rsidR="003B4A64" w:rsidRPr="00D353B4" w:rsidRDefault="003B4A64" w:rsidP="003B4A64">
            <w:r w:rsidRPr="00D353B4">
              <w:t>Nakład pracy związany z zajęciami wymagającymi bezpośredniego udziału nauczyciela akademickiego</w:t>
            </w:r>
          </w:p>
        </w:tc>
        <w:tc>
          <w:tcPr>
            <w:tcW w:w="3043" w:type="pct"/>
            <w:shd w:val="clear" w:color="auto" w:fill="auto"/>
          </w:tcPr>
          <w:p w14:paraId="5B49DA49" w14:textId="77777777" w:rsidR="003B4A64" w:rsidRPr="00D353B4" w:rsidRDefault="003B4A64" w:rsidP="003B4A64">
            <w:r w:rsidRPr="00D353B4">
              <w:t>- udział w ćwiczeniach – 20 godzin</w:t>
            </w:r>
          </w:p>
          <w:p w14:paraId="4169D51E" w14:textId="3B480D25" w:rsidR="003B4A64" w:rsidRPr="00D353B4" w:rsidRDefault="003B4A64" w:rsidP="003B4A64">
            <w:r w:rsidRPr="00D353B4">
              <w:t>Łącznie 20 godz. co odpowiada 0,8 punktom ECTS</w:t>
            </w:r>
          </w:p>
        </w:tc>
      </w:tr>
    </w:tbl>
    <w:p w14:paraId="6ED9506E" w14:textId="77777777" w:rsidR="002F55F4" w:rsidRPr="00D353B4" w:rsidRDefault="002F55F4" w:rsidP="00AD3881">
      <w:pPr>
        <w:rPr>
          <w:sz w:val="28"/>
          <w:szCs w:val="28"/>
        </w:rPr>
      </w:pPr>
    </w:p>
    <w:p w14:paraId="6318E321" w14:textId="7A3B9DD4" w:rsidR="002F55F4" w:rsidRPr="00D353B4" w:rsidRDefault="002F55F4" w:rsidP="002F55F4">
      <w:pPr>
        <w:rPr>
          <w:sz w:val="28"/>
          <w:szCs w:val="28"/>
        </w:rPr>
      </w:pPr>
      <w:r w:rsidRPr="00D353B4">
        <w:rPr>
          <w:b/>
          <w:sz w:val="28"/>
          <w:szCs w:val="28"/>
        </w:rPr>
        <w:t xml:space="preserve">Karta opisu zajęć z modułu </w:t>
      </w:r>
      <w:r w:rsidRPr="00D353B4">
        <w:rPr>
          <w:b/>
          <w:bCs/>
          <w:sz w:val="28"/>
          <w:szCs w:val="28"/>
        </w:rPr>
        <w:t>Zarządzanie w turystyce i rekreacji</w:t>
      </w:r>
      <w:r w:rsidRPr="00D353B4">
        <w:rPr>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5892"/>
      </w:tblGrid>
      <w:tr w:rsidR="00D353B4" w:rsidRPr="00D353B4" w14:paraId="1A753D31" w14:textId="77777777" w:rsidTr="003A2572">
        <w:trPr>
          <w:trHeight w:val="20"/>
        </w:trPr>
        <w:tc>
          <w:tcPr>
            <w:tcW w:w="1940" w:type="pct"/>
          </w:tcPr>
          <w:p w14:paraId="442ADE2B" w14:textId="4B9C7690" w:rsidR="00DF07E9" w:rsidRPr="00D353B4" w:rsidRDefault="00DF07E9" w:rsidP="00A824B1">
            <w:r w:rsidRPr="00D353B4">
              <w:t xml:space="preserve">Nazwa kierunku studiów </w:t>
            </w:r>
          </w:p>
        </w:tc>
        <w:tc>
          <w:tcPr>
            <w:tcW w:w="3060" w:type="pct"/>
            <w:shd w:val="clear" w:color="auto" w:fill="auto"/>
            <w:vAlign w:val="center"/>
          </w:tcPr>
          <w:p w14:paraId="3B99E865" w14:textId="7A9570EB" w:rsidR="00DF07E9" w:rsidRPr="00D353B4" w:rsidRDefault="00DF07E9" w:rsidP="008144E3">
            <w:r w:rsidRPr="00D353B4">
              <w:t>Turystyka i rekreacja</w:t>
            </w:r>
          </w:p>
        </w:tc>
      </w:tr>
      <w:tr w:rsidR="00D353B4" w:rsidRPr="00D353B4" w14:paraId="74118791" w14:textId="77777777" w:rsidTr="003A2572">
        <w:trPr>
          <w:trHeight w:val="20"/>
        </w:trPr>
        <w:tc>
          <w:tcPr>
            <w:tcW w:w="1940" w:type="pct"/>
          </w:tcPr>
          <w:p w14:paraId="1EB933C1" w14:textId="77777777" w:rsidR="00DF07E9" w:rsidRPr="00D353B4" w:rsidRDefault="00DF07E9" w:rsidP="008144E3">
            <w:r w:rsidRPr="00D353B4">
              <w:t>Nazwa modułu, także nazwa w języku angielskim</w:t>
            </w:r>
          </w:p>
        </w:tc>
        <w:tc>
          <w:tcPr>
            <w:tcW w:w="3060" w:type="pct"/>
            <w:shd w:val="clear" w:color="auto" w:fill="auto"/>
            <w:vAlign w:val="center"/>
          </w:tcPr>
          <w:p w14:paraId="42033A5F" w14:textId="77777777" w:rsidR="00DF07E9" w:rsidRPr="00D353B4" w:rsidRDefault="00DF07E9" w:rsidP="008144E3">
            <w:pPr>
              <w:rPr>
                <w:lang w:val="en-US"/>
              </w:rPr>
            </w:pPr>
            <w:r w:rsidRPr="00D353B4">
              <w:rPr>
                <w:lang w:val="en-US"/>
              </w:rPr>
              <w:t xml:space="preserve">Zarządzanie w turystyce i </w:t>
            </w:r>
            <w:r w:rsidRPr="00D353B4">
              <w:t>rekreacji</w:t>
            </w:r>
            <w:r w:rsidRPr="00D353B4">
              <w:rPr>
                <w:lang w:val="en-US"/>
              </w:rPr>
              <w:t xml:space="preserve"> </w:t>
            </w:r>
          </w:p>
          <w:p w14:paraId="10E31E63" w14:textId="77777777" w:rsidR="00DF07E9" w:rsidRPr="00D353B4" w:rsidRDefault="00DF07E9" w:rsidP="008144E3">
            <w:pPr>
              <w:rPr>
                <w:lang w:val="en-US"/>
              </w:rPr>
            </w:pPr>
            <w:r w:rsidRPr="00D353B4">
              <w:rPr>
                <w:lang w:val="en-US"/>
              </w:rPr>
              <w:t>Management in tourism and recreation</w:t>
            </w:r>
          </w:p>
        </w:tc>
      </w:tr>
      <w:tr w:rsidR="00D353B4" w:rsidRPr="00D353B4" w14:paraId="05B4921A" w14:textId="77777777" w:rsidTr="003A2572">
        <w:trPr>
          <w:trHeight w:val="20"/>
        </w:trPr>
        <w:tc>
          <w:tcPr>
            <w:tcW w:w="1940" w:type="pct"/>
          </w:tcPr>
          <w:p w14:paraId="5F8AAA14" w14:textId="77777777" w:rsidR="00DF07E9" w:rsidRPr="00D353B4" w:rsidRDefault="00DF07E9" w:rsidP="00446ADF">
            <w:r w:rsidRPr="00D353B4">
              <w:t xml:space="preserve">Język wykładowy </w:t>
            </w:r>
          </w:p>
        </w:tc>
        <w:tc>
          <w:tcPr>
            <w:tcW w:w="3060" w:type="pct"/>
            <w:shd w:val="clear" w:color="auto" w:fill="auto"/>
            <w:vAlign w:val="center"/>
          </w:tcPr>
          <w:p w14:paraId="65ABAA63" w14:textId="77777777" w:rsidR="00DF07E9" w:rsidRPr="00D353B4" w:rsidRDefault="00524AE6" w:rsidP="008144E3">
            <w:r w:rsidRPr="00D353B4">
              <w:t>P</w:t>
            </w:r>
            <w:r w:rsidR="00DF07E9" w:rsidRPr="00D353B4">
              <w:t>olski</w:t>
            </w:r>
          </w:p>
        </w:tc>
      </w:tr>
      <w:tr w:rsidR="00D353B4" w:rsidRPr="00D353B4" w14:paraId="6DE16C03" w14:textId="77777777" w:rsidTr="003A2572">
        <w:trPr>
          <w:trHeight w:val="20"/>
        </w:trPr>
        <w:tc>
          <w:tcPr>
            <w:tcW w:w="1940" w:type="pct"/>
          </w:tcPr>
          <w:p w14:paraId="7B55A5C4" w14:textId="77777777" w:rsidR="00DF07E9" w:rsidRPr="00D353B4" w:rsidRDefault="00DF07E9" w:rsidP="00446ADF">
            <w:pPr>
              <w:autoSpaceDE w:val="0"/>
              <w:autoSpaceDN w:val="0"/>
              <w:adjustRightInd w:val="0"/>
            </w:pPr>
            <w:r w:rsidRPr="00D353B4">
              <w:t xml:space="preserve">Rodzaj modułu </w:t>
            </w:r>
          </w:p>
        </w:tc>
        <w:tc>
          <w:tcPr>
            <w:tcW w:w="3060" w:type="pct"/>
            <w:shd w:val="clear" w:color="auto" w:fill="auto"/>
            <w:vAlign w:val="center"/>
          </w:tcPr>
          <w:p w14:paraId="1FC5447E" w14:textId="77777777" w:rsidR="00DF07E9" w:rsidRPr="00D353B4" w:rsidRDefault="00DF07E9" w:rsidP="008144E3">
            <w:r w:rsidRPr="00D353B4">
              <w:t>obowiązkowy</w:t>
            </w:r>
          </w:p>
        </w:tc>
      </w:tr>
      <w:tr w:rsidR="00D353B4" w:rsidRPr="00D353B4" w14:paraId="56E4C7C0" w14:textId="77777777" w:rsidTr="003A2572">
        <w:trPr>
          <w:trHeight w:val="20"/>
        </w:trPr>
        <w:tc>
          <w:tcPr>
            <w:tcW w:w="1940" w:type="pct"/>
          </w:tcPr>
          <w:p w14:paraId="7BF9B1E9" w14:textId="77777777" w:rsidR="00DF07E9" w:rsidRPr="00D353B4" w:rsidRDefault="00DF07E9" w:rsidP="008144E3">
            <w:r w:rsidRPr="00D353B4">
              <w:t>Poziom studiów</w:t>
            </w:r>
          </w:p>
        </w:tc>
        <w:tc>
          <w:tcPr>
            <w:tcW w:w="3060" w:type="pct"/>
            <w:shd w:val="clear" w:color="auto" w:fill="auto"/>
            <w:vAlign w:val="center"/>
          </w:tcPr>
          <w:p w14:paraId="352B3D8B" w14:textId="77777777" w:rsidR="00DF07E9" w:rsidRPr="00D353B4" w:rsidRDefault="00DF07E9" w:rsidP="008144E3">
            <w:r w:rsidRPr="00D353B4">
              <w:t>Pierwszego stopnia / licencjackie</w:t>
            </w:r>
          </w:p>
        </w:tc>
      </w:tr>
      <w:tr w:rsidR="00D353B4" w:rsidRPr="00D353B4" w14:paraId="26C1761B" w14:textId="77777777" w:rsidTr="003A2572">
        <w:trPr>
          <w:trHeight w:val="20"/>
        </w:trPr>
        <w:tc>
          <w:tcPr>
            <w:tcW w:w="1940" w:type="pct"/>
          </w:tcPr>
          <w:p w14:paraId="21CFEAD1" w14:textId="77777777" w:rsidR="00DF07E9" w:rsidRPr="00D353B4" w:rsidRDefault="00DF07E9" w:rsidP="00446ADF">
            <w:r w:rsidRPr="00D353B4">
              <w:t>Forma studiów</w:t>
            </w:r>
          </w:p>
        </w:tc>
        <w:tc>
          <w:tcPr>
            <w:tcW w:w="3060" w:type="pct"/>
            <w:shd w:val="clear" w:color="auto" w:fill="auto"/>
            <w:vAlign w:val="center"/>
          </w:tcPr>
          <w:p w14:paraId="40701424" w14:textId="337B4B8E" w:rsidR="00DF07E9" w:rsidRPr="00D353B4" w:rsidRDefault="0039707D" w:rsidP="008144E3">
            <w:r w:rsidRPr="00D353B4">
              <w:t>nie</w:t>
            </w:r>
            <w:r w:rsidR="00DF07E9" w:rsidRPr="00D353B4">
              <w:t>stacjonarne</w:t>
            </w:r>
          </w:p>
        </w:tc>
      </w:tr>
      <w:tr w:rsidR="00D353B4" w:rsidRPr="00D353B4" w14:paraId="7DF3CF83" w14:textId="77777777" w:rsidTr="003A2572">
        <w:trPr>
          <w:trHeight w:val="20"/>
        </w:trPr>
        <w:tc>
          <w:tcPr>
            <w:tcW w:w="1940" w:type="pct"/>
          </w:tcPr>
          <w:p w14:paraId="66DCB928" w14:textId="77777777" w:rsidR="00DF07E9" w:rsidRPr="00D353B4" w:rsidRDefault="00DF07E9" w:rsidP="008144E3">
            <w:r w:rsidRPr="00D353B4">
              <w:t>Rok studiów dla kierunku</w:t>
            </w:r>
          </w:p>
        </w:tc>
        <w:tc>
          <w:tcPr>
            <w:tcW w:w="3060" w:type="pct"/>
            <w:shd w:val="clear" w:color="auto" w:fill="auto"/>
            <w:vAlign w:val="center"/>
          </w:tcPr>
          <w:p w14:paraId="3CB81B15" w14:textId="77777777" w:rsidR="00DF07E9" w:rsidRPr="00D353B4" w:rsidRDefault="00DF07E9" w:rsidP="008144E3">
            <w:r w:rsidRPr="00D353B4">
              <w:t>I</w:t>
            </w:r>
          </w:p>
        </w:tc>
      </w:tr>
      <w:tr w:rsidR="00D353B4" w:rsidRPr="00D353B4" w14:paraId="405266C8" w14:textId="77777777" w:rsidTr="003A2572">
        <w:trPr>
          <w:trHeight w:val="20"/>
        </w:trPr>
        <w:tc>
          <w:tcPr>
            <w:tcW w:w="1940" w:type="pct"/>
          </w:tcPr>
          <w:p w14:paraId="0D6CE175" w14:textId="77777777" w:rsidR="00DF07E9" w:rsidRPr="00D353B4" w:rsidRDefault="00DF07E9" w:rsidP="008144E3">
            <w:r w:rsidRPr="00D353B4">
              <w:t>Semestr dla kierunku</w:t>
            </w:r>
          </w:p>
        </w:tc>
        <w:tc>
          <w:tcPr>
            <w:tcW w:w="3060" w:type="pct"/>
            <w:shd w:val="clear" w:color="auto" w:fill="auto"/>
            <w:vAlign w:val="center"/>
          </w:tcPr>
          <w:p w14:paraId="25120B90" w14:textId="77777777" w:rsidR="00DF07E9" w:rsidRPr="00D353B4" w:rsidRDefault="00DF07E9" w:rsidP="008144E3">
            <w:r w:rsidRPr="00D353B4">
              <w:t>2</w:t>
            </w:r>
          </w:p>
        </w:tc>
      </w:tr>
      <w:tr w:rsidR="00D353B4" w:rsidRPr="00D353B4" w14:paraId="2FDE3421" w14:textId="77777777" w:rsidTr="003A2572">
        <w:trPr>
          <w:trHeight w:val="20"/>
        </w:trPr>
        <w:tc>
          <w:tcPr>
            <w:tcW w:w="1940" w:type="pct"/>
          </w:tcPr>
          <w:p w14:paraId="343DEDD5" w14:textId="77777777" w:rsidR="00DF07E9" w:rsidRPr="00D353B4" w:rsidRDefault="00DF07E9" w:rsidP="008144E3">
            <w:pPr>
              <w:autoSpaceDE w:val="0"/>
              <w:autoSpaceDN w:val="0"/>
              <w:adjustRightInd w:val="0"/>
            </w:pPr>
            <w:r w:rsidRPr="00D353B4">
              <w:t>Liczba punktów ECTS z podziałem na kontaktowe/niekontaktowe</w:t>
            </w:r>
          </w:p>
        </w:tc>
        <w:tc>
          <w:tcPr>
            <w:tcW w:w="3060" w:type="pct"/>
            <w:shd w:val="clear" w:color="auto" w:fill="auto"/>
            <w:vAlign w:val="center"/>
          </w:tcPr>
          <w:p w14:paraId="46D9E2CA" w14:textId="23BA6629" w:rsidR="00DF07E9" w:rsidRPr="00D353B4" w:rsidRDefault="00DF07E9" w:rsidP="008144E3">
            <w:r w:rsidRPr="00D353B4">
              <w:t>7 (</w:t>
            </w:r>
            <w:r w:rsidR="00477E48" w:rsidRPr="00D353B4">
              <w:t>2,1</w:t>
            </w:r>
            <w:r w:rsidRPr="00D353B4">
              <w:t>/</w:t>
            </w:r>
            <w:r w:rsidR="00477E48" w:rsidRPr="00D353B4">
              <w:t>4,9</w:t>
            </w:r>
            <w:r w:rsidRPr="00D353B4">
              <w:t>)</w:t>
            </w:r>
          </w:p>
        </w:tc>
      </w:tr>
      <w:tr w:rsidR="00D353B4" w:rsidRPr="00D353B4" w14:paraId="57EE9400" w14:textId="77777777" w:rsidTr="003A2572">
        <w:trPr>
          <w:trHeight w:val="20"/>
        </w:trPr>
        <w:tc>
          <w:tcPr>
            <w:tcW w:w="1940" w:type="pct"/>
          </w:tcPr>
          <w:p w14:paraId="7A829A2B" w14:textId="77777777" w:rsidR="00DF07E9" w:rsidRPr="00D353B4" w:rsidRDefault="00DF07E9" w:rsidP="008144E3">
            <w:pPr>
              <w:autoSpaceDE w:val="0"/>
              <w:autoSpaceDN w:val="0"/>
              <w:adjustRightInd w:val="0"/>
            </w:pPr>
            <w:r w:rsidRPr="00D353B4">
              <w:t>Tytuł naukowy/stopień naukowy, imię i nazwisko osoby odpowiedzialnej za moduł</w:t>
            </w:r>
          </w:p>
        </w:tc>
        <w:tc>
          <w:tcPr>
            <w:tcW w:w="3060" w:type="pct"/>
            <w:shd w:val="clear" w:color="auto" w:fill="auto"/>
            <w:vAlign w:val="center"/>
          </w:tcPr>
          <w:p w14:paraId="7F616F0F" w14:textId="77777777" w:rsidR="00DF07E9" w:rsidRPr="00D353B4" w:rsidRDefault="002137D3" w:rsidP="008144E3">
            <w:r w:rsidRPr="00D353B4">
              <w:t>d</w:t>
            </w:r>
            <w:r w:rsidR="00DF07E9" w:rsidRPr="00D353B4">
              <w:t xml:space="preserve">r </w:t>
            </w:r>
            <w:r w:rsidR="00A5162C" w:rsidRPr="00D353B4">
              <w:t>hab.</w:t>
            </w:r>
            <w:r w:rsidR="00DF07E9" w:rsidRPr="00D353B4">
              <w:t xml:space="preserve"> Anna Mazurek-Kusiak, prof. uczelni</w:t>
            </w:r>
          </w:p>
        </w:tc>
      </w:tr>
      <w:tr w:rsidR="00D353B4" w:rsidRPr="00D353B4" w14:paraId="4DB19E67" w14:textId="77777777" w:rsidTr="003A2572">
        <w:trPr>
          <w:trHeight w:val="20"/>
        </w:trPr>
        <w:tc>
          <w:tcPr>
            <w:tcW w:w="1940" w:type="pct"/>
          </w:tcPr>
          <w:p w14:paraId="76B0A015" w14:textId="77777777" w:rsidR="00DF07E9" w:rsidRPr="00D353B4" w:rsidRDefault="00DF07E9" w:rsidP="00446ADF">
            <w:r w:rsidRPr="00D353B4">
              <w:t>Jednostka oferująca moduł</w:t>
            </w:r>
          </w:p>
        </w:tc>
        <w:tc>
          <w:tcPr>
            <w:tcW w:w="3060" w:type="pct"/>
            <w:shd w:val="clear" w:color="auto" w:fill="auto"/>
            <w:vAlign w:val="center"/>
          </w:tcPr>
          <w:p w14:paraId="70FA4EE5" w14:textId="77777777" w:rsidR="00DF07E9" w:rsidRPr="00D353B4" w:rsidRDefault="00DF07E9" w:rsidP="008144E3">
            <w:r w:rsidRPr="00D353B4">
              <w:t xml:space="preserve">Katedra Turystyki i Rekreacji </w:t>
            </w:r>
          </w:p>
        </w:tc>
      </w:tr>
      <w:tr w:rsidR="00D353B4" w:rsidRPr="00D353B4" w14:paraId="07BEF715" w14:textId="77777777" w:rsidTr="003A2572">
        <w:trPr>
          <w:trHeight w:val="20"/>
        </w:trPr>
        <w:tc>
          <w:tcPr>
            <w:tcW w:w="1940" w:type="pct"/>
          </w:tcPr>
          <w:p w14:paraId="3216AEF5" w14:textId="77777777" w:rsidR="00DF07E9" w:rsidRPr="00D353B4" w:rsidRDefault="00DF07E9" w:rsidP="008144E3">
            <w:r w:rsidRPr="00D353B4">
              <w:t>Cel modułu</w:t>
            </w:r>
          </w:p>
          <w:p w14:paraId="2B42C92B" w14:textId="77777777" w:rsidR="00DF07E9" w:rsidRPr="00D353B4" w:rsidRDefault="00DF07E9" w:rsidP="008144E3"/>
        </w:tc>
        <w:tc>
          <w:tcPr>
            <w:tcW w:w="3060" w:type="pct"/>
            <w:shd w:val="clear" w:color="auto" w:fill="auto"/>
            <w:vAlign w:val="center"/>
          </w:tcPr>
          <w:p w14:paraId="3C2C3A22" w14:textId="77777777" w:rsidR="00DF07E9" w:rsidRPr="00D353B4" w:rsidRDefault="00DF07E9" w:rsidP="00F42856">
            <w:pPr>
              <w:autoSpaceDE w:val="0"/>
              <w:autoSpaceDN w:val="0"/>
              <w:adjustRightInd w:val="0"/>
              <w:jc w:val="both"/>
            </w:pPr>
            <w:r w:rsidRPr="00D353B4">
              <w:t xml:space="preserve">Celem kształcenia jest zapoznanie studentów z zarządzaniem turystyką w skali makroekonomicznej i mikroekonomicznej, systemem i organizacją turystyki w Polsce i na świecie, rolą państwa i samorządów terytorialnych w zarządzaniu turystyką, zarządzania poszczególnymi sektorami turystyki, kryzysami i przyczynami kryzysów w turystyce, prognozowania przyszłych trendów w turystyce oraz zdobycie przydatnych podczas pracy zawodowej podstawowych umiejętności dotyczących zarządzania przedsiębiorstwem turystycznym, </w:t>
            </w:r>
            <w:r w:rsidRPr="00D353B4">
              <w:lastRenderedPageBreak/>
              <w:t xml:space="preserve">projektowania i przeprowadzania gier miejskich oraz organizacji konferencji. </w:t>
            </w:r>
          </w:p>
        </w:tc>
      </w:tr>
      <w:tr w:rsidR="00D353B4" w:rsidRPr="00D353B4" w14:paraId="3766C513" w14:textId="77777777" w:rsidTr="003A2572">
        <w:trPr>
          <w:trHeight w:val="20"/>
        </w:trPr>
        <w:tc>
          <w:tcPr>
            <w:tcW w:w="1940" w:type="pct"/>
            <w:vMerge w:val="restart"/>
          </w:tcPr>
          <w:p w14:paraId="4419941B" w14:textId="77777777" w:rsidR="00DF07E9" w:rsidRPr="00D353B4" w:rsidRDefault="00DF07E9" w:rsidP="008144E3">
            <w:pPr>
              <w:jc w:val="both"/>
            </w:pPr>
            <w:r w:rsidRPr="00D353B4">
              <w:lastRenderedPageBreak/>
              <w:t>Efekty uczenia się dla modułu to opis zasobu wiedzy, umiejętności i kompetencji społecznych, które student osiągnie po zrealizowaniu zajęć.</w:t>
            </w:r>
          </w:p>
        </w:tc>
        <w:tc>
          <w:tcPr>
            <w:tcW w:w="3060" w:type="pct"/>
            <w:shd w:val="clear" w:color="auto" w:fill="auto"/>
            <w:vAlign w:val="center"/>
          </w:tcPr>
          <w:p w14:paraId="2453A17C" w14:textId="77777777" w:rsidR="00DF07E9" w:rsidRPr="00D353B4" w:rsidRDefault="00DF07E9" w:rsidP="008144E3">
            <w:pPr>
              <w:jc w:val="center"/>
            </w:pPr>
            <w:r w:rsidRPr="00D353B4">
              <w:t>Wiedza:</w:t>
            </w:r>
          </w:p>
        </w:tc>
      </w:tr>
      <w:tr w:rsidR="00D353B4" w:rsidRPr="00D353B4" w14:paraId="3727E614" w14:textId="77777777" w:rsidTr="003A2572">
        <w:trPr>
          <w:trHeight w:val="20"/>
        </w:trPr>
        <w:tc>
          <w:tcPr>
            <w:tcW w:w="1940" w:type="pct"/>
            <w:vMerge/>
          </w:tcPr>
          <w:p w14:paraId="7CA33820" w14:textId="77777777" w:rsidR="00DF07E9" w:rsidRPr="00D353B4" w:rsidRDefault="00DF07E9" w:rsidP="008144E3">
            <w:pPr>
              <w:rPr>
                <w:highlight w:val="yellow"/>
              </w:rPr>
            </w:pPr>
          </w:p>
        </w:tc>
        <w:tc>
          <w:tcPr>
            <w:tcW w:w="3060" w:type="pct"/>
            <w:shd w:val="clear" w:color="auto" w:fill="auto"/>
            <w:vAlign w:val="center"/>
          </w:tcPr>
          <w:p w14:paraId="1CAD15BE" w14:textId="77777777" w:rsidR="00DF07E9" w:rsidRPr="00D353B4" w:rsidRDefault="00DF07E9" w:rsidP="001654F7">
            <w:pPr>
              <w:ind w:left="459" w:hanging="425"/>
              <w:jc w:val="both"/>
            </w:pPr>
            <w:r w:rsidRPr="00D353B4">
              <w:t>W1. zna pojęcia związane z zarządzaniem w turystyce i rekreacji (budowę struktury organizacyjne, rodzaje kierowników, misję, wizję, logo przedsiębiorstwa)</w:t>
            </w:r>
          </w:p>
        </w:tc>
      </w:tr>
      <w:tr w:rsidR="00D353B4" w:rsidRPr="00D353B4" w14:paraId="1CC7019C" w14:textId="77777777" w:rsidTr="003A2572">
        <w:trPr>
          <w:trHeight w:val="20"/>
        </w:trPr>
        <w:tc>
          <w:tcPr>
            <w:tcW w:w="1940" w:type="pct"/>
            <w:vMerge/>
          </w:tcPr>
          <w:p w14:paraId="10B24EC2" w14:textId="77777777" w:rsidR="00DF07E9" w:rsidRPr="00D353B4" w:rsidRDefault="00DF07E9" w:rsidP="008144E3">
            <w:pPr>
              <w:rPr>
                <w:highlight w:val="yellow"/>
              </w:rPr>
            </w:pPr>
          </w:p>
        </w:tc>
        <w:tc>
          <w:tcPr>
            <w:tcW w:w="3060" w:type="pct"/>
            <w:shd w:val="clear" w:color="auto" w:fill="auto"/>
            <w:vAlign w:val="center"/>
          </w:tcPr>
          <w:p w14:paraId="23841283" w14:textId="09FEB50B" w:rsidR="00DF07E9" w:rsidRPr="00D353B4" w:rsidRDefault="00DF07E9" w:rsidP="001654F7">
            <w:pPr>
              <w:ind w:left="459" w:hanging="425"/>
              <w:jc w:val="both"/>
            </w:pPr>
            <w:r w:rsidRPr="00D353B4">
              <w:t xml:space="preserve">W2. zna rolę państwa, samorządów terytorialnych, organizacji turystycznych w zarządzaniu i rozwoju  turystyki </w:t>
            </w:r>
            <w:r w:rsidR="009A58D1" w:rsidRPr="00D353B4">
              <w:t xml:space="preserve"> w Polsce i na świecie</w:t>
            </w:r>
          </w:p>
        </w:tc>
      </w:tr>
      <w:tr w:rsidR="00D353B4" w:rsidRPr="00D353B4" w14:paraId="5BC44C68" w14:textId="77777777" w:rsidTr="003A2572">
        <w:trPr>
          <w:trHeight w:val="20"/>
        </w:trPr>
        <w:tc>
          <w:tcPr>
            <w:tcW w:w="1940" w:type="pct"/>
            <w:vMerge/>
          </w:tcPr>
          <w:p w14:paraId="1995853B" w14:textId="77777777" w:rsidR="00DF07E9" w:rsidRPr="00D353B4" w:rsidRDefault="00DF07E9" w:rsidP="008144E3">
            <w:pPr>
              <w:rPr>
                <w:highlight w:val="yellow"/>
              </w:rPr>
            </w:pPr>
          </w:p>
        </w:tc>
        <w:tc>
          <w:tcPr>
            <w:tcW w:w="3060" w:type="pct"/>
            <w:shd w:val="clear" w:color="auto" w:fill="auto"/>
            <w:vAlign w:val="center"/>
          </w:tcPr>
          <w:p w14:paraId="1824EDD2" w14:textId="77777777" w:rsidR="00DF07E9" w:rsidRPr="00D353B4" w:rsidRDefault="00DF07E9" w:rsidP="001654F7">
            <w:pPr>
              <w:ind w:left="459" w:hanging="425"/>
              <w:jc w:val="both"/>
            </w:pPr>
            <w:r w:rsidRPr="00D353B4">
              <w:t>W3. potrafi wymienić kryzysy w turystyce</w:t>
            </w:r>
          </w:p>
        </w:tc>
      </w:tr>
      <w:tr w:rsidR="00D353B4" w:rsidRPr="00D353B4" w14:paraId="24AFA81D" w14:textId="77777777" w:rsidTr="003A2572">
        <w:trPr>
          <w:trHeight w:val="20"/>
        </w:trPr>
        <w:tc>
          <w:tcPr>
            <w:tcW w:w="1940" w:type="pct"/>
            <w:vMerge/>
          </w:tcPr>
          <w:p w14:paraId="14B417B0" w14:textId="77777777" w:rsidR="00DF07E9" w:rsidRPr="00D353B4" w:rsidRDefault="00DF07E9" w:rsidP="008144E3">
            <w:pPr>
              <w:rPr>
                <w:highlight w:val="yellow"/>
              </w:rPr>
            </w:pPr>
          </w:p>
        </w:tc>
        <w:tc>
          <w:tcPr>
            <w:tcW w:w="3060" w:type="pct"/>
            <w:shd w:val="clear" w:color="auto" w:fill="auto"/>
            <w:vAlign w:val="center"/>
          </w:tcPr>
          <w:p w14:paraId="5BFD6F9C" w14:textId="77777777" w:rsidR="00DF07E9" w:rsidRPr="00D353B4" w:rsidRDefault="00DF07E9" w:rsidP="008144E3">
            <w:pPr>
              <w:ind w:left="459" w:hanging="425"/>
              <w:jc w:val="center"/>
            </w:pPr>
            <w:r w:rsidRPr="00D353B4">
              <w:t>Umiejętności:</w:t>
            </w:r>
          </w:p>
        </w:tc>
      </w:tr>
      <w:tr w:rsidR="00D353B4" w:rsidRPr="00D353B4" w14:paraId="0DF58F26" w14:textId="77777777" w:rsidTr="003A2572">
        <w:trPr>
          <w:trHeight w:val="20"/>
        </w:trPr>
        <w:tc>
          <w:tcPr>
            <w:tcW w:w="1940" w:type="pct"/>
            <w:vMerge/>
          </w:tcPr>
          <w:p w14:paraId="01D11E5B" w14:textId="77777777" w:rsidR="00DF07E9" w:rsidRPr="00D353B4" w:rsidRDefault="00DF07E9" w:rsidP="008144E3">
            <w:pPr>
              <w:rPr>
                <w:highlight w:val="yellow"/>
              </w:rPr>
            </w:pPr>
          </w:p>
        </w:tc>
        <w:tc>
          <w:tcPr>
            <w:tcW w:w="3060" w:type="pct"/>
            <w:shd w:val="clear" w:color="auto" w:fill="auto"/>
            <w:vAlign w:val="center"/>
          </w:tcPr>
          <w:p w14:paraId="4E8636EA" w14:textId="77777777" w:rsidR="00DF07E9" w:rsidRPr="00D353B4" w:rsidRDefault="00DF07E9" w:rsidP="001654F7">
            <w:pPr>
              <w:ind w:left="459" w:hanging="425"/>
              <w:jc w:val="both"/>
            </w:pPr>
            <w:r w:rsidRPr="00D353B4">
              <w:t xml:space="preserve">U1.  potrafi stworzyć i przeprowadzić grę miejską lub </w:t>
            </w:r>
            <w:r w:rsidR="002137D3" w:rsidRPr="00D353B4">
              <w:t>edukacyjną</w:t>
            </w:r>
            <w:r w:rsidR="009A58D1" w:rsidRPr="00D353B4">
              <w:t xml:space="preserve"> grę</w:t>
            </w:r>
            <w:r w:rsidR="002137D3" w:rsidRPr="00D353B4">
              <w:t xml:space="preserve"> </w:t>
            </w:r>
            <w:r w:rsidRPr="00D353B4">
              <w:t>planszową</w:t>
            </w:r>
          </w:p>
        </w:tc>
      </w:tr>
      <w:tr w:rsidR="00D353B4" w:rsidRPr="00D353B4" w14:paraId="3938BD4E" w14:textId="77777777" w:rsidTr="003A2572">
        <w:trPr>
          <w:trHeight w:val="20"/>
        </w:trPr>
        <w:tc>
          <w:tcPr>
            <w:tcW w:w="1940" w:type="pct"/>
            <w:vMerge/>
          </w:tcPr>
          <w:p w14:paraId="20814AA5" w14:textId="77777777" w:rsidR="00DF07E9" w:rsidRPr="00D353B4" w:rsidRDefault="00DF07E9" w:rsidP="008144E3">
            <w:pPr>
              <w:rPr>
                <w:highlight w:val="yellow"/>
              </w:rPr>
            </w:pPr>
          </w:p>
        </w:tc>
        <w:tc>
          <w:tcPr>
            <w:tcW w:w="3060" w:type="pct"/>
            <w:shd w:val="clear" w:color="auto" w:fill="auto"/>
            <w:vAlign w:val="center"/>
          </w:tcPr>
          <w:p w14:paraId="1B196B5E" w14:textId="77777777" w:rsidR="00DF07E9" w:rsidRPr="00D353B4" w:rsidRDefault="00DF07E9" w:rsidP="001654F7">
            <w:pPr>
              <w:ind w:left="459" w:hanging="425"/>
              <w:jc w:val="both"/>
            </w:pPr>
            <w:r w:rsidRPr="00D353B4">
              <w:t xml:space="preserve">U2. </w:t>
            </w:r>
            <w:r w:rsidR="009A58D1" w:rsidRPr="00D353B4">
              <w:t xml:space="preserve">potrafi tworzyć prezentacje w Power Point  dotyczącą kryzysów w turystyce, stworzyć animację legend w Power Point  </w:t>
            </w:r>
          </w:p>
        </w:tc>
      </w:tr>
      <w:tr w:rsidR="00D353B4" w:rsidRPr="00D353B4" w14:paraId="422BFEB0" w14:textId="77777777" w:rsidTr="003A2572">
        <w:trPr>
          <w:trHeight w:val="20"/>
        </w:trPr>
        <w:tc>
          <w:tcPr>
            <w:tcW w:w="1940" w:type="pct"/>
            <w:vMerge/>
          </w:tcPr>
          <w:p w14:paraId="50C3301A" w14:textId="77777777" w:rsidR="00DF07E9" w:rsidRPr="00D353B4" w:rsidRDefault="00DF07E9" w:rsidP="008144E3">
            <w:pPr>
              <w:rPr>
                <w:highlight w:val="yellow"/>
              </w:rPr>
            </w:pPr>
          </w:p>
        </w:tc>
        <w:tc>
          <w:tcPr>
            <w:tcW w:w="3060" w:type="pct"/>
            <w:shd w:val="clear" w:color="auto" w:fill="auto"/>
            <w:vAlign w:val="center"/>
          </w:tcPr>
          <w:p w14:paraId="6B193C52" w14:textId="77777777" w:rsidR="00DF07E9" w:rsidRPr="00D353B4" w:rsidRDefault="00DF07E9" w:rsidP="001654F7">
            <w:pPr>
              <w:ind w:left="459" w:hanging="425"/>
              <w:jc w:val="both"/>
            </w:pPr>
            <w:r w:rsidRPr="00D353B4">
              <w:t xml:space="preserve">U3. potrafi zorganizować i zarządzać małym projektem np. zorganizować konferencję, </w:t>
            </w:r>
          </w:p>
        </w:tc>
      </w:tr>
      <w:tr w:rsidR="00D353B4" w:rsidRPr="00D353B4" w14:paraId="18DCAA81" w14:textId="77777777" w:rsidTr="003A2572">
        <w:trPr>
          <w:trHeight w:val="20"/>
        </w:trPr>
        <w:tc>
          <w:tcPr>
            <w:tcW w:w="1940" w:type="pct"/>
            <w:vMerge/>
          </w:tcPr>
          <w:p w14:paraId="2CD68B2B" w14:textId="77777777" w:rsidR="009A58D1" w:rsidRPr="00D353B4" w:rsidRDefault="009A58D1" w:rsidP="008144E3">
            <w:pPr>
              <w:rPr>
                <w:highlight w:val="yellow"/>
              </w:rPr>
            </w:pPr>
          </w:p>
        </w:tc>
        <w:tc>
          <w:tcPr>
            <w:tcW w:w="3060" w:type="pct"/>
            <w:shd w:val="clear" w:color="auto" w:fill="auto"/>
            <w:vAlign w:val="center"/>
          </w:tcPr>
          <w:p w14:paraId="3DA5B34F" w14:textId="77777777" w:rsidR="009A58D1" w:rsidRPr="00D353B4" w:rsidRDefault="009A58D1" w:rsidP="001654F7">
            <w:pPr>
              <w:ind w:left="459" w:hanging="425"/>
              <w:jc w:val="both"/>
            </w:pPr>
            <w:r w:rsidRPr="00D353B4">
              <w:t>U4: potrafi napisać misję, wizję, analizę SWOT</w:t>
            </w:r>
            <w:r w:rsidR="00B12578" w:rsidRPr="00D353B4">
              <w:t xml:space="preserve"> oraz zaprojektować logo przedsiębiorstwa turystycznego </w:t>
            </w:r>
          </w:p>
        </w:tc>
      </w:tr>
      <w:tr w:rsidR="00D353B4" w:rsidRPr="00D353B4" w14:paraId="42C01E04" w14:textId="77777777" w:rsidTr="003A2572">
        <w:trPr>
          <w:trHeight w:val="20"/>
        </w:trPr>
        <w:tc>
          <w:tcPr>
            <w:tcW w:w="1940" w:type="pct"/>
            <w:vMerge/>
          </w:tcPr>
          <w:p w14:paraId="6485D14E" w14:textId="77777777" w:rsidR="00DF07E9" w:rsidRPr="00D353B4" w:rsidRDefault="00DF07E9" w:rsidP="008144E3">
            <w:pPr>
              <w:rPr>
                <w:highlight w:val="yellow"/>
              </w:rPr>
            </w:pPr>
          </w:p>
        </w:tc>
        <w:tc>
          <w:tcPr>
            <w:tcW w:w="3060" w:type="pct"/>
            <w:shd w:val="clear" w:color="auto" w:fill="auto"/>
            <w:vAlign w:val="center"/>
          </w:tcPr>
          <w:p w14:paraId="7CBB913F" w14:textId="77777777" w:rsidR="00DF07E9" w:rsidRPr="00D353B4" w:rsidRDefault="00DF07E9" w:rsidP="008144E3">
            <w:pPr>
              <w:jc w:val="center"/>
            </w:pPr>
            <w:r w:rsidRPr="00D353B4">
              <w:t>Kompetencje społeczne:</w:t>
            </w:r>
          </w:p>
        </w:tc>
      </w:tr>
      <w:tr w:rsidR="00D353B4" w:rsidRPr="00D353B4" w14:paraId="75A54DA0" w14:textId="77777777" w:rsidTr="003A2572">
        <w:trPr>
          <w:trHeight w:val="20"/>
        </w:trPr>
        <w:tc>
          <w:tcPr>
            <w:tcW w:w="1940" w:type="pct"/>
            <w:vMerge/>
          </w:tcPr>
          <w:p w14:paraId="5F4C4A4E" w14:textId="77777777" w:rsidR="00DF07E9" w:rsidRPr="00D353B4" w:rsidRDefault="00DF07E9" w:rsidP="008144E3">
            <w:pPr>
              <w:rPr>
                <w:highlight w:val="yellow"/>
              </w:rPr>
            </w:pPr>
          </w:p>
        </w:tc>
        <w:tc>
          <w:tcPr>
            <w:tcW w:w="3060" w:type="pct"/>
            <w:shd w:val="clear" w:color="auto" w:fill="auto"/>
            <w:vAlign w:val="center"/>
          </w:tcPr>
          <w:p w14:paraId="0CCB7DC9" w14:textId="77777777" w:rsidR="00DF07E9" w:rsidRPr="00D353B4" w:rsidRDefault="00DF07E9" w:rsidP="001654F7">
            <w:pPr>
              <w:ind w:left="459" w:hanging="425"/>
              <w:jc w:val="both"/>
            </w:pPr>
            <w:r w:rsidRPr="00D353B4">
              <w:t xml:space="preserve">K1. posiada świadomość proinnowacyjnego oddziaływania turystyki na gospodarkę </w:t>
            </w:r>
            <w:r w:rsidR="00B12578" w:rsidRPr="00D353B4">
              <w:t xml:space="preserve">lokalną, </w:t>
            </w:r>
            <w:r w:rsidRPr="00D353B4">
              <w:t>krajową</w:t>
            </w:r>
            <w:r w:rsidR="00B12578" w:rsidRPr="00D353B4">
              <w:t xml:space="preserve"> i światową</w:t>
            </w:r>
          </w:p>
        </w:tc>
      </w:tr>
      <w:tr w:rsidR="00D353B4" w:rsidRPr="00D353B4" w14:paraId="54B36E26" w14:textId="77777777" w:rsidTr="003A2572">
        <w:trPr>
          <w:trHeight w:val="20"/>
        </w:trPr>
        <w:tc>
          <w:tcPr>
            <w:tcW w:w="1940" w:type="pct"/>
            <w:vMerge/>
          </w:tcPr>
          <w:p w14:paraId="619FE983" w14:textId="77777777" w:rsidR="00DF07E9" w:rsidRPr="00D353B4" w:rsidRDefault="00DF07E9" w:rsidP="008144E3">
            <w:pPr>
              <w:rPr>
                <w:highlight w:val="yellow"/>
              </w:rPr>
            </w:pPr>
          </w:p>
        </w:tc>
        <w:tc>
          <w:tcPr>
            <w:tcW w:w="3060" w:type="pct"/>
            <w:shd w:val="clear" w:color="auto" w:fill="auto"/>
            <w:vAlign w:val="center"/>
          </w:tcPr>
          <w:p w14:paraId="4ECE2021" w14:textId="77777777" w:rsidR="00DF07E9" w:rsidRPr="00D353B4" w:rsidRDefault="00DF07E9" w:rsidP="001654F7">
            <w:pPr>
              <w:ind w:left="459" w:hanging="425"/>
              <w:jc w:val="both"/>
            </w:pPr>
            <w:r w:rsidRPr="00D353B4">
              <w:t xml:space="preserve">K2. posiada świadomość wpływu pracownika przedsiębiorstwa turystycznego na zadowolenie klienta </w:t>
            </w:r>
          </w:p>
        </w:tc>
      </w:tr>
      <w:tr w:rsidR="00D353B4" w:rsidRPr="00D353B4" w14:paraId="145890BD" w14:textId="77777777" w:rsidTr="003A2572">
        <w:trPr>
          <w:trHeight w:val="20"/>
        </w:trPr>
        <w:tc>
          <w:tcPr>
            <w:tcW w:w="1940" w:type="pct"/>
          </w:tcPr>
          <w:p w14:paraId="029591AF" w14:textId="77777777" w:rsidR="00753CAC" w:rsidRPr="00D353B4" w:rsidRDefault="00753CAC" w:rsidP="008144E3">
            <w:pPr>
              <w:jc w:val="both"/>
            </w:pPr>
            <w:r w:rsidRPr="00D353B4">
              <w:t>Odniesienie modułowych efektów uczenia się do kierunkowych efektów uczenia się</w:t>
            </w:r>
          </w:p>
        </w:tc>
        <w:tc>
          <w:tcPr>
            <w:tcW w:w="3060" w:type="pct"/>
            <w:shd w:val="clear" w:color="auto" w:fill="auto"/>
            <w:vAlign w:val="center"/>
          </w:tcPr>
          <w:p w14:paraId="5FE5AD07" w14:textId="77777777" w:rsidR="00753CAC" w:rsidRPr="00D353B4" w:rsidRDefault="00753CAC" w:rsidP="001654F7">
            <w:pPr>
              <w:ind w:left="459" w:hanging="459"/>
              <w:rPr>
                <w:sz w:val="20"/>
                <w:szCs w:val="20"/>
              </w:rPr>
            </w:pPr>
            <w:bookmarkStart w:id="8" w:name="_Hlk88318938"/>
            <w:r w:rsidRPr="00D353B4">
              <w:rPr>
                <w:sz w:val="20"/>
                <w:szCs w:val="20"/>
              </w:rPr>
              <w:t>W1 –  TR_W0</w:t>
            </w:r>
            <w:r w:rsidR="00B12578" w:rsidRPr="00D353B4">
              <w:rPr>
                <w:sz w:val="20"/>
                <w:szCs w:val="20"/>
              </w:rPr>
              <w:t>2</w:t>
            </w:r>
            <w:r w:rsidRPr="00D353B4">
              <w:rPr>
                <w:sz w:val="20"/>
                <w:szCs w:val="20"/>
              </w:rPr>
              <w:t xml:space="preserve">  </w:t>
            </w:r>
            <w:r w:rsidR="00B12578" w:rsidRPr="00D353B4">
              <w:rPr>
                <w:sz w:val="20"/>
                <w:szCs w:val="20"/>
              </w:rPr>
              <w:t>TR_W10</w:t>
            </w:r>
            <w:r w:rsidRPr="00D353B4">
              <w:rPr>
                <w:sz w:val="20"/>
                <w:szCs w:val="20"/>
              </w:rPr>
              <w:t xml:space="preserve">  U1 – TR_U0</w:t>
            </w:r>
            <w:r w:rsidR="00B12578" w:rsidRPr="00D353B4">
              <w:rPr>
                <w:sz w:val="20"/>
                <w:szCs w:val="20"/>
              </w:rPr>
              <w:t>7</w:t>
            </w:r>
            <w:r w:rsidRPr="00D353B4">
              <w:rPr>
                <w:sz w:val="20"/>
                <w:szCs w:val="20"/>
              </w:rPr>
              <w:t xml:space="preserve">      K1 – TR_K02</w:t>
            </w:r>
          </w:p>
          <w:p w14:paraId="092BCE39" w14:textId="77777777" w:rsidR="00753CAC" w:rsidRPr="00D353B4" w:rsidRDefault="00753CAC" w:rsidP="001654F7">
            <w:pPr>
              <w:ind w:left="459" w:hanging="459"/>
              <w:rPr>
                <w:sz w:val="20"/>
                <w:szCs w:val="20"/>
              </w:rPr>
            </w:pPr>
            <w:r w:rsidRPr="00D353B4">
              <w:rPr>
                <w:sz w:val="20"/>
                <w:szCs w:val="20"/>
              </w:rPr>
              <w:t>W2 – TR_W0</w:t>
            </w:r>
            <w:r w:rsidR="00B12578" w:rsidRPr="00D353B4">
              <w:rPr>
                <w:sz w:val="20"/>
                <w:szCs w:val="20"/>
              </w:rPr>
              <w:t>1</w:t>
            </w:r>
            <w:r w:rsidRPr="00D353B4">
              <w:rPr>
                <w:sz w:val="20"/>
                <w:szCs w:val="20"/>
              </w:rPr>
              <w:t xml:space="preserve">,   </w:t>
            </w:r>
            <w:r w:rsidR="00B12578" w:rsidRPr="00D353B4">
              <w:rPr>
                <w:sz w:val="20"/>
                <w:szCs w:val="20"/>
              </w:rPr>
              <w:t xml:space="preserve">                </w:t>
            </w:r>
            <w:r w:rsidRPr="00D353B4">
              <w:rPr>
                <w:sz w:val="20"/>
                <w:szCs w:val="20"/>
              </w:rPr>
              <w:t xml:space="preserve"> U2 – TR_U0</w:t>
            </w:r>
            <w:r w:rsidR="00B12578" w:rsidRPr="00D353B4">
              <w:rPr>
                <w:sz w:val="20"/>
                <w:szCs w:val="20"/>
              </w:rPr>
              <w:t>2</w:t>
            </w:r>
            <w:r w:rsidRPr="00D353B4">
              <w:rPr>
                <w:sz w:val="20"/>
                <w:szCs w:val="20"/>
              </w:rPr>
              <w:t xml:space="preserve">     K2 – TR_K03</w:t>
            </w:r>
          </w:p>
          <w:p w14:paraId="70930AAA" w14:textId="77777777" w:rsidR="00753CAC" w:rsidRPr="00D353B4" w:rsidRDefault="00753CAC" w:rsidP="001654F7">
            <w:pPr>
              <w:ind w:left="459" w:hanging="459"/>
              <w:rPr>
                <w:sz w:val="20"/>
                <w:szCs w:val="20"/>
              </w:rPr>
            </w:pPr>
            <w:r w:rsidRPr="00D353B4">
              <w:rPr>
                <w:sz w:val="20"/>
                <w:szCs w:val="20"/>
              </w:rPr>
              <w:t>W3 – TR_W03                     U3 – TR_U0</w:t>
            </w:r>
            <w:bookmarkEnd w:id="8"/>
            <w:r w:rsidR="00B12578" w:rsidRPr="00D353B4">
              <w:rPr>
                <w:sz w:val="20"/>
                <w:szCs w:val="20"/>
              </w:rPr>
              <w:t>8</w:t>
            </w:r>
          </w:p>
          <w:p w14:paraId="540D112B" w14:textId="77777777" w:rsidR="00B12578" w:rsidRPr="00D353B4" w:rsidRDefault="00B12578" w:rsidP="001654F7">
            <w:pPr>
              <w:ind w:left="459" w:hanging="459"/>
            </w:pPr>
            <w:r w:rsidRPr="00D353B4">
              <w:rPr>
                <w:sz w:val="20"/>
                <w:szCs w:val="20"/>
              </w:rPr>
              <w:t xml:space="preserve">                                              U4 – TR_U03</w:t>
            </w:r>
          </w:p>
        </w:tc>
      </w:tr>
      <w:tr w:rsidR="00D353B4" w:rsidRPr="00D353B4" w14:paraId="57DB479A" w14:textId="77777777" w:rsidTr="003A2572">
        <w:trPr>
          <w:trHeight w:val="20"/>
        </w:trPr>
        <w:tc>
          <w:tcPr>
            <w:tcW w:w="1940" w:type="pct"/>
            <w:tcBorders>
              <w:top w:val="single" w:sz="4" w:space="0" w:color="auto"/>
              <w:left w:val="single" w:sz="4" w:space="0" w:color="auto"/>
              <w:bottom w:val="single" w:sz="4" w:space="0" w:color="auto"/>
              <w:right w:val="single" w:sz="4" w:space="0" w:color="auto"/>
            </w:tcBorders>
            <w:hideMark/>
          </w:tcPr>
          <w:p w14:paraId="24B56EA4" w14:textId="77777777" w:rsidR="00C43BE3" w:rsidRPr="00D353B4" w:rsidRDefault="00C43BE3" w:rsidP="00063557">
            <w:pPr>
              <w:spacing w:line="256" w:lineRule="auto"/>
            </w:pPr>
            <w:r w:rsidRPr="00D353B4">
              <w:t>Odniesienie modułowych efektów uczenia się do efektów inżynierskich (jeżeli dotyczy)</w:t>
            </w:r>
          </w:p>
        </w:tc>
        <w:tc>
          <w:tcPr>
            <w:tcW w:w="3060" w:type="pct"/>
            <w:tcBorders>
              <w:top w:val="single" w:sz="4" w:space="0" w:color="auto"/>
              <w:left w:val="single" w:sz="4" w:space="0" w:color="auto"/>
              <w:bottom w:val="single" w:sz="4" w:space="0" w:color="auto"/>
              <w:right w:val="single" w:sz="4" w:space="0" w:color="auto"/>
            </w:tcBorders>
            <w:hideMark/>
          </w:tcPr>
          <w:p w14:paraId="5F624418" w14:textId="77777777" w:rsidR="00C43BE3" w:rsidRPr="00D353B4" w:rsidRDefault="00C43BE3" w:rsidP="00063557">
            <w:pPr>
              <w:spacing w:line="256" w:lineRule="auto"/>
              <w:jc w:val="center"/>
              <w:rPr>
                <w:highlight w:val="red"/>
              </w:rPr>
            </w:pPr>
            <w:r w:rsidRPr="00D353B4">
              <w:t>nie dotyczy</w:t>
            </w:r>
          </w:p>
        </w:tc>
      </w:tr>
      <w:tr w:rsidR="00D353B4" w:rsidRPr="00D353B4" w14:paraId="6DE7DDD0" w14:textId="77777777" w:rsidTr="003A2572">
        <w:trPr>
          <w:trHeight w:val="20"/>
        </w:trPr>
        <w:tc>
          <w:tcPr>
            <w:tcW w:w="1940" w:type="pct"/>
          </w:tcPr>
          <w:p w14:paraId="1256B497" w14:textId="77777777" w:rsidR="00DF07E9" w:rsidRPr="00D353B4" w:rsidRDefault="00DF07E9" w:rsidP="008144E3">
            <w:r w:rsidRPr="00D353B4">
              <w:t xml:space="preserve">Wymagania wstępne i dodatkowe </w:t>
            </w:r>
          </w:p>
        </w:tc>
        <w:tc>
          <w:tcPr>
            <w:tcW w:w="3060" w:type="pct"/>
            <w:shd w:val="clear" w:color="auto" w:fill="auto"/>
            <w:vAlign w:val="center"/>
          </w:tcPr>
          <w:p w14:paraId="235ACFF0" w14:textId="77777777" w:rsidR="00DF07E9" w:rsidRPr="00D353B4" w:rsidRDefault="00DF07E9" w:rsidP="008144E3">
            <w:r w:rsidRPr="00D353B4">
              <w:t xml:space="preserve">podstawy turystyki i rekreacji  </w:t>
            </w:r>
          </w:p>
        </w:tc>
      </w:tr>
      <w:tr w:rsidR="00D353B4" w:rsidRPr="00D353B4" w14:paraId="366BF318" w14:textId="77777777" w:rsidTr="003A2572">
        <w:trPr>
          <w:trHeight w:val="20"/>
        </w:trPr>
        <w:tc>
          <w:tcPr>
            <w:tcW w:w="1940" w:type="pct"/>
          </w:tcPr>
          <w:p w14:paraId="7335542B" w14:textId="77777777" w:rsidR="00DF07E9" w:rsidRPr="00D353B4" w:rsidRDefault="00DF07E9" w:rsidP="008144E3">
            <w:r w:rsidRPr="00D353B4">
              <w:t xml:space="preserve">Treści programowe modułu </w:t>
            </w:r>
          </w:p>
          <w:p w14:paraId="5FEAED21" w14:textId="77777777" w:rsidR="00DF07E9" w:rsidRPr="00D353B4" w:rsidRDefault="00DF07E9" w:rsidP="008144E3"/>
        </w:tc>
        <w:tc>
          <w:tcPr>
            <w:tcW w:w="3060" w:type="pct"/>
            <w:shd w:val="clear" w:color="auto" w:fill="auto"/>
            <w:vAlign w:val="center"/>
          </w:tcPr>
          <w:p w14:paraId="52980066" w14:textId="15F5898B" w:rsidR="00DF07E9" w:rsidRPr="00D353B4" w:rsidRDefault="00DF07E9" w:rsidP="00DF07E9">
            <w:pPr>
              <w:tabs>
                <w:tab w:val="num" w:pos="720"/>
              </w:tabs>
              <w:autoSpaceDE w:val="0"/>
              <w:autoSpaceDN w:val="0"/>
              <w:adjustRightInd w:val="0"/>
              <w:jc w:val="both"/>
            </w:pPr>
            <w:r w:rsidRPr="00D353B4">
              <w:t xml:space="preserve">Wykłady obejmują wiedzę i umiejętności z zakresu: systemu i organizacji turystyki, roli państwa </w:t>
            </w:r>
            <w:r w:rsidR="002137D3" w:rsidRPr="00D353B4">
              <w:t xml:space="preserve">i organizacji turystycznych </w:t>
            </w:r>
            <w:r w:rsidRPr="00D353B4">
              <w:t>w zarządzaniu turystyką, kryzysów w turystyce, zarządzani</w:t>
            </w:r>
            <w:r w:rsidR="002137D3" w:rsidRPr="00D353B4">
              <w:t>a.</w:t>
            </w:r>
            <w:r w:rsidRPr="00D353B4">
              <w:t xml:space="preserve"> sektorem usług turystycznych, noclegowych i gastronomicznych, transportowych, budową i rodzajami struktur organizacyjnych, stylów kierowania, zarządzania konfliktem</w:t>
            </w:r>
            <w:r w:rsidR="002137D3" w:rsidRPr="00D353B4">
              <w:t xml:space="preserve"> w przedsiębiorstwie turystycznym</w:t>
            </w:r>
            <w:r w:rsidR="00125757" w:rsidRPr="00D353B4">
              <w:t>.</w:t>
            </w:r>
          </w:p>
          <w:p w14:paraId="6E5736D0" w14:textId="52721FB7" w:rsidR="00DF07E9" w:rsidRPr="00D353B4" w:rsidRDefault="00DF07E9" w:rsidP="00DF07E9">
            <w:pPr>
              <w:tabs>
                <w:tab w:val="num" w:pos="720"/>
              </w:tabs>
              <w:autoSpaceDE w:val="0"/>
              <w:autoSpaceDN w:val="0"/>
              <w:adjustRightInd w:val="0"/>
              <w:jc w:val="both"/>
            </w:pPr>
            <w:r w:rsidRPr="00D353B4">
              <w:t xml:space="preserve">Ćwiczenia obejmują umiejętność </w:t>
            </w:r>
            <w:r w:rsidRPr="00D353B4">
              <w:rPr>
                <w:bCs/>
                <w:spacing w:val="-6"/>
              </w:rPr>
              <w:t>tworzenia drzewa problemów i celów, analizy SWOT, pisania misji i wizji przedsiębiorstwa, projektowania i interpretacji log</w:t>
            </w:r>
            <w:r w:rsidR="00A4780A" w:rsidRPr="00D353B4">
              <w:rPr>
                <w:bCs/>
                <w:spacing w:val="-6"/>
              </w:rPr>
              <w:t>a</w:t>
            </w:r>
            <w:r w:rsidRPr="00D353B4">
              <w:rPr>
                <w:bCs/>
                <w:spacing w:val="-6"/>
              </w:rPr>
              <w:t xml:space="preserve"> przedsiębiorstwa; organizacji, planowania oraz przeprowadzania gier miejskich i planszowych, </w:t>
            </w:r>
            <w:r w:rsidRPr="00D353B4">
              <w:t xml:space="preserve">organizacji konferencji, tworzenia animacji  </w:t>
            </w:r>
            <w:r w:rsidR="002137D3" w:rsidRPr="00D353B4">
              <w:t xml:space="preserve">w programie </w:t>
            </w:r>
            <w:r w:rsidRPr="00D353B4">
              <w:t xml:space="preserve">Power Point. </w:t>
            </w:r>
          </w:p>
          <w:p w14:paraId="2C543B19" w14:textId="64297FCF" w:rsidR="003B4A64" w:rsidRPr="00D353B4" w:rsidRDefault="001B2A61" w:rsidP="00DF07E9">
            <w:pPr>
              <w:tabs>
                <w:tab w:val="num" w:pos="720"/>
              </w:tabs>
              <w:autoSpaceDE w:val="0"/>
              <w:autoSpaceDN w:val="0"/>
              <w:adjustRightInd w:val="0"/>
              <w:jc w:val="both"/>
            </w:pPr>
            <w:r w:rsidRPr="00D353B4">
              <w:t xml:space="preserve">Podczas zajęć studenci uczestniczą </w:t>
            </w:r>
            <w:r w:rsidR="00A4780A" w:rsidRPr="00D353B4">
              <w:t xml:space="preserve">także </w:t>
            </w:r>
            <w:r w:rsidRPr="00D353B4">
              <w:t>na terenie Lublina w przygotowanych przez siebie grach miejskich.</w:t>
            </w:r>
          </w:p>
        </w:tc>
      </w:tr>
      <w:tr w:rsidR="00D353B4" w:rsidRPr="00D353B4" w14:paraId="52ABEE42" w14:textId="77777777" w:rsidTr="003A2572">
        <w:trPr>
          <w:trHeight w:val="20"/>
        </w:trPr>
        <w:tc>
          <w:tcPr>
            <w:tcW w:w="1940" w:type="pct"/>
          </w:tcPr>
          <w:p w14:paraId="66599E5B" w14:textId="77777777" w:rsidR="00DF07E9" w:rsidRPr="00D353B4" w:rsidRDefault="00DF07E9" w:rsidP="008144E3">
            <w:r w:rsidRPr="00D353B4">
              <w:t>Wykaz literatury podstawowej i uzupełniającej</w:t>
            </w:r>
          </w:p>
        </w:tc>
        <w:tc>
          <w:tcPr>
            <w:tcW w:w="3060" w:type="pct"/>
            <w:shd w:val="clear" w:color="auto" w:fill="auto"/>
            <w:vAlign w:val="center"/>
          </w:tcPr>
          <w:p w14:paraId="171D0392" w14:textId="77777777" w:rsidR="00DF07E9" w:rsidRPr="00D353B4" w:rsidRDefault="00DF07E9" w:rsidP="008144E3">
            <w:r w:rsidRPr="00D353B4">
              <w:t>Literatura obowiązkowa:</w:t>
            </w:r>
          </w:p>
          <w:p w14:paraId="2DE20909" w14:textId="77777777" w:rsidR="001B2A61" w:rsidRPr="00D353B4" w:rsidRDefault="001B2A61" w:rsidP="001B2A61">
            <w:pPr>
              <w:pStyle w:val="Akapitzlist"/>
              <w:numPr>
                <w:ilvl w:val="0"/>
                <w:numId w:val="1"/>
              </w:numPr>
              <w:suppressAutoHyphens w:val="0"/>
              <w:autoSpaceDN/>
              <w:spacing w:line="240" w:lineRule="auto"/>
              <w:ind w:hanging="326"/>
              <w:contextualSpacing/>
              <w:textAlignment w:val="auto"/>
              <w:rPr>
                <w:rFonts w:ascii="Times New Roman" w:hAnsi="Times New Roman"/>
                <w:sz w:val="24"/>
                <w:szCs w:val="24"/>
              </w:rPr>
            </w:pPr>
            <w:bookmarkStart w:id="9" w:name="_Hlk166179151"/>
            <w:r w:rsidRPr="00D353B4">
              <w:rPr>
                <w:rFonts w:ascii="Times New Roman" w:eastAsia="Arial" w:hAnsi="Times New Roman"/>
                <w:sz w:val="24"/>
                <w:szCs w:val="24"/>
              </w:rPr>
              <w:lastRenderedPageBreak/>
              <w:t xml:space="preserve">Borzyszkowski J., Organizacja i zarządzanie turystyką w Polsce, CeDeWu Wydawnictwa Fachowe, Warszawa 2011. </w:t>
            </w:r>
          </w:p>
          <w:p w14:paraId="538179C2" w14:textId="77777777" w:rsidR="001B2A61" w:rsidRPr="00D353B4" w:rsidRDefault="001B2A61" w:rsidP="001B2A61">
            <w:pPr>
              <w:pStyle w:val="Akapitzlist"/>
              <w:numPr>
                <w:ilvl w:val="0"/>
                <w:numId w:val="1"/>
              </w:numPr>
              <w:suppressAutoHyphens w:val="0"/>
              <w:autoSpaceDN/>
              <w:spacing w:line="240" w:lineRule="auto"/>
              <w:ind w:hanging="326"/>
              <w:contextualSpacing/>
              <w:textAlignment w:val="auto"/>
              <w:rPr>
                <w:rFonts w:ascii="Times New Roman" w:hAnsi="Times New Roman"/>
                <w:sz w:val="24"/>
                <w:szCs w:val="24"/>
              </w:rPr>
            </w:pPr>
            <w:r w:rsidRPr="00D353B4">
              <w:rPr>
                <w:rFonts w:ascii="Times New Roman" w:hAnsi="Times New Roman"/>
                <w:sz w:val="24"/>
                <w:szCs w:val="24"/>
              </w:rPr>
              <w:t>Griffin R.W., Podstawy zarządzania organizacjami, Wydawnictwo Naukowe PWN, Warszawa 2017.</w:t>
            </w:r>
          </w:p>
          <w:p w14:paraId="2928D900" w14:textId="77777777" w:rsidR="001B2A61" w:rsidRPr="00D353B4" w:rsidRDefault="001B2A61" w:rsidP="001B2A61">
            <w:pPr>
              <w:pStyle w:val="Akapitzlist"/>
              <w:numPr>
                <w:ilvl w:val="0"/>
                <w:numId w:val="1"/>
              </w:numPr>
              <w:suppressAutoHyphens w:val="0"/>
              <w:autoSpaceDN/>
              <w:spacing w:line="240" w:lineRule="auto"/>
              <w:ind w:hanging="326"/>
              <w:contextualSpacing/>
              <w:textAlignment w:val="auto"/>
              <w:rPr>
                <w:rFonts w:ascii="Times New Roman" w:hAnsi="Times New Roman"/>
                <w:sz w:val="24"/>
                <w:szCs w:val="24"/>
              </w:rPr>
            </w:pPr>
            <w:r w:rsidRPr="00D353B4">
              <w:rPr>
                <w:rFonts w:ascii="Times New Roman" w:hAnsi="Times New Roman"/>
                <w:sz w:val="24"/>
                <w:szCs w:val="24"/>
              </w:rPr>
              <w:t xml:space="preserve">von Rohrscheidt A.M., Zarządzanie w turystyce kulturowej, tom I i II, Wyd, Bogucki Wydawnictwo Naukowe,  Poznań 2020. </w:t>
            </w:r>
          </w:p>
          <w:p w14:paraId="47E2E35A" w14:textId="77777777" w:rsidR="00DF07E9" w:rsidRPr="00D353B4" w:rsidRDefault="00DF07E9" w:rsidP="00F42856">
            <w:pPr>
              <w:ind w:left="34"/>
              <w:contextualSpacing/>
            </w:pPr>
            <w:r w:rsidRPr="00D353B4">
              <w:t>Literatura dodatkowa:</w:t>
            </w:r>
          </w:p>
          <w:p w14:paraId="6638DF24" w14:textId="0888AC75" w:rsidR="00DF07E9" w:rsidRPr="00D353B4" w:rsidRDefault="00F42856" w:rsidP="002137D3">
            <w:pPr>
              <w:numPr>
                <w:ilvl w:val="0"/>
                <w:numId w:val="1"/>
              </w:numPr>
              <w:ind w:hanging="326"/>
              <w:jc w:val="both"/>
              <w:rPr>
                <w:rFonts w:eastAsia="Arial"/>
              </w:rPr>
            </w:pPr>
            <w:r w:rsidRPr="00D353B4">
              <w:t>Shafiee</w:t>
            </w:r>
            <w:r w:rsidR="00A4780A" w:rsidRPr="00D353B4">
              <w:t xml:space="preserve"> M.M</w:t>
            </w:r>
            <w:r w:rsidRPr="00D353B4">
              <w:t>., Podręcznik dotyczący zarządzania turystyką,  Wyd. WBW, Wielka Brytania 2020</w:t>
            </w:r>
            <w:bookmarkEnd w:id="9"/>
            <w:r w:rsidRPr="00D353B4">
              <w:t xml:space="preserve">. </w:t>
            </w:r>
          </w:p>
          <w:p w14:paraId="2ED5540D" w14:textId="2719161F" w:rsidR="00C95349" w:rsidRPr="00D353B4" w:rsidRDefault="00C95349" w:rsidP="002137D3">
            <w:pPr>
              <w:numPr>
                <w:ilvl w:val="0"/>
                <w:numId w:val="1"/>
              </w:numPr>
              <w:ind w:hanging="326"/>
              <w:jc w:val="both"/>
              <w:rPr>
                <w:rFonts w:eastAsia="Arial"/>
              </w:rPr>
            </w:pPr>
            <w:r w:rsidRPr="00D353B4">
              <w:t>Mazurek-Kusiak A. (red</w:t>
            </w:r>
            <w:r w:rsidR="00A4780A" w:rsidRPr="00D353B4">
              <w:t>.</w:t>
            </w:r>
            <w:r w:rsidRPr="00D353B4">
              <w:t xml:space="preserve">),  </w:t>
            </w:r>
            <w:r w:rsidRPr="00D353B4">
              <w:rPr>
                <w:bCs/>
                <w:lang w:eastAsia="en-GB"/>
              </w:rPr>
              <w:t>Managing the quality of tourism service</w:t>
            </w:r>
            <w:r w:rsidR="002137D3" w:rsidRPr="00D353B4">
              <w:rPr>
                <w:bCs/>
                <w:lang w:eastAsia="en-GB"/>
              </w:rPr>
              <w:t xml:space="preserve">, </w:t>
            </w:r>
            <w:r w:rsidRPr="00D353B4">
              <w:rPr>
                <w:bCs/>
                <w:lang w:eastAsia="en-GB"/>
              </w:rPr>
              <w:t>Zarządzanie jakością usług turystycznyc</w:t>
            </w:r>
            <w:r w:rsidR="002137D3" w:rsidRPr="00D353B4">
              <w:rPr>
                <w:bCs/>
                <w:lang w:eastAsia="en-GB"/>
              </w:rPr>
              <w:t xml:space="preserve">h, </w:t>
            </w:r>
            <w:r w:rsidRPr="00D353B4">
              <w:rPr>
                <w:lang w:eastAsia="en-GB"/>
              </w:rPr>
              <w:t>Katedra Turystyki i Rekreacji Uniwersytetu Przyrodniczego w Lublinie, Lublin 2015</w:t>
            </w:r>
            <w:r w:rsidR="002137D3" w:rsidRPr="00D353B4">
              <w:rPr>
                <w:lang w:eastAsia="en-GB"/>
              </w:rPr>
              <w:t>.</w:t>
            </w:r>
          </w:p>
          <w:p w14:paraId="490646BF" w14:textId="62969A32" w:rsidR="00C95349" w:rsidRPr="00D353B4" w:rsidRDefault="00C95349" w:rsidP="002137D3">
            <w:pPr>
              <w:numPr>
                <w:ilvl w:val="0"/>
                <w:numId w:val="1"/>
              </w:numPr>
              <w:ind w:hanging="326"/>
              <w:jc w:val="both"/>
              <w:rPr>
                <w:rFonts w:eastAsia="Arial"/>
              </w:rPr>
            </w:pPr>
            <w:r w:rsidRPr="00D353B4">
              <w:t xml:space="preserve">Mazurek-Kusiak A. 2023,  </w:t>
            </w:r>
            <w:r w:rsidRPr="00D353B4">
              <w:rPr>
                <w:bCs/>
                <w:lang w:eastAsia="en-GB"/>
              </w:rPr>
              <w:t>Zarządzanie atrakcjami turystycznymi w wioskach tematycznych</w:t>
            </w:r>
            <w:r w:rsidR="00A4780A" w:rsidRPr="00D353B4">
              <w:rPr>
                <w:bCs/>
                <w:lang w:eastAsia="en-GB"/>
              </w:rPr>
              <w:t xml:space="preserve"> </w:t>
            </w:r>
            <w:r w:rsidRPr="00D353B4">
              <w:rPr>
                <w:bCs/>
                <w:lang w:eastAsia="en-GB"/>
              </w:rPr>
              <w:t xml:space="preserve"> (Management of tourist attractions in theme villages).</w:t>
            </w:r>
            <w:r w:rsidRPr="00D353B4">
              <w:rPr>
                <w:lang w:eastAsia="en-GB"/>
              </w:rPr>
              <w:t>W: Zarządzanie w przestrzeni bezpieczeństwa publicznego / redakcja naukowa Emila Żuchowska-Kotlarz Radom 2023, Akademia Handlowa Nauk Stosowanych w Radomiu, s. 281-294</w:t>
            </w:r>
            <w:r w:rsidR="002137D3" w:rsidRPr="00D353B4">
              <w:rPr>
                <w:lang w:eastAsia="en-GB"/>
              </w:rPr>
              <w:t>.</w:t>
            </w:r>
          </w:p>
          <w:p w14:paraId="10D4E6EE" w14:textId="46A6692C" w:rsidR="00D45075" w:rsidRPr="00D353B4" w:rsidRDefault="00D45075" w:rsidP="002137D3">
            <w:pPr>
              <w:numPr>
                <w:ilvl w:val="0"/>
                <w:numId w:val="1"/>
              </w:numPr>
              <w:ind w:hanging="326"/>
              <w:jc w:val="both"/>
              <w:rPr>
                <w:rFonts w:eastAsia="Arial"/>
              </w:rPr>
            </w:pPr>
            <w:r w:rsidRPr="00D353B4">
              <w:t xml:space="preserve">Mazurek-Kusiak A. 2016,  </w:t>
            </w:r>
            <w:r w:rsidRPr="00D353B4">
              <w:rPr>
                <w:bCs/>
                <w:lang w:eastAsia="en-GB"/>
              </w:rPr>
              <w:t>Gry terenowe jako nowa forma edukacji i turystyki krajoznawczej.</w:t>
            </w:r>
            <w:r w:rsidRPr="00D353B4">
              <w:rPr>
                <w:lang w:eastAsia="en-GB"/>
              </w:rPr>
              <w:t xml:space="preserve"> W: Współczesne oblicza krajoznawstwa / pod redakcją naukową Andrzeja Stasiaka, Jolanty Śledzińskiej i Bogdana Włodarczyka Wydawnictwo PTTK "Kraj", Warszawa 2016,  s. 125-133.</w:t>
            </w:r>
          </w:p>
        </w:tc>
      </w:tr>
      <w:tr w:rsidR="00D353B4" w:rsidRPr="00D353B4" w14:paraId="5BD3A777" w14:textId="77777777" w:rsidTr="003A2572">
        <w:trPr>
          <w:trHeight w:val="20"/>
        </w:trPr>
        <w:tc>
          <w:tcPr>
            <w:tcW w:w="1940" w:type="pct"/>
          </w:tcPr>
          <w:p w14:paraId="28E043DA" w14:textId="77777777" w:rsidR="00DF07E9" w:rsidRPr="00D353B4" w:rsidRDefault="00DF07E9" w:rsidP="008144E3">
            <w:r w:rsidRPr="00D353B4">
              <w:lastRenderedPageBreak/>
              <w:t>Planowane formy/działania/metody dydaktyczne</w:t>
            </w:r>
          </w:p>
        </w:tc>
        <w:tc>
          <w:tcPr>
            <w:tcW w:w="3060" w:type="pct"/>
            <w:shd w:val="clear" w:color="auto" w:fill="auto"/>
            <w:vAlign w:val="center"/>
          </w:tcPr>
          <w:p w14:paraId="3E97CEEC" w14:textId="77777777" w:rsidR="00DF07E9" w:rsidRPr="00D353B4" w:rsidRDefault="00DF07E9" w:rsidP="008144E3">
            <w:r w:rsidRPr="00D353B4">
              <w:t>Wykład z wykorzystaniem urządzeń multimedialnych.</w:t>
            </w:r>
          </w:p>
          <w:p w14:paraId="60EA0D92" w14:textId="77777777" w:rsidR="00DF07E9" w:rsidRPr="00D353B4" w:rsidRDefault="00DF07E9" w:rsidP="00753CAC">
            <w:pPr>
              <w:pStyle w:val="Akapitzlist"/>
              <w:spacing w:line="240" w:lineRule="auto"/>
              <w:ind w:left="0" w:firstLine="0"/>
              <w:rPr>
                <w:rFonts w:ascii="Times New Roman" w:hAnsi="Times New Roman"/>
                <w:sz w:val="24"/>
                <w:szCs w:val="24"/>
              </w:rPr>
            </w:pPr>
            <w:r w:rsidRPr="00D353B4">
              <w:rPr>
                <w:rFonts w:ascii="Times New Roman" w:hAnsi="Times New Roman"/>
                <w:sz w:val="24"/>
                <w:szCs w:val="24"/>
              </w:rPr>
              <w:t>Ćwiczenia z wykorzystaniem metod aktywizujących, odbywające  się w sali dydaktycznej. Ich forma to:</w:t>
            </w:r>
          </w:p>
          <w:p w14:paraId="0E179214" w14:textId="77777777" w:rsidR="00DF07E9" w:rsidRPr="00D353B4" w:rsidRDefault="00DF07E9" w:rsidP="006C3C2D">
            <w:pPr>
              <w:pStyle w:val="Akapitzlist"/>
              <w:numPr>
                <w:ilvl w:val="0"/>
                <w:numId w:val="2"/>
              </w:numPr>
              <w:suppressAutoHyphens w:val="0"/>
              <w:autoSpaceDN/>
              <w:spacing w:line="240" w:lineRule="auto"/>
              <w:ind w:left="318"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praca zespołowa w grupach, </w:t>
            </w:r>
          </w:p>
          <w:p w14:paraId="394BBC4B" w14:textId="77777777" w:rsidR="00DF07E9" w:rsidRPr="00D353B4" w:rsidRDefault="00DF07E9" w:rsidP="006C3C2D">
            <w:pPr>
              <w:pStyle w:val="Akapitzlist"/>
              <w:numPr>
                <w:ilvl w:val="0"/>
                <w:numId w:val="2"/>
              </w:numPr>
              <w:suppressAutoHyphens w:val="0"/>
              <w:autoSpaceDN/>
              <w:spacing w:line="240" w:lineRule="auto"/>
              <w:ind w:left="318" w:hanging="284"/>
              <w:contextualSpacing/>
              <w:jc w:val="left"/>
              <w:textAlignment w:val="auto"/>
              <w:rPr>
                <w:rFonts w:ascii="Times New Roman" w:hAnsi="Times New Roman"/>
                <w:sz w:val="24"/>
                <w:szCs w:val="24"/>
              </w:rPr>
            </w:pPr>
            <w:r w:rsidRPr="00D353B4">
              <w:rPr>
                <w:rFonts w:ascii="Times New Roman" w:hAnsi="Times New Roman"/>
                <w:sz w:val="24"/>
                <w:szCs w:val="24"/>
              </w:rPr>
              <w:t>dyskusja</w:t>
            </w:r>
            <w:r w:rsidR="009A58D1" w:rsidRPr="00D353B4">
              <w:rPr>
                <w:rFonts w:ascii="Times New Roman" w:hAnsi="Times New Roman"/>
                <w:sz w:val="24"/>
                <w:szCs w:val="24"/>
              </w:rPr>
              <w:t xml:space="preserve"> przy wykorzystaniu 6 </w:t>
            </w:r>
            <w:r w:rsidR="00A5162C" w:rsidRPr="00D353B4">
              <w:rPr>
                <w:rFonts w:ascii="Times New Roman" w:hAnsi="Times New Roman"/>
                <w:sz w:val="24"/>
                <w:szCs w:val="24"/>
              </w:rPr>
              <w:t>kapeluszy</w:t>
            </w:r>
          </w:p>
          <w:p w14:paraId="29835779" w14:textId="77777777" w:rsidR="00DF07E9" w:rsidRPr="00D353B4" w:rsidRDefault="00DF07E9" w:rsidP="006C3C2D">
            <w:pPr>
              <w:pStyle w:val="Akapitzlist"/>
              <w:numPr>
                <w:ilvl w:val="0"/>
                <w:numId w:val="2"/>
              </w:numPr>
              <w:suppressAutoHyphens w:val="0"/>
              <w:autoSpaceDN/>
              <w:spacing w:line="240" w:lineRule="auto"/>
              <w:ind w:left="318" w:hanging="284"/>
              <w:contextualSpacing/>
              <w:jc w:val="left"/>
              <w:textAlignment w:val="auto"/>
              <w:rPr>
                <w:rFonts w:ascii="Times New Roman" w:hAnsi="Times New Roman"/>
                <w:sz w:val="24"/>
                <w:szCs w:val="24"/>
              </w:rPr>
            </w:pPr>
            <w:r w:rsidRPr="00D353B4">
              <w:rPr>
                <w:rFonts w:ascii="Times New Roman" w:hAnsi="Times New Roman"/>
                <w:sz w:val="24"/>
                <w:szCs w:val="24"/>
              </w:rPr>
              <w:t>studia przypadków,</w:t>
            </w:r>
          </w:p>
          <w:p w14:paraId="2EBF88B6" w14:textId="77777777" w:rsidR="00DF07E9" w:rsidRPr="00D353B4" w:rsidRDefault="00753CAC" w:rsidP="008144E3">
            <w:r w:rsidRPr="00D353B4">
              <w:t xml:space="preserve">– </w:t>
            </w:r>
            <w:r w:rsidR="009A58D1" w:rsidRPr="00D353B4">
              <w:t xml:space="preserve"> </w:t>
            </w:r>
            <w:r w:rsidR="00DF07E9" w:rsidRPr="00D353B4">
              <w:t>wykonanie i przedstawienie autorskiego projektu</w:t>
            </w:r>
          </w:p>
          <w:p w14:paraId="04EC7A19" w14:textId="77777777" w:rsidR="009A58D1" w:rsidRPr="00D353B4" w:rsidRDefault="009A58D1" w:rsidP="008144E3">
            <w:r w:rsidRPr="00D353B4">
              <w:t>– praca z tekstem przewodnim</w:t>
            </w:r>
          </w:p>
          <w:p w14:paraId="7F14CB99" w14:textId="77777777" w:rsidR="009A58D1" w:rsidRPr="00D353B4" w:rsidRDefault="009A58D1" w:rsidP="008144E3">
            <w:r w:rsidRPr="00D353B4">
              <w:t xml:space="preserve"> –  analiza przypadku </w:t>
            </w:r>
          </w:p>
        </w:tc>
      </w:tr>
      <w:tr w:rsidR="00D353B4" w:rsidRPr="00D353B4" w14:paraId="5BD736AB" w14:textId="77777777" w:rsidTr="003A2572">
        <w:trPr>
          <w:trHeight w:val="20"/>
        </w:trPr>
        <w:tc>
          <w:tcPr>
            <w:tcW w:w="1940" w:type="pct"/>
          </w:tcPr>
          <w:p w14:paraId="61CC55DF" w14:textId="77777777" w:rsidR="00DF07E9" w:rsidRPr="00D353B4" w:rsidRDefault="00DF07E9" w:rsidP="008144E3">
            <w:r w:rsidRPr="00D353B4">
              <w:t>Sposoby weryfikacji oraz formy dokumentowania osiągniętych efektów uczenia się</w:t>
            </w:r>
          </w:p>
        </w:tc>
        <w:tc>
          <w:tcPr>
            <w:tcW w:w="3060" w:type="pct"/>
            <w:shd w:val="clear" w:color="auto" w:fill="auto"/>
            <w:vAlign w:val="center"/>
          </w:tcPr>
          <w:p w14:paraId="77073D73" w14:textId="77777777" w:rsidR="00DF07E9" w:rsidRPr="00D353B4" w:rsidRDefault="00DF07E9" w:rsidP="008144E3">
            <w:r w:rsidRPr="00D353B4">
              <w:t xml:space="preserve">W1, W2, W3,  ocena </w:t>
            </w:r>
            <w:r w:rsidR="00753CAC" w:rsidRPr="00D353B4">
              <w:t>kolokwium</w:t>
            </w:r>
            <w:r w:rsidRPr="00D353B4">
              <w:t>, egzaminu</w:t>
            </w:r>
            <w:r w:rsidR="00446ADF" w:rsidRPr="00D353B4">
              <w:t xml:space="preserve"> (prace kontrolne)</w:t>
            </w:r>
          </w:p>
          <w:p w14:paraId="6BCD6521" w14:textId="77777777" w:rsidR="00DF07E9" w:rsidRPr="00D353B4" w:rsidRDefault="00DF07E9" w:rsidP="008144E3">
            <w:r w:rsidRPr="00D353B4">
              <w:t>U1, U2, U2</w:t>
            </w:r>
            <w:r w:rsidR="00D26867" w:rsidRPr="00D353B4">
              <w:t>, U4</w:t>
            </w:r>
            <w:r w:rsidRPr="00D353B4">
              <w:t xml:space="preserve"> ocena </w:t>
            </w:r>
            <w:r w:rsidR="00753CAC" w:rsidRPr="00D353B4">
              <w:t>kolokwium</w:t>
            </w:r>
            <w:r w:rsidRPr="00D353B4">
              <w:t xml:space="preserve">, egzaminu, projektów </w:t>
            </w:r>
            <w:r w:rsidR="00446ADF" w:rsidRPr="00D353B4">
              <w:t xml:space="preserve"> (prezentacje z projektów, prace kontrolne</w:t>
            </w:r>
            <w:r w:rsidR="00D26867" w:rsidRPr="00D353B4">
              <w:t>, zdjęcia, filmy, dziennik zajęć</w:t>
            </w:r>
            <w:r w:rsidR="00446ADF" w:rsidRPr="00D353B4">
              <w:t xml:space="preserve">) </w:t>
            </w:r>
          </w:p>
          <w:p w14:paraId="41AD82AC" w14:textId="77777777" w:rsidR="00DF07E9" w:rsidRPr="00D353B4" w:rsidRDefault="00DF07E9" w:rsidP="008144E3">
            <w:r w:rsidRPr="00D353B4">
              <w:t>K1, K2: ocena na podstawie umiejętności rozwiązania zadanego problemu</w:t>
            </w:r>
            <w:r w:rsidR="00446ADF" w:rsidRPr="00D353B4">
              <w:t xml:space="preserve"> (filmy, zdjęcia, dziennik </w:t>
            </w:r>
            <w:r w:rsidR="009A58D1" w:rsidRPr="00D353B4">
              <w:t>zajęć</w:t>
            </w:r>
            <w:r w:rsidR="00446ADF" w:rsidRPr="00D353B4">
              <w:t>)</w:t>
            </w:r>
          </w:p>
          <w:p w14:paraId="387AD8AD" w14:textId="77777777" w:rsidR="00DF07E9" w:rsidRPr="00D353B4" w:rsidRDefault="00DF07E9" w:rsidP="008144E3">
            <w:r w:rsidRPr="00D353B4">
              <w:t>Ocena końcowa jest oceną średnią z ćwiczeń i egzaminu.</w:t>
            </w:r>
          </w:p>
        </w:tc>
      </w:tr>
      <w:tr w:rsidR="00D353B4" w:rsidRPr="00D353B4" w14:paraId="72CEA6B0" w14:textId="77777777" w:rsidTr="003A2572">
        <w:trPr>
          <w:trHeight w:val="20"/>
        </w:trPr>
        <w:tc>
          <w:tcPr>
            <w:tcW w:w="1940" w:type="pct"/>
          </w:tcPr>
          <w:p w14:paraId="6A592572" w14:textId="77777777" w:rsidR="00DF07E9" w:rsidRPr="00D353B4" w:rsidRDefault="00DF07E9" w:rsidP="008144E3">
            <w:r w:rsidRPr="00D353B4">
              <w:t>Elementy i wagi mające wpływ na ocenę końcową</w:t>
            </w:r>
          </w:p>
        </w:tc>
        <w:tc>
          <w:tcPr>
            <w:tcW w:w="3060" w:type="pct"/>
            <w:shd w:val="clear" w:color="auto" w:fill="auto"/>
            <w:vAlign w:val="center"/>
          </w:tcPr>
          <w:p w14:paraId="78FE72C2" w14:textId="77777777" w:rsidR="00887620" w:rsidRPr="00D353B4" w:rsidRDefault="00887620" w:rsidP="00887620">
            <w:r w:rsidRPr="00D353B4">
              <w:t>0,2 – kolokwium</w:t>
            </w:r>
          </w:p>
          <w:p w14:paraId="54856F57" w14:textId="77777777" w:rsidR="00887620" w:rsidRPr="00D353B4" w:rsidRDefault="00887620" w:rsidP="00887620">
            <w:r w:rsidRPr="00D353B4">
              <w:t>0,1 – ocena projektu (Gra)</w:t>
            </w:r>
          </w:p>
          <w:p w14:paraId="1E0D47FB" w14:textId="77777777" w:rsidR="00887620" w:rsidRPr="00D353B4" w:rsidRDefault="00887620" w:rsidP="00887620">
            <w:pPr>
              <w:ind w:left="490" w:hanging="490"/>
            </w:pPr>
            <w:r w:rsidRPr="00D353B4">
              <w:t>0,1 – ocena wykonania  i przedstawiania prezentacji w Power Point (kryzysy w turystyce</w:t>
            </w:r>
          </w:p>
          <w:p w14:paraId="7E8F26D2" w14:textId="77777777" w:rsidR="00887620" w:rsidRPr="00D353B4" w:rsidRDefault="00887620" w:rsidP="00887620">
            <w:r w:rsidRPr="00D353B4">
              <w:t>0,1 – ocena projektu (konferencja)</w:t>
            </w:r>
          </w:p>
          <w:p w14:paraId="54D140CC" w14:textId="77777777" w:rsidR="00887620" w:rsidRPr="00D353B4" w:rsidRDefault="00887620" w:rsidP="00887620">
            <w:r w:rsidRPr="00D353B4">
              <w:t>0,1 – animacja legend</w:t>
            </w:r>
          </w:p>
          <w:p w14:paraId="7AAFAB59" w14:textId="39A48050" w:rsidR="00887620" w:rsidRPr="00D353B4" w:rsidRDefault="00887620" w:rsidP="00887620">
            <w:r w:rsidRPr="00D353B4">
              <w:lastRenderedPageBreak/>
              <w:t>0,1 – ocena projektu misjo, wizji</w:t>
            </w:r>
            <w:r w:rsidR="00A4780A" w:rsidRPr="00D353B4">
              <w:t>,</w:t>
            </w:r>
            <w:r w:rsidRPr="00D353B4">
              <w:t xml:space="preserve"> loga</w:t>
            </w:r>
            <w:r w:rsidR="00A4780A" w:rsidRPr="00D353B4">
              <w:t xml:space="preserve"> przedsiębiorstwa turystycznego</w:t>
            </w:r>
          </w:p>
          <w:p w14:paraId="404D5BFC" w14:textId="77777777" w:rsidR="009A58D1" w:rsidRPr="00D353B4" w:rsidRDefault="00887620" w:rsidP="00887620">
            <w:r w:rsidRPr="00D353B4">
              <w:t xml:space="preserve">0,3 </w:t>
            </w:r>
            <w:r w:rsidR="00AB5BB3" w:rsidRPr="00D353B4">
              <w:t xml:space="preserve">– </w:t>
            </w:r>
            <w:r w:rsidRPr="00D353B4">
              <w:t>ocena z egzaminu</w:t>
            </w:r>
          </w:p>
        </w:tc>
      </w:tr>
      <w:tr w:rsidR="00D353B4" w:rsidRPr="00D353B4" w14:paraId="3E43BD6F" w14:textId="77777777" w:rsidTr="003A2572">
        <w:trPr>
          <w:trHeight w:val="20"/>
        </w:trPr>
        <w:tc>
          <w:tcPr>
            <w:tcW w:w="1940" w:type="pct"/>
          </w:tcPr>
          <w:p w14:paraId="7CDDAD76" w14:textId="77777777" w:rsidR="003B4A64" w:rsidRPr="00D353B4" w:rsidRDefault="003B4A64" w:rsidP="003B4A64">
            <w:pPr>
              <w:jc w:val="both"/>
            </w:pPr>
            <w:r w:rsidRPr="00D353B4">
              <w:lastRenderedPageBreak/>
              <w:t>Bilans punktów ECTS</w:t>
            </w:r>
          </w:p>
        </w:tc>
        <w:tc>
          <w:tcPr>
            <w:tcW w:w="3060" w:type="pct"/>
            <w:shd w:val="clear" w:color="auto" w:fill="auto"/>
            <w:vAlign w:val="center"/>
          </w:tcPr>
          <w:p w14:paraId="580062AC" w14:textId="77777777" w:rsidR="003B4A64" w:rsidRPr="00D353B4" w:rsidRDefault="003B4A64" w:rsidP="003B4A64">
            <w:r w:rsidRPr="00D353B4">
              <w:t>Kontaktowe:</w:t>
            </w:r>
          </w:p>
          <w:p w14:paraId="21D64A83" w14:textId="37B519C9" w:rsidR="003B4A64" w:rsidRPr="00D353B4" w:rsidRDefault="003B4A64" w:rsidP="003B4A64">
            <w:r w:rsidRPr="00D353B4">
              <w:t>2</w:t>
            </w:r>
            <w:r w:rsidR="009B7F32" w:rsidRPr="00D353B4">
              <w:t>0</w:t>
            </w:r>
            <w:r w:rsidRPr="00D353B4">
              <w:t xml:space="preserve"> godz. – wykłady</w:t>
            </w:r>
          </w:p>
          <w:p w14:paraId="34F537E4" w14:textId="63FD32C7" w:rsidR="003B4A64" w:rsidRPr="00D353B4" w:rsidRDefault="00E263E2" w:rsidP="003B4A64">
            <w:r w:rsidRPr="00D353B4">
              <w:t>18</w:t>
            </w:r>
            <w:r w:rsidR="003B4A64" w:rsidRPr="00D353B4">
              <w:t xml:space="preserve"> godz. – ćwiczenia audytoryjne</w:t>
            </w:r>
          </w:p>
          <w:p w14:paraId="1BB9E305" w14:textId="3E19076D" w:rsidR="003B4A64" w:rsidRPr="00D353B4" w:rsidRDefault="003B4A64" w:rsidP="003B4A64">
            <w:r w:rsidRPr="00D353B4">
              <w:t>1</w:t>
            </w:r>
            <w:r w:rsidR="009B7F32" w:rsidRPr="00D353B4">
              <w:t>0</w:t>
            </w:r>
            <w:r w:rsidRPr="00D353B4">
              <w:t xml:space="preserve"> godz. – ćwiczenia laboratoryjne</w:t>
            </w:r>
          </w:p>
          <w:p w14:paraId="4547092A" w14:textId="77777777" w:rsidR="003B4A64" w:rsidRPr="00D353B4" w:rsidRDefault="003B4A64" w:rsidP="003B4A64">
            <w:r w:rsidRPr="00D353B4">
              <w:t>2 godz. – egzamin pisemny</w:t>
            </w:r>
          </w:p>
          <w:p w14:paraId="51375BA3" w14:textId="0D682B78" w:rsidR="003B4A64" w:rsidRPr="00D353B4" w:rsidRDefault="003B4A64" w:rsidP="003B4A64">
            <w:r w:rsidRPr="00D353B4">
              <w:t xml:space="preserve">Razem godzimy kontaktowe </w:t>
            </w:r>
            <w:r w:rsidR="00DA1A62" w:rsidRPr="00D353B4">
              <w:t>52</w:t>
            </w:r>
            <w:r w:rsidRPr="00D353B4">
              <w:t xml:space="preserve"> godz.  (</w:t>
            </w:r>
            <w:r w:rsidR="00DA1A62" w:rsidRPr="00D353B4">
              <w:t>2</w:t>
            </w:r>
            <w:r w:rsidRPr="00D353B4">
              <w:t>,1 ECTS)</w:t>
            </w:r>
          </w:p>
          <w:p w14:paraId="71194137" w14:textId="77777777" w:rsidR="00125757" w:rsidRPr="00D353B4" w:rsidRDefault="00125757" w:rsidP="003B4A64"/>
          <w:p w14:paraId="53C34BB6" w14:textId="77777777" w:rsidR="003B4A64" w:rsidRPr="00D353B4" w:rsidRDefault="003B4A64" w:rsidP="003B4A64">
            <w:r w:rsidRPr="00D353B4">
              <w:t>Niekontaktowe:</w:t>
            </w:r>
          </w:p>
          <w:p w14:paraId="063C7A9C" w14:textId="137733B0" w:rsidR="003B4A64" w:rsidRPr="00D353B4" w:rsidRDefault="003B4A64" w:rsidP="003B4A64">
            <w:r w:rsidRPr="00D353B4">
              <w:t>1</w:t>
            </w:r>
            <w:r w:rsidR="00477E48" w:rsidRPr="00D353B4">
              <w:t>7</w:t>
            </w:r>
            <w:r w:rsidRPr="00D353B4">
              <w:t xml:space="preserve"> godz. – przygotowanie do ćwiczeń</w:t>
            </w:r>
          </w:p>
          <w:p w14:paraId="59385EF4" w14:textId="1DE848F4" w:rsidR="003B4A64" w:rsidRPr="00D353B4" w:rsidRDefault="003B4A64" w:rsidP="003B4A64">
            <w:r w:rsidRPr="00D353B4">
              <w:t>2</w:t>
            </w:r>
            <w:r w:rsidR="00477E48" w:rsidRPr="00D353B4">
              <w:t>5</w:t>
            </w:r>
            <w:r w:rsidRPr="00D353B4">
              <w:t xml:space="preserve"> godz. – przygotowanie do kolokwium</w:t>
            </w:r>
          </w:p>
          <w:p w14:paraId="629F9DE4" w14:textId="00ADDD80" w:rsidR="003B4A64" w:rsidRPr="00D353B4" w:rsidRDefault="003B4A64" w:rsidP="003B4A64">
            <w:r w:rsidRPr="00D353B4">
              <w:t>1</w:t>
            </w:r>
            <w:r w:rsidR="00477E48" w:rsidRPr="00D353B4">
              <w:t>6</w:t>
            </w:r>
            <w:r w:rsidRPr="00D353B4">
              <w:t xml:space="preserve"> godz. – analiza zalecanej literatury</w:t>
            </w:r>
          </w:p>
          <w:p w14:paraId="20791935" w14:textId="783791BC" w:rsidR="003B4A64" w:rsidRPr="00D353B4" w:rsidRDefault="003B4A64" w:rsidP="003B4A64">
            <w:r w:rsidRPr="00D353B4">
              <w:t>2</w:t>
            </w:r>
            <w:r w:rsidR="00477E48" w:rsidRPr="00D353B4">
              <w:t>5</w:t>
            </w:r>
            <w:r w:rsidRPr="00D353B4">
              <w:t xml:space="preserve"> godz. – przygotowanie się do egzaminu</w:t>
            </w:r>
          </w:p>
          <w:p w14:paraId="60C8D6E0" w14:textId="249769A7" w:rsidR="003B4A64" w:rsidRPr="00D353B4" w:rsidRDefault="00477E48" w:rsidP="003B4A64">
            <w:r w:rsidRPr="00D353B4">
              <w:t>20</w:t>
            </w:r>
            <w:r w:rsidR="003B4A64" w:rsidRPr="00D353B4">
              <w:t xml:space="preserve"> godz. – przygotowanie projektu 1</w:t>
            </w:r>
          </w:p>
          <w:p w14:paraId="13E83A4D" w14:textId="63EDA654" w:rsidR="003B4A64" w:rsidRPr="00D353B4" w:rsidRDefault="00477E48" w:rsidP="003B4A64">
            <w:r w:rsidRPr="00D353B4">
              <w:t>20</w:t>
            </w:r>
            <w:r w:rsidR="003B4A64" w:rsidRPr="00D353B4">
              <w:t xml:space="preserve"> godz. – przygotowanie  projektu 2</w:t>
            </w:r>
          </w:p>
          <w:p w14:paraId="4F11572A" w14:textId="120DFE86" w:rsidR="003B4A64" w:rsidRPr="00D353B4" w:rsidRDefault="003B4A64" w:rsidP="003B4A64">
            <w:r w:rsidRPr="00D353B4">
              <w:t xml:space="preserve">Razem godzimy nie kontaktowe </w:t>
            </w:r>
            <w:r w:rsidR="00477E48" w:rsidRPr="00D353B4">
              <w:t>123</w:t>
            </w:r>
            <w:r w:rsidRPr="00D353B4">
              <w:t xml:space="preserve"> godz.  (</w:t>
            </w:r>
            <w:r w:rsidR="00477E48" w:rsidRPr="00D353B4">
              <w:t>4</w:t>
            </w:r>
            <w:r w:rsidRPr="00D353B4">
              <w:t>,9 ECTS)</w:t>
            </w:r>
          </w:p>
          <w:p w14:paraId="7752CB07" w14:textId="6749D320" w:rsidR="003B4A64" w:rsidRPr="00D353B4" w:rsidRDefault="003B4A64" w:rsidP="003B4A64">
            <w:r w:rsidRPr="00D353B4">
              <w:t>Łączny nakład pracy studenta to 175 godz. co odpowiada  7,0 punktom ECTS</w:t>
            </w:r>
          </w:p>
        </w:tc>
      </w:tr>
      <w:tr w:rsidR="003B4A64" w:rsidRPr="00D353B4" w14:paraId="2CA9AA23" w14:textId="77777777" w:rsidTr="003A2572">
        <w:trPr>
          <w:trHeight w:val="20"/>
        </w:trPr>
        <w:tc>
          <w:tcPr>
            <w:tcW w:w="1940" w:type="pct"/>
          </w:tcPr>
          <w:p w14:paraId="47C728C2" w14:textId="77777777" w:rsidR="003B4A64" w:rsidRPr="00D353B4" w:rsidRDefault="003B4A64" w:rsidP="003B4A64">
            <w:r w:rsidRPr="00D353B4">
              <w:t>Nakład pracy związany z zajęciami wymagającymi bezpośredniego udziału nauczyciela akademickiego</w:t>
            </w:r>
          </w:p>
        </w:tc>
        <w:tc>
          <w:tcPr>
            <w:tcW w:w="3060" w:type="pct"/>
            <w:shd w:val="clear" w:color="auto" w:fill="auto"/>
            <w:vAlign w:val="center"/>
          </w:tcPr>
          <w:p w14:paraId="3F041797" w14:textId="07CAD574" w:rsidR="003B4A64" w:rsidRPr="00D353B4" w:rsidRDefault="003B4A64" w:rsidP="003B4A64">
            <w:r w:rsidRPr="00D353B4">
              <w:t>2</w:t>
            </w:r>
            <w:r w:rsidR="007014BD" w:rsidRPr="00D353B4">
              <w:t>0</w:t>
            </w:r>
            <w:r w:rsidRPr="00D353B4">
              <w:t xml:space="preserve"> godz. – wykłady</w:t>
            </w:r>
          </w:p>
          <w:p w14:paraId="1B09E1D6" w14:textId="320BFB98" w:rsidR="003B4A64" w:rsidRPr="00D353B4" w:rsidRDefault="007014BD" w:rsidP="003B4A64">
            <w:r w:rsidRPr="00D353B4">
              <w:t>2</w:t>
            </w:r>
            <w:r w:rsidR="003B4A64" w:rsidRPr="00D353B4">
              <w:t>0 godz. – ćwiczenia audytoryjne</w:t>
            </w:r>
          </w:p>
          <w:p w14:paraId="65298A62" w14:textId="25D20CD6" w:rsidR="003B4A64" w:rsidRPr="00D353B4" w:rsidRDefault="003B4A64" w:rsidP="003B4A64">
            <w:r w:rsidRPr="00D353B4">
              <w:t>1</w:t>
            </w:r>
            <w:r w:rsidR="007014BD" w:rsidRPr="00D353B4">
              <w:t>0</w:t>
            </w:r>
            <w:r w:rsidRPr="00D353B4">
              <w:t xml:space="preserve"> godz. – ćwiczenia laboratoryjne</w:t>
            </w:r>
          </w:p>
          <w:p w14:paraId="1C5238ED" w14:textId="77777777" w:rsidR="003B4A64" w:rsidRPr="00D353B4" w:rsidRDefault="003B4A64" w:rsidP="003B4A64">
            <w:r w:rsidRPr="00D353B4">
              <w:t>2 godz. – egzamin pisemny</w:t>
            </w:r>
          </w:p>
          <w:p w14:paraId="13AE9C2A" w14:textId="3EAE8FA1" w:rsidR="003B4A64" w:rsidRPr="00D353B4" w:rsidRDefault="003B4A64" w:rsidP="003B4A64">
            <w:r w:rsidRPr="00D353B4">
              <w:t xml:space="preserve">Łącznie </w:t>
            </w:r>
            <w:r w:rsidR="007014BD" w:rsidRPr="00D353B4">
              <w:t>52</w:t>
            </w:r>
            <w:r w:rsidRPr="00D353B4">
              <w:t xml:space="preserve"> godz. co odpowiada </w:t>
            </w:r>
            <w:r w:rsidR="007014BD" w:rsidRPr="00D353B4">
              <w:t>2</w:t>
            </w:r>
            <w:r w:rsidRPr="00D353B4">
              <w:t>,1  punktom ECTS</w:t>
            </w:r>
          </w:p>
        </w:tc>
      </w:tr>
    </w:tbl>
    <w:p w14:paraId="6A9AC0FE" w14:textId="77777777" w:rsidR="00B9399E" w:rsidRPr="00D353B4" w:rsidRDefault="00B9399E" w:rsidP="00B9399E">
      <w:pPr>
        <w:rPr>
          <w:sz w:val="28"/>
          <w:szCs w:val="28"/>
        </w:rPr>
      </w:pPr>
    </w:p>
    <w:p w14:paraId="067EEDAA" w14:textId="77777777" w:rsidR="00480EA9" w:rsidRPr="00D353B4" w:rsidRDefault="00480EA9" w:rsidP="00480EA9">
      <w:pPr>
        <w:tabs>
          <w:tab w:val="left" w:pos="4190"/>
        </w:tabs>
        <w:rPr>
          <w:b/>
          <w:sz w:val="28"/>
          <w:szCs w:val="28"/>
        </w:rPr>
      </w:pPr>
      <w:r w:rsidRPr="00D353B4">
        <w:rPr>
          <w:b/>
          <w:sz w:val="28"/>
          <w:szCs w:val="28"/>
        </w:rPr>
        <w:t>Karta opisu zajęć z modułu Makroekonomia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1FFDE21A" w14:textId="77777777" w:rsidTr="003A2572">
        <w:tc>
          <w:tcPr>
            <w:tcW w:w="2123" w:type="pct"/>
            <w:shd w:val="clear" w:color="auto" w:fill="auto"/>
          </w:tcPr>
          <w:p w14:paraId="4E703872" w14:textId="77777777" w:rsidR="00480EA9" w:rsidRPr="00D353B4" w:rsidRDefault="00480EA9" w:rsidP="00480EA9">
            <w:r w:rsidRPr="00D353B4">
              <w:t xml:space="preserve">Nazwa kierunku studiów </w:t>
            </w:r>
          </w:p>
        </w:tc>
        <w:tc>
          <w:tcPr>
            <w:tcW w:w="2877" w:type="pct"/>
            <w:shd w:val="clear" w:color="auto" w:fill="auto"/>
          </w:tcPr>
          <w:p w14:paraId="42325544" w14:textId="77777777" w:rsidR="00480EA9" w:rsidRPr="00D353B4" w:rsidRDefault="00480EA9" w:rsidP="00480EA9">
            <w:r w:rsidRPr="00D353B4">
              <w:t xml:space="preserve">Turystyka i rekreacja </w:t>
            </w:r>
          </w:p>
        </w:tc>
      </w:tr>
      <w:tr w:rsidR="00D353B4" w:rsidRPr="00D353B4" w14:paraId="641C87AF" w14:textId="77777777" w:rsidTr="003A2572">
        <w:tc>
          <w:tcPr>
            <w:tcW w:w="2123" w:type="pct"/>
            <w:shd w:val="clear" w:color="auto" w:fill="auto"/>
          </w:tcPr>
          <w:p w14:paraId="69D7D576" w14:textId="77777777" w:rsidR="00480EA9" w:rsidRPr="00D353B4" w:rsidRDefault="00480EA9" w:rsidP="00480EA9">
            <w:r w:rsidRPr="00D353B4">
              <w:t>Nazwa modułu, także nazwa w języku angielskim</w:t>
            </w:r>
          </w:p>
        </w:tc>
        <w:tc>
          <w:tcPr>
            <w:tcW w:w="2877" w:type="pct"/>
            <w:shd w:val="clear" w:color="auto" w:fill="auto"/>
          </w:tcPr>
          <w:p w14:paraId="1824FDCA" w14:textId="77777777" w:rsidR="00480EA9" w:rsidRPr="00D353B4" w:rsidRDefault="00480EA9" w:rsidP="00480EA9">
            <w:r w:rsidRPr="00D353B4">
              <w:t>Makroekonomia</w:t>
            </w:r>
          </w:p>
          <w:p w14:paraId="5E28F3C4" w14:textId="77777777" w:rsidR="00480EA9" w:rsidRPr="00D353B4" w:rsidRDefault="00480EA9" w:rsidP="00480EA9">
            <w:r w:rsidRPr="00D353B4">
              <w:t>Macroeconomics</w:t>
            </w:r>
          </w:p>
        </w:tc>
      </w:tr>
      <w:tr w:rsidR="00D353B4" w:rsidRPr="00D353B4" w14:paraId="6C3D487F" w14:textId="77777777" w:rsidTr="003A2572">
        <w:tc>
          <w:tcPr>
            <w:tcW w:w="2123" w:type="pct"/>
            <w:shd w:val="clear" w:color="auto" w:fill="auto"/>
          </w:tcPr>
          <w:p w14:paraId="358E2A7A" w14:textId="77777777" w:rsidR="00480EA9" w:rsidRPr="00D353B4" w:rsidRDefault="00480EA9" w:rsidP="00480EA9">
            <w:r w:rsidRPr="00D353B4">
              <w:t xml:space="preserve">Język wykładowy </w:t>
            </w:r>
          </w:p>
        </w:tc>
        <w:tc>
          <w:tcPr>
            <w:tcW w:w="2877" w:type="pct"/>
            <w:shd w:val="clear" w:color="auto" w:fill="auto"/>
          </w:tcPr>
          <w:p w14:paraId="2A00655C" w14:textId="77777777" w:rsidR="00480EA9" w:rsidRPr="00D353B4" w:rsidRDefault="00480EA9" w:rsidP="00480EA9">
            <w:r w:rsidRPr="00D353B4">
              <w:t>polski</w:t>
            </w:r>
          </w:p>
        </w:tc>
      </w:tr>
      <w:tr w:rsidR="00D353B4" w:rsidRPr="00D353B4" w14:paraId="6EA2E8F1" w14:textId="77777777" w:rsidTr="003A2572">
        <w:tc>
          <w:tcPr>
            <w:tcW w:w="2123" w:type="pct"/>
            <w:shd w:val="clear" w:color="auto" w:fill="auto"/>
          </w:tcPr>
          <w:p w14:paraId="06131452" w14:textId="77777777" w:rsidR="00480EA9" w:rsidRPr="00D353B4" w:rsidRDefault="00480EA9" w:rsidP="00480EA9">
            <w:pPr>
              <w:autoSpaceDE w:val="0"/>
              <w:autoSpaceDN w:val="0"/>
              <w:adjustRightInd w:val="0"/>
            </w:pPr>
            <w:r w:rsidRPr="00D353B4">
              <w:t xml:space="preserve">Rodzaj modułu </w:t>
            </w:r>
          </w:p>
        </w:tc>
        <w:tc>
          <w:tcPr>
            <w:tcW w:w="2877" w:type="pct"/>
            <w:shd w:val="clear" w:color="auto" w:fill="auto"/>
          </w:tcPr>
          <w:p w14:paraId="24FF3BB9" w14:textId="77777777" w:rsidR="00480EA9" w:rsidRPr="00D353B4" w:rsidRDefault="00480EA9" w:rsidP="00480EA9">
            <w:r w:rsidRPr="00D353B4">
              <w:t>obowiązkowy</w:t>
            </w:r>
          </w:p>
        </w:tc>
      </w:tr>
      <w:tr w:rsidR="00D353B4" w:rsidRPr="00D353B4" w14:paraId="47FF91DA" w14:textId="77777777" w:rsidTr="003A2572">
        <w:tc>
          <w:tcPr>
            <w:tcW w:w="2123" w:type="pct"/>
            <w:shd w:val="clear" w:color="auto" w:fill="auto"/>
          </w:tcPr>
          <w:p w14:paraId="7ACF635A" w14:textId="77777777" w:rsidR="00480EA9" w:rsidRPr="00D353B4" w:rsidRDefault="00480EA9" w:rsidP="00480EA9">
            <w:r w:rsidRPr="00D353B4">
              <w:t>Poziom studiów</w:t>
            </w:r>
          </w:p>
        </w:tc>
        <w:tc>
          <w:tcPr>
            <w:tcW w:w="2877" w:type="pct"/>
            <w:shd w:val="clear" w:color="auto" w:fill="auto"/>
          </w:tcPr>
          <w:p w14:paraId="01237301" w14:textId="77777777" w:rsidR="00480EA9" w:rsidRPr="00D353B4" w:rsidRDefault="00480EA9" w:rsidP="00480EA9">
            <w:r w:rsidRPr="00D353B4">
              <w:t>pierwszego stopnia</w:t>
            </w:r>
          </w:p>
        </w:tc>
      </w:tr>
      <w:tr w:rsidR="00D353B4" w:rsidRPr="00D353B4" w14:paraId="07217B77" w14:textId="77777777" w:rsidTr="003A2572">
        <w:tc>
          <w:tcPr>
            <w:tcW w:w="2123" w:type="pct"/>
            <w:shd w:val="clear" w:color="auto" w:fill="auto"/>
          </w:tcPr>
          <w:p w14:paraId="328B43A5" w14:textId="77777777" w:rsidR="00480EA9" w:rsidRPr="00D353B4" w:rsidRDefault="00480EA9" w:rsidP="00480EA9">
            <w:r w:rsidRPr="00D353B4">
              <w:t>Forma studiów</w:t>
            </w:r>
          </w:p>
        </w:tc>
        <w:tc>
          <w:tcPr>
            <w:tcW w:w="2877" w:type="pct"/>
            <w:shd w:val="clear" w:color="auto" w:fill="auto"/>
          </w:tcPr>
          <w:p w14:paraId="23AEE204" w14:textId="77777777" w:rsidR="00480EA9" w:rsidRPr="00D353B4" w:rsidRDefault="00480EA9" w:rsidP="00480EA9">
            <w:r w:rsidRPr="00D353B4">
              <w:t>niestacjonarne</w:t>
            </w:r>
          </w:p>
        </w:tc>
      </w:tr>
      <w:tr w:rsidR="00D353B4" w:rsidRPr="00D353B4" w14:paraId="181605CF" w14:textId="77777777" w:rsidTr="003A2572">
        <w:tc>
          <w:tcPr>
            <w:tcW w:w="2123" w:type="pct"/>
            <w:shd w:val="clear" w:color="auto" w:fill="auto"/>
          </w:tcPr>
          <w:p w14:paraId="2A8A26B3" w14:textId="77777777" w:rsidR="00480EA9" w:rsidRPr="00D353B4" w:rsidRDefault="00480EA9" w:rsidP="00480EA9">
            <w:r w:rsidRPr="00D353B4">
              <w:t>Rok studiów dla kierunku</w:t>
            </w:r>
          </w:p>
        </w:tc>
        <w:tc>
          <w:tcPr>
            <w:tcW w:w="2877" w:type="pct"/>
            <w:shd w:val="clear" w:color="auto" w:fill="auto"/>
          </w:tcPr>
          <w:p w14:paraId="10FB69C9" w14:textId="77777777" w:rsidR="00480EA9" w:rsidRPr="00D353B4" w:rsidRDefault="00480EA9" w:rsidP="00480EA9">
            <w:r w:rsidRPr="00D353B4">
              <w:t>I</w:t>
            </w:r>
          </w:p>
        </w:tc>
      </w:tr>
      <w:tr w:rsidR="00D353B4" w:rsidRPr="00D353B4" w14:paraId="5F931FCF" w14:textId="77777777" w:rsidTr="003A2572">
        <w:tc>
          <w:tcPr>
            <w:tcW w:w="2123" w:type="pct"/>
            <w:shd w:val="clear" w:color="auto" w:fill="auto"/>
          </w:tcPr>
          <w:p w14:paraId="1FE99C1C" w14:textId="77777777" w:rsidR="00480EA9" w:rsidRPr="00D353B4" w:rsidRDefault="00480EA9" w:rsidP="00480EA9">
            <w:r w:rsidRPr="00D353B4">
              <w:t>Semestr dla kierunku</w:t>
            </w:r>
          </w:p>
        </w:tc>
        <w:tc>
          <w:tcPr>
            <w:tcW w:w="2877" w:type="pct"/>
            <w:shd w:val="clear" w:color="auto" w:fill="auto"/>
          </w:tcPr>
          <w:p w14:paraId="6016A3B4" w14:textId="77777777" w:rsidR="00480EA9" w:rsidRPr="00D353B4" w:rsidRDefault="00480EA9" w:rsidP="00480EA9">
            <w:r w:rsidRPr="00D353B4">
              <w:t>2</w:t>
            </w:r>
          </w:p>
        </w:tc>
      </w:tr>
      <w:tr w:rsidR="00D353B4" w:rsidRPr="00D353B4" w14:paraId="7C85C125" w14:textId="77777777" w:rsidTr="003A2572">
        <w:tc>
          <w:tcPr>
            <w:tcW w:w="2123" w:type="pct"/>
            <w:shd w:val="clear" w:color="auto" w:fill="auto"/>
          </w:tcPr>
          <w:p w14:paraId="2A3825DC" w14:textId="77777777" w:rsidR="00480EA9" w:rsidRPr="00D353B4" w:rsidRDefault="00480EA9" w:rsidP="00480EA9">
            <w:pPr>
              <w:autoSpaceDE w:val="0"/>
              <w:autoSpaceDN w:val="0"/>
              <w:adjustRightInd w:val="0"/>
            </w:pPr>
            <w:r w:rsidRPr="00D353B4">
              <w:t>Liczba punktów ECTS z podziałem na kontaktowe/niekontaktowe</w:t>
            </w:r>
          </w:p>
        </w:tc>
        <w:tc>
          <w:tcPr>
            <w:tcW w:w="2877" w:type="pct"/>
            <w:shd w:val="clear" w:color="auto" w:fill="auto"/>
          </w:tcPr>
          <w:p w14:paraId="471144B5" w14:textId="42BAABFB" w:rsidR="00480EA9" w:rsidRPr="00D353B4" w:rsidRDefault="00480EA9" w:rsidP="00480EA9">
            <w:r w:rsidRPr="00D353B4">
              <w:t>3 (0,9/2,1)</w:t>
            </w:r>
          </w:p>
        </w:tc>
      </w:tr>
      <w:tr w:rsidR="00D353B4" w:rsidRPr="00D353B4" w14:paraId="19166CDE" w14:textId="77777777" w:rsidTr="003A2572">
        <w:tc>
          <w:tcPr>
            <w:tcW w:w="2123" w:type="pct"/>
            <w:shd w:val="clear" w:color="auto" w:fill="auto"/>
          </w:tcPr>
          <w:p w14:paraId="5898981C" w14:textId="1EAA840E" w:rsidR="00EA7DB7" w:rsidRPr="00D353B4" w:rsidRDefault="00EA7DB7" w:rsidP="00EA7DB7">
            <w:pPr>
              <w:autoSpaceDE w:val="0"/>
              <w:autoSpaceDN w:val="0"/>
              <w:adjustRightInd w:val="0"/>
            </w:pPr>
            <w:r w:rsidRPr="00D353B4">
              <w:t>Tytuł naukowy/stopień naukowy, imię i nazwisko osoby odpowiedzialnej za moduł</w:t>
            </w:r>
          </w:p>
        </w:tc>
        <w:tc>
          <w:tcPr>
            <w:tcW w:w="2877" w:type="pct"/>
            <w:shd w:val="clear" w:color="auto" w:fill="auto"/>
          </w:tcPr>
          <w:p w14:paraId="71104AE7" w14:textId="0E98D0E6" w:rsidR="00EA7DB7" w:rsidRPr="00D353B4" w:rsidRDefault="00EA7DB7" w:rsidP="00EA7DB7">
            <w:r w:rsidRPr="00D353B4">
              <w:t>Dr Agnieszka Komor</w:t>
            </w:r>
          </w:p>
        </w:tc>
      </w:tr>
      <w:tr w:rsidR="00D353B4" w:rsidRPr="00D353B4" w14:paraId="6FF1D97C" w14:textId="77777777" w:rsidTr="003A2572">
        <w:tc>
          <w:tcPr>
            <w:tcW w:w="2123" w:type="pct"/>
            <w:shd w:val="clear" w:color="auto" w:fill="auto"/>
          </w:tcPr>
          <w:p w14:paraId="023343E1" w14:textId="1792C9CB" w:rsidR="00EA7DB7" w:rsidRPr="00D353B4" w:rsidRDefault="00EA7DB7" w:rsidP="00EA7DB7">
            <w:pPr>
              <w:autoSpaceDE w:val="0"/>
              <w:autoSpaceDN w:val="0"/>
              <w:adjustRightInd w:val="0"/>
            </w:pPr>
            <w:r w:rsidRPr="00D353B4">
              <w:t>Jednostka oferująca moduł</w:t>
            </w:r>
          </w:p>
        </w:tc>
        <w:tc>
          <w:tcPr>
            <w:tcW w:w="2877" w:type="pct"/>
            <w:shd w:val="clear" w:color="auto" w:fill="auto"/>
          </w:tcPr>
          <w:p w14:paraId="03BFCB96" w14:textId="75543A19" w:rsidR="00EA7DB7" w:rsidRPr="00D353B4" w:rsidRDefault="00EA7DB7" w:rsidP="00EA7DB7">
            <w:r w:rsidRPr="00D353B4">
              <w:t>Katedra Zarządzania i Marketingu</w:t>
            </w:r>
          </w:p>
        </w:tc>
      </w:tr>
      <w:tr w:rsidR="00D353B4" w:rsidRPr="00D353B4" w14:paraId="4581045D" w14:textId="77777777" w:rsidTr="003A2572">
        <w:tc>
          <w:tcPr>
            <w:tcW w:w="2123" w:type="pct"/>
            <w:shd w:val="clear" w:color="auto" w:fill="auto"/>
          </w:tcPr>
          <w:p w14:paraId="324FB023" w14:textId="77777777" w:rsidR="00610C80" w:rsidRPr="00D353B4" w:rsidRDefault="00610C80" w:rsidP="00610C80">
            <w:r w:rsidRPr="00D353B4">
              <w:t>Cel modułu</w:t>
            </w:r>
          </w:p>
        </w:tc>
        <w:tc>
          <w:tcPr>
            <w:tcW w:w="2877" w:type="pct"/>
            <w:shd w:val="clear" w:color="auto" w:fill="auto"/>
          </w:tcPr>
          <w:p w14:paraId="362506C2" w14:textId="61E735D3" w:rsidR="00610C80" w:rsidRPr="00D353B4" w:rsidRDefault="00610C80" w:rsidP="00610C80">
            <w:pPr>
              <w:autoSpaceDE w:val="0"/>
              <w:autoSpaceDN w:val="0"/>
              <w:adjustRightInd w:val="0"/>
              <w:jc w:val="both"/>
            </w:pPr>
            <w:r w:rsidRPr="00D353B4">
              <w:t>Celem modułu jest dostarczenie wiedzy z zakresu kategorii, praw, teorii i modeli, za pomocą których makroekonomia dokonuje opisu zjawisk i procesów społeczno-gospodarczych zarówno w ujęciu teoretycznym, jak i z punktu widzenia praktyki gospodarczej oraz ich wpływu na sektor turystyki i rekreacji.</w:t>
            </w:r>
          </w:p>
        </w:tc>
      </w:tr>
      <w:tr w:rsidR="00D353B4" w:rsidRPr="00D353B4" w14:paraId="44AD3BC6" w14:textId="77777777" w:rsidTr="003A2572">
        <w:trPr>
          <w:trHeight w:val="236"/>
        </w:trPr>
        <w:tc>
          <w:tcPr>
            <w:tcW w:w="2123" w:type="pct"/>
            <w:vMerge w:val="restart"/>
            <w:shd w:val="clear" w:color="auto" w:fill="auto"/>
          </w:tcPr>
          <w:p w14:paraId="01912CFF" w14:textId="77777777" w:rsidR="00EA7DB7" w:rsidRPr="00D353B4" w:rsidRDefault="00EA7DB7" w:rsidP="00EA7DB7">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3977D182" w14:textId="77777777" w:rsidR="00EA7DB7" w:rsidRPr="00D353B4" w:rsidRDefault="00EA7DB7" w:rsidP="00EA7DB7">
            <w:pPr>
              <w:jc w:val="both"/>
            </w:pPr>
            <w:r w:rsidRPr="00D353B4">
              <w:t xml:space="preserve">Wiedza: </w:t>
            </w:r>
          </w:p>
        </w:tc>
      </w:tr>
      <w:tr w:rsidR="00D353B4" w:rsidRPr="00D353B4" w14:paraId="1B675E10" w14:textId="77777777" w:rsidTr="003A2572">
        <w:trPr>
          <w:trHeight w:val="233"/>
        </w:trPr>
        <w:tc>
          <w:tcPr>
            <w:tcW w:w="2123" w:type="pct"/>
            <w:vMerge/>
            <w:shd w:val="clear" w:color="auto" w:fill="auto"/>
          </w:tcPr>
          <w:p w14:paraId="44DAEE2D" w14:textId="77777777" w:rsidR="00EA7DB7" w:rsidRPr="00D353B4" w:rsidRDefault="00EA7DB7" w:rsidP="00EA7DB7"/>
        </w:tc>
        <w:tc>
          <w:tcPr>
            <w:tcW w:w="2877" w:type="pct"/>
            <w:shd w:val="clear" w:color="auto" w:fill="auto"/>
          </w:tcPr>
          <w:tbl>
            <w:tblPr>
              <w:tblW w:w="5300" w:type="dxa"/>
              <w:tblBorders>
                <w:top w:val="nil"/>
                <w:left w:val="nil"/>
                <w:bottom w:val="nil"/>
                <w:right w:val="nil"/>
              </w:tblBorders>
              <w:tblLook w:val="0000" w:firstRow="0" w:lastRow="0" w:firstColumn="0" w:lastColumn="0" w:noHBand="0" w:noVBand="0"/>
            </w:tblPr>
            <w:tblGrid>
              <w:gridCol w:w="5300"/>
            </w:tblGrid>
            <w:tr w:rsidR="00D353B4" w:rsidRPr="00D353B4" w14:paraId="1C3AC62C" w14:textId="77777777" w:rsidTr="003A2572">
              <w:trPr>
                <w:trHeight w:val="99"/>
              </w:trPr>
              <w:tc>
                <w:tcPr>
                  <w:tcW w:w="5300" w:type="dxa"/>
                </w:tcPr>
                <w:p w14:paraId="1DF0069F" w14:textId="2E1CF9DF" w:rsidR="00610C80" w:rsidRPr="00D353B4" w:rsidRDefault="00610C80" w:rsidP="00610C80">
                  <w:pPr>
                    <w:autoSpaceDE w:val="0"/>
                    <w:autoSpaceDN w:val="0"/>
                    <w:adjustRightInd w:val="0"/>
                    <w:jc w:val="both"/>
                    <w:rPr>
                      <w:rFonts w:eastAsiaTheme="minorHAnsi"/>
                      <w:lang w:eastAsia="en-US"/>
                    </w:rPr>
                  </w:pPr>
                  <w:r w:rsidRPr="00D353B4">
                    <w:t xml:space="preserve">W1. Student zna i rozumie w </w:t>
                  </w:r>
                  <w:r w:rsidR="00396A3A" w:rsidRPr="00D353B4">
                    <w:t>zaawansowanym</w:t>
                  </w:r>
                  <w:r w:rsidRPr="00D353B4">
                    <w:t xml:space="preserve"> stopniu agregaty makroekonomiczne pozwalające opisywać zjawiska i procesy rynkowe oraz zależności między nimi zachodzące.</w:t>
                  </w:r>
                </w:p>
              </w:tc>
            </w:tr>
          </w:tbl>
          <w:p w14:paraId="15D1599B" w14:textId="77777777" w:rsidR="00EA7DB7" w:rsidRPr="00D353B4" w:rsidRDefault="00EA7DB7" w:rsidP="00EA7DB7">
            <w:pPr>
              <w:jc w:val="both"/>
            </w:pPr>
          </w:p>
        </w:tc>
      </w:tr>
      <w:tr w:rsidR="00D353B4" w:rsidRPr="00D353B4" w14:paraId="70058707" w14:textId="77777777" w:rsidTr="003A2572">
        <w:trPr>
          <w:trHeight w:val="1034"/>
        </w:trPr>
        <w:tc>
          <w:tcPr>
            <w:tcW w:w="2123" w:type="pct"/>
            <w:vMerge/>
            <w:shd w:val="clear" w:color="auto" w:fill="auto"/>
          </w:tcPr>
          <w:p w14:paraId="67903B9D" w14:textId="77777777" w:rsidR="00EA7DB7" w:rsidRPr="00D353B4" w:rsidRDefault="00EA7DB7" w:rsidP="00EA7DB7"/>
        </w:tc>
        <w:tc>
          <w:tcPr>
            <w:tcW w:w="2877" w:type="pct"/>
            <w:shd w:val="clear" w:color="auto" w:fill="auto"/>
          </w:tcPr>
          <w:tbl>
            <w:tblPr>
              <w:tblW w:w="5016" w:type="dxa"/>
              <w:tblBorders>
                <w:top w:val="nil"/>
                <w:left w:val="nil"/>
                <w:bottom w:val="nil"/>
                <w:right w:val="nil"/>
              </w:tblBorders>
              <w:tblLook w:val="0000" w:firstRow="0" w:lastRow="0" w:firstColumn="0" w:lastColumn="0" w:noHBand="0" w:noVBand="0"/>
            </w:tblPr>
            <w:tblGrid>
              <w:gridCol w:w="5016"/>
            </w:tblGrid>
            <w:tr w:rsidR="00D353B4" w:rsidRPr="00D353B4" w14:paraId="338B9B55" w14:textId="77777777" w:rsidTr="003A2572">
              <w:trPr>
                <w:trHeight w:val="99"/>
              </w:trPr>
              <w:tc>
                <w:tcPr>
                  <w:tcW w:w="5016" w:type="dxa"/>
                </w:tcPr>
                <w:p w14:paraId="234BF1E5" w14:textId="20766557" w:rsidR="00EA7DB7" w:rsidRPr="00D353B4" w:rsidRDefault="00EA7DB7" w:rsidP="00EA7DB7">
                  <w:pPr>
                    <w:autoSpaceDE w:val="0"/>
                    <w:autoSpaceDN w:val="0"/>
                    <w:adjustRightInd w:val="0"/>
                    <w:jc w:val="both"/>
                    <w:rPr>
                      <w:rFonts w:eastAsiaTheme="minorHAnsi"/>
                      <w:lang w:eastAsia="en-US"/>
                    </w:rPr>
                  </w:pPr>
                  <w:r w:rsidRPr="00D353B4">
                    <w:t xml:space="preserve">W2. Student zna i rozumie </w:t>
                  </w:r>
                  <w:r w:rsidR="00396A3A" w:rsidRPr="00D353B4">
                    <w:rPr>
                      <w:rFonts w:eastAsiaTheme="minorHAnsi"/>
                      <w:lang w:eastAsia="en-US"/>
                    </w:rPr>
                    <w:t>w zaawansowanym</w:t>
                  </w:r>
                  <w:r w:rsidRPr="00D353B4">
                    <w:rPr>
                      <w:rFonts w:eastAsiaTheme="minorHAnsi"/>
                      <w:lang w:eastAsia="en-US"/>
                    </w:rPr>
                    <w:t xml:space="preserve"> stopniu mechanizmy funkcjonowania rynku pracy i rynku pieniężnego oraz wpływu państwa na rozwój turystyki i rekreacji w Polsce i na świecie</w:t>
                  </w:r>
                </w:p>
              </w:tc>
            </w:tr>
          </w:tbl>
          <w:p w14:paraId="0DD2EE1D" w14:textId="77777777" w:rsidR="00EA7DB7" w:rsidRPr="00D353B4" w:rsidRDefault="00EA7DB7" w:rsidP="00EA7DB7">
            <w:pPr>
              <w:jc w:val="both"/>
            </w:pPr>
          </w:p>
        </w:tc>
      </w:tr>
      <w:tr w:rsidR="00D353B4" w:rsidRPr="00D353B4" w14:paraId="7D4FFB1D" w14:textId="77777777" w:rsidTr="003A2572">
        <w:trPr>
          <w:trHeight w:val="402"/>
        </w:trPr>
        <w:tc>
          <w:tcPr>
            <w:tcW w:w="2123" w:type="pct"/>
            <w:vMerge/>
            <w:shd w:val="clear" w:color="auto" w:fill="auto"/>
          </w:tcPr>
          <w:p w14:paraId="1F1A1619" w14:textId="77777777" w:rsidR="00EA7DB7" w:rsidRPr="00D353B4" w:rsidRDefault="00EA7DB7" w:rsidP="00EA7DB7"/>
        </w:tc>
        <w:tc>
          <w:tcPr>
            <w:tcW w:w="2877" w:type="pct"/>
            <w:shd w:val="clear" w:color="auto" w:fill="auto"/>
          </w:tcPr>
          <w:p w14:paraId="46CE8EFB" w14:textId="77777777" w:rsidR="00EA7DB7" w:rsidRPr="00D353B4" w:rsidRDefault="00EA7DB7" w:rsidP="00EA7DB7">
            <w:r w:rsidRPr="00D353B4">
              <w:t>Umiejętności:</w:t>
            </w:r>
          </w:p>
        </w:tc>
      </w:tr>
      <w:tr w:rsidR="00D353B4" w:rsidRPr="00D353B4" w14:paraId="42A02C21" w14:textId="77777777" w:rsidTr="003A2572">
        <w:trPr>
          <w:trHeight w:val="233"/>
        </w:trPr>
        <w:tc>
          <w:tcPr>
            <w:tcW w:w="2123" w:type="pct"/>
            <w:vMerge/>
            <w:shd w:val="clear" w:color="auto" w:fill="auto"/>
          </w:tcPr>
          <w:p w14:paraId="00616FC4" w14:textId="77777777" w:rsidR="00610C80" w:rsidRPr="00D353B4" w:rsidRDefault="00610C80" w:rsidP="00610C80"/>
        </w:tc>
        <w:tc>
          <w:tcPr>
            <w:tcW w:w="2877" w:type="pct"/>
            <w:shd w:val="clear" w:color="auto" w:fill="auto"/>
          </w:tcPr>
          <w:p w14:paraId="350958CB" w14:textId="4A528F2A" w:rsidR="00610C80" w:rsidRPr="00D353B4" w:rsidRDefault="00610C80" w:rsidP="00610C80">
            <w:pPr>
              <w:jc w:val="both"/>
            </w:pPr>
            <w:r w:rsidRPr="00D353B4">
              <w:t xml:space="preserve">U1. Student potrafi posłużyć się </w:t>
            </w:r>
            <w:r w:rsidR="00396A3A" w:rsidRPr="00D353B4">
              <w:t>typowymi</w:t>
            </w:r>
            <w:r w:rsidRPr="00D353B4">
              <w:t xml:space="preserve"> kategoriami makroekonomicznymi oraz identyfikować występujące realnie w gospodarce główne zależności pomiędzy agregatami makroekonomicznymi.</w:t>
            </w:r>
          </w:p>
        </w:tc>
      </w:tr>
      <w:tr w:rsidR="00D353B4" w:rsidRPr="00D353B4" w14:paraId="52680B4B" w14:textId="77777777" w:rsidTr="003A2572">
        <w:trPr>
          <w:trHeight w:val="1082"/>
        </w:trPr>
        <w:tc>
          <w:tcPr>
            <w:tcW w:w="2123" w:type="pct"/>
            <w:vMerge/>
            <w:shd w:val="clear" w:color="auto" w:fill="auto"/>
          </w:tcPr>
          <w:p w14:paraId="15C9C1B0" w14:textId="77777777" w:rsidR="00EA7DB7" w:rsidRPr="00D353B4" w:rsidRDefault="00EA7DB7" w:rsidP="00EA7DB7"/>
        </w:tc>
        <w:tc>
          <w:tcPr>
            <w:tcW w:w="2877" w:type="pct"/>
            <w:shd w:val="clear" w:color="auto" w:fill="auto"/>
          </w:tcPr>
          <w:p w14:paraId="78182C4A" w14:textId="77777777" w:rsidR="00EA7DB7" w:rsidRPr="00D353B4" w:rsidRDefault="00EA7DB7" w:rsidP="00EA7DB7">
            <w:pPr>
              <w:jc w:val="both"/>
            </w:pPr>
            <w:r w:rsidRPr="00D353B4">
              <w:t xml:space="preserve">U2. Student potrafi wykorzystać mierniki makroekonomiczne w procesie analizy zjawisk i procesów gospodarki, w tym ich wpływu na branżę turystyczną.  </w:t>
            </w:r>
          </w:p>
        </w:tc>
      </w:tr>
      <w:tr w:rsidR="00D353B4" w:rsidRPr="00D353B4" w14:paraId="1B869FFC" w14:textId="77777777" w:rsidTr="003A2572">
        <w:trPr>
          <w:trHeight w:val="233"/>
        </w:trPr>
        <w:tc>
          <w:tcPr>
            <w:tcW w:w="2123" w:type="pct"/>
            <w:vMerge/>
            <w:shd w:val="clear" w:color="auto" w:fill="auto"/>
          </w:tcPr>
          <w:p w14:paraId="7C86122F" w14:textId="77777777" w:rsidR="00EA7DB7" w:rsidRPr="00D353B4" w:rsidRDefault="00EA7DB7" w:rsidP="00EA7DB7"/>
        </w:tc>
        <w:tc>
          <w:tcPr>
            <w:tcW w:w="2877" w:type="pct"/>
            <w:shd w:val="clear" w:color="auto" w:fill="auto"/>
          </w:tcPr>
          <w:p w14:paraId="3E74A264" w14:textId="77777777" w:rsidR="00EA7DB7" w:rsidRPr="00D353B4" w:rsidRDefault="00EA7DB7" w:rsidP="00EA7DB7">
            <w:pPr>
              <w:jc w:val="both"/>
            </w:pPr>
            <w:r w:rsidRPr="00D353B4">
              <w:t>Kompetencje społeczne:</w:t>
            </w:r>
          </w:p>
        </w:tc>
      </w:tr>
      <w:tr w:rsidR="00D353B4" w:rsidRPr="00D353B4" w14:paraId="087D98A5" w14:textId="77777777" w:rsidTr="00610C80">
        <w:trPr>
          <w:trHeight w:val="508"/>
        </w:trPr>
        <w:tc>
          <w:tcPr>
            <w:tcW w:w="2123" w:type="pct"/>
            <w:vMerge/>
            <w:shd w:val="clear" w:color="auto" w:fill="auto"/>
          </w:tcPr>
          <w:p w14:paraId="16B44F3B" w14:textId="77777777" w:rsidR="00EA7DB7" w:rsidRPr="00D353B4" w:rsidRDefault="00EA7DB7" w:rsidP="00EA7DB7"/>
        </w:tc>
        <w:tc>
          <w:tcPr>
            <w:tcW w:w="2877" w:type="pct"/>
            <w:shd w:val="clear" w:color="auto" w:fill="auto"/>
          </w:tcPr>
          <w:p w14:paraId="1E504541" w14:textId="77777777" w:rsidR="00EA7DB7" w:rsidRPr="00D353B4" w:rsidRDefault="00EA7DB7" w:rsidP="00EA7DB7">
            <w:pPr>
              <w:jc w:val="both"/>
            </w:pPr>
            <w:r w:rsidRPr="00D353B4">
              <w:t>K1. Student jest gotów do uznania rangi wiedzy makroekonomicznej w procesie planowania rozwoju turystyki i rekreacji</w:t>
            </w:r>
          </w:p>
        </w:tc>
      </w:tr>
      <w:tr w:rsidR="00D353B4" w:rsidRPr="00D353B4" w14:paraId="434F4426" w14:textId="77777777" w:rsidTr="003A2572">
        <w:tc>
          <w:tcPr>
            <w:tcW w:w="2123" w:type="pct"/>
            <w:shd w:val="clear" w:color="auto" w:fill="auto"/>
          </w:tcPr>
          <w:p w14:paraId="5555B719" w14:textId="77777777" w:rsidR="00EA7DB7" w:rsidRPr="00D353B4" w:rsidRDefault="00EA7DB7" w:rsidP="00EA7DB7">
            <w:r w:rsidRPr="00D353B4">
              <w:t>Odniesienie modułowych efektów uczenia się do kierunkowych efektów uczenia się</w:t>
            </w:r>
          </w:p>
        </w:tc>
        <w:tc>
          <w:tcPr>
            <w:tcW w:w="2877" w:type="pct"/>
            <w:shd w:val="clear" w:color="auto" w:fill="auto"/>
          </w:tcPr>
          <w:p w14:paraId="545E2D05" w14:textId="77777777" w:rsidR="00EA7DB7" w:rsidRPr="00D353B4" w:rsidRDefault="00EA7DB7" w:rsidP="00EA7DB7">
            <w:pPr>
              <w:jc w:val="both"/>
            </w:pPr>
            <w:r w:rsidRPr="00D353B4">
              <w:t>W1 - TR_W01, TR_W02</w:t>
            </w:r>
          </w:p>
          <w:p w14:paraId="3BF20B15" w14:textId="77777777" w:rsidR="00EA7DB7" w:rsidRPr="00D353B4" w:rsidRDefault="00EA7DB7" w:rsidP="00EA7DB7">
            <w:pPr>
              <w:jc w:val="both"/>
            </w:pPr>
            <w:r w:rsidRPr="00D353B4">
              <w:t xml:space="preserve">W2 - TR_W01, TR_W02 </w:t>
            </w:r>
          </w:p>
          <w:p w14:paraId="4F9FFE8B" w14:textId="77777777" w:rsidR="00EA7DB7" w:rsidRPr="00D353B4" w:rsidRDefault="00EA7DB7" w:rsidP="00EA7DB7">
            <w:pPr>
              <w:jc w:val="both"/>
            </w:pPr>
            <w:r w:rsidRPr="00D353B4">
              <w:t>U1 - TR_U01</w:t>
            </w:r>
          </w:p>
          <w:p w14:paraId="47F4F323" w14:textId="77777777" w:rsidR="00EA7DB7" w:rsidRPr="00D353B4" w:rsidRDefault="00EA7DB7" w:rsidP="00EA7DB7">
            <w:pPr>
              <w:jc w:val="both"/>
            </w:pPr>
            <w:r w:rsidRPr="00D353B4">
              <w:t>U2 - TR_U04</w:t>
            </w:r>
          </w:p>
          <w:p w14:paraId="1B205AFC" w14:textId="77777777" w:rsidR="00EA7DB7" w:rsidRPr="00D353B4" w:rsidRDefault="00EA7DB7" w:rsidP="00EA7DB7">
            <w:pPr>
              <w:jc w:val="both"/>
            </w:pPr>
            <w:r w:rsidRPr="00D353B4">
              <w:t>K1 - TR_K01</w:t>
            </w:r>
          </w:p>
        </w:tc>
      </w:tr>
      <w:tr w:rsidR="00D353B4" w:rsidRPr="00D353B4" w14:paraId="40A1221E" w14:textId="77777777" w:rsidTr="003A2572">
        <w:tc>
          <w:tcPr>
            <w:tcW w:w="2123" w:type="pct"/>
            <w:shd w:val="clear" w:color="auto" w:fill="auto"/>
          </w:tcPr>
          <w:p w14:paraId="52F62E09" w14:textId="77777777" w:rsidR="00EA7DB7" w:rsidRPr="00D353B4" w:rsidRDefault="00EA7DB7" w:rsidP="00EA7DB7">
            <w:r w:rsidRPr="00D353B4">
              <w:t>Odniesienie modułowych efektów uczenia się do efektów inżynierskich (jeżeli dotyczy)</w:t>
            </w:r>
          </w:p>
        </w:tc>
        <w:tc>
          <w:tcPr>
            <w:tcW w:w="2877" w:type="pct"/>
            <w:shd w:val="clear" w:color="auto" w:fill="auto"/>
          </w:tcPr>
          <w:p w14:paraId="4950ED01" w14:textId="77777777" w:rsidR="00EA7DB7" w:rsidRPr="00D353B4" w:rsidRDefault="00EA7DB7" w:rsidP="00EA7DB7">
            <w:pPr>
              <w:jc w:val="both"/>
            </w:pPr>
            <w:r w:rsidRPr="00D353B4">
              <w:t>Nie dotyczy</w:t>
            </w:r>
          </w:p>
        </w:tc>
      </w:tr>
      <w:tr w:rsidR="00D353B4" w:rsidRPr="00D353B4" w14:paraId="3358A1BF" w14:textId="77777777" w:rsidTr="003A2572">
        <w:tc>
          <w:tcPr>
            <w:tcW w:w="2123" w:type="pct"/>
            <w:shd w:val="clear" w:color="auto" w:fill="auto"/>
          </w:tcPr>
          <w:p w14:paraId="00A6C22D" w14:textId="77777777" w:rsidR="00610C80" w:rsidRPr="00D353B4" w:rsidRDefault="00610C80" w:rsidP="00610C80">
            <w:r w:rsidRPr="00D353B4">
              <w:t xml:space="preserve">Wymagania wstępne i dodatkowe </w:t>
            </w:r>
          </w:p>
        </w:tc>
        <w:tc>
          <w:tcPr>
            <w:tcW w:w="2877" w:type="pct"/>
            <w:shd w:val="clear" w:color="auto" w:fill="auto"/>
          </w:tcPr>
          <w:p w14:paraId="1873F3B2" w14:textId="23AF876F" w:rsidR="00610C80" w:rsidRPr="00D353B4" w:rsidRDefault="00610C80" w:rsidP="00610C80">
            <w:pPr>
              <w:jc w:val="both"/>
            </w:pPr>
            <w:r w:rsidRPr="00D353B4">
              <w:t>Podstawy turystyki i rekreacji</w:t>
            </w:r>
          </w:p>
        </w:tc>
      </w:tr>
      <w:tr w:rsidR="00D353B4" w:rsidRPr="00D353B4" w14:paraId="137C67E6" w14:textId="77777777" w:rsidTr="003A2572">
        <w:tc>
          <w:tcPr>
            <w:tcW w:w="2123" w:type="pct"/>
            <w:shd w:val="clear" w:color="auto" w:fill="auto"/>
          </w:tcPr>
          <w:p w14:paraId="6A41F690" w14:textId="77777777" w:rsidR="00610C80" w:rsidRPr="00D353B4" w:rsidRDefault="00610C80" w:rsidP="00610C80">
            <w:r w:rsidRPr="00D353B4">
              <w:t xml:space="preserve">Treści programowe modułu </w:t>
            </w:r>
          </w:p>
          <w:p w14:paraId="7F9CD028" w14:textId="77777777" w:rsidR="00610C80" w:rsidRPr="00D353B4" w:rsidRDefault="00610C80" w:rsidP="00610C80"/>
        </w:tc>
        <w:tc>
          <w:tcPr>
            <w:tcW w:w="2877" w:type="pct"/>
            <w:shd w:val="clear" w:color="auto" w:fill="auto"/>
          </w:tcPr>
          <w:p w14:paraId="283A589D" w14:textId="77777777" w:rsidR="00610C80" w:rsidRPr="00D353B4" w:rsidRDefault="00610C80" w:rsidP="00610C80">
            <w:pPr>
              <w:jc w:val="both"/>
            </w:pPr>
            <w:r w:rsidRPr="00D353B4">
              <w:t xml:space="preserve">Wykład obejmuje: wybrane pojęcia z zakresu makroekonomii, budżet państwa, warunki równowagi makroekonomicznej, makroekonomiczne mierniki gospodarki, wzrost i rozwój gospodarczy, cykle koniunkturalne w gospodarce, pieniądz i system bankowy, przyczyny i skutki inflacji, rynek pracy i bezrobocie, w tym polityka przeciwdziałania, wpływ polityki gospodarczej i monetarnej państwa na zjawiska gospodarcze, w tym na rozwój turystyki i rekreacji, bilans płatniczy. </w:t>
            </w:r>
          </w:p>
          <w:p w14:paraId="6A7B33BA" w14:textId="616652F4" w:rsidR="00610C80" w:rsidRPr="00D353B4" w:rsidRDefault="00610C80" w:rsidP="00610C80">
            <w:pPr>
              <w:jc w:val="both"/>
            </w:pPr>
            <w:r w:rsidRPr="00D353B4">
              <w:t xml:space="preserve">Ćwiczenia obejmują: ruch okrężny w gospodarce, rola państwa w gospodarce, budżet państwa w Polsce, rachunek produktu i dochodu narodowego, polaryzacja wzrostu gospodarczego w Polsce, prognozowanie cykli koniunkturalnych, kreacja pieniądza w systemie bankowym, inflacja – zadania i dyskusja, rynek pracy i bezrobocie – zadania i dyskusja, kursy walutowe i bilans płatniczy.  </w:t>
            </w:r>
          </w:p>
        </w:tc>
      </w:tr>
      <w:tr w:rsidR="00D353B4" w:rsidRPr="00D353B4" w14:paraId="062B5166" w14:textId="77777777" w:rsidTr="003A2572">
        <w:tc>
          <w:tcPr>
            <w:tcW w:w="2123" w:type="pct"/>
            <w:shd w:val="clear" w:color="auto" w:fill="auto"/>
          </w:tcPr>
          <w:p w14:paraId="26AAA9AA" w14:textId="77777777" w:rsidR="00EA7DB7" w:rsidRPr="00D353B4" w:rsidRDefault="00EA7DB7" w:rsidP="00EA7DB7">
            <w:r w:rsidRPr="00D353B4">
              <w:t>Wykaz literatury podstawowej i uzupełniającej</w:t>
            </w:r>
          </w:p>
        </w:tc>
        <w:tc>
          <w:tcPr>
            <w:tcW w:w="2877" w:type="pct"/>
            <w:shd w:val="clear" w:color="auto" w:fill="auto"/>
          </w:tcPr>
          <w:p w14:paraId="7C3BA0B1" w14:textId="77777777" w:rsidR="00EA7DB7" w:rsidRPr="00D353B4" w:rsidRDefault="00EA7DB7" w:rsidP="00EA7DB7">
            <w:r w:rsidRPr="00D353B4">
              <w:t xml:space="preserve">Literatura podstawowa: </w:t>
            </w:r>
          </w:p>
          <w:p w14:paraId="1690A083" w14:textId="77777777" w:rsidR="00EA7DB7" w:rsidRPr="00D353B4" w:rsidRDefault="00EA7DB7" w:rsidP="00EA7DB7">
            <w:pPr>
              <w:numPr>
                <w:ilvl w:val="0"/>
                <w:numId w:val="162"/>
              </w:numPr>
              <w:ind w:left="339" w:hanging="263"/>
              <w:contextualSpacing/>
              <w:jc w:val="both"/>
            </w:pPr>
            <w:r w:rsidRPr="00D353B4">
              <w:t xml:space="preserve">Nowak, T. Zalega (red), Makroekonomia, PWE , Warszawa 2019 </w:t>
            </w:r>
          </w:p>
          <w:p w14:paraId="456A7EF5" w14:textId="77777777" w:rsidR="00EA7DB7" w:rsidRPr="00D353B4" w:rsidRDefault="00EA7DB7" w:rsidP="00EA7DB7">
            <w:pPr>
              <w:numPr>
                <w:ilvl w:val="0"/>
                <w:numId w:val="162"/>
              </w:numPr>
              <w:ind w:left="339" w:hanging="263"/>
              <w:contextualSpacing/>
              <w:jc w:val="both"/>
            </w:pPr>
            <w:r w:rsidRPr="00D353B4">
              <w:lastRenderedPageBreak/>
              <w:t xml:space="preserve">Nowak, T. Zalega (red), Makroekonomia – zbiór zadań, PWE , Warszawa 2020 </w:t>
            </w:r>
          </w:p>
          <w:p w14:paraId="21954DC7" w14:textId="77777777" w:rsidR="00EA7DB7" w:rsidRPr="00D353B4" w:rsidRDefault="00EA7DB7" w:rsidP="00EA7DB7">
            <w:pPr>
              <w:numPr>
                <w:ilvl w:val="0"/>
                <w:numId w:val="162"/>
              </w:numPr>
              <w:ind w:left="339" w:hanging="263"/>
              <w:contextualSpacing/>
              <w:jc w:val="both"/>
            </w:pPr>
            <w:r w:rsidRPr="00D353B4">
              <w:t>Baszyński, D. Piątek, K. Szarzec, Makroekonomia. Rynek w gospodarce (ćwiczenia i przykłady), Materiały dydaktyczne AE w Poznaniu, Wyd. AE w Poznaniu, Poznań 2007.</w:t>
            </w:r>
          </w:p>
          <w:p w14:paraId="06330764" w14:textId="77777777" w:rsidR="00610C80" w:rsidRPr="00D353B4" w:rsidRDefault="00610C80" w:rsidP="00610C80">
            <w:pPr>
              <w:ind w:left="339"/>
              <w:contextualSpacing/>
              <w:jc w:val="both"/>
            </w:pPr>
          </w:p>
          <w:p w14:paraId="77D59DC9" w14:textId="77777777" w:rsidR="00EA7DB7" w:rsidRPr="00D353B4" w:rsidRDefault="00EA7DB7" w:rsidP="00EA7DB7">
            <w:pPr>
              <w:jc w:val="both"/>
            </w:pPr>
            <w:r w:rsidRPr="00D353B4">
              <w:t xml:space="preserve">Literatura uzupełniająca: </w:t>
            </w:r>
          </w:p>
          <w:p w14:paraId="591327B2" w14:textId="77777777" w:rsidR="00EA7DB7" w:rsidRPr="00D353B4" w:rsidRDefault="00EA7DB7" w:rsidP="00EA7DB7">
            <w:pPr>
              <w:numPr>
                <w:ilvl w:val="0"/>
                <w:numId w:val="163"/>
              </w:numPr>
              <w:ind w:left="339" w:hanging="284"/>
              <w:contextualSpacing/>
              <w:jc w:val="both"/>
            </w:pPr>
            <w:r w:rsidRPr="00D353B4">
              <w:t>P.A. Samuelson, W. D. Nordhaus, Ekonomia, Rebis, Poznań 2021</w:t>
            </w:r>
          </w:p>
          <w:p w14:paraId="4EE6C549" w14:textId="77777777" w:rsidR="00EA7DB7" w:rsidRPr="00D353B4" w:rsidRDefault="00EA7DB7" w:rsidP="00EA7DB7">
            <w:pPr>
              <w:numPr>
                <w:ilvl w:val="0"/>
                <w:numId w:val="163"/>
              </w:numPr>
              <w:ind w:left="339" w:hanging="284"/>
              <w:contextualSpacing/>
              <w:jc w:val="both"/>
            </w:pPr>
            <w:r w:rsidRPr="00D353B4">
              <w:t xml:space="preserve">M. Burda, C. Wyplosz, B. Makroekonomia, podręcznik europejski PWE, Warszawa 2013. </w:t>
            </w:r>
          </w:p>
        </w:tc>
      </w:tr>
      <w:tr w:rsidR="00D353B4" w:rsidRPr="00D353B4" w14:paraId="3A94396E" w14:textId="77777777" w:rsidTr="003A2572">
        <w:tc>
          <w:tcPr>
            <w:tcW w:w="2123" w:type="pct"/>
            <w:shd w:val="clear" w:color="auto" w:fill="auto"/>
          </w:tcPr>
          <w:p w14:paraId="46DE5B4B" w14:textId="77777777" w:rsidR="00EA7DB7" w:rsidRPr="00D353B4" w:rsidRDefault="00EA7DB7" w:rsidP="00EA7DB7">
            <w:r w:rsidRPr="00D353B4">
              <w:lastRenderedPageBreak/>
              <w:t>Planowane formy/działania/metody dydaktyczne</w:t>
            </w:r>
          </w:p>
        </w:tc>
        <w:tc>
          <w:tcPr>
            <w:tcW w:w="2877" w:type="pct"/>
            <w:shd w:val="clear" w:color="auto" w:fill="auto"/>
          </w:tcPr>
          <w:p w14:paraId="5B6130A6" w14:textId="77777777" w:rsidR="00EA7DB7" w:rsidRPr="00D353B4" w:rsidRDefault="00EA7DB7" w:rsidP="00EA7DB7">
            <w:pPr>
              <w:jc w:val="both"/>
            </w:pPr>
            <w:r w:rsidRPr="00D353B4">
              <w:t>Wykłady z wykorzystaniem prezentacji multimedialnych, ćwiczenia rachunkowe, praca z tekstem przewodnim, dyskusja, w tym dyskusja oksfordzka.</w:t>
            </w:r>
          </w:p>
        </w:tc>
      </w:tr>
      <w:tr w:rsidR="00D353B4" w:rsidRPr="00D353B4" w14:paraId="3116D9C1" w14:textId="77777777" w:rsidTr="003A2572">
        <w:tc>
          <w:tcPr>
            <w:tcW w:w="2123" w:type="pct"/>
            <w:shd w:val="clear" w:color="auto" w:fill="auto"/>
          </w:tcPr>
          <w:p w14:paraId="636C04BB" w14:textId="77777777" w:rsidR="00EA7DB7" w:rsidRPr="00D353B4" w:rsidRDefault="00EA7DB7" w:rsidP="00EA7DB7">
            <w:r w:rsidRPr="00D353B4">
              <w:t>Sposoby weryfikacji oraz formy dokumentowania osiągniętych efektów uczenia się</w:t>
            </w:r>
          </w:p>
        </w:tc>
        <w:tc>
          <w:tcPr>
            <w:tcW w:w="2877" w:type="pct"/>
            <w:shd w:val="clear" w:color="auto" w:fill="auto"/>
          </w:tcPr>
          <w:p w14:paraId="41FE569F" w14:textId="74F97DA4" w:rsidR="00EA7DB7" w:rsidRPr="00D353B4" w:rsidRDefault="00EA7DB7" w:rsidP="00EA7DB7">
            <w:pPr>
              <w:jc w:val="both"/>
            </w:pPr>
            <w:r w:rsidRPr="00D353B4">
              <w:t>W1, W2 – praca zaliczeniowa pisemna (sprawdzian testowy)</w:t>
            </w:r>
          </w:p>
          <w:p w14:paraId="554DDFB0" w14:textId="77777777" w:rsidR="00EA7DB7" w:rsidRPr="00D353B4" w:rsidRDefault="00EA7DB7" w:rsidP="00EA7DB7">
            <w:pPr>
              <w:jc w:val="both"/>
            </w:pPr>
            <w:r w:rsidRPr="00D353B4">
              <w:t>W2 – praca zaliczeniowa pisemna (sprawdzian testowy)</w:t>
            </w:r>
          </w:p>
          <w:p w14:paraId="278B392F" w14:textId="7354CBED" w:rsidR="00EA7DB7" w:rsidRPr="00D353B4" w:rsidRDefault="00EA7DB7" w:rsidP="00EA7DB7">
            <w:pPr>
              <w:jc w:val="both"/>
            </w:pPr>
            <w:r w:rsidRPr="00D353B4">
              <w:t xml:space="preserve">U1, U2 – kolokwium (zadania obliczeniowe i problemowe), </w:t>
            </w:r>
          </w:p>
          <w:p w14:paraId="231D762D" w14:textId="5FF55895" w:rsidR="00EA7DB7" w:rsidRPr="00D353B4" w:rsidRDefault="00EA7DB7" w:rsidP="00EA7DB7">
            <w:pPr>
              <w:jc w:val="both"/>
            </w:pPr>
            <w:r w:rsidRPr="00D353B4">
              <w:t xml:space="preserve">K1 – ocena wypowiedzi studenta podczas dyskusji i wystąpień. </w:t>
            </w:r>
          </w:p>
          <w:p w14:paraId="3C4B555E" w14:textId="77777777" w:rsidR="00EA7DB7" w:rsidRPr="00D353B4" w:rsidRDefault="00EA7DB7" w:rsidP="00EA7DB7">
            <w:pPr>
              <w:jc w:val="both"/>
            </w:pPr>
            <w:r w:rsidRPr="00D353B4">
              <w:t>Formy dokumentowania osiąganych wyników: archiwizacja prac pisemnych w formie papierowej lub elektronicznej, dziennik prowadzącego</w:t>
            </w:r>
          </w:p>
        </w:tc>
      </w:tr>
      <w:tr w:rsidR="00D353B4" w:rsidRPr="00D353B4" w14:paraId="5F0E3CEA" w14:textId="77777777" w:rsidTr="003A2572">
        <w:tc>
          <w:tcPr>
            <w:tcW w:w="2123" w:type="pct"/>
            <w:shd w:val="clear" w:color="auto" w:fill="auto"/>
          </w:tcPr>
          <w:p w14:paraId="54AC9C73" w14:textId="77777777" w:rsidR="00EA7DB7" w:rsidRPr="00D353B4" w:rsidRDefault="00EA7DB7" w:rsidP="00EA7DB7">
            <w:r w:rsidRPr="00D353B4">
              <w:t>Elementy i wagi mające wpływ na ocenę końcową</w:t>
            </w:r>
          </w:p>
          <w:p w14:paraId="7CFAD1B9" w14:textId="77777777" w:rsidR="00EA7DB7" w:rsidRPr="00D353B4" w:rsidRDefault="00EA7DB7" w:rsidP="00EA7DB7"/>
          <w:p w14:paraId="3D4CA044" w14:textId="77777777" w:rsidR="00EA7DB7" w:rsidRPr="00D353B4" w:rsidRDefault="00EA7DB7" w:rsidP="00EA7DB7"/>
        </w:tc>
        <w:tc>
          <w:tcPr>
            <w:tcW w:w="2877" w:type="pct"/>
            <w:shd w:val="clear" w:color="auto" w:fill="auto"/>
          </w:tcPr>
          <w:p w14:paraId="3F2A31AF" w14:textId="77777777" w:rsidR="00EA7DB7" w:rsidRPr="00D353B4" w:rsidRDefault="00EA7DB7" w:rsidP="00EA7DB7">
            <w:pPr>
              <w:jc w:val="both"/>
            </w:pPr>
            <w:r w:rsidRPr="00D353B4">
              <w:t>Ocena z ćwiczeń – ocena z kolokwium 0,4, ocena wypowiedzi 0,1</w:t>
            </w:r>
          </w:p>
          <w:p w14:paraId="70AAAF26" w14:textId="50C0E3EF" w:rsidR="00EA7DB7" w:rsidRPr="00D353B4" w:rsidRDefault="00EA7DB7" w:rsidP="00EA7DB7">
            <w:pPr>
              <w:jc w:val="both"/>
            </w:pPr>
            <w:r w:rsidRPr="00D353B4">
              <w:t>Wykłady – praca zaliczeniowa pisemna (sprawdzian testowy) 0,5</w:t>
            </w:r>
          </w:p>
        </w:tc>
      </w:tr>
      <w:tr w:rsidR="00D353B4" w:rsidRPr="00D353B4" w14:paraId="387DE421" w14:textId="77777777" w:rsidTr="003A2572">
        <w:tc>
          <w:tcPr>
            <w:tcW w:w="2123" w:type="pct"/>
            <w:shd w:val="clear" w:color="auto" w:fill="auto"/>
          </w:tcPr>
          <w:p w14:paraId="4043BD71" w14:textId="77777777" w:rsidR="00EA7DB7" w:rsidRPr="00D353B4" w:rsidRDefault="00EA7DB7" w:rsidP="00EA7DB7">
            <w:r w:rsidRPr="00D353B4">
              <w:t>Bilans punktów ECTS</w:t>
            </w:r>
          </w:p>
        </w:tc>
        <w:tc>
          <w:tcPr>
            <w:tcW w:w="2877" w:type="pct"/>
            <w:shd w:val="clear" w:color="auto" w:fill="auto"/>
          </w:tcPr>
          <w:p w14:paraId="01C76921" w14:textId="77777777" w:rsidR="00EA7DB7" w:rsidRPr="00D353B4" w:rsidRDefault="00EA7DB7" w:rsidP="00EA7DB7">
            <w:pPr>
              <w:jc w:val="both"/>
            </w:pPr>
            <w:r w:rsidRPr="00D353B4">
              <w:t>Kontaktowe:</w:t>
            </w:r>
          </w:p>
          <w:p w14:paraId="5A18B8A1" w14:textId="77777777" w:rsidR="00EA7DB7" w:rsidRPr="00D353B4" w:rsidRDefault="00EA7DB7" w:rsidP="00EA7DB7">
            <w:pPr>
              <w:jc w:val="both"/>
            </w:pPr>
            <w:r w:rsidRPr="00D353B4">
              <w:t>Wykłady - 10 godz. / 0,4 ECTS</w:t>
            </w:r>
          </w:p>
          <w:p w14:paraId="016FE7B0" w14:textId="375ED493" w:rsidR="00EA7DB7" w:rsidRPr="00D353B4" w:rsidRDefault="00EA7DB7" w:rsidP="00EA7DB7">
            <w:pPr>
              <w:jc w:val="both"/>
            </w:pPr>
            <w:r w:rsidRPr="00D353B4">
              <w:t>Ćwiczenia – 10 godz. / 0,4 ECTS</w:t>
            </w:r>
          </w:p>
          <w:p w14:paraId="4C0DE876" w14:textId="11DDB595" w:rsidR="00EA7DB7" w:rsidRPr="00D353B4" w:rsidRDefault="00EA7DB7" w:rsidP="00EA7DB7">
            <w:pPr>
              <w:jc w:val="both"/>
            </w:pPr>
            <w:r w:rsidRPr="00D353B4">
              <w:t>Konsultacje – 2 godz. /</w:t>
            </w:r>
          </w:p>
          <w:p w14:paraId="3D180455" w14:textId="02446E62" w:rsidR="00EA7DB7" w:rsidRPr="00D353B4" w:rsidRDefault="00EA7DB7" w:rsidP="00EA7DB7">
            <w:pPr>
              <w:jc w:val="both"/>
            </w:pPr>
            <w:r w:rsidRPr="00D353B4">
              <w:t>Razem kontaktowe: 22 godz. = 0,9 ECTS</w:t>
            </w:r>
          </w:p>
          <w:p w14:paraId="620C29B3" w14:textId="77777777" w:rsidR="00EA7DB7" w:rsidRPr="00D353B4" w:rsidRDefault="00EA7DB7" w:rsidP="00EA7DB7">
            <w:pPr>
              <w:jc w:val="both"/>
            </w:pPr>
          </w:p>
          <w:p w14:paraId="5D6B0FF6" w14:textId="77777777" w:rsidR="00EA7DB7" w:rsidRPr="00D353B4" w:rsidRDefault="00EA7DB7" w:rsidP="00EA7DB7">
            <w:pPr>
              <w:jc w:val="both"/>
            </w:pPr>
            <w:r w:rsidRPr="00D353B4">
              <w:t>Niekontaktowe:</w:t>
            </w:r>
          </w:p>
          <w:p w14:paraId="6F5048ED" w14:textId="77777777" w:rsidR="00EA7DB7" w:rsidRPr="00D353B4" w:rsidRDefault="00EA7DB7" w:rsidP="00EA7DB7">
            <w:pPr>
              <w:jc w:val="both"/>
            </w:pPr>
            <w:r w:rsidRPr="00D353B4">
              <w:t>Przygotowanie do ćwiczeń – 20 godz. / 0,8 ECTS</w:t>
            </w:r>
          </w:p>
          <w:p w14:paraId="760A8FE6" w14:textId="77777777" w:rsidR="00EA7DB7" w:rsidRPr="00D353B4" w:rsidRDefault="00EA7DB7" w:rsidP="00EA7DB7">
            <w:pPr>
              <w:jc w:val="both"/>
            </w:pPr>
            <w:r w:rsidRPr="00D353B4">
              <w:t>Przygotowanie do egzaminu - 20 godz. / 0,8 ECTS</w:t>
            </w:r>
          </w:p>
          <w:p w14:paraId="0E3F68AA" w14:textId="4F27AB53" w:rsidR="00EA7DB7" w:rsidRPr="00D353B4" w:rsidRDefault="00EA7DB7" w:rsidP="00EA7DB7">
            <w:pPr>
              <w:jc w:val="both"/>
            </w:pPr>
            <w:r w:rsidRPr="00D353B4">
              <w:t>Studiowanie literatury 13 godz. / 0,5 ECTS</w:t>
            </w:r>
          </w:p>
          <w:p w14:paraId="319EE9D8" w14:textId="2203237A" w:rsidR="00EA7DB7" w:rsidRPr="00D353B4" w:rsidRDefault="00EA7DB7" w:rsidP="00EA7DB7">
            <w:pPr>
              <w:jc w:val="both"/>
            </w:pPr>
            <w:r w:rsidRPr="00D353B4">
              <w:t>Razem niekontaktowe: 53 godz. / 2,1 ECTS</w:t>
            </w:r>
          </w:p>
        </w:tc>
      </w:tr>
      <w:tr w:rsidR="00EA7DB7" w:rsidRPr="00D353B4" w14:paraId="4F76837F" w14:textId="77777777" w:rsidTr="003A2572">
        <w:trPr>
          <w:trHeight w:val="718"/>
        </w:trPr>
        <w:tc>
          <w:tcPr>
            <w:tcW w:w="2123" w:type="pct"/>
            <w:shd w:val="clear" w:color="auto" w:fill="auto"/>
          </w:tcPr>
          <w:p w14:paraId="50A5859A" w14:textId="77777777" w:rsidR="00EA7DB7" w:rsidRPr="00D353B4" w:rsidRDefault="00EA7DB7" w:rsidP="00EA7DB7">
            <w:r w:rsidRPr="00D353B4">
              <w:t>Nakład pracy związany z zajęciami wymagającymi bezpośredniego udziału nauczyciela akademickiego</w:t>
            </w:r>
          </w:p>
        </w:tc>
        <w:tc>
          <w:tcPr>
            <w:tcW w:w="2877" w:type="pct"/>
            <w:shd w:val="clear" w:color="auto" w:fill="auto"/>
          </w:tcPr>
          <w:p w14:paraId="790346F3" w14:textId="77777777" w:rsidR="00EA7DB7" w:rsidRPr="00D353B4" w:rsidRDefault="00EA7DB7" w:rsidP="00EA7DB7">
            <w:r w:rsidRPr="00D353B4">
              <w:t xml:space="preserve">- 10 godz. - udział w wykładach, </w:t>
            </w:r>
          </w:p>
          <w:p w14:paraId="43E8632B" w14:textId="77777777" w:rsidR="00EA7DB7" w:rsidRPr="00D353B4" w:rsidRDefault="00EA7DB7" w:rsidP="00EA7DB7">
            <w:r w:rsidRPr="00D353B4">
              <w:t xml:space="preserve">- 10 godz. - udział w ćwiczeniach audytoryjnych, </w:t>
            </w:r>
          </w:p>
          <w:p w14:paraId="6CE059DB" w14:textId="45313B6B" w:rsidR="00EA7DB7" w:rsidRPr="00D353B4" w:rsidRDefault="00EA7DB7" w:rsidP="00EA7DB7">
            <w:r w:rsidRPr="00D353B4">
              <w:t>- 2 godz. – udział w konsultacjach</w:t>
            </w:r>
          </w:p>
          <w:p w14:paraId="77AD53D8" w14:textId="2DDEAB08" w:rsidR="00EA7DB7" w:rsidRPr="00D353B4" w:rsidRDefault="00EA7DB7" w:rsidP="00EA7DB7">
            <w:r w:rsidRPr="00D353B4">
              <w:t>- Łącznie 22 godz. co odpowiada 0,9 pkt. ECTS</w:t>
            </w:r>
          </w:p>
        </w:tc>
      </w:tr>
    </w:tbl>
    <w:p w14:paraId="303D2A05" w14:textId="77777777" w:rsidR="00B9399E" w:rsidRPr="00D353B4" w:rsidRDefault="00B9399E" w:rsidP="00B9399E">
      <w:pPr>
        <w:tabs>
          <w:tab w:val="left" w:pos="4190"/>
        </w:tabs>
        <w:rPr>
          <w:b/>
          <w:sz w:val="28"/>
          <w:szCs w:val="28"/>
        </w:rPr>
      </w:pPr>
    </w:p>
    <w:p w14:paraId="3E47A8BC" w14:textId="4B5A1188" w:rsidR="00B9399E" w:rsidRPr="00D353B4" w:rsidRDefault="00B9399E" w:rsidP="00B9399E">
      <w:pPr>
        <w:tabs>
          <w:tab w:val="left" w:pos="4190"/>
        </w:tabs>
        <w:rPr>
          <w:b/>
          <w:sz w:val="26"/>
          <w:szCs w:val="26"/>
        </w:rPr>
      </w:pPr>
      <w:r w:rsidRPr="00D353B4">
        <w:rPr>
          <w:b/>
          <w:sz w:val="26"/>
          <w:szCs w:val="26"/>
        </w:rPr>
        <w:t xml:space="preserve">Karta opisu zajęć z modułu Zagrożenia mikrobiologiczne i zdrowotne w turystyce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77A12658" w14:textId="77777777" w:rsidTr="003A2572">
        <w:tc>
          <w:tcPr>
            <w:tcW w:w="2123" w:type="pct"/>
            <w:shd w:val="clear" w:color="auto" w:fill="auto"/>
          </w:tcPr>
          <w:p w14:paraId="3033021D" w14:textId="77777777" w:rsidR="002D57DB" w:rsidRPr="00D353B4" w:rsidRDefault="002D57DB" w:rsidP="00465CF8">
            <w:r w:rsidRPr="00D353B4">
              <w:t xml:space="preserve">Nazwa kierunku studiów </w:t>
            </w:r>
          </w:p>
        </w:tc>
        <w:tc>
          <w:tcPr>
            <w:tcW w:w="2877" w:type="pct"/>
            <w:shd w:val="clear" w:color="auto" w:fill="auto"/>
          </w:tcPr>
          <w:p w14:paraId="2FE4CD35" w14:textId="77777777" w:rsidR="002D57DB" w:rsidRPr="00D353B4" w:rsidRDefault="002D57DB" w:rsidP="00465CF8">
            <w:r w:rsidRPr="00D353B4">
              <w:t>Turystyka i Rekreacja</w:t>
            </w:r>
          </w:p>
        </w:tc>
      </w:tr>
      <w:tr w:rsidR="00D353B4" w:rsidRPr="00D353B4" w14:paraId="233DDA90" w14:textId="77777777" w:rsidTr="003A2572">
        <w:tc>
          <w:tcPr>
            <w:tcW w:w="2123" w:type="pct"/>
            <w:shd w:val="clear" w:color="auto" w:fill="auto"/>
          </w:tcPr>
          <w:p w14:paraId="7C48F1BB" w14:textId="77777777" w:rsidR="002D57DB" w:rsidRPr="00D353B4" w:rsidRDefault="002D57DB" w:rsidP="00465CF8">
            <w:r w:rsidRPr="00D353B4">
              <w:t>Nazwa modułu, także nazwa w języku angielskim</w:t>
            </w:r>
          </w:p>
        </w:tc>
        <w:tc>
          <w:tcPr>
            <w:tcW w:w="2877" w:type="pct"/>
            <w:shd w:val="clear" w:color="auto" w:fill="auto"/>
          </w:tcPr>
          <w:p w14:paraId="156E8534" w14:textId="77777777" w:rsidR="002D57DB" w:rsidRPr="00D353B4" w:rsidRDefault="002D57DB" w:rsidP="00465CF8">
            <w:r w:rsidRPr="00D353B4">
              <w:t>Zagrożenia mikrobiologiczne i zdrowotne w turystyce</w:t>
            </w:r>
          </w:p>
          <w:p w14:paraId="4BF8CF84" w14:textId="77777777" w:rsidR="002D57DB" w:rsidRPr="00D353B4" w:rsidRDefault="002D57DB" w:rsidP="00465CF8">
            <w:pPr>
              <w:rPr>
                <w:lang w:val="en-US"/>
              </w:rPr>
            </w:pPr>
            <w:r w:rsidRPr="00D353B4">
              <w:rPr>
                <w:lang w:val="en-US"/>
              </w:rPr>
              <w:t>Microbiological and health hazards in the tourism</w:t>
            </w:r>
          </w:p>
        </w:tc>
      </w:tr>
      <w:tr w:rsidR="00D353B4" w:rsidRPr="00D353B4" w14:paraId="39E61B2E" w14:textId="77777777" w:rsidTr="003A2572">
        <w:tc>
          <w:tcPr>
            <w:tcW w:w="2123" w:type="pct"/>
            <w:shd w:val="clear" w:color="auto" w:fill="auto"/>
          </w:tcPr>
          <w:p w14:paraId="16F69776" w14:textId="77777777" w:rsidR="002D57DB" w:rsidRPr="00D353B4" w:rsidRDefault="002D57DB" w:rsidP="00465CF8">
            <w:r w:rsidRPr="00D353B4">
              <w:t xml:space="preserve">Język wykładowy </w:t>
            </w:r>
          </w:p>
        </w:tc>
        <w:tc>
          <w:tcPr>
            <w:tcW w:w="2877" w:type="pct"/>
            <w:shd w:val="clear" w:color="auto" w:fill="auto"/>
          </w:tcPr>
          <w:p w14:paraId="0D1D58D8" w14:textId="77777777" w:rsidR="002D57DB" w:rsidRPr="00D353B4" w:rsidRDefault="002D57DB" w:rsidP="00465CF8">
            <w:r w:rsidRPr="00D353B4">
              <w:t>polski</w:t>
            </w:r>
          </w:p>
        </w:tc>
      </w:tr>
      <w:tr w:rsidR="00D353B4" w:rsidRPr="00D353B4" w14:paraId="30768BF7" w14:textId="77777777" w:rsidTr="003A2572">
        <w:tc>
          <w:tcPr>
            <w:tcW w:w="2123" w:type="pct"/>
            <w:shd w:val="clear" w:color="auto" w:fill="auto"/>
          </w:tcPr>
          <w:p w14:paraId="4BAD7CD7" w14:textId="77777777" w:rsidR="002D57DB" w:rsidRPr="00D353B4" w:rsidRDefault="002D57DB" w:rsidP="00465CF8">
            <w:pPr>
              <w:autoSpaceDE w:val="0"/>
              <w:autoSpaceDN w:val="0"/>
              <w:adjustRightInd w:val="0"/>
            </w:pPr>
            <w:r w:rsidRPr="00D353B4">
              <w:lastRenderedPageBreak/>
              <w:t xml:space="preserve">Rodzaj modułu </w:t>
            </w:r>
          </w:p>
        </w:tc>
        <w:tc>
          <w:tcPr>
            <w:tcW w:w="2877" w:type="pct"/>
            <w:shd w:val="clear" w:color="auto" w:fill="auto"/>
          </w:tcPr>
          <w:p w14:paraId="599B28BC" w14:textId="77777777" w:rsidR="002D57DB" w:rsidRPr="00D353B4" w:rsidRDefault="002D57DB" w:rsidP="00465CF8">
            <w:r w:rsidRPr="00D353B4">
              <w:t>obowiązkowy</w:t>
            </w:r>
          </w:p>
        </w:tc>
      </w:tr>
      <w:tr w:rsidR="00D353B4" w:rsidRPr="00D353B4" w14:paraId="52BD4467" w14:textId="77777777" w:rsidTr="003A2572">
        <w:tc>
          <w:tcPr>
            <w:tcW w:w="2123" w:type="pct"/>
            <w:shd w:val="clear" w:color="auto" w:fill="auto"/>
          </w:tcPr>
          <w:p w14:paraId="4EE44A23" w14:textId="77777777" w:rsidR="002D57DB" w:rsidRPr="00D353B4" w:rsidRDefault="002D57DB" w:rsidP="00465CF8">
            <w:r w:rsidRPr="00D353B4">
              <w:t>Poziom studiów</w:t>
            </w:r>
          </w:p>
        </w:tc>
        <w:tc>
          <w:tcPr>
            <w:tcW w:w="2877" w:type="pct"/>
            <w:shd w:val="clear" w:color="auto" w:fill="auto"/>
          </w:tcPr>
          <w:p w14:paraId="26FCFE87" w14:textId="77777777" w:rsidR="002D57DB" w:rsidRPr="00D353B4" w:rsidRDefault="002D57DB" w:rsidP="00465CF8">
            <w:r w:rsidRPr="00D353B4">
              <w:t>pierwszego stopnia</w:t>
            </w:r>
          </w:p>
        </w:tc>
      </w:tr>
      <w:tr w:rsidR="00D353B4" w:rsidRPr="00D353B4" w14:paraId="05B89530" w14:textId="77777777" w:rsidTr="003A2572">
        <w:tc>
          <w:tcPr>
            <w:tcW w:w="2123" w:type="pct"/>
            <w:shd w:val="clear" w:color="auto" w:fill="auto"/>
          </w:tcPr>
          <w:p w14:paraId="41F60892" w14:textId="77777777" w:rsidR="002D57DB" w:rsidRPr="00D353B4" w:rsidRDefault="002D57DB" w:rsidP="00465CF8">
            <w:r w:rsidRPr="00D353B4">
              <w:t>Forma studiów</w:t>
            </w:r>
          </w:p>
        </w:tc>
        <w:tc>
          <w:tcPr>
            <w:tcW w:w="2877" w:type="pct"/>
            <w:shd w:val="clear" w:color="auto" w:fill="auto"/>
          </w:tcPr>
          <w:p w14:paraId="16B3AB1F" w14:textId="0D69B460" w:rsidR="002D57DB" w:rsidRPr="00D353B4" w:rsidRDefault="009E3C19" w:rsidP="00465CF8">
            <w:r w:rsidRPr="00D353B4">
              <w:t>nie</w:t>
            </w:r>
            <w:r w:rsidR="002D57DB" w:rsidRPr="00D353B4">
              <w:t>stacjonarne</w:t>
            </w:r>
          </w:p>
        </w:tc>
      </w:tr>
      <w:tr w:rsidR="00D353B4" w:rsidRPr="00D353B4" w14:paraId="2D4159FB" w14:textId="77777777" w:rsidTr="003A2572">
        <w:tc>
          <w:tcPr>
            <w:tcW w:w="2123" w:type="pct"/>
            <w:shd w:val="clear" w:color="auto" w:fill="auto"/>
          </w:tcPr>
          <w:p w14:paraId="15400C83" w14:textId="77777777" w:rsidR="002D57DB" w:rsidRPr="00D353B4" w:rsidRDefault="002D57DB" w:rsidP="00465CF8">
            <w:r w:rsidRPr="00D353B4">
              <w:t>Rok studiów dla kierunku</w:t>
            </w:r>
          </w:p>
        </w:tc>
        <w:tc>
          <w:tcPr>
            <w:tcW w:w="2877" w:type="pct"/>
            <w:shd w:val="clear" w:color="auto" w:fill="auto"/>
          </w:tcPr>
          <w:p w14:paraId="552CA84C" w14:textId="77777777" w:rsidR="002D57DB" w:rsidRPr="00D353B4" w:rsidRDefault="002D57DB" w:rsidP="00465CF8">
            <w:r w:rsidRPr="00D353B4">
              <w:t>I</w:t>
            </w:r>
          </w:p>
        </w:tc>
      </w:tr>
      <w:tr w:rsidR="00D353B4" w:rsidRPr="00D353B4" w14:paraId="602C4667" w14:textId="77777777" w:rsidTr="003A2572">
        <w:tc>
          <w:tcPr>
            <w:tcW w:w="2123" w:type="pct"/>
            <w:shd w:val="clear" w:color="auto" w:fill="auto"/>
          </w:tcPr>
          <w:p w14:paraId="3F25BB04" w14:textId="77777777" w:rsidR="002D57DB" w:rsidRPr="00D353B4" w:rsidRDefault="002D57DB" w:rsidP="00465CF8">
            <w:r w:rsidRPr="00D353B4">
              <w:t>Semestr dla kierunku</w:t>
            </w:r>
          </w:p>
        </w:tc>
        <w:tc>
          <w:tcPr>
            <w:tcW w:w="2877" w:type="pct"/>
            <w:shd w:val="clear" w:color="auto" w:fill="auto"/>
          </w:tcPr>
          <w:p w14:paraId="25845136" w14:textId="77777777" w:rsidR="002D57DB" w:rsidRPr="00D353B4" w:rsidRDefault="002D57DB" w:rsidP="00465CF8">
            <w:r w:rsidRPr="00D353B4">
              <w:t>2</w:t>
            </w:r>
          </w:p>
        </w:tc>
      </w:tr>
      <w:tr w:rsidR="00D353B4" w:rsidRPr="00D353B4" w14:paraId="1494EACD" w14:textId="77777777" w:rsidTr="003A2572">
        <w:tc>
          <w:tcPr>
            <w:tcW w:w="2123" w:type="pct"/>
            <w:shd w:val="clear" w:color="auto" w:fill="auto"/>
          </w:tcPr>
          <w:p w14:paraId="1D95C9B1" w14:textId="77777777" w:rsidR="002D57DB" w:rsidRPr="00D353B4" w:rsidRDefault="002D57DB" w:rsidP="00465CF8">
            <w:pPr>
              <w:autoSpaceDE w:val="0"/>
              <w:autoSpaceDN w:val="0"/>
              <w:adjustRightInd w:val="0"/>
            </w:pPr>
            <w:r w:rsidRPr="00D353B4">
              <w:t>Liczba punktów ECTS z podziałem na kontaktowe/niekontaktowe</w:t>
            </w:r>
          </w:p>
        </w:tc>
        <w:tc>
          <w:tcPr>
            <w:tcW w:w="2877" w:type="pct"/>
            <w:shd w:val="clear" w:color="auto" w:fill="auto"/>
          </w:tcPr>
          <w:p w14:paraId="166750D6" w14:textId="04E84B5E" w:rsidR="002D57DB" w:rsidRPr="00D353B4" w:rsidRDefault="008A7763" w:rsidP="00465CF8">
            <w:r w:rsidRPr="00D353B4">
              <w:t>2</w:t>
            </w:r>
            <w:r w:rsidR="002D57DB" w:rsidRPr="00D353B4">
              <w:t xml:space="preserve"> (</w:t>
            </w:r>
            <w:r w:rsidRPr="00D353B4">
              <w:t>0,4</w:t>
            </w:r>
            <w:r w:rsidR="002D57DB" w:rsidRPr="00D353B4">
              <w:t>/</w:t>
            </w:r>
            <w:r w:rsidRPr="00D353B4">
              <w:t>1,6</w:t>
            </w:r>
            <w:r w:rsidR="002D57DB" w:rsidRPr="00D353B4">
              <w:t>)</w:t>
            </w:r>
          </w:p>
        </w:tc>
      </w:tr>
      <w:tr w:rsidR="00D353B4" w:rsidRPr="00D353B4" w14:paraId="16AB6018" w14:textId="77777777" w:rsidTr="003A2572">
        <w:tc>
          <w:tcPr>
            <w:tcW w:w="2123" w:type="pct"/>
            <w:shd w:val="clear" w:color="auto" w:fill="auto"/>
          </w:tcPr>
          <w:p w14:paraId="300071C5" w14:textId="77777777" w:rsidR="002D57DB" w:rsidRPr="00D353B4" w:rsidRDefault="002D57DB" w:rsidP="00465CF8">
            <w:pPr>
              <w:autoSpaceDE w:val="0"/>
              <w:autoSpaceDN w:val="0"/>
              <w:adjustRightInd w:val="0"/>
            </w:pPr>
            <w:r w:rsidRPr="00D353B4">
              <w:t>Tytuł naukowy/stopień naukowy, imię i nazwisko osoby odpowiedzialnej za moduł</w:t>
            </w:r>
          </w:p>
        </w:tc>
        <w:tc>
          <w:tcPr>
            <w:tcW w:w="2877" w:type="pct"/>
            <w:shd w:val="clear" w:color="auto" w:fill="auto"/>
          </w:tcPr>
          <w:p w14:paraId="1C196E5B" w14:textId="77777777" w:rsidR="002D57DB" w:rsidRPr="00D353B4" w:rsidRDefault="002D57DB" w:rsidP="00465CF8">
            <w:r w:rsidRPr="00D353B4">
              <w:t>dr hab. inż. Kamila Rybczyńska-Tkaczyk</w:t>
            </w:r>
          </w:p>
        </w:tc>
      </w:tr>
      <w:tr w:rsidR="00D353B4" w:rsidRPr="00D353B4" w14:paraId="7D947CDA" w14:textId="77777777" w:rsidTr="003A2572">
        <w:tc>
          <w:tcPr>
            <w:tcW w:w="2123" w:type="pct"/>
            <w:shd w:val="clear" w:color="auto" w:fill="auto"/>
          </w:tcPr>
          <w:p w14:paraId="4ED5BEE7" w14:textId="56DB59E6" w:rsidR="003A2572" w:rsidRPr="00D353B4" w:rsidRDefault="002D57DB" w:rsidP="00465CF8">
            <w:r w:rsidRPr="00D353B4">
              <w:t>Jednostka oferująca moduł</w:t>
            </w:r>
          </w:p>
        </w:tc>
        <w:tc>
          <w:tcPr>
            <w:tcW w:w="2877" w:type="pct"/>
            <w:shd w:val="clear" w:color="auto" w:fill="auto"/>
          </w:tcPr>
          <w:p w14:paraId="79098732" w14:textId="77777777" w:rsidR="002D57DB" w:rsidRPr="00D353B4" w:rsidRDefault="002D57DB" w:rsidP="00465CF8">
            <w:r w:rsidRPr="00D353B4">
              <w:t>Katedra Mikrobiologii Środowiskowej</w:t>
            </w:r>
          </w:p>
        </w:tc>
      </w:tr>
      <w:tr w:rsidR="00D353B4" w:rsidRPr="00D353B4" w14:paraId="2FF731DC" w14:textId="77777777" w:rsidTr="003A2572">
        <w:tc>
          <w:tcPr>
            <w:tcW w:w="2123" w:type="pct"/>
            <w:shd w:val="clear" w:color="auto" w:fill="auto"/>
          </w:tcPr>
          <w:p w14:paraId="4486A26B" w14:textId="77777777" w:rsidR="002D57DB" w:rsidRPr="00D353B4" w:rsidRDefault="002D57DB" w:rsidP="00465CF8">
            <w:r w:rsidRPr="00D353B4">
              <w:t>Cel modułu</w:t>
            </w:r>
          </w:p>
          <w:p w14:paraId="7C11BA02" w14:textId="77777777" w:rsidR="002D57DB" w:rsidRPr="00D353B4" w:rsidRDefault="002D57DB" w:rsidP="00465CF8"/>
        </w:tc>
        <w:tc>
          <w:tcPr>
            <w:tcW w:w="2877" w:type="pct"/>
            <w:shd w:val="clear" w:color="auto" w:fill="auto"/>
          </w:tcPr>
          <w:p w14:paraId="4F19E872" w14:textId="77777777" w:rsidR="002D57DB" w:rsidRPr="00D353B4" w:rsidRDefault="002D57DB" w:rsidP="00465CF8">
            <w:pPr>
              <w:autoSpaceDE w:val="0"/>
              <w:autoSpaceDN w:val="0"/>
              <w:adjustRightInd w:val="0"/>
              <w:jc w:val="both"/>
            </w:pPr>
            <w:r w:rsidRPr="00D353B4">
              <w:t>Zapoznanie z podstawową wiedzą dotyczącą drobnoustrojów chorobotwórczych (wirusy, bakterie, grzyby) oraz zakażeń mikrobiologicznych związanych głównie z wodą i żywnością przy uwzględnieniu zagrożeń aerogennych i odzwierzęcych w tym: pochodzenia rodzimego, innych obszarów strefy umiarkowanej, po zagrożenia tropikalne oraz wybranymi metodami identyfikacji zagrożeń mikrobiologicznych i sposobów przeciwdziałania.</w:t>
            </w:r>
          </w:p>
        </w:tc>
      </w:tr>
      <w:tr w:rsidR="00D353B4" w:rsidRPr="00D353B4" w14:paraId="12488946" w14:textId="77777777" w:rsidTr="003A2572">
        <w:trPr>
          <w:trHeight w:val="236"/>
        </w:trPr>
        <w:tc>
          <w:tcPr>
            <w:tcW w:w="2123" w:type="pct"/>
            <w:vMerge w:val="restart"/>
            <w:shd w:val="clear" w:color="auto" w:fill="auto"/>
          </w:tcPr>
          <w:p w14:paraId="39409399" w14:textId="77777777" w:rsidR="002D57DB" w:rsidRPr="00D353B4" w:rsidRDefault="002D57DB" w:rsidP="00465CF8">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7D6B23C7" w14:textId="77777777" w:rsidR="002D57DB" w:rsidRPr="00D353B4" w:rsidRDefault="002D57DB" w:rsidP="00465CF8">
            <w:r w:rsidRPr="00D353B4">
              <w:t xml:space="preserve">Wiedza: </w:t>
            </w:r>
          </w:p>
        </w:tc>
      </w:tr>
      <w:tr w:rsidR="00D353B4" w:rsidRPr="00D353B4" w14:paraId="1ACB327A" w14:textId="77777777" w:rsidTr="003A2572">
        <w:trPr>
          <w:trHeight w:val="233"/>
        </w:trPr>
        <w:tc>
          <w:tcPr>
            <w:tcW w:w="2123" w:type="pct"/>
            <w:vMerge/>
            <w:shd w:val="clear" w:color="auto" w:fill="auto"/>
          </w:tcPr>
          <w:p w14:paraId="03C6FF33" w14:textId="77777777" w:rsidR="002D57DB" w:rsidRPr="00D353B4" w:rsidRDefault="002D57DB" w:rsidP="00465CF8">
            <w:pPr>
              <w:rPr>
                <w:highlight w:val="yellow"/>
              </w:rPr>
            </w:pPr>
          </w:p>
        </w:tc>
        <w:tc>
          <w:tcPr>
            <w:tcW w:w="2877" w:type="pct"/>
            <w:shd w:val="clear" w:color="auto" w:fill="auto"/>
          </w:tcPr>
          <w:p w14:paraId="043906EC" w14:textId="77777777" w:rsidR="002D57DB" w:rsidRPr="00D353B4" w:rsidRDefault="002D57DB" w:rsidP="00465CF8">
            <w:r w:rsidRPr="00D353B4">
              <w:t>W1. Student posiada wiedzę w zakresie morfologii, budowy i mechanizmów wirulencji drobnoustrojów chorobotwórczych.</w:t>
            </w:r>
          </w:p>
        </w:tc>
      </w:tr>
      <w:tr w:rsidR="00D353B4" w:rsidRPr="00D353B4" w14:paraId="165C6530" w14:textId="77777777" w:rsidTr="003A2572">
        <w:trPr>
          <w:trHeight w:val="233"/>
        </w:trPr>
        <w:tc>
          <w:tcPr>
            <w:tcW w:w="2123" w:type="pct"/>
            <w:vMerge/>
            <w:shd w:val="clear" w:color="auto" w:fill="auto"/>
          </w:tcPr>
          <w:p w14:paraId="005C2247" w14:textId="77777777" w:rsidR="002D57DB" w:rsidRPr="00D353B4" w:rsidRDefault="002D57DB" w:rsidP="00465CF8">
            <w:pPr>
              <w:rPr>
                <w:highlight w:val="yellow"/>
              </w:rPr>
            </w:pPr>
          </w:p>
        </w:tc>
        <w:tc>
          <w:tcPr>
            <w:tcW w:w="2877" w:type="pct"/>
            <w:shd w:val="clear" w:color="auto" w:fill="auto"/>
          </w:tcPr>
          <w:p w14:paraId="699BBADB" w14:textId="77777777" w:rsidR="002D57DB" w:rsidRPr="00D353B4" w:rsidRDefault="002D57DB" w:rsidP="00465CF8">
            <w:r w:rsidRPr="00D353B4">
              <w:t>W2. Zna najważniejsze drobnoustroje powodujące psucie żywności i zatrucia pokarmowe oraz pozajelitowe schorzenia człowieka, przenoszone przez wodę, żywność oraz inne wektory (nie-biologiczne i biologiczne) w różnych strefach klimatycznych.</w:t>
            </w:r>
          </w:p>
        </w:tc>
      </w:tr>
      <w:tr w:rsidR="00D353B4" w:rsidRPr="00D353B4" w14:paraId="451DE545" w14:textId="77777777" w:rsidTr="003A2572">
        <w:trPr>
          <w:trHeight w:val="233"/>
        </w:trPr>
        <w:tc>
          <w:tcPr>
            <w:tcW w:w="2123" w:type="pct"/>
            <w:vMerge/>
            <w:shd w:val="clear" w:color="auto" w:fill="auto"/>
          </w:tcPr>
          <w:p w14:paraId="71A2AD70" w14:textId="77777777" w:rsidR="002D57DB" w:rsidRPr="00D353B4" w:rsidRDefault="002D57DB" w:rsidP="00465CF8">
            <w:pPr>
              <w:rPr>
                <w:highlight w:val="yellow"/>
              </w:rPr>
            </w:pPr>
          </w:p>
        </w:tc>
        <w:tc>
          <w:tcPr>
            <w:tcW w:w="2877" w:type="pct"/>
            <w:shd w:val="clear" w:color="auto" w:fill="auto"/>
          </w:tcPr>
          <w:p w14:paraId="08E49B13" w14:textId="77777777" w:rsidR="002D57DB" w:rsidRPr="00D353B4" w:rsidRDefault="002D57DB" w:rsidP="00465CF8">
            <w:r w:rsidRPr="00D353B4">
              <w:t>W3. Zna sposoby zapobiegania oraz metody wykrywania, oznaczania i oceny zanieczyszczenia mikrobiologicznego wody, żywności i powietrza atmosferycznego w tym stanu sanitarnego tych środowisk.</w:t>
            </w:r>
          </w:p>
        </w:tc>
      </w:tr>
      <w:tr w:rsidR="00D353B4" w:rsidRPr="00D353B4" w14:paraId="1372A743" w14:textId="77777777" w:rsidTr="003A2572">
        <w:trPr>
          <w:trHeight w:val="233"/>
        </w:trPr>
        <w:tc>
          <w:tcPr>
            <w:tcW w:w="2123" w:type="pct"/>
            <w:vMerge/>
            <w:shd w:val="clear" w:color="auto" w:fill="auto"/>
          </w:tcPr>
          <w:p w14:paraId="26F158D7" w14:textId="77777777" w:rsidR="002D57DB" w:rsidRPr="00D353B4" w:rsidRDefault="002D57DB" w:rsidP="00465CF8">
            <w:pPr>
              <w:rPr>
                <w:highlight w:val="yellow"/>
              </w:rPr>
            </w:pPr>
          </w:p>
        </w:tc>
        <w:tc>
          <w:tcPr>
            <w:tcW w:w="2877" w:type="pct"/>
            <w:shd w:val="clear" w:color="auto" w:fill="auto"/>
          </w:tcPr>
          <w:p w14:paraId="13EA029B" w14:textId="77777777" w:rsidR="002D57DB" w:rsidRPr="00D353B4" w:rsidRDefault="002D57DB" w:rsidP="00465CF8">
            <w:r w:rsidRPr="00D353B4">
              <w:t>Umiejętności:</w:t>
            </w:r>
          </w:p>
        </w:tc>
      </w:tr>
      <w:tr w:rsidR="00D353B4" w:rsidRPr="00D353B4" w14:paraId="6A14591B" w14:textId="77777777" w:rsidTr="003A2572">
        <w:trPr>
          <w:trHeight w:val="233"/>
        </w:trPr>
        <w:tc>
          <w:tcPr>
            <w:tcW w:w="2123" w:type="pct"/>
            <w:vMerge/>
            <w:shd w:val="clear" w:color="auto" w:fill="auto"/>
          </w:tcPr>
          <w:p w14:paraId="30877C99" w14:textId="77777777" w:rsidR="002D57DB" w:rsidRPr="00D353B4" w:rsidRDefault="002D57DB" w:rsidP="00465CF8">
            <w:pPr>
              <w:rPr>
                <w:highlight w:val="yellow"/>
              </w:rPr>
            </w:pPr>
          </w:p>
        </w:tc>
        <w:tc>
          <w:tcPr>
            <w:tcW w:w="2877" w:type="pct"/>
            <w:shd w:val="clear" w:color="auto" w:fill="auto"/>
          </w:tcPr>
          <w:p w14:paraId="58C3C974" w14:textId="77777777" w:rsidR="002D57DB" w:rsidRPr="00D353B4" w:rsidRDefault="002D57DB" w:rsidP="00465CF8">
            <w:r w:rsidRPr="00D353B4">
              <w:t>U1. Posiada umiejętności w zakresie rozpoznawania wzrostu i rozróżniania głównych grup drobnoustrojów (bakterie, drożdże, grzyby strzępkowe)oraz przeprowadzanych przez nie procesów powodujących psucie zakażonych produktów i stanowiących zagrożenie zdrowia.</w:t>
            </w:r>
          </w:p>
        </w:tc>
      </w:tr>
      <w:tr w:rsidR="00D353B4" w:rsidRPr="00D353B4" w14:paraId="343479CB" w14:textId="77777777" w:rsidTr="003A2572">
        <w:trPr>
          <w:trHeight w:val="233"/>
        </w:trPr>
        <w:tc>
          <w:tcPr>
            <w:tcW w:w="2123" w:type="pct"/>
            <w:vMerge/>
            <w:shd w:val="clear" w:color="auto" w:fill="auto"/>
          </w:tcPr>
          <w:p w14:paraId="29AB4537" w14:textId="77777777" w:rsidR="002D57DB" w:rsidRPr="00D353B4" w:rsidRDefault="002D57DB" w:rsidP="00465CF8">
            <w:pPr>
              <w:rPr>
                <w:highlight w:val="yellow"/>
              </w:rPr>
            </w:pPr>
          </w:p>
        </w:tc>
        <w:tc>
          <w:tcPr>
            <w:tcW w:w="2877" w:type="pct"/>
            <w:shd w:val="clear" w:color="auto" w:fill="auto"/>
          </w:tcPr>
          <w:p w14:paraId="2A8B11BE" w14:textId="77777777" w:rsidR="002D57DB" w:rsidRPr="00D353B4" w:rsidRDefault="002D57DB" w:rsidP="00465CF8">
            <w:r w:rsidRPr="00D353B4">
              <w:t>U2. Posiada umiejętność wskazania zagrożeń mikrobiologicznych dla zdrowia człowieka wynikających z zakażeń drobnoustrojami patogennymi i toksynogennymi występującymi w żywności, wodzie, powietrzu i pochodzenia zwierzęcego (włączając przenoszone przez zwierzęta) oraz przewidywania skutków zakażeń tymi drobnoustrojami.</w:t>
            </w:r>
          </w:p>
        </w:tc>
      </w:tr>
      <w:tr w:rsidR="00D353B4" w:rsidRPr="00D353B4" w14:paraId="131A027F" w14:textId="77777777" w:rsidTr="003A2572">
        <w:trPr>
          <w:trHeight w:val="233"/>
        </w:trPr>
        <w:tc>
          <w:tcPr>
            <w:tcW w:w="2123" w:type="pct"/>
            <w:vMerge/>
            <w:shd w:val="clear" w:color="auto" w:fill="auto"/>
          </w:tcPr>
          <w:p w14:paraId="5C313D6E" w14:textId="77777777" w:rsidR="002D57DB" w:rsidRPr="00D353B4" w:rsidRDefault="002D57DB" w:rsidP="00465CF8">
            <w:pPr>
              <w:rPr>
                <w:highlight w:val="yellow"/>
              </w:rPr>
            </w:pPr>
          </w:p>
        </w:tc>
        <w:tc>
          <w:tcPr>
            <w:tcW w:w="2877" w:type="pct"/>
            <w:shd w:val="clear" w:color="auto" w:fill="auto"/>
          </w:tcPr>
          <w:p w14:paraId="680E993F" w14:textId="77777777" w:rsidR="002D57DB" w:rsidRPr="00D353B4" w:rsidRDefault="002D57DB" w:rsidP="00465CF8">
            <w:r w:rsidRPr="00D353B4">
              <w:t>U3. Potrafi uzasadnić przydatność wskaźników  mikrobiologicznych  w ocenie jakości i bezpieczeństwa zdrowotnego wody i żywności.</w:t>
            </w:r>
          </w:p>
        </w:tc>
      </w:tr>
      <w:tr w:rsidR="00D353B4" w:rsidRPr="00D353B4" w14:paraId="05174852" w14:textId="77777777" w:rsidTr="003A2572">
        <w:trPr>
          <w:trHeight w:val="233"/>
        </w:trPr>
        <w:tc>
          <w:tcPr>
            <w:tcW w:w="2123" w:type="pct"/>
            <w:vMerge/>
            <w:shd w:val="clear" w:color="auto" w:fill="auto"/>
          </w:tcPr>
          <w:p w14:paraId="67DE783C" w14:textId="77777777" w:rsidR="002D57DB" w:rsidRPr="00D353B4" w:rsidRDefault="002D57DB" w:rsidP="00465CF8">
            <w:pPr>
              <w:rPr>
                <w:highlight w:val="yellow"/>
              </w:rPr>
            </w:pPr>
          </w:p>
        </w:tc>
        <w:tc>
          <w:tcPr>
            <w:tcW w:w="2877" w:type="pct"/>
            <w:shd w:val="clear" w:color="auto" w:fill="auto"/>
          </w:tcPr>
          <w:p w14:paraId="5CB7752E" w14:textId="77777777" w:rsidR="002D57DB" w:rsidRPr="00D353B4" w:rsidRDefault="002D57DB" w:rsidP="00465CF8">
            <w:r w:rsidRPr="00D353B4">
              <w:t>Kompetencje społeczne:</w:t>
            </w:r>
          </w:p>
        </w:tc>
      </w:tr>
      <w:tr w:rsidR="00D353B4" w:rsidRPr="00D353B4" w14:paraId="185F4915" w14:textId="77777777" w:rsidTr="003A2572">
        <w:trPr>
          <w:trHeight w:val="233"/>
        </w:trPr>
        <w:tc>
          <w:tcPr>
            <w:tcW w:w="2123" w:type="pct"/>
            <w:vMerge/>
            <w:shd w:val="clear" w:color="auto" w:fill="auto"/>
          </w:tcPr>
          <w:p w14:paraId="693E26C3" w14:textId="77777777" w:rsidR="002D57DB" w:rsidRPr="00D353B4" w:rsidRDefault="002D57DB" w:rsidP="00465CF8">
            <w:pPr>
              <w:rPr>
                <w:highlight w:val="yellow"/>
              </w:rPr>
            </w:pPr>
          </w:p>
        </w:tc>
        <w:tc>
          <w:tcPr>
            <w:tcW w:w="2877" w:type="pct"/>
            <w:shd w:val="clear" w:color="auto" w:fill="auto"/>
          </w:tcPr>
          <w:p w14:paraId="1061F0CB" w14:textId="77777777" w:rsidR="002D57DB" w:rsidRPr="00D353B4" w:rsidRDefault="002D57DB" w:rsidP="00465CF8">
            <w:r w:rsidRPr="00D353B4">
              <w:t>K1. Student posiada świadomość zagrożeń zdrowia spowodowanego zanieczyszczeniem mikrobiologicznym wody, żywności i powietrza oraz drobnoustrojami przenoszonymi przez zwierzęta i powodującymi choroby odzwierzęce.</w:t>
            </w:r>
          </w:p>
        </w:tc>
      </w:tr>
      <w:tr w:rsidR="00D353B4" w:rsidRPr="00D353B4" w14:paraId="2F779F17" w14:textId="77777777" w:rsidTr="003A2572">
        <w:trPr>
          <w:trHeight w:val="233"/>
        </w:trPr>
        <w:tc>
          <w:tcPr>
            <w:tcW w:w="2123" w:type="pct"/>
            <w:vMerge/>
            <w:shd w:val="clear" w:color="auto" w:fill="auto"/>
          </w:tcPr>
          <w:p w14:paraId="1A8359FC" w14:textId="77777777" w:rsidR="002D57DB" w:rsidRPr="00D353B4" w:rsidRDefault="002D57DB" w:rsidP="00465CF8">
            <w:pPr>
              <w:rPr>
                <w:highlight w:val="yellow"/>
              </w:rPr>
            </w:pPr>
          </w:p>
        </w:tc>
        <w:tc>
          <w:tcPr>
            <w:tcW w:w="2877" w:type="pct"/>
            <w:shd w:val="clear" w:color="auto" w:fill="auto"/>
          </w:tcPr>
          <w:p w14:paraId="3C1FEA98" w14:textId="77777777" w:rsidR="002D57DB" w:rsidRPr="00D353B4" w:rsidRDefault="002D57DB" w:rsidP="00465CF8">
            <w:r w:rsidRPr="00D353B4">
              <w:t>K2. Student posiada świadomość ważności przestrzegania zasad higieny oraz podejmowania działań przeciwdziałających rozwojowi drobnoustrojów szkodliwych i zagrażających zdrowiu człowieka.</w:t>
            </w:r>
          </w:p>
        </w:tc>
      </w:tr>
      <w:tr w:rsidR="00D353B4" w:rsidRPr="00D353B4" w14:paraId="5763D308" w14:textId="77777777" w:rsidTr="003A2572">
        <w:tc>
          <w:tcPr>
            <w:tcW w:w="2123" w:type="pct"/>
            <w:shd w:val="clear" w:color="auto" w:fill="auto"/>
          </w:tcPr>
          <w:p w14:paraId="1B1EEEFA" w14:textId="77777777" w:rsidR="002D57DB" w:rsidRPr="00D353B4" w:rsidRDefault="002D57DB" w:rsidP="00465CF8">
            <w:r w:rsidRPr="00D353B4">
              <w:t>Odniesienie modułowych efektów uczenia się do kierunkowych efektów uczenia się</w:t>
            </w:r>
          </w:p>
        </w:tc>
        <w:tc>
          <w:tcPr>
            <w:tcW w:w="2877" w:type="pct"/>
            <w:shd w:val="clear" w:color="auto" w:fill="auto"/>
          </w:tcPr>
          <w:p w14:paraId="63AB316A" w14:textId="77777777" w:rsidR="003A2572" w:rsidRPr="00D353B4" w:rsidRDefault="003A2572" w:rsidP="003A2572">
            <w:pPr>
              <w:jc w:val="both"/>
            </w:pPr>
            <w:r w:rsidRPr="00D353B4">
              <w:t>W1, W2, W3 – TR_W07</w:t>
            </w:r>
          </w:p>
          <w:p w14:paraId="3993AE4A" w14:textId="77777777" w:rsidR="003A2572" w:rsidRPr="00D353B4" w:rsidRDefault="003A2572" w:rsidP="003A2572">
            <w:pPr>
              <w:jc w:val="both"/>
            </w:pPr>
            <w:r w:rsidRPr="00D353B4">
              <w:t>U1 – TR_U05</w:t>
            </w:r>
          </w:p>
          <w:p w14:paraId="7192243F" w14:textId="77777777" w:rsidR="003A2572" w:rsidRPr="00D353B4" w:rsidRDefault="003A2572" w:rsidP="003A2572">
            <w:pPr>
              <w:jc w:val="both"/>
            </w:pPr>
            <w:r w:rsidRPr="00D353B4">
              <w:t>U2 – TR_U05, TR_U03</w:t>
            </w:r>
          </w:p>
          <w:p w14:paraId="0E857D26" w14:textId="77777777" w:rsidR="003A2572" w:rsidRPr="00D353B4" w:rsidRDefault="003A2572" w:rsidP="003A2572">
            <w:pPr>
              <w:jc w:val="both"/>
            </w:pPr>
            <w:r w:rsidRPr="00D353B4">
              <w:t>U3 – TR_U03</w:t>
            </w:r>
          </w:p>
          <w:p w14:paraId="1F09D602" w14:textId="321EE2D0" w:rsidR="002D57DB" w:rsidRPr="00D353B4" w:rsidRDefault="003A2572" w:rsidP="003A2572">
            <w:pPr>
              <w:jc w:val="both"/>
            </w:pPr>
            <w:r w:rsidRPr="00D353B4">
              <w:t>K1, K2 – TR_K01</w:t>
            </w:r>
          </w:p>
        </w:tc>
      </w:tr>
      <w:tr w:rsidR="00D353B4" w:rsidRPr="00D353B4" w14:paraId="4173AAFC" w14:textId="77777777" w:rsidTr="003A2572">
        <w:tc>
          <w:tcPr>
            <w:tcW w:w="2123" w:type="pct"/>
            <w:shd w:val="clear" w:color="auto" w:fill="auto"/>
          </w:tcPr>
          <w:p w14:paraId="2BA3BE9D" w14:textId="77777777" w:rsidR="002D57DB" w:rsidRPr="00D353B4" w:rsidRDefault="002D57DB" w:rsidP="00465CF8">
            <w:r w:rsidRPr="00D353B4">
              <w:t>Odniesienie modułowych efektów uczenia się do efektów inżynierskich (jeżeli dotyczy)</w:t>
            </w:r>
          </w:p>
        </w:tc>
        <w:tc>
          <w:tcPr>
            <w:tcW w:w="2877" w:type="pct"/>
            <w:shd w:val="clear" w:color="auto" w:fill="auto"/>
          </w:tcPr>
          <w:p w14:paraId="43D4454E" w14:textId="77777777" w:rsidR="002D57DB" w:rsidRPr="00D353B4" w:rsidRDefault="002D57DB" w:rsidP="00465CF8">
            <w:pPr>
              <w:jc w:val="both"/>
            </w:pPr>
            <w:r w:rsidRPr="00D353B4">
              <w:t xml:space="preserve">nie dotyczy </w:t>
            </w:r>
          </w:p>
        </w:tc>
      </w:tr>
      <w:tr w:rsidR="00D353B4" w:rsidRPr="00D353B4" w14:paraId="28A78644" w14:textId="77777777" w:rsidTr="003A2572">
        <w:tc>
          <w:tcPr>
            <w:tcW w:w="2123" w:type="pct"/>
            <w:shd w:val="clear" w:color="auto" w:fill="auto"/>
          </w:tcPr>
          <w:p w14:paraId="0D7363BC" w14:textId="77777777" w:rsidR="002D57DB" w:rsidRPr="00D353B4" w:rsidRDefault="002D57DB" w:rsidP="00465CF8">
            <w:r w:rsidRPr="00D353B4">
              <w:t xml:space="preserve">Wymagania wstępne i dodatkowe </w:t>
            </w:r>
          </w:p>
        </w:tc>
        <w:tc>
          <w:tcPr>
            <w:tcW w:w="2877" w:type="pct"/>
            <w:shd w:val="clear" w:color="auto" w:fill="auto"/>
          </w:tcPr>
          <w:p w14:paraId="1EC5E323" w14:textId="77777777" w:rsidR="002D57DB" w:rsidRPr="00D353B4" w:rsidRDefault="002D57DB" w:rsidP="00465CF8">
            <w:pPr>
              <w:jc w:val="both"/>
            </w:pPr>
            <w:r w:rsidRPr="00D353B4">
              <w:t>Podstawy anatomii i fizjologii człowieka</w:t>
            </w:r>
          </w:p>
        </w:tc>
      </w:tr>
      <w:tr w:rsidR="00D353B4" w:rsidRPr="00D353B4" w14:paraId="64081FD4" w14:textId="77777777" w:rsidTr="003A2572">
        <w:tc>
          <w:tcPr>
            <w:tcW w:w="2123" w:type="pct"/>
            <w:shd w:val="clear" w:color="auto" w:fill="auto"/>
          </w:tcPr>
          <w:p w14:paraId="3DD69C4B" w14:textId="77777777" w:rsidR="002D57DB" w:rsidRPr="00D353B4" w:rsidRDefault="002D57DB" w:rsidP="00465CF8">
            <w:r w:rsidRPr="00D353B4">
              <w:t xml:space="preserve">Treści programowe modułu </w:t>
            </w:r>
          </w:p>
          <w:p w14:paraId="6D36CEEC" w14:textId="77777777" w:rsidR="002D57DB" w:rsidRPr="00D353B4" w:rsidRDefault="002D57DB" w:rsidP="00465CF8"/>
        </w:tc>
        <w:tc>
          <w:tcPr>
            <w:tcW w:w="2877" w:type="pct"/>
            <w:shd w:val="clear" w:color="auto" w:fill="auto"/>
          </w:tcPr>
          <w:p w14:paraId="6AAD203A" w14:textId="77777777" w:rsidR="002D57DB" w:rsidRPr="00D353B4" w:rsidRDefault="002D57DB" w:rsidP="00465CF8">
            <w:r w:rsidRPr="00D353B4">
              <w:t>Treść wykładów obejmują:</w:t>
            </w:r>
          </w:p>
          <w:p w14:paraId="0EBA51E0" w14:textId="77777777" w:rsidR="002D57DB" w:rsidRPr="00D353B4" w:rsidRDefault="002D57DB" w:rsidP="00667F61">
            <w:pPr>
              <w:pStyle w:val="Akapitzlist"/>
              <w:numPr>
                <w:ilvl w:val="0"/>
                <w:numId w:val="150"/>
              </w:numPr>
              <w:suppressAutoHyphens w:val="0"/>
              <w:autoSpaceDN/>
              <w:spacing w:line="240" w:lineRule="auto"/>
              <w:ind w:left="198" w:hanging="198"/>
              <w:contextualSpacing/>
              <w:jc w:val="left"/>
              <w:textAlignment w:val="auto"/>
              <w:rPr>
                <w:rFonts w:ascii="Times New Roman" w:hAnsi="Times New Roman"/>
                <w:sz w:val="24"/>
                <w:szCs w:val="24"/>
              </w:rPr>
            </w:pPr>
            <w:r w:rsidRPr="00D353B4">
              <w:rPr>
                <w:rFonts w:ascii="Times New Roman" w:hAnsi="Times New Roman"/>
                <w:sz w:val="24"/>
                <w:szCs w:val="24"/>
              </w:rPr>
              <w:t>zagadnienia z zakresu morfologii, rozwoju, fizjologii oraz czynników wirulencji (wirusów, bakterii, grzybów) oraz sposobów zapobiegania i eliminacji skażeń, mikrobiologicznych produktów żywnościowych i wody przeznaczonej do picia oraz kąpieli,</w:t>
            </w:r>
          </w:p>
          <w:p w14:paraId="1CE3BB12" w14:textId="77777777" w:rsidR="002D57DB" w:rsidRPr="00D353B4" w:rsidRDefault="002D57DB" w:rsidP="00667F61">
            <w:pPr>
              <w:pStyle w:val="Akapitzlist"/>
              <w:numPr>
                <w:ilvl w:val="0"/>
                <w:numId w:val="150"/>
              </w:numPr>
              <w:suppressAutoHyphens w:val="0"/>
              <w:autoSpaceDN/>
              <w:spacing w:line="240" w:lineRule="auto"/>
              <w:ind w:left="198" w:hanging="198"/>
              <w:contextualSpacing/>
              <w:jc w:val="left"/>
              <w:textAlignment w:val="auto"/>
              <w:rPr>
                <w:rFonts w:ascii="Times New Roman" w:hAnsi="Times New Roman"/>
                <w:sz w:val="24"/>
                <w:szCs w:val="24"/>
              </w:rPr>
            </w:pPr>
            <w:r w:rsidRPr="00D353B4">
              <w:rPr>
                <w:rFonts w:ascii="Times New Roman" w:hAnsi="Times New Roman"/>
                <w:sz w:val="24"/>
                <w:szCs w:val="24"/>
              </w:rPr>
              <w:t>omówienie chorób odzwierzęcych pochodzenia wirusowego, bakteryjnego, grzybowe i sposobu ograniczania ich występowania,</w:t>
            </w:r>
          </w:p>
          <w:p w14:paraId="678C59F5" w14:textId="77777777" w:rsidR="002D57DB" w:rsidRPr="00D353B4" w:rsidRDefault="002D57DB" w:rsidP="00667F61">
            <w:pPr>
              <w:pStyle w:val="Akapitzlist"/>
              <w:numPr>
                <w:ilvl w:val="0"/>
                <w:numId w:val="150"/>
              </w:numPr>
              <w:suppressAutoHyphens w:val="0"/>
              <w:autoSpaceDN/>
              <w:spacing w:line="240" w:lineRule="auto"/>
              <w:ind w:left="198" w:hanging="198"/>
              <w:contextualSpacing/>
              <w:jc w:val="left"/>
              <w:textAlignment w:val="auto"/>
              <w:rPr>
                <w:rFonts w:ascii="Times New Roman" w:hAnsi="Times New Roman"/>
                <w:sz w:val="24"/>
                <w:szCs w:val="24"/>
              </w:rPr>
            </w:pPr>
            <w:r w:rsidRPr="00D353B4">
              <w:rPr>
                <w:rFonts w:ascii="Times New Roman" w:hAnsi="Times New Roman"/>
                <w:sz w:val="24"/>
                <w:szCs w:val="24"/>
              </w:rPr>
              <w:t>omówienie chorób przenoszonych drodą aerogenną (choroby zakaźne i alergiczne) ich przyczyn, czynników etiologicznych i skutków.</w:t>
            </w:r>
          </w:p>
          <w:p w14:paraId="0E640398" w14:textId="15C38E67" w:rsidR="002D57DB" w:rsidRPr="00D353B4" w:rsidRDefault="002D57DB" w:rsidP="00465CF8">
            <w:pPr>
              <w:contextualSpacing/>
              <w:jc w:val="both"/>
            </w:pPr>
            <w:r w:rsidRPr="00D353B4">
              <w:t>Treści ćwiczeń obejmują:</w:t>
            </w:r>
          </w:p>
          <w:p w14:paraId="2DEA8DCD" w14:textId="77777777" w:rsidR="002D57DB" w:rsidRPr="00D353B4" w:rsidRDefault="002D57DB" w:rsidP="00667F61">
            <w:pPr>
              <w:pStyle w:val="Akapitzlist"/>
              <w:numPr>
                <w:ilvl w:val="0"/>
                <w:numId w:val="151"/>
              </w:numPr>
              <w:spacing w:line="240" w:lineRule="auto"/>
              <w:ind w:left="169" w:hanging="169"/>
              <w:contextualSpacing/>
              <w:rPr>
                <w:rFonts w:ascii="Times New Roman" w:hAnsi="Times New Roman"/>
                <w:sz w:val="24"/>
                <w:szCs w:val="24"/>
              </w:rPr>
            </w:pPr>
            <w:r w:rsidRPr="00D353B4">
              <w:rPr>
                <w:rFonts w:ascii="Times New Roman" w:hAnsi="Times New Roman"/>
                <w:sz w:val="24"/>
                <w:szCs w:val="24"/>
              </w:rPr>
              <w:t>omówienie metod: pracy w laboratorium z mikroorganizmami, sterylizacji podłóż mikrobiologicznych, szkła oraz drobnego sprzętu lablatoryjnego,</w:t>
            </w:r>
          </w:p>
          <w:p w14:paraId="1A4EB210" w14:textId="77777777" w:rsidR="002D57DB" w:rsidRPr="00D353B4" w:rsidRDefault="002D57DB" w:rsidP="00667F61">
            <w:pPr>
              <w:pStyle w:val="Akapitzlist"/>
              <w:numPr>
                <w:ilvl w:val="0"/>
                <w:numId w:val="151"/>
              </w:numPr>
              <w:spacing w:line="240" w:lineRule="auto"/>
              <w:ind w:left="169" w:hanging="169"/>
              <w:contextualSpacing/>
              <w:rPr>
                <w:rFonts w:ascii="Times New Roman" w:hAnsi="Times New Roman"/>
                <w:sz w:val="24"/>
                <w:szCs w:val="24"/>
              </w:rPr>
            </w:pPr>
            <w:r w:rsidRPr="00D353B4">
              <w:rPr>
                <w:rFonts w:ascii="Times New Roman" w:hAnsi="Times New Roman"/>
                <w:sz w:val="24"/>
                <w:szCs w:val="24"/>
              </w:rPr>
              <w:t>omówienie zagadnień związanych z identyfikacją makroskopową i mikroskopową drobnoustrojów (bakterii, grzybów)</w:t>
            </w:r>
          </w:p>
          <w:p w14:paraId="5811D951" w14:textId="77777777" w:rsidR="002D57DB" w:rsidRPr="00D353B4" w:rsidRDefault="002D57DB" w:rsidP="00667F61">
            <w:pPr>
              <w:pStyle w:val="Akapitzlist"/>
              <w:numPr>
                <w:ilvl w:val="0"/>
                <w:numId w:val="150"/>
              </w:numPr>
              <w:suppressAutoHyphens w:val="0"/>
              <w:autoSpaceDN/>
              <w:spacing w:line="240" w:lineRule="auto"/>
              <w:ind w:left="198" w:hanging="198"/>
              <w:contextualSpacing/>
              <w:jc w:val="left"/>
              <w:textAlignment w:val="auto"/>
              <w:rPr>
                <w:rFonts w:ascii="Times New Roman" w:hAnsi="Times New Roman"/>
                <w:sz w:val="24"/>
                <w:szCs w:val="24"/>
              </w:rPr>
            </w:pPr>
            <w:r w:rsidRPr="00D353B4">
              <w:rPr>
                <w:rFonts w:ascii="Times New Roman" w:hAnsi="Times New Roman"/>
                <w:sz w:val="24"/>
                <w:szCs w:val="24"/>
              </w:rPr>
              <w:t>charakterystykę patogenów odżywnościowych (bakterie) – sprawców zatruć pokarmowych oraz grzybów toksynogennych i mykotoksyn powodujących skażenie żywności oraz metod identyfikacji mikroorganizmów występujących w produktach spożywczych</w:t>
            </w:r>
          </w:p>
          <w:p w14:paraId="3FCAD988" w14:textId="77777777" w:rsidR="002D57DB" w:rsidRPr="00D353B4" w:rsidRDefault="002D57DB" w:rsidP="00667F61">
            <w:pPr>
              <w:pStyle w:val="Akapitzlist"/>
              <w:numPr>
                <w:ilvl w:val="0"/>
                <w:numId w:val="150"/>
              </w:numPr>
              <w:suppressAutoHyphens w:val="0"/>
              <w:autoSpaceDN/>
              <w:spacing w:line="240" w:lineRule="auto"/>
              <w:ind w:left="198" w:hanging="198"/>
              <w:contextualSpacing/>
              <w:jc w:val="left"/>
              <w:textAlignment w:val="auto"/>
              <w:rPr>
                <w:rFonts w:ascii="Times New Roman" w:hAnsi="Times New Roman"/>
                <w:sz w:val="24"/>
                <w:szCs w:val="24"/>
              </w:rPr>
            </w:pPr>
            <w:r w:rsidRPr="00D353B4">
              <w:rPr>
                <w:rFonts w:ascii="Times New Roman" w:hAnsi="Times New Roman"/>
                <w:sz w:val="24"/>
                <w:szCs w:val="24"/>
              </w:rPr>
              <w:t>charakterystykę zakażeń przenoszonych przez wodę (wirusy, bakterie) oraz metod oceny stanu sanitarnego wody</w:t>
            </w:r>
          </w:p>
        </w:tc>
      </w:tr>
      <w:tr w:rsidR="00D353B4" w:rsidRPr="00D353B4" w14:paraId="3EDF3352" w14:textId="77777777" w:rsidTr="003A2572">
        <w:tc>
          <w:tcPr>
            <w:tcW w:w="2123" w:type="pct"/>
            <w:shd w:val="clear" w:color="auto" w:fill="auto"/>
          </w:tcPr>
          <w:p w14:paraId="26B9F7A9" w14:textId="77777777" w:rsidR="002D57DB" w:rsidRPr="00D353B4" w:rsidRDefault="002D57DB" w:rsidP="00465CF8">
            <w:r w:rsidRPr="00D353B4">
              <w:t>Wykaz literatury podstawowej i uzupełniającej</w:t>
            </w:r>
          </w:p>
        </w:tc>
        <w:tc>
          <w:tcPr>
            <w:tcW w:w="2877" w:type="pct"/>
            <w:shd w:val="clear" w:color="auto" w:fill="auto"/>
          </w:tcPr>
          <w:p w14:paraId="475EDA99" w14:textId="77777777" w:rsidR="002D57DB" w:rsidRPr="00D353B4" w:rsidRDefault="002D57DB" w:rsidP="00465CF8">
            <w:pPr>
              <w:rPr>
                <w:bCs/>
              </w:rPr>
            </w:pPr>
            <w:r w:rsidRPr="00D353B4">
              <w:rPr>
                <w:bCs/>
              </w:rPr>
              <w:t>Literatura podstawowa:</w:t>
            </w:r>
          </w:p>
          <w:p w14:paraId="1CF4EF02" w14:textId="77777777" w:rsidR="002D57DB" w:rsidRPr="00D353B4" w:rsidRDefault="002D57DB" w:rsidP="00667F61">
            <w:pPr>
              <w:pStyle w:val="Akapitzlist"/>
              <w:numPr>
                <w:ilvl w:val="0"/>
                <w:numId w:val="152"/>
              </w:numPr>
              <w:suppressAutoHyphens w:val="0"/>
              <w:autoSpaceDN/>
              <w:spacing w:line="240" w:lineRule="auto"/>
              <w:ind w:left="340" w:hanging="284"/>
              <w:contextualSpacing/>
              <w:jc w:val="left"/>
              <w:textAlignment w:val="auto"/>
              <w:rPr>
                <w:rFonts w:ascii="Times New Roman" w:hAnsi="Times New Roman"/>
                <w:sz w:val="24"/>
                <w:szCs w:val="24"/>
              </w:rPr>
            </w:pPr>
            <w:r w:rsidRPr="00D353B4">
              <w:rPr>
                <w:rFonts w:ascii="Times New Roman" w:hAnsi="Times New Roman"/>
                <w:sz w:val="24"/>
                <w:szCs w:val="24"/>
              </w:rPr>
              <w:lastRenderedPageBreak/>
              <w:t>Borowski, J., Zaremba, M.J., Mikrobiologia lekarska, Wyd. PZWL Wydawnictwo lekarskie, wydanie 3, Warszawa 2022.</w:t>
            </w:r>
          </w:p>
          <w:p w14:paraId="7B81E7E1" w14:textId="77777777" w:rsidR="002D57DB" w:rsidRPr="00D353B4" w:rsidRDefault="002D57DB" w:rsidP="00667F61">
            <w:pPr>
              <w:pStyle w:val="Akapitzlist"/>
              <w:numPr>
                <w:ilvl w:val="0"/>
                <w:numId w:val="152"/>
              </w:numPr>
              <w:suppressAutoHyphens w:val="0"/>
              <w:autoSpaceDN/>
              <w:spacing w:line="240" w:lineRule="auto"/>
              <w:ind w:left="340" w:hanging="284"/>
              <w:contextualSpacing/>
              <w:textAlignment w:val="auto"/>
              <w:rPr>
                <w:rFonts w:ascii="Times New Roman" w:hAnsi="Times New Roman"/>
                <w:sz w:val="24"/>
                <w:szCs w:val="24"/>
              </w:rPr>
            </w:pPr>
            <w:r w:rsidRPr="00D353B4">
              <w:rPr>
                <w:rFonts w:ascii="Times New Roman" w:hAnsi="Times New Roman"/>
                <w:sz w:val="24"/>
                <w:szCs w:val="24"/>
              </w:rPr>
              <w:t>Gabriel, V., pod red. Heczko, P.B., Mikrobiologia i choroby zakaźne, Wrocław 2015.</w:t>
            </w:r>
          </w:p>
          <w:p w14:paraId="41A99FDE" w14:textId="77777777" w:rsidR="002D57DB" w:rsidRPr="00D353B4" w:rsidRDefault="002D57DB" w:rsidP="00465CF8">
            <w:pPr>
              <w:rPr>
                <w:bCs/>
              </w:rPr>
            </w:pPr>
            <w:r w:rsidRPr="00D353B4">
              <w:rPr>
                <w:bCs/>
              </w:rPr>
              <w:t>Literatura uzupełniająca:</w:t>
            </w:r>
          </w:p>
          <w:p w14:paraId="2366EEAD" w14:textId="77777777" w:rsidR="002D57DB" w:rsidRPr="00D353B4" w:rsidRDefault="002D57DB" w:rsidP="00667F61">
            <w:pPr>
              <w:pStyle w:val="Akapitzlist"/>
              <w:numPr>
                <w:ilvl w:val="0"/>
                <w:numId w:val="153"/>
              </w:numPr>
              <w:spacing w:line="240" w:lineRule="auto"/>
              <w:ind w:left="453" w:hanging="426"/>
              <w:contextualSpacing/>
            </w:pPr>
            <w:r w:rsidRPr="00D353B4">
              <w:rPr>
                <w:rFonts w:ascii="Times New Roman" w:hAnsi="Times New Roman"/>
                <w:sz w:val="24"/>
                <w:szCs w:val="24"/>
              </w:rPr>
              <w:t>Korzeniewski, K., Medycyna podróży 2021-2022, Gdynia 2021.</w:t>
            </w:r>
          </w:p>
        </w:tc>
      </w:tr>
      <w:tr w:rsidR="00D353B4" w:rsidRPr="00D353B4" w14:paraId="20BFC1B2" w14:textId="77777777" w:rsidTr="003A2572">
        <w:tc>
          <w:tcPr>
            <w:tcW w:w="2123" w:type="pct"/>
            <w:shd w:val="clear" w:color="auto" w:fill="auto"/>
          </w:tcPr>
          <w:p w14:paraId="13C0ADC7" w14:textId="77777777" w:rsidR="002D57DB" w:rsidRPr="00D353B4" w:rsidRDefault="002D57DB" w:rsidP="00465CF8">
            <w:r w:rsidRPr="00D353B4">
              <w:lastRenderedPageBreak/>
              <w:t>Planowane formy/działania/metody dydaktyczne</w:t>
            </w:r>
          </w:p>
        </w:tc>
        <w:tc>
          <w:tcPr>
            <w:tcW w:w="2877" w:type="pct"/>
            <w:shd w:val="clear" w:color="auto" w:fill="auto"/>
          </w:tcPr>
          <w:p w14:paraId="61D76EBA" w14:textId="77777777" w:rsidR="002D57DB" w:rsidRPr="00D353B4" w:rsidRDefault="002D57DB" w:rsidP="00465CF8">
            <w:pPr>
              <w:jc w:val="both"/>
            </w:pPr>
            <w:r w:rsidRPr="00D353B4">
              <w:t>wykład, ćwiczenia laboratoryjne, ćwiczenia audytoryjne, dyskusja</w:t>
            </w:r>
          </w:p>
        </w:tc>
      </w:tr>
      <w:tr w:rsidR="00D353B4" w:rsidRPr="00D353B4" w14:paraId="45BEA446" w14:textId="77777777" w:rsidTr="003A2572">
        <w:tc>
          <w:tcPr>
            <w:tcW w:w="2123" w:type="pct"/>
            <w:shd w:val="clear" w:color="auto" w:fill="auto"/>
          </w:tcPr>
          <w:p w14:paraId="77768142" w14:textId="77777777" w:rsidR="002D57DB" w:rsidRPr="00D353B4" w:rsidRDefault="002D57DB" w:rsidP="00465CF8">
            <w:r w:rsidRPr="00D353B4">
              <w:t>Sposoby weryfikacji oraz formy dokumentowania osiągniętych efektów uczenia się</w:t>
            </w:r>
          </w:p>
        </w:tc>
        <w:tc>
          <w:tcPr>
            <w:tcW w:w="2877" w:type="pct"/>
            <w:shd w:val="clear" w:color="auto" w:fill="auto"/>
          </w:tcPr>
          <w:p w14:paraId="1849B8A4" w14:textId="77777777" w:rsidR="002D57DB" w:rsidRPr="00D353B4" w:rsidRDefault="002D57DB" w:rsidP="00465CF8">
            <w:pPr>
              <w:jc w:val="both"/>
            </w:pPr>
            <w:r w:rsidRPr="00D353B4">
              <w:t>W1. W2. W3. Ocena pracy pisemnej (test końcowy z wykładów obejmujący pytania zamknięte)</w:t>
            </w:r>
          </w:p>
          <w:p w14:paraId="5F3D2233" w14:textId="77777777" w:rsidR="002D57DB" w:rsidRPr="00D353B4" w:rsidRDefault="002D57DB" w:rsidP="00465CF8">
            <w:pPr>
              <w:jc w:val="both"/>
            </w:pPr>
            <w:r w:rsidRPr="00D353B4">
              <w:t>U1. U2. U3. Ocena pracy pisemnej (test końcowy z ćwiczeń obejmujący pytania zamknięte), wykonania i interpretacji zadań ćwiczeniowych (dziennik prowadzącego).</w:t>
            </w:r>
          </w:p>
          <w:p w14:paraId="4755E853" w14:textId="69136209" w:rsidR="002D57DB" w:rsidRPr="00D353B4" w:rsidRDefault="002D57DB" w:rsidP="00465CF8">
            <w:pPr>
              <w:jc w:val="both"/>
            </w:pPr>
            <w:r w:rsidRPr="00D353B4">
              <w:t>K1. K2.</w:t>
            </w:r>
            <w:r w:rsidR="003A2572" w:rsidRPr="00D353B4">
              <w:t xml:space="preserve"> </w:t>
            </w:r>
            <w:r w:rsidRPr="00D353B4">
              <w:t>Ocena pracy pisemnej (test końcowy z ćwiczeń i wykładów).</w:t>
            </w:r>
          </w:p>
        </w:tc>
      </w:tr>
      <w:tr w:rsidR="00D353B4" w:rsidRPr="00D353B4" w14:paraId="55383C0A" w14:textId="77777777" w:rsidTr="003A2572">
        <w:tc>
          <w:tcPr>
            <w:tcW w:w="2123" w:type="pct"/>
            <w:shd w:val="clear" w:color="auto" w:fill="auto"/>
          </w:tcPr>
          <w:p w14:paraId="3DB0EF64" w14:textId="77777777" w:rsidR="002D57DB" w:rsidRPr="00D353B4" w:rsidRDefault="002D57DB" w:rsidP="00465CF8">
            <w:r w:rsidRPr="00D353B4">
              <w:t>Elementy i wagi mające wpływ na ocenę końcową</w:t>
            </w:r>
          </w:p>
          <w:p w14:paraId="47DCA0A0" w14:textId="77777777" w:rsidR="002D57DB" w:rsidRPr="00D353B4" w:rsidRDefault="002D57DB" w:rsidP="00465CF8"/>
          <w:p w14:paraId="760AF708" w14:textId="77777777" w:rsidR="002D57DB" w:rsidRPr="00D353B4" w:rsidRDefault="002D57DB" w:rsidP="00465CF8"/>
        </w:tc>
        <w:tc>
          <w:tcPr>
            <w:tcW w:w="2877" w:type="pct"/>
            <w:shd w:val="clear" w:color="auto" w:fill="auto"/>
          </w:tcPr>
          <w:p w14:paraId="1DB3F71A" w14:textId="77777777" w:rsidR="002D57DB" w:rsidRPr="00D353B4" w:rsidRDefault="002D57DB" w:rsidP="00465CF8">
            <w:pPr>
              <w:jc w:val="both"/>
            </w:pPr>
            <w:r w:rsidRPr="00D353B4">
              <w:t xml:space="preserve">Ocena z ćwiczeń  – średnia ocen z: testu oraz z analizy wyników eksperymentu </w:t>
            </w:r>
          </w:p>
          <w:p w14:paraId="1C1B6A67" w14:textId="77777777" w:rsidR="002D57DB" w:rsidRPr="00D353B4" w:rsidRDefault="002D57DB" w:rsidP="00465CF8">
            <w:pPr>
              <w:jc w:val="both"/>
            </w:pPr>
            <w:r w:rsidRPr="00D353B4">
              <w:t>Ocena z wykładów - praca pisemna (test obejmujący pytania zamknięte)</w:t>
            </w:r>
          </w:p>
          <w:p w14:paraId="62CDAF9B" w14:textId="77777777" w:rsidR="002D57DB" w:rsidRPr="00D353B4" w:rsidRDefault="002D57DB" w:rsidP="00465CF8">
            <w:pPr>
              <w:jc w:val="both"/>
            </w:pPr>
            <w:r w:rsidRPr="00D353B4">
              <w:t xml:space="preserve">Ocena końcowa – ocena z egzaminu pisemnego (test obejmujący pytania zamknięte) z wykładów 70% + 30% ocena z ćwiczeń </w:t>
            </w:r>
          </w:p>
          <w:p w14:paraId="07D6C460" w14:textId="77777777" w:rsidR="002D57DB" w:rsidRPr="00D353B4" w:rsidRDefault="002D57DB" w:rsidP="00465CF8">
            <w:pPr>
              <w:jc w:val="both"/>
            </w:pPr>
            <w:r w:rsidRPr="00D353B4">
              <w:t>Test z ćwiczeń oraz egzamin w formie testu z części wykładowej dokumentujące stopień osiągania efektów uczenia się archiwizowane przez prowadzącego.</w:t>
            </w:r>
          </w:p>
        </w:tc>
      </w:tr>
      <w:tr w:rsidR="00D353B4" w:rsidRPr="00D353B4" w14:paraId="01AF6A6B" w14:textId="77777777" w:rsidTr="003A2572">
        <w:trPr>
          <w:trHeight w:val="558"/>
        </w:trPr>
        <w:tc>
          <w:tcPr>
            <w:tcW w:w="2123" w:type="pct"/>
            <w:shd w:val="clear" w:color="auto" w:fill="auto"/>
          </w:tcPr>
          <w:p w14:paraId="69642911" w14:textId="77777777" w:rsidR="002D57DB" w:rsidRPr="00D353B4" w:rsidRDefault="002D57DB" w:rsidP="00465CF8">
            <w:pPr>
              <w:jc w:val="both"/>
            </w:pPr>
            <w:r w:rsidRPr="00D353B4">
              <w:t>Bilans punktów ECTS</w:t>
            </w:r>
          </w:p>
        </w:tc>
        <w:tc>
          <w:tcPr>
            <w:tcW w:w="2877" w:type="pct"/>
            <w:shd w:val="clear" w:color="auto" w:fill="auto"/>
          </w:tcPr>
          <w:tbl>
            <w:tblPr>
              <w:tblW w:w="5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8"/>
              <w:gridCol w:w="1025"/>
              <w:gridCol w:w="1045"/>
            </w:tblGrid>
            <w:tr w:rsidR="00D353B4" w:rsidRPr="00D353B4" w14:paraId="049B28A2" w14:textId="77777777" w:rsidTr="003A2572">
              <w:trPr>
                <w:cantSplit/>
                <w:trHeight w:val="20"/>
                <w:jc w:val="center"/>
              </w:trPr>
              <w:tc>
                <w:tcPr>
                  <w:tcW w:w="5298" w:type="dxa"/>
                  <w:gridSpan w:val="3"/>
                  <w:shd w:val="clear" w:color="auto" w:fill="F2F2F2"/>
                </w:tcPr>
                <w:p w14:paraId="42885E6C" w14:textId="77777777" w:rsidR="002D57DB" w:rsidRPr="00D353B4" w:rsidRDefault="002D57DB" w:rsidP="00465CF8">
                  <w:pPr>
                    <w:jc w:val="center"/>
                    <w:rPr>
                      <w:bCs/>
                    </w:rPr>
                  </w:pPr>
                  <w:r w:rsidRPr="00D353B4">
                    <w:rPr>
                      <w:bCs/>
                    </w:rPr>
                    <w:t>KONTAKTOWE</w:t>
                  </w:r>
                </w:p>
              </w:tc>
            </w:tr>
            <w:tr w:rsidR="00D353B4" w:rsidRPr="00D353B4" w14:paraId="4CCE08A0" w14:textId="77777777" w:rsidTr="003A2572">
              <w:trPr>
                <w:cantSplit/>
                <w:trHeight w:val="20"/>
                <w:jc w:val="center"/>
              </w:trPr>
              <w:tc>
                <w:tcPr>
                  <w:tcW w:w="3228" w:type="dxa"/>
                </w:tcPr>
                <w:p w14:paraId="4F7288B2" w14:textId="77777777" w:rsidR="002D57DB" w:rsidRPr="00D353B4" w:rsidRDefault="002D57DB" w:rsidP="00465CF8"/>
              </w:tc>
              <w:tc>
                <w:tcPr>
                  <w:tcW w:w="1025" w:type="dxa"/>
                  <w:vAlign w:val="center"/>
                </w:tcPr>
                <w:p w14:paraId="77F2F731" w14:textId="77777777" w:rsidR="002D57DB" w:rsidRPr="00D353B4" w:rsidRDefault="002D57DB" w:rsidP="00465CF8">
                  <w:pPr>
                    <w:jc w:val="center"/>
                    <w:rPr>
                      <w:i/>
                    </w:rPr>
                  </w:pPr>
                  <w:r w:rsidRPr="00D353B4">
                    <w:rPr>
                      <w:i/>
                    </w:rPr>
                    <w:t>Godziny</w:t>
                  </w:r>
                </w:p>
              </w:tc>
              <w:tc>
                <w:tcPr>
                  <w:tcW w:w="1045" w:type="dxa"/>
                  <w:vAlign w:val="center"/>
                </w:tcPr>
                <w:p w14:paraId="3F020D89" w14:textId="77777777" w:rsidR="002D57DB" w:rsidRPr="00D353B4" w:rsidRDefault="002D57DB" w:rsidP="00465CF8">
                  <w:pPr>
                    <w:jc w:val="center"/>
                    <w:rPr>
                      <w:i/>
                    </w:rPr>
                  </w:pPr>
                  <w:r w:rsidRPr="00D353B4">
                    <w:rPr>
                      <w:i/>
                    </w:rPr>
                    <w:t>ECTS</w:t>
                  </w:r>
                </w:p>
              </w:tc>
            </w:tr>
            <w:tr w:rsidR="00D353B4" w:rsidRPr="00D353B4" w14:paraId="4C02E37F" w14:textId="77777777" w:rsidTr="003A2572">
              <w:trPr>
                <w:cantSplit/>
                <w:trHeight w:val="20"/>
                <w:jc w:val="center"/>
              </w:trPr>
              <w:tc>
                <w:tcPr>
                  <w:tcW w:w="3228" w:type="dxa"/>
                </w:tcPr>
                <w:p w14:paraId="172DC362" w14:textId="77777777" w:rsidR="002D57DB" w:rsidRPr="00D353B4" w:rsidRDefault="002D57DB" w:rsidP="00465CF8">
                  <w:r w:rsidRPr="00D353B4">
                    <w:t>wykłady</w:t>
                  </w:r>
                </w:p>
              </w:tc>
              <w:tc>
                <w:tcPr>
                  <w:tcW w:w="1025" w:type="dxa"/>
                  <w:vAlign w:val="center"/>
                </w:tcPr>
                <w:p w14:paraId="51AD5799" w14:textId="4943699D" w:rsidR="002D57DB" w:rsidRPr="00D353B4" w:rsidRDefault="007014BD" w:rsidP="00465CF8">
                  <w:pPr>
                    <w:jc w:val="center"/>
                  </w:pPr>
                  <w:r w:rsidRPr="00D353B4">
                    <w:t>5</w:t>
                  </w:r>
                </w:p>
              </w:tc>
              <w:tc>
                <w:tcPr>
                  <w:tcW w:w="1045" w:type="dxa"/>
                  <w:vAlign w:val="center"/>
                </w:tcPr>
                <w:p w14:paraId="02066FFD" w14:textId="32D58FA8" w:rsidR="002D57DB" w:rsidRPr="00D353B4" w:rsidRDefault="002D57DB" w:rsidP="00465CF8">
                  <w:pPr>
                    <w:jc w:val="center"/>
                  </w:pPr>
                  <w:r w:rsidRPr="00D353B4">
                    <w:t>0,</w:t>
                  </w:r>
                  <w:r w:rsidR="00D329FB" w:rsidRPr="00D353B4">
                    <w:t>2</w:t>
                  </w:r>
                </w:p>
              </w:tc>
            </w:tr>
            <w:tr w:rsidR="00D353B4" w:rsidRPr="00D353B4" w14:paraId="2DB2AD7D" w14:textId="77777777" w:rsidTr="003A2572">
              <w:trPr>
                <w:cantSplit/>
                <w:trHeight w:val="20"/>
                <w:jc w:val="center"/>
              </w:trPr>
              <w:tc>
                <w:tcPr>
                  <w:tcW w:w="3228" w:type="dxa"/>
                </w:tcPr>
                <w:p w14:paraId="25DE6DE3" w14:textId="541F4C5C" w:rsidR="002D57DB" w:rsidRPr="00D353B4" w:rsidRDefault="002D57DB" w:rsidP="00465CF8">
                  <w:r w:rsidRPr="00D353B4">
                    <w:t xml:space="preserve">ćwiczenia audytoryjne </w:t>
                  </w:r>
                </w:p>
              </w:tc>
              <w:tc>
                <w:tcPr>
                  <w:tcW w:w="1025" w:type="dxa"/>
                  <w:vAlign w:val="center"/>
                </w:tcPr>
                <w:p w14:paraId="612A5369" w14:textId="3026FF52" w:rsidR="002D57DB" w:rsidRPr="00D353B4" w:rsidRDefault="007014BD" w:rsidP="00465CF8">
                  <w:pPr>
                    <w:jc w:val="center"/>
                  </w:pPr>
                  <w:r w:rsidRPr="00D353B4">
                    <w:t>5</w:t>
                  </w:r>
                </w:p>
              </w:tc>
              <w:tc>
                <w:tcPr>
                  <w:tcW w:w="1045" w:type="dxa"/>
                  <w:vAlign w:val="center"/>
                </w:tcPr>
                <w:p w14:paraId="2FCEDAF5" w14:textId="4B22ABAF" w:rsidR="002D57DB" w:rsidRPr="00D353B4" w:rsidRDefault="002D57DB" w:rsidP="00465CF8">
                  <w:pPr>
                    <w:jc w:val="center"/>
                  </w:pPr>
                  <w:r w:rsidRPr="00D353B4">
                    <w:t>0,</w:t>
                  </w:r>
                  <w:r w:rsidR="00D329FB" w:rsidRPr="00D353B4">
                    <w:t>2</w:t>
                  </w:r>
                </w:p>
              </w:tc>
            </w:tr>
            <w:tr w:rsidR="00D353B4" w:rsidRPr="00D353B4" w14:paraId="1EE49C72" w14:textId="77777777" w:rsidTr="003A2572">
              <w:trPr>
                <w:cantSplit/>
                <w:trHeight w:val="20"/>
                <w:jc w:val="center"/>
              </w:trPr>
              <w:tc>
                <w:tcPr>
                  <w:tcW w:w="3228" w:type="dxa"/>
                </w:tcPr>
                <w:p w14:paraId="7C27419B" w14:textId="77777777" w:rsidR="002D57DB" w:rsidRPr="00D353B4" w:rsidRDefault="002D57DB" w:rsidP="00465CF8">
                  <w:pPr>
                    <w:rPr>
                      <w:bCs/>
                    </w:rPr>
                  </w:pPr>
                  <w:r w:rsidRPr="00D353B4">
                    <w:rPr>
                      <w:bCs/>
                    </w:rPr>
                    <w:t>RAZEM kontaktowe</w:t>
                  </w:r>
                </w:p>
              </w:tc>
              <w:tc>
                <w:tcPr>
                  <w:tcW w:w="1025" w:type="dxa"/>
                  <w:vAlign w:val="center"/>
                </w:tcPr>
                <w:p w14:paraId="090CC3A9" w14:textId="7C7B5FE0" w:rsidR="002D57DB" w:rsidRPr="00D353B4" w:rsidRDefault="007014BD" w:rsidP="00465CF8">
                  <w:pPr>
                    <w:jc w:val="center"/>
                    <w:rPr>
                      <w:bCs/>
                    </w:rPr>
                  </w:pPr>
                  <w:r w:rsidRPr="00D353B4">
                    <w:rPr>
                      <w:bCs/>
                    </w:rPr>
                    <w:t>10</w:t>
                  </w:r>
                </w:p>
              </w:tc>
              <w:tc>
                <w:tcPr>
                  <w:tcW w:w="1045" w:type="dxa"/>
                  <w:vAlign w:val="center"/>
                </w:tcPr>
                <w:p w14:paraId="49BAD0AF" w14:textId="3449E8A4" w:rsidR="002D57DB" w:rsidRPr="00D353B4" w:rsidRDefault="00D329FB" w:rsidP="00465CF8">
                  <w:pPr>
                    <w:jc w:val="center"/>
                    <w:rPr>
                      <w:bCs/>
                    </w:rPr>
                  </w:pPr>
                  <w:r w:rsidRPr="00D353B4">
                    <w:rPr>
                      <w:bCs/>
                    </w:rPr>
                    <w:t>0,4</w:t>
                  </w:r>
                </w:p>
              </w:tc>
            </w:tr>
            <w:tr w:rsidR="00D353B4" w:rsidRPr="00D353B4" w14:paraId="527FA545" w14:textId="77777777" w:rsidTr="003A2572">
              <w:trPr>
                <w:cantSplit/>
                <w:trHeight w:val="20"/>
                <w:jc w:val="center"/>
              </w:trPr>
              <w:tc>
                <w:tcPr>
                  <w:tcW w:w="5298" w:type="dxa"/>
                  <w:gridSpan w:val="3"/>
                  <w:shd w:val="clear" w:color="auto" w:fill="F2F2F2"/>
                  <w:vAlign w:val="center"/>
                </w:tcPr>
                <w:p w14:paraId="43529735" w14:textId="77777777" w:rsidR="002D57DB" w:rsidRPr="00D353B4" w:rsidRDefault="002D57DB" w:rsidP="00465CF8">
                  <w:pPr>
                    <w:jc w:val="center"/>
                    <w:rPr>
                      <w:bCs/>
                    </w:rPr>
                  </w:pPr>
                  <w:r w:rsidRPr="00D353B4">
                    <w:rPr>
                      <w:bCs/>
                    </w:rPr>
                    <w:t>NIEKONTAKTOWE</w:t>
                  </w:r>
                </w:p>
              </w:tc>
            </w:tr>
            <w:tr w:rsidR="00D353B4" w:rsidRPr="00D353B4" w14:paraId="1C754F3C" w14:textId="77777777" w:rsidTr="003A2572">
              <w:trPr>
                <w:cantSplit/>
                <w:trHeight w:val="20"/>
                <w:jc w:val="center"/>
              </w:trPr>
              <w:tc>
                <w:tcPr>
                  <w:tcW w:w="3228" w:type="dxa"/>
                </w:tcPr>
                <w:p w14:paraId="05F419D1" w14:textId="77777777" w:rsidR="002D57DB" w:rsidRPr="00D353B4" w:rsidRDefault="002D57DB" w:rsidP="00465CF8">
                  <w:r w:rsidRPr="00D353B4">
                    <w:t>przygotowanie do ćwiczeń</w:t>
                  </w:r>
                </w:p>
              </w:tc>
              <w:tc>
                <w:tcPr>
                  <w:tcW w:w="1025" w:type="dxa"/>
                  <w:vAlign w:val="center"/>
                </w:tcPr>
                <w:p w14:paraId="008F20ED" w14:textId="77777777" w:rsidR="002D57DB" w:rsidRPr="00D353B4" w:rsidRDefault="002D57DB" w:rsidP="00465CF8">
                  <w:pPr>
                    <w:jc w:val="center"/>
                  </w:pPr>
                  <w:r w:rsidRPr="00D353B4">
                    <w:t>10</w:t>
                  </w:r>
                </w:p>
              </w:tc>
              <w:tc>
                <w:tcPr>
                  <w:tcW w:w="1045" w:type="dxa"/>
                  <w:vAlign w:val="center"/>
                </w:tcPr>
                <w:p w14:paraId="0DEEC7D8" w14:textId="300A155D" w:rsidR="002D57DB" w:rsidRPr="00D353B4" w:rsidRDefault="002D57DB" w:rsidP="00465CF8">
                  <w:pPr>
                    <w:jc w:val="center"/>
                  </w:pPr>
                  <w:r w:rsidRPr="00D353B4">
                    <w:t>0,4</w:t>
                  </w:r>
                </w:p>
              </w:tc>
            </w:tr>
            <w:tr w:rsidR="00D353B4" w:rsidRPr="00D353B4" w14:paraId="591140EE" w14:textId="77777777" w:rsidTr="003A2572">
              <w:trPr>
                <w:cantSplit/>
                <w:trHeight w:val="20"/>
                <w:jc w:val="center"/>
              </w:trPr>
              <w:tc>
                <w:tcPr>
                  <w:tcW w:w="3228" w:type="dxa"/>
                </w:tcPr>
                <w:p w14:paraId="5B6D84C1" w14:textId="77777777" w:rsidR="002D57DB" w:rsidRPr="00D353B4" w:rsidRDefault="002D57DB" w:rsidP="00465CF8">
                  <w:r w:rsidRPr="00D353B4">
                    <w:t>studiowanie literatury</w:t>
                  </w:r>
                </w:p>
              </w:tc>
              <w:tc>
                <w:tcPr>
                  <w:tcW w:w="1025" w:type="dxa"/>
                  <w:vAlign w:val="center"/>
                </w:tcPr>
                <w:p w14:paraId="138ABB0B" w14:textId="3A4CD166" w:rsidR="002D57DB" w:rsidRPr="00D353B4" w:rsidRDefault="00D329FB" w:rsidP="00465CF8">
                  <w:pPr>
                    <w:jc w:val="center"/>
                  </w:pPr>
                  <w:r w:rsidRPr="00D353B4">
                    <w:t>1</w:t>
                  </w:r>
                  <w:r w:rsidR="002D57DB" w:rsidRPr="00D353B4">
                    <w:t>0</w:t>
                  </w:r>
                </w:p>
              </w:tc>
              <w:tc>
                <w:tcPr>
                  <w:tcW w:w="1045" w:type="dxa"/>
                  <w:vAlign w:val="center"/>
                </w:tcPr>
                <w:p w14:paraId="4C364566" w14:textId="694C51DF" w:rsidR="002D57DB" w:rsidRPr="00D353B4" w:rsidRDefault="002D57DB" w:rsidP="00465CF8">
                  <w:pPr>
                    <w:jc w:val="center"/>
                  </w:pPr>
                  <w:r w:rsidRPr="00D353B4">
                    <w:t>0,</w:t>
                  </w:r>
                  <w:r w:rsidR="00D329FB" w:rsidRPr="00D353B4">
                    <w:t>4</w:t>
                  </w:r>
                </w:p>
              </w:tc>
            </w:tr>
            <w:tr w:rsidR="00D353B4" w:rsidRPr="00D353B4" w14:paraId="2BB331DD" w14:textId="77777777" w:rsidTr="003A2572">
              <w:trPr>
                <w:cantSplit/>
                <w:trHeight w:val="20"/>
                <w:jc w:val="center"/>
              </w:trPr>
              <w:tc>
                <w:tcPr>
                  <w:tcW w:w="3228" w:type="dxa"/>
                </w:tcPr>
                <w:p w14:paraId="05F4D35D" w14:textId="77777777" w:rsidR="002D57DB" w:rsidRPr="00D353B4" w:rsidRDefault="002D57DB" w:rsidP="00465CF8">
                  <w:r w:rsidRPr="00D353B4">
                    <w:t>Przygotowanie do kolokwium</w:t>
                  </w:r>
                </w:p>
              </w:tc>
              <w:tc>
                <w:tcPr>
                  <w:tcW w:w="1025" w:type="dxa"/>
                  <w:vAlign w:val="center"/>
                </w:tcPr>
                <w:p w14:paraId="1C5D55A7" w14:textId="77777777" w:rsidR="002D57DB" w:rsidRPr="00D353B4" w:rsidRDefault="002D57DB" w:rsidP="00465CF8">
                  <w:pPr>
                    <w:jc w:val="center"/>
                  </w:pPr>
                  <w:r w:rsidRPr="00D353B4">
                    <w:t>8</w:t>
                  </w:r>
                </w:p>
              </w:tc>
              <w:tc>
                <w:tcPr>
                  <w:tcW w:w="1045" w:type="dxa"/>
                  <w:vAlign w:val="center"/>
                </w:tcPr>
                <w:p w14:paraId="43ABAA5B" w14:textId="2FEDD598" w:rsidR="002D57DB" w:rsidRPr="00D353B4" w:rsidRDefault="002D57DB" w:rsidP="00465CF8">
                  <w:pPr>
                    <w:jc w:val="center"/>
                  </w:pPr>
                  <w:r w:rsidRPr="00D353B4">
                    <w:t>0,3</w:t>
                  </w:r>
                </w:p>
              </w:tc>
            </w:tr>
            <w:tr w:rsidR="00D353B4" w:rsidRPr="00D353B4" w14:paraId="4A66D06A" w14:textId="77777777" w:rsidTr="003A2572">
              <w:trPr>
                <w:cantSplit/>
                <w:trHeight w:val="20"/>
                <w:jc w:val="center"/>
              </w:trPr>
              <w:tc>
                <w:tcPr>
                  <w:tcW w:w="3228" w:type="dxa"/>
                </w:tcPr>
                <w:p w14:paraId="148CA5BB" w14:textId="77777777" w:rsidR="002D57DB" w:rsidRPr="00D353B4" w:rsidRDefault="002D57DB" w:rsidP="00465CF8">
                  <w:r w:rsidRPr="00D353B4">
                    <w:t>przygotowanie do zaliczenia</w:t>
                  </w:r>
                </w:p>
              </w:tc>
              <w:tc>
                <w:tcPr>
                  <w:tcW w:w="1025" w:type="dxa"/>
                  <w:vAlign w:val="center"/>
                </w:tcPr>
                <w:p w14:paraId="72BEC47B" w14:textId="77777777" w:rsidR="002D57DB" w:rsidRPr="00D353B4" w:rsidRDefault="002D57DB" w:rsidP="00465CF8">
                  <w:pPr>
                    <w:jc w:val="center"/>
                  </w:pPr>
                  <w:r w:rsidRPr="00D353B4">
                    <w:t>12</w:t>
                  </w:r>
                </w:p>
              </w:tc>
              <w:tc>
                <w:tcPr>
                  <w:tcW w:w="1045" w:type="dxa"/>
                  <w:vAlign w:val="center"/>
                </w:tcPr>
                <w:p w14:paraId="1B84A2D0" w14:textId="6CA37593" w:rsidR="002D57DB" w:rsidRPr="00D353B4" w:rsidRDefault="002D57DB" w:rsidP="00465CF8">
                  <w:pPr>
                    <w:jc w:val="center"/>
                  </w:pPr>
                  <w:r w:rsidRPr="00D353B4">
                    <w:t>0,</w:t>
                  </w:r>
                  <w:r w:rsidR="00D329FB" w:rsidRPr="00D353B4">
                    <w:t>5</w:t>
                  </w:r>
                </w:p>
              </w:tc>
            </w:tr>
            <w:tr w:rsidR="00D353B4" w:rsidRPr="00D353B4" w14:paraId="5CEAE0FD" w14:textId="77777777" w:rsidTr="003A2572">
              <w:trPr>
                <w:cantSplit/>
                <w:trHeight w:val="20"/>
                <w:jc w:val="center"/>
              </w:trPr>
              <w:tc>
                <w:tcPr>
                  <w:tcW w:w="3228" w:type="dxa"/>
                </w:tcPr>
                <w:p w14:paraId="65565DF4" w14:textId="77777777" w:rsidR="002D57DB" w:rsidRPr="00D353B4" w:rsidRDefault="002D57DB" w:rsidP="00465CF8">
                  <w:pPr>
                    <w:rPr>
                      <w:bCs/>
                    </w:rPr>
                  </w:pPr>
                  <w:r w:rsidRPr="00D353B4">
                    <w:rPr>
                      <w:bCs/>
                    </w:rPr>
                    <w:t>RAZEM niekontaktowe</w:t>
                  </w:r>
                </w:p>
              </w:tc>
              <w:tc>
                <w:tcPr>
                  <w:tcW w:w="1025" w:type="dxa"/>
                  <w:vAlign w:val="center"/>
                </w:tcPr>
                <w:p w14:paraId="3D5F459D" w14:textId="6DBC5E32" w:rsidR="002D57DB" w:rsidRPr="00D353B4" w:rsidRDefault="00D329FB" w:rsidP="00465CF8">
                  <w:pPr>
                    <w:jc w:val="center"/>
                  </w:pPr>
                  <w:r w:rsidRPr="00D353B4">
                    <w:t>4</w:t>
                  </w:r>
                  <w:r w:rsidR="002D57DB" w:rsidRPr="00D353B4">
                    <w:t>0</w:t>
                  </w:r>
                </w:p>
              </w:tc>
              <w:tc>
                <w:tcPr>
                  <w:tcW w:w="1045" w:type="dxa"/>
                  <w:vAlign w:val="center"/>
                </w:tcPr>
                <w:p w14:paraId="0AFE6810" w14:textId="54E4D936" w:rsidR="002D57DB" w:rsidRPr="00D353B4" w:rsidRDefault="00D329FB" w:rsidP="00465CF8">
                  <w:pPr>
                    <w:jc w:val="center"/>
                  </w:pPr>
                  <w:r w:rsidRPr="00D353B4">
                    <w:t>1,6</w:t>
                  </w:r>
                </w:p>
              </w:tc>
            </w:tr>
          </w:tbl>
          <w:p w14:paraId="39C62613" w14:textId="77777777" w:rsidR="002D57DB" w:rsidRPr="00D353B4" w:rsidRDefault="002D57DB" w:rsidP="00465CF8">
            <w:pPr>
              <w:jc w:val="both"/>
            </w:pPr>
          </w:p>
        </w:tc>
      </w:tr>
      <w:tr w:rsidR="002D57DB" w:rsidRPr="00D353B4" w14:paraId="45B20626" w14:textId="77777777" w:rsidTr="003A2572">
        <w:trPr>
          <w:trHeight w:val="718"/>
        </w:trPr>
        <w:tc>
          <w:tcPr>
            <w:tcW w:w="2123" w:type="pct"/>
            <w:shd w:val="clear" w:color="auto" w:fill="auto"/>
          </w:tcPr>
          <w:p w14:paraId="4192313C" w14:textId="77777777" w:rsidR="002D57DB" w:rsidRPr="00D353B4" w:rsidRDefault="002D57DB" w:rsidP="00465CF8">
            <w:r w:rsidRPr="00D353B4">
              <w:t>Nakład pracy związany z zajęciami wymagającymi bezpośredniego udziału nauczyciela akademickiego</w:t>
            </w:r>
          </w:p>
        </w:tc>
        <w:tc>
          <w:tcPr>
            <w:tcW w:w="2877" w:type="pct"/>
            <w:shd w:val="clear" w:color="auto" w:fill="auto"/>
          </w:tcPr>
          <w:tbl>
            <w:tblPr>
              <w:tblW w:w="5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9"/>
              <w:gridCol w:w="1164"/>
              <w:gridCol w:w="1045"/>
            </w:tblGrid>
            <w:tr w:rsidR="00D353B4" w:rsidRPr="00D353B4" w14:paraId="05ECC739" w14:textId="77777777" w:rsidTr="003A2572">
              <w:trPr>
                <w:cantSplit/>
                <w:trHeight w:val="20"/>
                <w:jc w:val="center"/>
              </w:trPr>
              <w:tc>
                <w:tcPr>
                  <w:tcW w:w="3089" w:type="dxa"/>
                </w:tcPr>
                <w:p w14:paraId="2077A4A4" w14:textId="77777777" w:rsidR="002D57DB" w:rsidRPr="00D353B4" w:rsidRDefault="002D57DB" w:rsidP="00465CF8"/>
              </w:tc>
              <w:tc>
                <w:tcPr>
                  <w:tcW w:w="1164" w:type="dxa"/>
                </w:tcPr>
                <w:p w14:paraId="28F3E9E4" w14:textId="77777777" w:rsidR="002D57DB" w:rsidRPr="00D353B4" w:rsidRDefault="002D57DB" w:rsidP="00465CF8">
                  <w:r w:rsidRPr="00D353B4">
                    <w:t>Godziny</w:t>
                  </w:r>
                </w:p>
              </w:tc>
              <w:tc>
                <w:tcPr>
                  <w:tcW w:w="1045" w:type="dxa"/>
                </w:tcPr>
                <w:p w14:paraId="3060A027" w14:textId="77777777" w:rsidR="002D57DB" w:rsidRPr="00D353B4" w:rsidRDefault="002D57DB" w:rsidP="00465CF8">
                  <w:r w:rsidRPr="00D353B4">
                    <w:t>ECTS</w:t>
                  </w:r>
                </w:p>
              </w:tc>
            </w:tr>
            <w:tr w:rsidR="00D353B4" w:rsidRPr="00D353B4" w14:paraId="75F16B31" w14:textId="77777777" w:rsidTr="003A2572">
              <w:trPr>
                <w:cantSplit/>
                <w:trHeight w:val="20"/>
                <w:jc w:val="center"/>
              </w:trPr>
              <w:tc>
                <w:tcPr>
                  <w:tcW w:w="3089" w:type="dxa"/>
                </w:tcPr>
                <w:p w14:paraId="67A37B05" w14:textId="77777777" w:rsidR="002D57DB" w:rsidRPr="00D353B4" w:rsidRDefault="002D57DB" w:rsidP="00465CF8">
                  <w:r w:rsidRPr="00D353B4">
                    <w:t>Udział w wykładach</w:t>
                  </w:r>
                </w:p>
              </w:tc>
              <w:tc>
                <w:tcPr>
                  <w:tcW w:w="1164" w:type="dxa"/>
                  <w:vAlign w:val="center"/>
                </w:tcPr>
                <w:p w14:paraId="05B35A31" w14:textId="02E86622" w:rsidR="002D57DB" w:rsidRPr="00D353B4" w:rsidRDefault="00D329FB" w:rsidP="00465CF8">
                  <w:pPr>
                    <w:jc w:val="center"/>
                  </w:pPr>
                  <w:r w:rsidRPr="00D353B4">
                    <w:t>5</w:t>
                  </w:r>
                </w:p>
              </w:tc>
              <w:tc>
                <w:tcPr>
                  <w:tcW w:w="1045" w:type="dxa"/>
                  <w:vAlign w:val="center"/>
                </w:tcPr>
                <w:p w14:paraId="4C97C871" w14:textId="5F7E079D" w:rsidR="002D57DB" w:rsidRPr="00D353B4" w:rsidRDefault="002D57DB" w:rsidP="00465CF8">
                  <w:pPr>
                    <w:jc w:val="center"/>
                  </w:pPr>
                  <w:r w:rsidRPr="00D353B4">
                    <w:t>0,</w:t>
                  </w:r>
                  <w:r w:rsidR="00D329FB" w:rsidRPr="00D353B4">
                    <w:t>2</w:t>
                  </w:r>
                </w:p>
              </w:tc>
            </w:tr>
            <w:tr w:rsidR="00D353B4" w:rsidRPr="00D353B4" w14:paraId="622A1893" w14:textId="77777777" w:rsidTr="003A2572">
              <w:trPr>
                <w:cantSplit/>
                <w:trHeight w:val="20"/>
                <w:jc w:val="center"/>
              </w:trPr>
              <w:tc>
                <w:tcPr>
                  <w:tcW w:w="3089" w:type="dxa"/>
                </w:tcPr>
                <w:p w14:paraId="49AA3654" w14:textId="77777777" w:rsidR="002D57DB" w:rsidRPr="00D353B4" w:rsidRDefault="002D57DB" w:rsidP="00465CF8">
                  <w:r w:rsidRPr="00D353B4">
                    <w:t>Udział w ćwiczeniach</w:t>
                  </w:r>
                </w:p>
              </w:tc>
              <w:tc>
                <w:tcPr>
                  <w:tcW w:w="1164" w:type="dxa"/>
                  <w:vAlign w:val="center"/>
                </w:tcPr>
                <w:p w14:paraId="21F3145A" w14:textId="706F523C" w:rsidR="002D57DB" w:rsidRPr="00D353B4" w:rsidRDefault="00D329FB" w:rsidP="00465CF8">
                  <w:pPr>
                    <w:jc w:val="center"/>
                  </w:pPr>
                  <w:r w:rsidRPr="00D353B4">
                    <w:t>5</w:t>
                  </w:r>
                </w:p>
              </w:tc>
              <w:tc>
                <w:tcPr>
                  <w:tcW w:w="1045" w:type="dxa"/>
                  <w:vAlign w:val="center"/>
                </w:tcPr>
                <w:p w14:paraId="05608063" w14:textId="7CA15539" w:rsidR="002D57DB" w:rsidRPr="00D353B4" w:rsidRDefault="002D57DB" w:rsidP="00465CF8">
                  <w:pPr>
                    <w:jc w:val="center"/>
                  </w:pPr>
                  <w:r w:rsidRPr="00D353B4">
                    <w:t>0,</w:t>
                  </w:r>
                  <w:r w:rsidR="00D329FB" w:rsidRPr="00D353B4">
                    <w:t>2</w:t>
                  </w:r>
                </w:p>
              </w:tc>
            </w:tr>
            <w:tr w:rsidR="00D353B4" w:rsidRPr="00D353B4" w14:paraId="3DA3DBFD" w14:textId="77777777" w:rsidTr="003A2572">
              <w:trPr>
                <w:cantSplit/>
                <w:trHeight w:val="20"/>
                <w:jc w:val="center"/>
              </w:trPr>
              <w:tc>
                <w:tcPr>
                  <w:tcW w:w="3089" w:type="dxa"/>
                </w:tcPr>
                <w:p w14:paraId="035020B4" w14:textId="77777777" w:rsidR="002D57DB" w:rsidRPr="00D353B4" w:rsidRDefault="002D57DB" w:rsidP="00465CF8">
                  <w:r w:rsidRPr="00D353B4">
                    <w:rPr>
                      <w:bCs/>
                    </w:rPr>
                    <w:t xml:space="preserve">RAZEM </w:t>
                  </w:r>
                </w:p>
              </w:tc>
              <w:tc>
                <w:tcPr>
                  <w:tcW w:w="1164" w:type="dxa"/>
                  <w:vAlign w:val="center"/>
                </w:tcPr>
                <w:p w14:paraId="34035C14" w14:textId="3FD59F89" w:rsidR="002D57DB" w:rsidRPr="00D353B4" w:rsidRDefault="00D329FB" w:rsidP="00465CF8">
                  <w:pPr>
                    <w:jc w:val="center"/>
                  </w:pPr>
                  <w:r w:rsidRPr="00D353B4">
                    <w:rPr>
                      <w:bCs/>
                    </w:rPr>
                    <w:t>10</w:t>
                  </w:r>
                </w:p>
              </w:tc>
              <w:tc>
                <w:tcPr>
                  <w:tcW w:w="1045" w:type="dxa"/>
                  <w:vAlign w:val="center"/>
                </w:tcPr>
                <w:p w14:paraId="7FF03811" w14:textId="796523E3" w:rsidR="002D57DB" w:rsidRPr="00D353B4" w:rsidRDefault="00D329FB" w:rsidP="00465CF8">
                  <w:pPr>
                    <w:jc w:val="center"/>
                  </w:pPr>
                  <w:r w:rsidRPr="00D353B4">
                    <w:rPr>
                      <w:bCs/>
                    </w:rPr>
                    <w:t>0,4</w:t>
                  </w:r>
                </w:p>
              </w:tc>
            </w:tr>
          </w:tbl>
          <w:p w14:paraId="523B3D78" w14:textId="77777777" w:rsidR="002D57DB" w:rsidRPr="00D353B4" w:rsidRDefault="002D57DB" w:rsidP="00465CF8">
            <w:pPr>
              <w:jc w:val="both"/>
            </w:pPr>
          </w:p>
        </w:tc>
      </w:tr>
    </w:tbl>
    <w:p w14:paraId="595F616D" w14:textId="77777777" w:rsidR="00B9399E" w:rsidRPr="00D353B4" w:rsidRDefault="00B9399E" w:rsidP="00B9399E">
      <w:pPr>
        <w:tabs>
          <w:tab w:val="left" w:pos="4190"/>
        </w:tabs>
        <w:rPr>
          <w:b/>
          <w:sz w:val="28"/>
          <w:szCs w:val="28"/>
        </w:rPr>
      </w:pPr>
    </w:p>
    <w:p w14:paraId="6EF8563C" w14:textId="6A170B3D" w:rsidR="00B9399E" w:rsidRPr="00D353B4" w:rsidRDefault="00B9399E" w:rsidP="00B9399E">
      <w:pPr>
        <w:tabs>
          <w:tab w:val="left" w:pos="4190"/>
        </w:tabs>
        <w:rPr>
          <w:b/>
          <w:sz w:val="28"/>
          <w:szCs w:val="28"/>
        </w:rPr>
      </w:pPr>
      <w:r w:rsidRPr="00D353B4">
        <w:rPr>
          <w:b/>
          <w:sz w:val="28"/>
          <w:szCs w:val="28"/>
        </w:rPr>
        <w:t>Karta opisu zajęć z modułu Organizacja pracy biurowej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8"/>
        <w:gridCol w:w="6320"/>
      </w:tblGrid>
      <w:tr w:rsidR="00D353B4" w:rsidRPr="00D353B4" w14:paraId="3EF38040" w14:textId="77777777" w:rsidTr="003A2572">
        <w:trPr>
          <w:trHeight w:val="20"/>
        </w:trPr>
        <w:tc>
          <w:tcPr>
            <w:tcW w:w="1718" w:type="pct"/>
            <w:shd w:val="clear" w:color="auto" w:fill="auto"/>
          </w:tcPr>
          <w:p w14:paraId="6CE8CCD6" w14:textId="77777777" w:rsidR="00D93253" w:rsidRPr="00D353B4" w:rsidRDefault="00D93253" w:rsidP="0032119D">
            <w:r w:rsidRPr="00D353B4">
              <w:t xml:space="preserve">Nazwa kierunku studiów </w:t>
            </w:r>
          </w:p>
        </w:tc>
        <w:tc>
          <w:tcPr>
            <w:tcW w:w="3282" w:type="pct"/>
            <w:shd w:val="clear" w:color="auto" w:fill="auto"/>
          </w:tcPr>
          <w:p w14:paraId="3A0723C1" w14:textId="77777777" w:rsidR="00D93253" w:rsidRPr="00D353B4" w:rsidRDefault="00D93253" w:rsidP="0032119D">
            <w:r w:rsidRPr="00D353B4">
              <w:t xml:space="preserve">Turystyka i rekreacja </w:t>
            </w:r>
          </w:p>
        </w:tc>
      </w:tr>
      <w:tr w:rsidR="00D353B4" w:rsidRPr="00D353B4" w14:paraId="18888224" w14:textId="77777777" w:rsidTr="003A2572">
        <w:trPr>
          <w:trHeight w:val="20"/>
        </w:trPr>
        <w:tc>
          <w:tcPr>
            <w:tcW w:w="1718" w:type="pct"/>
            <w:shd w:val="clear" w:color="auto" w:fill="auto"/>
          </w:tcPr>
          <w:p w14:paraId="1E8BE8A0" w14:textId="77777777" w:rsidR="00D93253" w:rsidRPr="00D353B4" w:rsidRDefault="00D93253" w:rsidP="0032119D">
            <w:r w:rsidRPr="00D353B4">
              <w:t>Nazwa modułu, także nazwa w języku angielskim</w:t>
            </w:r>
          </w:p>
        </w:tc>
        <w:tc>
          <w:tcPr>
            <w:tcW w:w="3282" w:type="pct"/>
            <w:shd w:val="clear" w:color="auto" w:fill="auto"/>
          </w:tcPr>
          <w:p w14:paraId="7867FFA3" w14:textId="77777777" w:rsidR="00D93253" w:rsidRPr="00D353B4" w:rsidRDefault="00D93253" w:rsidP="0032119D">
            <w:pPr>
              <w:rPr>
                <w:bCs/>
              </w:rPr>
            </w:pPr>
            <w:r w:rsidRPr="00D353B4">
              <w:rPr>
                <w:bCs/>
              </w:rPr>
              <w:t xml:space="preserve">Organizacja pracy biurowej w turystyce </w:t>
            </w:r>
          </w:p>
          <w:p w14:paraId="48C7154A" w14:textId="77777777" w:rsidR="00D93253" w:rsidRPr="00D353B4" w:rsidRDefault="00D93253" w:rsidP="0032119D">
            <w:r w:rsidRPr="00D353B4">
              <w:t>Organising office work in tourism</w:t>
            </w:r>
          </w:p>
        </w:tc>
      </w:tr>
      <w:tr w:rsidR="00D353B4" w:rsidRPr="00D353B4" w14:paraId="1C2A720A" w14:textId="77777777" w:rsidTr="003A2572">
        <w:trPr>
          <w:trHeight w:val="20"/>
        </w:trPr>
        <w:tc>
          <w:tcPr>
            <w:tcW w:w="1718" w:type="pct"/>
            <w:shd w:val="clear" w:color="auto" w:fill="auto"/>
          </w:tcPr>
          <w:p w14:paraId="47F552C7" w14:textId="77777777" w:rsidR="00D93253" w:rsidRPr="00D353B4" w:rsidRDefault="00D93253" w:rsidP="0032119D">
            <w:r w:rsidRPr="00D353B4">
              <w:t xml:space="preserve">Język wykładowy </w:t>
            </w:r>
          </w:p>
        </w:tc>
        <w:tc>
          <w:tcPr>
            <w:tcW w:w="3282" w:type="pct"/>
            <w:shd w:val="clear" w:color="auto" w:fill="auto"/>
          </w:tcPr>
          <w:p w14:paraId="297582DF" w14:textId="77777777" w:rsidR="00D93253" w:rsidRPr="00D353B4" w:rsidRDefault="00D93253" w:rsidP="0032119D">
            <w:r w:rsidRPr="00D353B4">
              <w:t>polski</w:t>
            </w:r>
          </w:p>
        </w:tc>
      </w:tr>
      <w:tr w:rsidR="00D353B4" w:rsidRPr="00D353B4" w14:paraId="27D07330" w14:textId="77777777" w:rsidTr="003A2572">
        <w:trPr>
          <w:trHeight w:val="20"/>
        </w:trPr>
        <w:tc>
          <w:tcPr>
            <w:tcW w:w="1718" w:type="pct"/>
            <w:shd w:val="clear" w:color="auto" w:fill="auto"/>
          </w:tcPr>
          <w:p w14:paraId="2365B8FC" w14:textId="77777777" w:rsidR="00D93253" w:rsidRPr="00D353B4" w:rsidRDefault="00D93253" w:rsidP="0032119D">
            <w:pPr>
              <w:autoSpaceDE w:val="0"/>
              <w:autoSpaceDN w:val="0"/>
              <w:adjustRightInd w:val="0"/>
            </w:pPr>
            <w:r w:rsidRPr="00D353B4">
              <w:t xml:space="preserve">Rodzaj modułu </w:t>
            </w:r>
          </w:p>
        </w:tc>
        <w:tc>
          <w:tcPr>
            <w:tcW w:w="3282" w:type="pct"/>
            <w:shd w:val="clear" w:color="auto" w:fill="auto"/>
          </w:tcPr>
          <w:p w14:paraId="10765CBD" w14:textId="77777777" w:rsidR="00D93253" w:rsidRPr="00D353B4" w:rsidRDefault="00D93253" w:rsidP="0032119D">
            <w:r w:rsidRPr="00D353B4">
              <w:t>obowiązkowy</w:t>
            </w:r>
          </w:p>
        </w:tc>
      </w:tr>
      <w:tr w:rsidR="00D353B4" w:rsidRPr="00D353B4" w14:paraId="5B703120" w14:textId="77777777" w:rsidTr="003A2572">
        <w:trPr>
          <w:trHeight w:val="20"/>
        </w:trPr>
        <w:tc>
          <w:tcPr>
            <w:tcW w:w="1718" w:type="pct"/>
            <w:shd w:val="clear" w:color="auto" w:fill="auto"/>
          </w:tcPr>
          <w:p w14:paraId="02DFB895" w14:textId="77777777" w:rsidR="00D93253" w:rsidRPr="00D353B4" w:rsidRDefault="00D93253" w:rsidP="0032119D">
            <w:r w:rsidRPr="00D353B4">
              <w:t>Poziom studiów</w:t>
            </w:r>
          </w:p>
        </w:tc>
        <w:tc>
          <w:tcPr>
            <w:tcW w:w="3282" w:type="pct"/>
            <w:shd w:val="clear" w:color="auto" w:fill="auto"/>
          </w:tcPr>
          <w:p w14:paraId="5BB8CBD2" w14:textId="77777777" w:rsidR="00D93253" w:rsidRPr="00D353B4" w:rsidRDefault="00D93253" w:rsidP="0032119D">
            <w:r w:rsidRPr="00D353B4">
              <w:t>pierwszego stopnia</w:t>
            </w:r>
          </w:p>
        </w:tc>
      </w:tr>
      <w:tr w:rsidR="00D353B4" w:rsidRPr="00D353B4" w14:paraId="15AD1C56" w14:textId="77777777" w:rsidTr="003A2572">
        <w:trPr>
          <w:trHeight w:val="20"/>
        </w:trPr>
        <w:tc>
          <w:tcPr>
            <w:tcW w:w="1718" w:type="pct"/>
            <w:shd w:val="clear" w:color="auto" w:fill="auto"/>
          </w:tcPr>
          <w:p w14:paraId="7A197070" w14:textId="77777777" w:rsidR="00D93253" w:rsidRPr="00D353B4" w:rsidRDefault="00D93253" w:rsidP="0032119D">
            <w:r w:rsidRPr="00D353B4">
              <w:lastRenderedPageBreak/>
              <w:t>Forma studiów</w:t>
            </w:r>
          </w:p>
        </w:tc>
        <w:tc>
          <w:tcPr>
            <w:tcW w:w="3282" w:type="pct"/>
            <w:shd w:val="clear" w:color="auto" w:fill="auto"/>
          </w:tcPr>
          <w:p w14:paraId="3CFB7465" w14:textId="4BA050A8" w:rsidR="00D93253" w:rsidRPr="00D353B4" w:rsidRDefault="0039707D" w:rsidP="0032119D">
            <w:r w:rsidRPr="00D353B4">
              <w:t>nie</w:t>
            </w:r>
            <w:r w:rsidR="00D93253" w:rsidRPr="00D353B4">
              <w:t>stacjonarne</w:t>
            </w:r>
          </w:p>
        </w:tc>
      </w:tr>
      <w:tr w:rsidR="00D353B4" w:rsidRPr="00D353B4" w14:paraId="7B5F92E6" w14:textId="77777777" w:rsidTr="003A2572">
        <w:trPr>
          <w:trHeight w:val="20"/>
        </w:trPr>
        <w:tc>
          <w:tcPr>
            <w:tcW w:w="1718" w:type="pct"/>
            <w:shd w:val="clear" w:color="auto" w:fill="auto"/>
          </w:tcPr>
          <w:p w14:paraId="2D24DA52" w14:textId="77777777" w:rsidR="00D93253" w:rsidRPr="00D353B4" w:rsidRDefault="00D93253" w:rsidP="0032119D">
            <w:r w:rsidRPr="00D353B4">
              <w:t>Rok studiów dla kierunku</w:t>
            </w:r>
          </w:p>
        </w:tc>
        <w:tc>
          <w:tcPr>
            <w:tcW w:w="3282" w:type="pct"/>
            <w:shd w:val="clear" w:color="auto" w:fill="auto"/>
          </w:tcPr>
          <w:p w14:paraId="79D855C6" w14:textId="77777777" w:rsidR="00D93253" w:rsidRPr="00D353B4" w:rsidRDefault="00D93253" w:rsidP="0032119D">
            <w:r w:rsidRPr="00D353B4">
              <w:t>I</w:t>
            </w:r>
          </w:p>
        </w:tc>
      </w:tr>
      <w:tr w:rsidR="00D353B4" w:rsidRPr="00D353B4" w14:paraId="4E4A8CBF" w14:textId="77777777" w:rsidTr="003A2572">
        <w:trPr>
          <w:trHeight w:val="20"/>
        </w:trPr>
        <w:tc>
          <w:tcPr>
            <w:tcW w:w="1718" w:type="pct"/>
            <w:shd w:val="clear" w:color="auto" w:fill="auto"/>
          </w:tcPr>
          <w:p w14:paraId="1C937911" w14:textId="77777777" w:rsidR="00D93253" w:rsidRPr="00D353B4" w:rsidRDefault="00D93253" w:rsidP="0032119D">
            <w:r w:rsidRPr="00D353B4">
              <w:t>Semestr dla kierunku</w:t>
            </w:r>
          </w:p>
        </w:tc>
        <w:tc>
          <w:tcPr>
            <w:tcW w:w="3282" w:type="pct"/>
            <w:shd w:val="clear" w:color="auto" w:fill="auto"/>
          </w:tcPr>
          <w:p w14:paraId="60985039" w14:textId="77777777" w:rsidR="00D93253" w:rsidRPr="00D353B4" w:rsidRDefault="00D93253" w:rsidP="0032119D">
            <w:r w:rsidRPr="00D353B4">
              <w:t>2</w:t>
            </w:r>
          </w:p>
        </w:tc>
      </w:tr>
      <w:tr w:rsidR="00D353B4" w:rsidRPr="00D353B4" w14:paraId="515C13D4" w14:textId="77777777" w:rsidTr="003A2572">
        <w:trPr>
          <w:trHeight w:val="20"/>
        </w:trPr>
        <w:tc>
          <w:tcPr>
            <w:tcW w:w="1718" w:type="pct"/>
            <w:shd w:val="clear" w:color="auto" w:fill="auto"/>
          </w:tcPr>
          <w:p w14:paraId="1D0666C3" w14:textId="77777777" w:rsidR="00D93253" w:rsidRPr="00D353B4" w:rsidRDefault="00D93253" w:rsidP="0032119D">
            <w:pPr>
              <w:autoSpaceDE w:val="0"/>
              <w:autoSpaceDN w:val="0"/>
              <w:adjustRightInd w:val="0"/>
            </w:pPr>
            <w:r w:rsidRPr="00D353B4">
              <w:t>Liczba punktów ECTS z podziałem na kontaktowe/ niekontaktowe</w:t>
            </w:r>
          </w:p>
        </w:tc>
        <w:tc>
          <w:tcPr>
            <w:tcW w:w="3282" w:type="pct"/>
            <w:shd w:val="clear" w:color="auto" w:fill="auto"/>
          </w:tcPr>
          <w:p w14:paraId="19A1057C" w14:textId="036237AD" w:rsidR="00D93253" w:rsidRPr="00D353B4" w:rsidRDefault="00675454" w:rsidP="0032119D">
            <w:r w:rsidRPr="00D353B4">
              <w:t>3</w:t>
            </w:r>
            <w:r w:rsidR="00D93253" w:rsidRPr="00D353B4">
              <w:t xml:space="preserve"> (</w:t>
            </w:r>
            <w:r w:rsidR="00BC7034" w:rsidRPr="00D353B4">
              <w:t>0,9/2,1</w:t>
            </w:r>
            <w:r w:rsidR="00D93253" w:rsidRPr="00D353B4">
              <w:t>)</w:t>
            </w:r>
          </w:p>
        </w:tc>
      </w:tr>
      <w:tr w:rsidR="00D353B4" w:rsidRPr="00D353B4" w14:paraId="37B49BCF" w14:textId="77777777" w:rsidTr="003A2572">
        <w:trPr>
          <w:trHeight w:val="20"/>
        </w:trPr>
        <w:tc>
          <w:tcPr>
            <w:tcW w:w="1718" w:type="pct"/>
            <w:shd w:val="clear" w:color="auto" w:fill="auto"/>
          </w:tcPr>
          <w:p w14:paraId="5471852E" w14:textId="77777777" w:rsidR="00D93253" w:rsidRPr="00D353B4" w:rsidRDefault="00D93253" w:rsidP="0032119D">
            <w:pPr>
              <w:autoSpaceDE w:val="0"/>
              <w:autoSpaceDN w:val="0"/>
              <w:adjustRightInd w:val="0"/>
            </w:pPr>
            <w:r w:rsidRPr="00D353B4">
              <w:t>Tytuł naukowy/stopień naukowy, imię i nazwisko osoby odpowiedzialnej za moduł</w:t>
            </w:r>
          </w:p>
        </w:tc>
        <w:tc>
          <w:tcPr>
            <w:tcW w:w="3282" w:type="pct"/>
            <w:shd w:val="clear" w:color="auto" w:fill="auto"/>
          </w:tcPr>
          <w:p w14:paraId="220F1566" w14:textId="77777777" w:rsidR="00D93253" w:rsidRPr="00D353B4" w:rsidRDefault="00D93253" w:rsidP="0032119D">
            <w:r w:rsidRPr="00D353B4">
              <w:t xml:space="preserve">dr Agata Kobyłka </w:t>
            </w:r>
          </w:p>
        </w:tc>
      </w:tr>
      <w:tr w:rsidR="00D353B4" w:rsidRPr="00D353B4" w14:paraId="73035A97" w14:textId="77777777" w:rsidTr="003A2572">
        <w:trPr>
          <w:trHeight w:val="20"/>
        </w:trPr>
        <w:tc>
          <w:tcPr>
            <w:tcW w:w="1718" w:type="pct"/>
            <w:shd w:val="clear" w:color="auto" w:fill="auto"/>
          </w:tcPr>
          <w:p w14:paraId="26CA1F0E" w14:textId="77777777" w:rsidR="00D93253" w:rsidRPr="00D353B4" w:rsidRDefault="00D93253" w:rsidP="0032119D">
            <w:r w:rsidRPr="00D353B4">
              <w:t>Jednostka oferująca moduł</w:t>
            </w:r>
          </w:p>
        </w:tc>
        <w:tc>
          <w:tcPr>
            <w:tcW w:w="3282" w:type="pct"/>
            <w:shd w:val="clear" w:color="auto" w:fill="auto"/>
          </w:tcPr>
          <w:p w14:paraId="3316212C" w14:textId="77777777" w:rsidR="00D93253" w:rsidRPr="00D353B4" w:rsidRDefault="00D93253" w:rsidP="0032119D">
            <w:r w:rsidRPr="00D353B4">
              <w:t>Katedra Turystyki i Rekreacji</w:t>
            </w:r>
          </w:p>
        </w:tc>
      </w:tr>
      <w:tr w:rsidR="00D353B4" w:rsidRPr="00D353B4" w14:paraId="053FA6FA" w14:textId="77777777" w:rsidTr="003A2572">
        <w:trPr>
          <w:trHeight w:val="20"/>
        </w:trPr>
        <w:tc>
          <w:tcPr>
            <w:tcW w:w="1718" w:type="pct"/>
            <w:shd w:val="clear" w:color="auto" w:fill="auto"/>
          </w:tcPr>
          <w:p w14:paraId="62B7493E" w14:textId="77777777" w:rsidR="00D93253" w:rsidRPr="00D353B4" w:rsidRDefault="00D93253" w:rsidP="0032119D">
            <w:r w:rsidRPr="00D353B4">
              <w:t>Cel modułu</w:t>
            </w:r>
          </w:p>
        </w:tc>
        <w:tc>
          <w:tcPr>
            <w:tcW w:w="3282" w:type="pct"/>
            <w:shd w:val="clear" w:color="auto" w:fill="auto"/>
          </w:tcPr>
          <w:p w14:paraId="2C81A910" w14:textId="77777777" w:rsidR="00D93253" w:rsidRPr="00D353B4" w:rsidRDefault="00D93253" w:rsidP="0032119D">
            <w:pPr>
              <w:autoSpaceDE w:val="0"/>
              <w:autoSpaceDN w:val="0"/>
              <w:adjustRightInd w:val="0"/>
            </w:pPr>
            <w:r w:rsidRPr="00D353B4">
              <w:t>Opanowanie umiejętności zarządzania biurem turystycznym, organizacji zebrań, poprawnego redagowania korespondencji oraz profesjonalnej obsługi klienta.</w:t>
            </w:r>
          </w:p>
        </w:tc>
      </w:tr>
      <w:tr w:rsidR="00D353B4" w:rsidRPr="00D353B4" w14:paraId="18F0A126" w14:textId="77777777" w:rsidTr="003A2572">
        <w:trPr>
          <w:trHeight w:val="20"/>
        </w:trPr>
        <w:tc>
          <w:tcPr>
            <w:tcW w:w="1718" w:type="pct"/>
            <w:vMerge w:val="restart"/>
            <w:shd w:val="clear" w:color="auto" w:fill="auto"/>
          </w:tcPr>
          <w:p w14:paraId="75F58854" w14:textId="77777777" w:rsidR="00D93253" w:rsidRPr="00D353B4" w:rsidRDefault="00D93253" w:rsidP="0032119D">
            <w:r w:rsidRPr="00D353B4">
              <w:t>Efekty uczenia się dla modułu to opis zasobu wiedzy, umiejętności i kompetencji społecznych, które student osiągnie po zrealizowaniu zajęć.</w:t>
            </w:r>
          </w:p>
        </w:tc>
        <w:tc>
          <w:tcPr>
            <w:tcW w:w="3282" w:type="pct"/>
            <w:shd w:val="clear" w:color="auto" w:fill="auto"/>
          </w:tcPr>
          <w:p w14:paraId="677BF19A" w14:textId="77777777" w:rsidR="00D93253" w:rsidRPr="00D353B4" w:rsidRDefault="00D93253" w:rsidP="0032119D">
            <w:r w:rsidRPr="00D353B4">
              <w:t xml:space="preserve">Wiedza: </w:t>
            </w:r>
          </w:p>
        </w:tc>
      </w:tr>
      <w:tr w:rsidR="00D353B4" w:rsidRPr="00D353B4" w14:paraId="6B181157" w14:textId="77777777" w:rsidTr="003A2572">
        <w:trPr>
          <w:trHeight w:val="20"/>
        </w:trPr>
        <w:tc>
          <w:tcPr>
            <w:tcW w:w="1718" w:type="pct"/>
            <w:vMerge/>
            <w:shd w:val="clear" w:color="auto" w:fill="auto"/>
          </w:tcPr>
          <w:p w14:paraId="6263007A" w14:textId="77777777" w:rsidR="00D93253" w:rsidRPr="00D353B4" w:rsidRDefault="00D93253" w:rsidP="0032119D">
            <w:pPr>
              <w:rPr>
                <w:highlight w:val="yellow"/>
              </w:rPr>
            </w:pPr>
          </w:p>
        </w:tc>
        <w:tc>
          <w:tcPr>
            <w:tcW w:w="3282" w:type="pct"/>
            <w:shd w:val="clear" w:color="auto" w:fill="auto"/>
          </w:tcPr>
          <w:p w14:paraId="0B1621B7" w14:textId="77777777" w:rsidR="00D93253" w:rsidRPr="00D353B4" w:rsidRDefault="00D93253" w:rsidP="0032119D">
            <w:r w:rsidRPr="00D353B4">
              <w:t>W1 – wie, jakie są zasady redagowania pism urzędowych</w:t>
            </w:r>
          </w:p>
        </w:tc>
      </w:tr>
      <w:tr w:rsidR="00D353B4" w:rsidRPr="00D353B4" w14:paraId="1F0284D4" w14:textId="77777777" w:rsidTr="003A2572">
        <w:trPr>
          <w:trHeight w:val="20"/>
        </w:trPr>
        <w:tc>
          <w:tcPr>
            <w:tcW w:w="1718" w:type="pct"/>
            <w:vMerge/>
            <w:shd w:val="clear" w:color="auto" w:fill="auto"/>
          </w:tcPr>
          <w:p w14:paraId="155E28B9" w14:textId="77777777" w:rsidR="00D93253" w:rsidRPr="00D353B4" w:rsidRDefault="00D93253" w:rsidP="0032119D">
            <w:pPr>
              <w:rPr>
                <w:highlight w:val="yellow"/>
              </w:rPr>
            </w:pPr>
          </w:p>
        </w:tc>
        <w:tc>
          <w:tcPr>
            <w:tcW w:w="3282" w:type="pct"/>
            <w:shd w:val="clear" w:color="auto" w:fill="auto"/>
          </w:tcPr>
          <w:p w14:paraId="584D0D42" w14:textId="77777777" w:rsidR="00D93253" w:rsidRPr="00D353B4" w:rsidRDefault="00D93253" w:rsidP="0032119D">
            <w:r w:rsidRPr="00D353B4">
              <w:t>W2 – zna zasady organizacji i techniki pracy biurowej w podmiotach organizujących turystykę i rekreację</w:t>
            </w:r>
          </w:p>
        </w:tc>
      </w:tr>
      <w:tr w:rsidR="00D353B4" w:rsidRPr="00D353B4" w14:paraId="010E6B9B" w14:textId="77777777" w:rsidTr="003A2572">
        <w:trPr>
          <w:trHeight w:val="20"/>
        </w:trPr>
        <w:tc>
          <w:tcPr>
            <w:tcW w:w="1718" w:type="pct"/>
            <w:vMerge/>
            <w:shd w:val="clear" w:color="auto" w:fill="auto"/>
          </w:tcPr>
          <w:p w14:paraId="3EAE896A" w14:textId="77777777" w:rsidR="00D93253" w:rsidRPr="00D353B4" w:rsidRDefault="00D93253" w:rsidP="0032119D">
            <w:pPr>
              <w:rPr>
                <w:highlight w:val="yellow"/>
              </w:rPr>
            </w:pPr>
          </w:p>
        </w:tc>
        <w:tc>
          <w:tcPr>
            <w:tcW w:w="3282" w:type="pct"/>
            <w:shd w:val="clear" w:color="auto" w:fill="auto"/>
          </w:tcPr>
          <w:p w14:paraId="48DA7D86" w14:textId="77777777" w:rsidR="00D93253" w:rsidRPr="00D353B4" w:rsidRDefault="00D93253" w:rsidP="0032119D">
            <w:r w:rsidRPr="00D353B4">
              <w:t>W3 – wie, jakie są podstawowe zasady prawidłowego obiegu dokumentów biurowych</w:t>
            </w:r>
          </w:p>
        </w:tc>
      </w:tr>
      <w:tr w:rsidR="00D353B4" w:rsidRPr="00D353B4" w14:paraId="6257DB0A" w14:textId="77777777" w:rsidTr="003A2572">
        <w:trPr>
          <w:trHeight w:val="20"/>
        </w:trPr>
        <w:tc>
          <w:tcPr>
            <w:tcW w:w="1718" w:type="pct"/>
            <w:vMerge/>
            <w:shd w:val="clear" w:color="auto" w:fill="auto"/>
          </w:tcPr>
          <w:p w14:paraId="2142B855" w14:textId="77777777" w:rsidR="00D93253" w:rsidRPr="00D353B4" w:rsidRDefault="00D93253" w:rsidP="0032119D">
            <w:pPr>
              <w:rPr>
                <w:highlight w:val="yellow"/>
              </w:rPr>
            </w:pPr>
          </w:p>
        </w:tc>
        <w:tc>
          <w:tcPr>
            <w:tcW w:w="3282" w:type="pct"/>
            <w:shd w:val="clear" w:color="auto" w:fill="auto"/>
          </w:tcPr>
          <w:p w14:paraId="17A65000" w14:textId="77777777" w:rsidR="00D93253" w:rsidRPr="00D353B4" w:rsidRDefault="00D93253" w:rsidP="0032119D">
            <w:r w:rsidRPr="00D353B4">
              <w:t>Umiejętności:</w:t>
            </w:r>
          </w:p>
        </w:tc>
      </w:tr>
      <w:tr w:rsidR="00D353B4" w:rsidRPr="00D353B4" w14:paraId="756B54AF" w14:textId="77777777" w:rsidTr="003A2572">
        <w:trPr>
          <w:trHeight w:val="20"/>
        </w:trPr>
        <w:tc>
          <w:tcPr>
            <w:tcW w:w="1718" w:type="pct"/>
            <w:vMerge/>
            <w:shd w:val="clear" w:color="auto" w:fill="auto"/>
          </w:tcPr>
          <w:p w14:paraId="5F7AF851" w14:textId="77777777" w:rsidR="00D93253" w:rsidRPr="00D353B4" w:rsidRDefault="00D93253" w:rsidP="0032119D">
            <w:pPr>
              <w:rPr>
                <w:highlight w:val="yellow"/>
              </w:rPr>
            </w:pPr>
          </w:p>
        </w:tc>
        <w:tc>
          <w:tcPr>
            <w:tcW w:w="3282" w:type="pct"/>
            <w:shd w:val="clear" w:color="auto" w:fill="auto"/>
          </w:tcPr>
          <w:p w14:paraId="0B953051" w14:textId="77777777" w:rsidR="00D93253" w:rsidRPr="00D353B4" w:rsidRDefault="00D93253" w:rsidP="0032119D">
            <w:r w:rsidRPr="00D353B4">
              <w:t>U1 – umie prawidłowo przygotować wybrane pisma zatytułowane zachowując wymogi tworzenia pism administracyjnych</w:t>
            </w:r>
          </w:p>
        </w:tc>
      </w:tr>
      <w:tr w:rsidR="00D353B4" w:rsidRPr="00D353B4" w14:paraId="13EE7B2A" w14:textId="77777777" w:rsidTr="003A2572">
        <w:trPr>
          <w:trHeight w:val="20"/>
        </w:trPr>
        <w:tc>
          <w:tcPr>
            <w:tcW w:w="1718" w:type="pct"/>
            <w:vMerge/>
            <w:shd w:val="clear" w:color="auto" w:fill="auto"/>
          </w:tcPr>
          <w:p w14:paraId="319CC5CC" w14:textId="77777777" w:rsidR="00D93253" w:rsidRPr="00D353B4" w:rsidRDefault="00D93253" w:rsidP="0032119D">
            <w:pPr>
              <w:rPr>
                <w:highlight w:val="yellow"/>
              </w:rPr>
            </w:pPr>
          </w:p>
        </w:tc>
        <w:tc>
          <w:tcPr>
            <w:tcW w:w="3282" w:type="pct"/>
            <w:shd w:val="clear" w:color="auto" w:fill="auto"/>
          </w:tcPr>
          <w:p w14:paraId="665CDF46" w14:textId="77777777" w:rsidR="00D93253" w:rsidRPr="00D353B4" w:rsidRDefault="00D93253" w:rsidP="0032119D">
            <w:r w:rsidRPr="00D353B4">
              <w:t>U2 – umie prawidłowo przygotować korespondencje związaną z organizacją imprezy turystycznej</w:t>
            </w:r>
          </w:p>
        </w:tc>
      </w:tr>
      <w:tr w:rsidR="00D353B4" w:rsidRPr="00D353B4" w14:paraId="3B176FF6" w14:textId="77777777" w:rsidTr="003A2572">
        <w:trPr>
          <w:trHeight w:val="20"/>
        </w:trPr>
        <w:tc>
          <w:tcPr>
            <w:tcW w:w="1718" w:type="pct"/>
            <w:vMerge/>
            <w:shd w:val="clear" w:color="auto" w:fill="auto"/>
          </w:tcPr>
          <w:p w14:paraId="3EF7C1F7" w14:textId="77777777" w:rsidR="00D93253" w:rsidRPr="00D353B4" w:rsidRDefault="00D93253" w:rsidP="0032119D">
            <w:pPr>
              <w:rPr>
                <w:highlight w:val="yellow"/>
              </w:rPr>
            </w:pPr>
          </w:p>
        </w:tc>
        <w:tc>
          <w:tcPr>
            <w:tcW w:w="3282" w:type="pct"/>
            <w:shd w:val="clear" w:color="auto" w:fill="auto"/>
          </w:tcPr>
          <w:p w14:paraId="41D8F40D" w14:textId="77777777" w:rsidR="00D93253" w:rsidRPr="00D353B4" w:rsidRDefault="00D93253" w:rsidP="0032119D">
            <w:r w:rsidRPr="00D353B4">
              <w:t xml:space="preserve">U3 – umie przygotować materiały graficzne przy użyciu dostosowanych do tego programów  </w:t>
            </w:r>
          </w:p>
        </w:tc>
      </w:tr>
      <w:tr w:rsidR="00D353B4" w:rsidRPr="00D353B4" w14:paraId="39E06CCB" w14:textId="77777777" w:rsidTr="003A2572">
        <w:trPr>
          <w:trHeight w:val="20"/>
        </w:trPr>
        <w:tc>
          <w:tcPr>
            <w:tcW w:w="1718" w:type="pct"/>
            <w:vMerge/>
            <w:shd w:val="clear" w:color="auto" w:fill="auto"/>
          </w:tcPr>
          <w:p w14:paraId="0D2F1706" w14:textId="77777777" w:rsidR="00D93253" w:rsidRPr="00D353B4" w:rsidRDefault="00D93253" w:rsidP="0032119D">
            <w:pPr>
              <w:rPr>
                <w:highlight w:val="yellow"/>
              </w:rPr>
            </w:pPr>
          </w:p>
        </w:tc>
        <w:tc>
          <w:tcPr>
            <w:tcW w:w="3282" w:type="pct"/>
            <w:shd w:val="clear" w:color="auto" w:fill="auto"/>
          </w:tcPr>
          <w:p w14:paraId="6292EECF" w14:textId="77777777" w:rsidR="00D93253" w:rsidRPr="00D353B4" w:rsidRDefault="00D93253" w:rsidP="0032119D">
            <w:r w:rsidRPr="00D353B4">
              <w:t>Kompetencje społeczne:</w:t>
            </w:r>
          </w:p>
        </w:tc>
      </w:tr>
      <w:tr w:rsidR="00D353B4" w:rsidRPr="00D353B4" w14:paraId="5EBC0539" w14:textId="77777777" w:rsidTr="003A2572">
        <w:trPr>
          <w:trHeight w:val="20"/>
        </w:trPr>
        <w:tc>
          <w:tcPr>
            <w:tcW w:w="1718" w:type="pct"/>
            <w:vMerge/>
            <w:shd w:val="clear" w:color="auto" w:fill="auto"/>
          </w:tcPr>
          <w:p w14:paraId="71BA694E" w14:textId="77777777" w:rsidR="00D93253" w:rsidRPr="00D353B4" w:rsidRDefault="00D93253" w:rsidP="0032119D">
            <w:pPr>
              <w:rPr>
                <w:highlight w:val="yellow"/>
              </w:rPr>
            </w:pPr>
          </w:p>
        </w:tc>
        <w:tc>
          <w:tcPr>
            <w:tcW w:w="3282" w:type="pct"/>
            <w:shd w:val="clear" w:color="auto" w:fill="auto"/>
          </w:tcPr>
          <w:p w14:paraId="1766D312" w14:textId="77777777" w:rsidR="00D93253" w:rsidRPr="00D353B4" w:rsidRDefault="00D93253" w:rsidP="0032119D">
            <w:r w:rsidRPr="00D353B4">
              <w:t xml:space="preserve">K1 – jest gotów obsługiwać interesantów biura/sekretariatu z szacunkiem i udzielać im we właściwy sposób odpowiedzi </w:t>
            </w:r>
          </w:p>
        </w:tc>
      </w:tr>
      <w:tr w:rsidR="00D353B4" w:rsidRPr="00D353B4" w14:paraId="3353C922" w14:textId="77777777" w:rsidTr="003A2572">
        <w:trPr>
          <w:trHeight w:val="20"/>
        </w:trPr>
        <w:tc>
          <w:tcPr>
            <w:tcW w:w="1718" w:type="pct"/>
            <w:shd w:val="clear" w:color="auto" w:fill="auto"/>
          </w:tcPr>
          <w:p w14:paraId="6E213193" w14:textId="77777777" w:rsidR="00D93253" w:rsidRPr="00D353B4" w:rsidRDefault="00D93253" w:rsidP="0032119D">
            <w:r w:rsidRPr="00D353B4">
              <w:t>Odniesienie modułowych efektów uczenia się do kierunkowych efektów uczenia się</w:t>
            </w:r>
          </w:p>
        </w:tc>
        <w:tc>
          <w:tcPr>
            <w:tcW w:w="3282" w:type="pct"/>
            <w:shd w:val="clear" w:color="auto" w:fill="auto"/>
          </w:tcPr>
          <w:p w14:paraId="0A77B464" w14:textId="77777777" w:rsidR="00D93253" w:rsidRPr="00D353B4" w:rsidRDefault="00D93253" w:rsidP="0032119D">
            <w:pPr>
              <w:jc w:val="both"/>
            </w:pPr>
            <w:r w:rsidRPr="00D353B4">
              <w:t>Kod efektu modułowego – kod efektu kierunkowego</w:t>
            </w:r>
          </w:p>
          <w:p w14:paraId="2D5007AB" w14:textId="77777777" w:rsidR="00D93253" w:rsidRPr="00D353B4" w:rsidRDefault="00D93253" w:rsidP="0032119D">
            <w:pPr>
              <w:jc w:val="both"/>
            </w:pPr>
            <w:r w:rsidRPr="00D353B4">
              <w:t>W1 – TR_W01</w:t>
            </w:r>
          </w:p>
          <w:p w14:paraId="7242EC75" w14:textId="77777777" w:rsidR="00D93253" w:rsidRPr="00D353B4" w:rsidRDefault="00D93253" w:rsidP="0032119D">
            <w:pPr>
              <w:jc w:val="both"/>
            </w:pPr>
            <w:r w:rsidRPr="00D353B4">
              <w:t>W2 – TR_W02, TR_W09</w:t>
            </w:r>
          </w:p>
          <w:p w14:paraId="0C762D55" w14:textId="77777777" w:rsidR="00D93253" w:rsidRPr="00D353B4" w:rsidRDefault="00D93253" w:rsidP="0032119D">
            <w:pPr>
              <w:jc w:val="both"/>
            </w:pPr>
            <w:r w:rsidRPr="00D353B4">
              <w:t>W3 – TR_W03</w:t>
            </w:r>
          </w:p>
          <w:p w14:paraId="2CB5CDDA" w14:textId="77777777" w:rsidR="00D93253" w:rsidRPr="00D353B4" w:rsidRDefault="00D93253" w:rsidP="0032119D">
            <w:pPr>
              <w:jc w:val="both"/>
            </w:pPr>
            <w:r w:rsidRPr="00D353B4">
              <w:t>U1 – TR_U06</w:t>
            </w:r>
          </w:p>
          <w:p w14:paraId="55A6F1F8" w14:textId="77777777" w:rsidR="00D93253" w:rsidRPr="00D353B4" w:rsidRDefault="00D93253" w:rsidP="0032119D">
            <w:pPr>
              <w:jc w:val="both"/>
            </w:pPr>
            <w:r w:rsidRPr="00D353B4">
              <w:t>U2 – TR_U02</w:t>
            </w:r>
          </w:p>
          <w:p w14:paraId="009DA5C4" w14:textId="77777777" w:rsidR="00D93253" w:rsidRPr="00D353B4" w:rsidRDefault="00D93253" w:rsidP="0032119D">
            <w:pPr>
              <w:jc w:val="both"/>
            </w:pPr>
            <w:r w:rsidRPr="00D353B4">
              <w:t>U3 – TR_U03</w:t>
            </w:r>
          </w:p>
          <w:p w14:paraId="3AED0E8B" w14:textId="77777777" w:rsidR="00D93253" w:rsidRPr="00D353B4" w:rsidRDefault="00D93253" w:rsidP="0032119D">
            <w:pPr>
              <w:jc w:val="both"/>
            </w:pPr>
            <w:r w:rsidRPr="00D353B4">
              <w:t>K1 – TR_K02</w:t>
            </w:r>
          </w:p>
        </w:tc>
      </w:tr>
      <w:tr w:rsidR="00D353B4" w:rsidRPr="00D353B4" w14:paraId="5E3E9787" w14:textId="77777777" w:rsidTr="003A2572">
        <w:trPr>
          <w:trHeight w:val="20"/>
        </w:trPr>
        <w:tc>
          <w:tcPr>
            <w:tcW w:w="1718" w:type="pct"/>
            <w:shd w:val="clear" w:color="auto" w:fill="auto"/>
          </w:tcPr>
          <w:p w14:paraId="3057EC1A" w14:textId="77777777" w:rsidR="00D93253" w:rsidRPr="00D353B4" w:rsidRDefault="00D93253" w:rsidP="0032119D">
            <w:r w:rsidRPr="00D353B4">
              <w:t>Odniesienie modułowych efektów uczenia się do efektów inżynierskich (jeżeli dotyczy)</w:t>
            </w:r>
          </w:p>
        </w:tc>
        <w:tc>
          <w:tcPr>
            <w:tcW w:w="3282" w:type="pct"/>
            <w:shd w:val="clear" w:color="auto" w:fill="auto"/>
            <w:vAlign w:val="center"/>
          </w:tcPr>
          <w:p w14:paraId="3809779D" w14:textId="77777777" w:rsidR="00D93253" w:rsidRPr="00D353B4" w:rsidRDefault="00D93253" w:rsidP="0032119D">
            <w:pPr>
              <w:jc w:val="both"/>
            </w:pPr>
            <w:r w:rsidRPr="00D353B4">
              <w:t>nie dotyczy</w:t>
            </w:r>
          </w:p>
        </w:tc>
      </w:tr>
      <w:tr w:rsidR="00D353B4" w:rsidRPr="00D353B4" w14:paraId="51831B37" w14:textId="77777777" w:rsidTr="003A2572">
        <w:trPr>
          <w:trHeight w:val="20"/>
        </w:trPr>
        <w:tc>
          <w:tcPr>
            <w:tcW w:w="1718" w:type="pct"/>
            <w:shd w:val="clear" w:color="auto" w:fill="auto"/>
          </w:tcPr>
          <w:p w14:paraId="2247F98D" w14:textId="77777777" w:rsidR="00D93253" w:rsidRPr="00D353B4" w:rsidRDefault="00D93253" w:rsidP="0032119D">
            <w:r w:rsidRPr="00D353B4">
              <w:t xml:space="preserve">Wymagania wstępne i dodatkowe </w:t>
            </w:r>
          </w:p>
        </w:tc>
        <w:tc>
          <w:tcPr>
            <w:tcW w:w="3282" w:type="pct"/>
            <w:shd w:val="clear" w:color="auto" w:fill="auto"/>
          </w:tcPr>
          <w:p w14:paraId="3E3D5217" w14:textId="77777777" w:rsidR="00D93253" w:rsidRPr="00D353B4" w:rsidRDefault="00D93253" w:rsidP="0032119D">
            <w:pPr>
              <w:jc w:val="both"/>
            </w:pPr>
            <w:r w:rsidRPr="00D353B4">
              <w:t xml:space="preserve">Umiejętność podstawowej obsługi komputera w środowisku systemu operacyjnego MS Windows. Przedmiot: BHP i ergonomia </w:t>
            </w:r>
          </w:p>
        </w:tc>
      </w:tr>
      <w:tr w:rsidR="00D353B4" w:rsidRPr="00D353B4" w14:paraId="359FE93F" w14:textId="77777777" w:rsidTr="003A2572">
        <w:trPr>
          <w:trHeight w:val="20"/>
        </w:trPr>
        <w:tc>
          <w:tcPr>
            <w:tcW w:w="1718" w:type="pct"/>
            <w:shd w:val="clear" w:color="auto" w:fill="auto"/>
          </w:tcPr>
          <w:p w14:paraId="2DB7E52C" w14:textId="77777777" w:rsidR="00D93253" w:rsidRPr="00D353B4" w:rsidRDefault="00D93253" w:rsidP="0032119D">
            <w:r w:rsidRPr="00D353B4">
              <w:t xml:space="preserve">Treści programowe modułu </w:t>
            </w:r>
          </w:p>
        </w:tc>
        <w:tc>
          <w:tcPr>
            <w:tcW w:w="3282" w:type="pct"/>
            <w:shd w:val="clear" w:color="auto" w:fill="auto"/>
          </w:tcPr>
          <w:p w14:paraId="44B56E8B" w14:textId="55541BDC" w:rsidR="00BB5889" w:rsidRPr="00D353B4" w:rsidRDefault="00BB5889" w:rsidP="00BB5889">
            <w:pPr>
              <w:jc w:val="both"/>
            </w:pPr>
            <w:r w:rsidRPr="00D353B4">
              <w:t xml:space="preserve">WYKŁAD: rola i charakterystyka pracy biurowej, sekretariat,  fazy obiegu pism, zasady redagowania korespondencji, systemy kancelaryjne, savoir vivre pracownika biurowego, przygotowanie i przeprowadzenie różnych typów zebrań i spotkań służbowych, korespondencja mailowa, praca zdalna. </w:t>
            </w:r>
          </w:p>
          <w:p w14:paraId="5742B829" w14:textId="7F5EA36F" w:rsidR="00D93253" w:rsidRPr="00D353B4" w:rsidRDefault="00BB5889" w:rsidP="00BB5889">
            <w:r w:rsidRPr="00D353B4">
              <w:lastRenderedPageBreak/>
              <w:t>ĆWICZENIA: BHP i ergonomia w pracy biurowej, rodzaje pomieszczeń biurowych, środki techniczne w pracy biurowej, obsługa klientów, przygotowanie materiałów promocyjnych w programach graficznych, redagowanie korespondencji handlowej turystycznej w MSWord, rozliczenie delegacji, sposoby komputerowego wspomagania prac biurowych.</w:t>
            </w:r>
          </w:p>
        </w:tc>
      </w:tr>
      <w:tr w:rsidR="00D353B4" w:rsidRPr="00D353B4" w14:paraId="3ED88334" w14:textId="77777777" w:rsidTr="003A2572">
        <w:trPr>
          <w:trHeight w:val="20"/>
        </w:trPr>
        <w:tc>
          <w:tcPr>
            <w:tcW w:w="1718" w:type="pct"/>
            <w:shd w:val="clear" w:color="auto" w:fill="auto"/>
          </w:tcPr>
          <w:p w14:paraId="52C3D307" w14:textId="77777777" w:rsidR="00D93253" w:rsidRPr="00D353B4" w:rsidRDefault="00D93253" w:rsidP="0032119D">
            <w:r w:rsidRPr="00D353B4">
              <w:lastRenderedPageBreak/>
              <w:t>Wykaz literatury podstawowej i uzupełniającej</w:t>
            </w:r>
          </w:p>
        </w:tc>
        <w:tc>
          <w:tcPr>
            <w:tcW w:w="3282" w:type="pct"/>
            <w:shd w:val="clear" w:color="auto" w:fill="auto"/>
          </w:tcPr>
          <w:p w14:paraId="098F02D7" w14:textId="77777777" w:rsidR="00BB5889" w:rsidRPr="00D353B4" w:rsidRDefault="00BB5889" w:rsidP="00BB5889">
            <w:r w:rsidRPr="00D353B4">
              <w:t>Literatura obowiązkowa:</w:t>
            </w:r>
          </w:p>
          <w:p w14:paraId="4E6CA6B4" w14:textId="77777777" w:rsidR="00BB5889" w:rsidRPr="00D353B4" w:rsidRDefault="00BB5889" w:rsidP="00BB5889">
            <w:pPr>
              <w:numPr>
                <w:ilvl w:val="0"/>
                <w:numId w:val="114"/>
              </w:numPr>
              <w:ind w:left="342" w:hanging="265"/>
              <w:contextualSpacing/>
              <w:rPr>
                <w:rFonts w:eastAsia="Calibri"/>
                <w:lang w:eastAsia="en-US"/>
              </w:rPr>
            </w:pPr>
            <w:r w:rsidRPr="00D353B4">
              <w:rPr>
                <w:rFonts w:eastAsia="Calibri"/>
                <w:lang w:eastAsia="en-US"/>
              </w:rPr>
              <w:t>Alejziak B., Organizacja i technika pracy biurowej w turystyce, AlBIS, Kraków 2002.</w:t>
            </w:r>
          </w:p>
          <w:p w14:paraId="394434DD" w14:textId="77777777" w:rsidR="00BB5889" w:rsidRPr="00D353B4" w:rsidRDefault="00BB5889" w:rsidP="00BB5889">
            <w:pPr>
              <w:numPr>
                <w:ilvl w:val="0"/>
                <w:numId w:val="114"/>
              </w:numPr>
              <w:ind w:left="342" w:hanging="265"/>
              <w:contextualSpacing/>
              <w:rPr>
                <w:rFonts w:eastAsia="Calibri"/>
                <w:lang w:eastAsia="en-US"/>
              </w:rPr>
            </w:pPr>
            <w:r w:rsidRPr="00D353B4">
              <w:rPr>
                <w:rFonts w:eastAsia="Calibri"/>
                <w:lang w:eastAsia="en-US"/>
              </w:rPr>
              <w:t xml:space="preserve">Mitura E. (red.), Organizacja pracy biurowej, Wydawnictwo Difin, Warszawa 2013. </w:t>
            </w:r>
          </w:p>
          <w:p w14:paraId="08ACC43A" w14:textId="77777777" w:rsidR="00BB5889" w:rsidRPr="00D353B4" w:rsidRDefault="00BB5889" w:rsidP="00BB5889">
            <w:pPr>
              <w:numPr>
                <w:ilvl w:val="0"/>
                <w:numId w:val="114"/>
              </w:numPr>
              <w:ind w:left="342" w:hanging="265"/>
              <w:contextualSpacing/>
              <w:rPr>
                <w:rFonts w:eastAsia="Calibri"/>
                <w:lang w:eastAsia="en-US"/>
              </w:rPr>
            </w:pPr>
            <w:r w:rsidRPr="00D353B4">
              <w:rPr>
                <w:rFonts w:eastAsia="Calibri"/>
                <w:lang w:eastAsia="en-US"/>
              </w:rPr>
              <w:t xml:space="preserve">Łatka U. Organizacja i technika pracy biurowej, WSiP, Warszawa 2022. </w:t>
            </w:r>
          </w:p>
          <w:p w14:paraId="66F0928D" w14:textId="77777777" w:rsidR="00BB5889" w:rsidRPr="00D353B4" w:rsidRDefault="00BB5889" w:rsidP="00BB5889">
            <w:pPr>
              <w:ind w:left="342"/>
              <w:contextualSpacing/>
              <w:rPr>
                <w:rFonts w:eastAsia="Calibri"/>
                <w:lang w:eastAsia="en-US"/>
              </w:rPr>
            </w:pPr>
          </w:p>
          <w:p w14:paraId="36330EE1" w14:textId="77777777" w:rsidR="00BB5889" w:rsidRPr="00D353B4" w:rsidRDefault="00BB5889" w:rsidP="00BB5889">
            <w:pPr>
              <w:rPr>
                <w:lang w:val="en-GB"/>
              </w:rPr>
            </w:pPr>
            <w:r w:rsidRPr="00D353B4">
              <w:rPr>
                <w:lang w:val="en-GB"/>
              </w:rPr>
              <w:t xml:space="preserve">Literatura uzupełniająca: </w:t>
            </w:r>
          </w:p>
          <w:p w14:paraId="5FCE978B" w14:textId="77777777" w:rsidR="00BB5889" w:rsidRPr="00D353B4" w:rsidRDefault="00BB5889" w:rsidP="00BB5889">
            <w:pPr>
              <w:numPr>
                <w:ilvl w:val="0"/>
                <w:numId w:val="115"/>
              </w:numPr>
              <w:ind w:left="342" w:hanging="283"/>
              <w:contextualSpacing/>
              <w:rPr>
                <w:rFonts w:ascii="Calibri" w:eastAsia="Calibri" w:hAnsi="Calibri"/>
                <w:sz w:val="22"/>
                <w:szCs w:val="22"/>
                <w:lang w:eastAsia="en-US"/>
              </w:rPr>
            </w:pPr>
            <w:r w:rsidRPr="00D353B4">
              <w:rPr>
                <w:rFonts w:eastAsia="Calibri"/>
                <w:lang w:eastAsia="en-US"/>
              </w:rPr>
              <w:t>Ablewicz J., Dębski D., Dębski P., Śliżewska J., Prowadzenie dokumentacji w jednostce organizacyjnej. Część 1,</w:t>
            </w:r>
            <w:r w:rsidRPr="00D353B4">
              <w:rPr>
                <w:rFonts w:ascii="Calibri" w:eastAsia="Calibri" w:hAnsi="Calibri"/>
                <w:sz w:val="22"/>
                <w:szCs w:val="22"/>
                <w:lang w:eastAsia="en-US"/>
              </w:rPr>
              <w:t xml:space="preserve"> WSiP, Warszwa 2024. </w:t>
            </w:r>
          </w:p>
          <w:p w14:paraId="7F04E278" w14:textId="59FB5D88" w:rsidR="003A2572" w:rsidRPr="00D353B4" w:rsidRDefault="003A2572" w:rsidP="003A2572">
            <w:pPr>
              <w:pStyle w:val="Akapitzlist"/>
              <w:numPr>
                <w:ilvl w:val="0"/>
                <w:numId w:val="115"/>
              </w:numPr>
              <w:suppressAutoHyphens w:val="0"/>
              <w:autoSpaceDN/>
              <w:spacing w:line="240" w:lineRule="auto"/>
              <w:ind w:left="342" w:hanging="283"/>
              <w:contextualSpacing/>
              <w:jc w:val="left"/>
              <w:textAlignment w:val="auto"/>
            </w:pPr>
            <w:r w:rsidRPr="00D353B4">
              <w:rPr>
                <w:sz w:val="24"/>
                <w:szCs w:val="24"/>
              </w:rPr>
              <w:t xml:space="preserve">Rowiński R., Futa B., Święciło A., Kowalska G., Tkaczyk P., Komor A., Kobyłka A. (2024), Aktualne problemy turystyki i rekreacji. Tom I , Instytut Naukowo-Wydawniczy „Spatium”, Radom </w:t>
            </w:r>
            <w:r w:rsidRPr="00D353B4">
              <w:rPr>
                <w:i/>
                <w:iCs/>
                <w:sz w:val="24"/>
                <w:szCs w:val="24"/>
              </w:rPr>
              <w:t>(Rozdział 6. Efektywne zarządzanie w turystyce. Organizacja pracy biurowej, systemy rezerwacyjne i zarządzanie projektami jako klucz do sukcesu).</w:t>
            </w:r>
            <w:r w:rsidRPr="00D353B4">
              <w:rPr>
                <w:sz w:val="24"/>
                <w:szCs w:val="24"/>
              </w:rPr>
              <w:t xml:space="preserve"> </w:t>
            </w:r>
          </w:p>
          <w:p w14:paraId="78D5D851" w14:textId="1398861E" w:rsidR="00D93253" w:rsidRPr="00D353B4" w:rsidRDefault="00BB5889" w:rsidP="00BB5889">
            <w:pPr>
              <w:pStyle w:val="Akapitzlist"/>
              <w:numPr>
                <w:ilvl w:val="0"/>
                <w:numId w:val="115"/>
              </w:numPr>
              <w:suppressAutoHyphens w:val="0"/>
              <w:autoSpaceDN/>
              <w:spacing w:line="240" w:lineRule="auto"/>
              <w:ind w:left="342" w:hanging="283"/>
              <w:contextualSpacing/>
              <w:jc w:val="left"/>
              <w:textAlignment w:val="auto"/>
            </w:pPr>
            <w:r w:rsidRPr="00D353B4">
              <w:rPr>
                <w:rFonts w:ascii="Times New Roman" w:eastAsia="Times New Roman" w:hAnsi="Times New Roman"/>
                <w:sz w:val="24"/>
                <w:szCs w:val="24"/>
                <w:lang w:eastAsia="pl-PL"/>
              </w:rPr>
              <w:t>Stefaniak-Piasek E., Praca biurowa, WSiP, Warszawa 2002.</w:t>
            </w:r>
            <w:r w:rsidR="00D93253" w:rsidRPr="00D353B4">
              <w:t xml:space="preserve">. </w:t>
            </w:r>
          </w:p>
        </w:tc>
      </w:tr>
      <w:tr w:rsidR="00D353B4" w:rsidRPr="00D353B4" w14:paraId="00CB715B" w14:textId="77777777" w:rsidTr="003A2572">
        <w:trPr>
          <w:trHeight w:val="20"/>
        </w:trPr>
        <w:tc>
          <w:tcPr>
            <w:tcW w:w="1718" w:type="pct"/>
            <w:shd w:val="clear" w:color="auto" w:fill="auto"/>
          </w:tcPr>
          <w:p w14:paraId="132E36F0" w14:textId="77777777" w:rsidR="00D93253" w:rsidRPr="00D353B4" w:rsidRDefault="00D93253" w:rsidP="0032119D">
            <w:r w:rsidRPr="00D353B4">
              <w:t>Planowane formy/działania/metody dydaktyczne</w:t>
            </w:r>
          </w:p>
        </w:tc>
        <w:tc>
          <w:tcPr>
            <w:tcW w:w="3282" w:type="pct"/>
            <w:shd w:val="clear" w:color="auto" w:fill="auto"/>
          </w:tcPr>
          <w:p w14:paraId="6EFE4EE1" w14:textId="0CC5F193" w:rsidR="00D93253" w:rsidRPr="00D353B4" w:rsidRDefault="00D93253" w:rsidP="0032119D">
            <w:r w:rsidRPr="00D353B4">
              <w:t>Wykład z wykorzystaniem urządzeń multimedialnych. Ćwiczenia z wykorzystaniem metod aktywizujących, dyskusja, praca zespołowa, praca z aktami prawnymi, wykonanie projektu, ćwiczenia rachunkowe, ćwiczenia z wykorzystaniem komputera</w:t>
            </w:r>
            <w:r w:rsidR="00BB5889" w:rsidRPr="00D353B4">
              <w:t xml:space="preserve"> </w:t>
            </w:r>
            <w:r w:rsidRPr="00D353B4">
              <w:t xml:space="preserve"> </w:t>
            </w:r>
            <w:r w:rsidR="00BB5889" w:rsidRPr="00D353B4">
              <w:t xml:space="preserve">i programów graficznych. </w:t>
            </w:r>
          </w:p>
          <w:p w14:paraId="2D2508B2" w14:textId="77777777" w:rsidR="00D93253" w:rsidRPr="00D353B4" w:rsidRDefault="00D93253" w:rsidP="0032119D">
            <w:r w:rsidRPr="00D353B4">
              <w:t xml:space="preserve">Ćwiczenia laboratoryjne w sali komputerowej w grupach max 15-osobowych. Do dyspozycji każdego studenta komputer stacjonarny. </w:t>
            </w:r>
          </w:p>
        </w:tc>
      </w:tr>
      <w:tr w:rsidR="00D353B4" w:rsidRPr="00D353B4" w14:paraId="782554B5" w14:textId="77777777" w:rsidTr="003A2572">
        <w:trPr>
          <w:trHeight w:val="20"/>
        </w:trPr>
        <w:tc>
          <w:tcPr>
            <w:tcW w:w="1718" w:type="pct"/>
            <w:shd w:val="clear" w:color="auto" w:fill="auto"/>
          </w:tcPr>
          <w:p w14:paraId="17C857A0" w14:textId="77777777" w:rsidR="00D93253" w:rsidRPr="00D353B4" w:rsidRDefault="00D93253" w:rsidP="0032119D">
            <w:r w:rsidRPr="00D353B4">
              <w:t>Sposoby weryfikacji oraz formy dokumentowania osiągniętych efektów uczenia się</w:t>
            </w:r>
          </w:p>
        </w:tc>
        <w:tc>
          <w:tcPr>
            <w:tcW w:w="3282" w:type="pct"/>
            <w:shd w:val="clear" w:color="auto" w:fill="auto"/>
          </w:tcPr>
          <w:p w14:paraId="7BD64501" w14:textId="77777777" w:rsidR="00D93253" w:rsidRPr="00D353B4" w:rsidRDefault="00D93253" w:rsidP="0032119D">
            <w:pPr>
              <w:jc w:val="both"/>
            </w:pPr>
            <w:r w:rsidRPr="00D353B4">
              <w:t xml:space="preserve">Warunkiem uzyskania zaliczenia przedmiotu jest obecność na ćwiczeniach i uzyskanie pozytywnych ocen. </w:t>
            </w:r>
          </w:p>
          <w:p w14:paraId="66221F53" w14:textId="77777777" w:rsidR="00D93253" w:rsidRPr="00D353B4" w:rsidRDefault="00D93253" w:rsidP="0032119D">
            <w:pPr>
              <w:jc w:val="both"/>
            </w:pPr>
            <w:r w:rsidRPr="00D353B4">
              <w:t>W1, W2, W3 – sprawdzian testowy z ćwiczeń</w:t>
            </w:r>
          </w:p>
          <w:p w14:paraId="4618A139" w14:textId="77777777" w:rsidR="00D93253" w:rsidRPr="00D353B4" w:rsidRDefault="00D93253" w:rsidP="0032119D">
            <w:pPr>
              <w:jc w:val="both"/>
            </w:pPr>
            <w:r w:rsidRPr="00D353B4">
              <w:t xml:space="preserve">U2 – ocena zadania projektowego w zespole (korespondencja handlowa związana z zapytaniem ofertowym klienta) </w:t>
            </w:r>
          </w:p>
          <w:p w14:paraId="39EDDB07" w14:textId="4167F5D5" w:rsidR="00D93253" w:rsidRPr="00D353B4" w:rsidRDefault="00D93253" w:rsidP="0032119D">
            <w:pPr>
              <w:jc w:val="both"/>
            </w:pPr>
            <w:r w:rsidRPr="00D353B4">
              <w:t xml:space="preserve">U3 – oceny dwóch graficznych </w:t>
            </w:r>
            <w:r w:rsidR="00675454" w:rsidRPr="00D353B4">
              <w:t xml:space="preserve">projektów </w:t>
            </w:r>
            <w:r w:rsidRPr="00D353B4">
              <w:t xml:space="preserve">(broszura muzeum; logo, wizytówka, papier firmowy, mock-upy) </w:t>
            </w:r>
          </w:p>
          <w:p w14:paraId="74F874C8" w14:textId="77777777" w:rsidR="00D93253" w:rsidRPr="00D353B4" w:rsidRDefault="00D93253" w:rsidP="0032119D">
            <w:pPr>
              <w:jc w:val="both"/>
            </w:pPr>
            <w:r w:rsidRPr="00D353B4">
              <w:t xml:space="preserve">U1, K1– ocena za aktywność na zajęciach </w:t>
            </w:r>
          </w:p>
          <w:p w14:paraId="7AA5034E" w14:textId="77777777" w:rsidR="00D93253" w:rsidRPr="00D353B4" w:rsidRDefault="00D93253" w:rsidP="0032119D">
            <w:pPr>
              <w:jc w:val="both"/>
            </w:pPr>
            <w:r w:rsidRPr="00D353B4">
              <w:t>W1, W2, W3 – egzamin testowy</w:t>
            </w:r>
          </w:p>
          <w:p w14:paraId="277CC1D8" w14:textId="77777777" w:rsidR="00D93253" w:rsidRPr="00D353B4" w:rsidRDefault="00D93253" w:rsidP="0032119D">
            <w:pPr>
              <w:jc w:val="both"/>
            </w:pPr>
            <w:r w:rsidRPr="00D353B4">
              <w:t>Formy dokumentowania osiągniętych efektów uczenia się – dziennik zajęć (lista obecności, lista ocen), archiwizowane prace studentów.</w:t>
            </w:r>
          </w:p>
        </w:tc>
      </w:tr>
      <w:tr w:rsidR="00D353B4" w:rsidRPr="00D353B4" w14:paraId="211DC93F" w14:textId="77777777" w:rsidTr="003A2572">
        <w:trPr>
          <w:trHeight w:val="20"/>
        </w:trPr>
        <w:tc>
          <w:tcPr>
            <w:tcW w:w="1718" w:type="pct"/>
            <w:shd w:val="clear" w:color="auto" w:fill="auto"/>
          </w:tcPr>
          <w:p w14:paraId="4B2F8A68" w14:textId="77777777" w:rsidR="00D93253" w:rsidRPr="00D353B4" w:rsidRDefault="00D93253" w:rsidP="0032119D">
            <w:r w:rsidRPr="00D353B4">
              <w:t>Elementy i wagi mające wpływ na ocenę końcową</w:t>
            </w:r>
          </w:p>
          <w:p w14:paraId="79DD8BEC" w14:textId="77777777" w:rsidR="00D93253" w:rsidRPr="00D353B4" w:rsidRDefault="00D93253" w:rsidP="0032119D"/>
        </w:tc>
        <w:tc>
          <w:tcPr>
            <w:tcW w:w="3282" w:type="pct"/>
            <w:shd w:val="clear" w:color="auto" w:fill="auto"/>
          </w:tcPr>
          <w:p w14:paraId="434DDC43" w14:textId="77777777" w:rsidR="00D93253" w:rsidRPr="00D353B4" w:rsidRDefault="00D93253" w:rsidP="0032119D">
            <w:pPr>
              <w:jc w:val="both"/>
            </w:pPr>
            <w:r w:rsidRPr="00D353B4">
              <w:t xml:space="preserve">Ocena końcowa = średnia oceny z egzaminu i ćwiczeń </w:t>
            </w:r>
          </w:p>
          <w:p w14:paraId="1D07D62D" w14:textId="77777777" w:rsidR="00D93253" w:rsidRPr="00D353B4" w:rsidRDefault="00D93253" w:rsidP="0032119D">
            <w:pPr>
              <w:jc w:val="both"/>
            </w:pPr>
            <w:r w:rsidRPr="00D353B4">
              <w:t>0,5: egzamin</w:t>
            </w:r>
          </w:p>
          <w:p w14:paraId="50B03C09" w14:textId="77777777" w:rsidR="00D93253" w:rsidRPr="00D353B4" w:rsidRDefault="00D93253" w:rsidP="0032119D">
            <w:pPr>
              <w:jc w:val="both"/>
            </w:pPr>
            <w:r w:rsidRPr="00D353B4">
              <w:t xml:space="preserve">0,1: sprawdzian testowy z ćwiczeń </w:t>
            </w:r>
          </w:p>
          <w:p w14:paraId="13FC0E3F" w14:textId="77777777" w:rsidR="00D93253" w:rsidRPr="00D353B4" w:rsidRDefault="00D93253" w:rsidP="0032119D">
            <w:pPr>
              <w:jc w:val="both"/>
            </w:pPr>
            <w:r w:rsidRPr="00D353B4">
              <w:t>0,1: ocena zadania projektowego</w:t>
            </w:r>
          </w:p>
          <w:p w14:paraId="47BB4CB8" w14:textId="77777777" w:rsidR="00D93253" w:rsidRPr="00D353B4" w:rsidRDefault="00D93253" w:rsidP="0032119D">
            <w:pPr>
              <w:jc w:val="both"/>
            </w:pPr>
            <w:r w:rsidRPr="00D353B4">
              <w:t>0,1: ocena zadania projektowego</w:t>
            </w:r>
          </w:p>
          <w:p w14:paraId="777B13C5" w14:textId="77777777" w:rsidR="00D93253" w:rsidRPr="00D353B4" w:rsidRDefault="00D93253" w:rsidP="0032119D">
            <w:pPr>
              <w:jc w:val="both"/>
            </w:pPr>
            <w:r w:rsidRPr="00D353B4">
              <w:lastRenderedPageBreak/>
              <w:t>0,1: ocena zadania projektowego w zespole</w:t>
            </w:r>
          </w:p>
          <w:p w14:paraId="47B2601B" w14:textId="77777777" w:rsidR="00D93253" w:rsidRPr="00D353B4" w:rsidRDefault="00D93253" w:rsidP="0032119D">
            <w:pPr>
              <w:jc w:val="both"/>
            </w:pPr>
            <w:r w:rsidRPr="00D353B4">
              <w:t xml:space="preserve">0,1: ocena za aktywność na zajęciach </w:t>
            </w:r>
          </w:p>
        </w:tc>
      </w:tr>
      <w:tr w:rsidR="00D353B4" w:rsidRPr="00D353B4" w14:paraId="51A6003F" w14:textId="77777777" w:rsidTr="003A2572">
        <w:trPr>
          <w:trHeight w:val="20"/>
        </w:trPr>
        <w:tc>
          <w:tcPr>
            <w:tcW w:w="1718" w:type="pct"/>
            <w:shd w:val="clear" w:color="auto" w:fill="auto"/>
          </w:tcPr>
          <w:p w14:paraId="0EBE3CC6" w14:textId="77777777" w:rsidR="00A31758" w:rsidRPr="00D353B4" w:rsidRDefault="00A31758" w:rsidP="00A31758">
            <w:r w:rsidRPr="00D353B4">
              <w:lastRenderedPageBreak/>
              <w:t>Bilans punktów ECTS</w:t>
            </w:r>
          </w:p>
        </w:tc>
        <w:tc>
          <w:tcPr>
            <w:tcW w:w="3282" w:type="pct"/>
            <w:shd w:val="clear" w:color="auto" w:fill="auto"/>
          </w:tcPr>
          <w:p w14:paraId="7A4D2979" w14:textId="5B0A3234" w:rsidR="00A31758" w:rsidRPr="00D353B4" w:rsidRDefault="00A31758" w:rsidP="00A31758">
            <w:pPr>
              <w:jc w:val="both"/>
            </w:pPr>
            <w:r w:rsidRPr="00D353B4">
              <w:t xml:space="preserve">Kontaktowe – </w:t>
            </w:r>
            <w:r w:rsidR="00800234" w:rsidRPr="00D353B4">
              <w:t>22</w:t>
            </w:r>
            <w:r w:rsidRPr="00D353B4">
              <w:t xml:space="preserve"> godz. (0,9 ECTS):</w:t>
            </w:r>
          </w:p>
          <w:p w14:paraId="7D3D031C" w14:textId="77777777" w:rsidR="00A31758" w:rsidRPr="00D353B4" w:rsidRDefault="00A31758" w:rsidP="00A31758">
            <w:r w:rsidRPr="00D353B4">
              <w:t>10 godz. (0,4 ECTS) – wykłady</w:t>
            </w:r>
          </w:p>
          <w:p w14:paraId="28AD48A0" w14:textId="7BAC7F6F" w:rsidR="00A31758" w:rsidRPr="00D353B4" w:rsidRDefault="00A31758" w:rsidP="00A31758">
            <w:r w:rsidRPr="00D353B4">
              <w:t>5 godz. (0,2 ECTS) – ćwiczenia audytoryjne</w:t>
            </w:r>
          </w:p>
          <w:p w14:paraId="1AC7FAEB" w14:textId="0F7165D0" w:rsidR="00A31758" w:rsidRPr="00D353B4" w:rsidRDefault="00A31758" w:rsidP="00A31758">
            <w:r w:rsidRPr="00D353B4">
              <w:t>5 godz. (0,2 ECTS) – ćwiczenia laboratoryjne</w:t>
            </w:r>
          </w:p>
          <w:p w14:paraId="04F1C638" w14:textId="77777777" w:rsidR="00A31758" w:rsidRPr="00D353B4" w:rsidRDefault="00A31758" w:rsidP="00A31758">
            <w:r w:rsidRPr="00D353B4">
              <w:t xml:space="preserve">2 godz. (0,1 ECTS) – egzamin </w:t>
            </w:r>
          </w:p>
          <w:p w14:paraId="4A4DF256" w14:textId="77777777" w:rsidR="00A31758" w:rsidRPr="00D353B4" w:rsidRDefault="00A31758" w:rsidP="00A31758"/>
          <w:p w14:paraId="2B56BC96" w14:textId="61EA7BD5" w:rsidR="00A31758" w:rsidRPr="00D353B4" w:rsidRDefault="00A31758" w:rsidP="00A31758">
            <w:r w:rsidRPr="00D353B4">
              <w:t xml:space="preserve">Niekontaktowe – </w:t>
            </w:r>
            <w:r w:rsidR="00800234" w:rsidRPr="00D353B4">
              <w:t>53</w:t>
            </w:r>
            <w:r w:rsidRPr="00D353B4">
              <w:t xml:space="preserve"> godz. (</w:t>
            </w:r>
            <w:r w:rsidR="00800234" w:rsidRPr="00D353B4">
              <w:t>2,1</w:t>
            </w:r>
            <w:r w:rsidRPr="00D353B4">
              <w:t xml:space="preserve"> ECTS):</w:t>
            </w:r>
          </w:p>
          <w:p w14:paraId="398D9D2F" w14:textId="17FD4130" w:rsidR="00A31758" w:rsidRPr="00D353B4" w:rsidRDefault="00A31758" w:rsidP="00A31758">
            <w:r w:rsidRPr="00D353B4">
              <w:t>1</w:t>
            </w:r>
            <w:r w:rsidR="00800234" w:rsidRPr="00D353B4">
              <w:t>2</w:t>
            </w:r>
            <w:r w:rsidRPr="00D353B4">
              <w:t xml:space="preserve"> godz. (0,</w:t>
            </w:r>
            <w:r w:rsidR="00800234" w:rsidRPr="00D353B4">
              <w:t>5</w:t>
            </w:r>
            <w:r w:rsidRPr="00D353B4">
              <w:t xml:space="preserve"> ECTS) – studiowanie literatury</w:t>
            </w:r>
          </w:p>
          <w:p w14:paraId="08D3F3FC" w14:textId="355E456D" w:rsidR="00A31758" w:rsidRPr="00D353B4" w:rsidRDefault="00A31758" w:rsidP="00A31758">
            <w:r w:rsidRPr="00D353B4">
              <w:t>1</w:t>
            </w:r>
            <w:r w:rsidR="00800234" w:rsidRPr="00D353B4">
              <w:t>2</w:t>
            </w:r>
            <w:r w:rsidRPr="00D353B4">
              <w:t xml:space="preserve"> godz. (0,</w:t>
            </w:r>
            <w:r w:rsidR="00800234" w:rsidRPr="00D353B4">
              <w:t>5</w:t>
            </w:r>
            <w:r w:rsidRPr="00D353B4">
              <w:t xml:space="preserve"> ECTS) – przygotowanie projektów </w:t>
            </w:r>
          </w:p>
          <w:p w14:paraId="4643D134" w14:textId="45B22E55" w:rsidR="00A31758" w:rsidRPr="00D353B4" w:rsidRDefault="00800234" w:rsidP="00A31758">
            <w:r w:rsidRPr="00D353B4">
              <w:t>12</w:t>
            </w:r>
            <w:r w:rsidR="00A31758" w:rsidRPr="00D353B4">
              <w:t xml:space="preserve"> godz. (0,</w:t>
            </w:r>
            <w:r w:rsidRPr="00D353B4">
              <w:t>5</w:t>
            </w:r>
            <w:r w:rsidR="00A31758" w:rsidRPr="00D353B4">
              <w:t xml:space="preserve"> ECTS) – przygotowanie do zaliczenia ćwiczeń </w:t>
            </w:r>
          </w:p>
          <w:p w14:paraId="32BD9CBF" w14:textId="56940084" w:rsidR="00A31758" w:rsidRPr="00D353B4" w:rsidRDefault="00A31758" w:rsidP="00A31758">
            <w:r w:rsidRPr="00D353B4">
              <w:t>1</w:t>
            </w:r>
            <w:r w:rsidR="00800234" w:rsidRPr="00D353B4">
              <w:t>7</w:t>
            </w:r>
            <w:r w:rsidRPr="00D353B4">
              <w:t xml:space="preserve"> godz. (0,</w:t>
            </w:r>
            <w:r w:rsidR="00800234" w:rsidRPr="00D353B4">
              <w:t>7</w:t>
            </w:r>
            <w:r w:rsidRPr="00D353B4">
              <w:t xml:space="preserve"> ECTS) – przygotowanie do egzaminu</w:t>
            </w:r>
          </w:p>
          <w:p w14:paraId="2F331199" w14:textId="77777777" w:rsidR="00A31758" w:rsidRPr="00D353B4" w:rsidRDefault="00A31758" w:rsidP="00A31758"/>
          <w:p w14:paraId="65E9B3DD" w14:textId="5536D5A0" w:rsidR="00A31758" w:rsidRPr="00D353B4" w:rsidRDefault="00A31758" w:rsidP="00A31758">
            <w:pPr>
              <w:jc w:val="both"/>
              <w:rPr>
                <w:b/>
                <w:bCs/>
              </w:rPr>
            </w:pPr>
            <w:r w:rsidRPr="00D353B4">
              <w:rPr>
                <w:bCs/>
              </w:rPr>
              <w:t>Łączny nakład pracy studenta – 75 godz. (3 ECTS</w:t>
            </w:r>
            <w:r w:rsidRPr="00D353B4">
              <w:rPr>
                <w:b/>
                <w:bCs/>
              </w:rPr>
              <w:t xml:space="preserve">) </w:t>
            </w:r>
          </w:p>
        </w:tc>
      </w:tr>
      <w:tr w:rsidR="00A31758" w:rsidRPr="00D353B4" w14:paraId="5F806D14" w14:textId="77777777" w:rsidTr="003A2572">
        <w:trPr>
          <w:trHeight w:val="20"/>
        </w:trPr>
        <w:tc>
          <w:tcPr>
            <w:tcW w:w="1718" w:type="pct"/>
            <w:shd w:val="clear" w:color="auto" w:fill="auto"/>
          </w:tcPr>
          <w:p w14:paraId="68645E5B" w14:textId="77777777" w:rsidR="00A31758" w:rsidRPr="00D353B4" w:rsidRDefault="00A31758" w:rsidP="00A31758">
            <w:r w:rsidRPr="00D353B4">
              <w:t>Nakład pracy związany z zajęciami wymagającymi bezpośredniego udziału nauczyciela akademickiego</w:t>
            </w:r>
          </w:p>
        </w:tc>
        <w:tc>
          <w:tcPr>
            <w:tcW w:w="3282" w:type="pct"/>
            <w:shd w:val="clear" w:color="auto" w:fill="auto"/>
          </w:tcPr>
          <w:p w14:paraId="3DF6309C" w14:textId="77777777" w:rsidR="00A31758" w:rsidRPr="00D353B4" w:rsidRDefault="00A31758" w:rsidP="00A31758">
            <w:pPr>
              <w:jc w:val="both"/>
            </w:pPr>
            <w:r w:rsidRPr="00D353B4">
              <w:t xml:space="preserve">Udział w wykładach – 10 godz. </w:t>
            </w:r>
          </w:p>
          <w:p w14:paraId="28B39E60" w14:textId="79F7B634" w:rsidR="00A31758" w:rsidRPr="00D353B4" w:rsidRDefault="00A31758" w:rsidP="00A31758">
            <w:pPr>
              <w:jc w:val="both"/>
            </w:pPr>
            <w:r w:rsidRPr="00D353B4">
              <w:t xml:space="preserve">Udział w ćwiczeniach audytoryjnych – </w:t>
            </w:r>
            <w:r w:rsidR="004D0755" w:rsidRPr="00D353B4">
              <w:t>5</w:t>
            </w:r>
            <w:r w:rsidRPr="00D353B4">
              <w:t xml:space="preserve"> godz. </w:t>
            </w:r>
          </w:p>
          <w:p w14:paraId="0DCF8A37" w14:textId="2F15D936" w:rsidR="00A31758" w:rsidRPr="00D353B4" w:rsidRDefault="00A31758" w:rsidP="00A31758">
            <w:pPr>
              <w:jc w:val="both"/>
            </w:pPr>
            <w:r w:rsidRPr="00D353B4">
              <w:t xml:space="preserve">Udział w ćwiczeniach laboratoryjnych – 5 godz. </w:t>
            </w:r>
          </w:p>
          <w:p w14:paraId="6DF62270" w14:textId="77777777" w:rsidR="00A31758" w:rsidRPr="00D353B4" w:rsidRDefault="00A31758" w:rsidP="00A31758">
            <w:pPr>
              <w:jc w:val="both"/>
            </w:pPr>
            <w:r w:rsidRPr="00D353B4">
              <w:t xml:space="preserve">Egzamin z wykładów – 2 godz. </w:t>
            </w:r>
          </w:p>
          <w:p w14:paraId="34709E94" w14:textId="69CE2CFB" w:rsidR="00A31758" w:rsidRPr="00D353B4" w:rsidRDefault="00A31758" w:rsidP="00A31758">
            <w:pPr>
              <w:jc w:val="both"/>
            </w:pPr>
            <w:r w:rsidRPr="00D353B4">
              <w:t xml:space="preserve">Razem kontaktowe – </w:t>
            </w:r>
            <w:r w:rsidR="004D0755" w:rsidRPr="00D353B4">
              <w:t>22</w:t>
            </w:r>
            <w:r w:rsidRPr="00D353B4">
              <w:t xml:space="preserve"> godz. (</w:t>
            </w:r>
            <w:r w:rsidR="004D0755" w:rsidRPr="00D353B4">
              <w:t>0,9</w:t>
            </w:r>
            <w:r w:rsidRPr="00D353B4">
              <w:t xml:space="preserve"> ECTS)</w:t>
            </w:r>
          </w:p>
        </w:tc>
      </w:tr>
    </w:tbl>
    <w:p w14:paraId="11170073" w14:textId="77777777" w:rsidR="00FF7F82" w:rsidRPr="00D353B4" w:rsidRDefault="00FF7F82" w:rsidP="00B9399E">
      <w:pPr>
        <w:tabs>
          <w:tab w:val="left" w:pos="4190"/>
        </w:tabs>
        <w:rPr>
          <w:b/>
          <w:sz w:val="28"/>
          <w:szCs w:val="28"/>
        </w:rPr>
      </w:pPr>
    </w:p>
    <w:p w14:paraId="1E196529" w14:textId="3B297654" w:rsidR="00B9399E" w:rsidRPr="00D353B4" w:rsidRDefault="00B9399E" w:rsidP="00B9399E">
      <w:pPr>
        <w:tabs>
          <w:tab w:val="left" w:pos="4190"/>
        </w:tabs>
        <w:rPr>
          <w:b/>
          <w:sz w:val="28"/>
          <w:szCs w:val="28"/>
        </w:rPr>
      </w:pPr>
      <w:r w:rsidRPr="00D353B4">
        <w:rPr>
          <w:b/>
          <w:sz w:val="28"/>
          <w:szCs w:val="28"/>
        </w:rPr>
        <w:t>Karta opisu zajęć z modułu Zagospodarowanie turystyczne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78EC6D9B" w14:textId="77777777" w:rsidTr="003A2572">
        <w:tc>
          <w:tcPr>
            <w:tcW w:w="2123" w:type="pct"/>
            <w:shd w:val="clear" w:color="auto" w:fill="auto"/>
          </w:tcPr>
          <w:p w14:paraId="60F1A8D4" w14:textId="732917D0" w:rsidR="00B9399E" w:rsidRPr="00D353B4" w:rsidRDefault="00B9399E" w:rsidP="00B9399E">
            <w:r w:rsidRPr="00D353B4">
              <w:t xml:space="preserve">Nazwa kierunku studiów </w:t>
            </w:r>
          </w:p>
        </w:tc>
        <w:tc>
          <w:tcPr>
            <w:tcW w:w="2877" w:type="pct"/>
            <w:shd w:val="clear" w:color="auto" w:fill="auto"/>
          </w:tcPr>
          <w:p w14:paraId="31E6A8F4" w14:textId="77777777" w:rsidR="00B9399E" w:rsidRPr="00D353B4" w:rsidRDefault="00B9399E" w:rsidP="00AD3881">
            <w:r w:rsidRPr="00D353B4">
              <w:t>Turystyka i rekreacja</w:t>
            </w:r>
          </w:p>
        </w:tc>
      </w:tr>
      <w:tr w:rsidR="00D353B4" w:rsidRPr="00D353B4" w14:paraId="4FBCFD05" w14:textId="77777777" w:rsidTr="003A2572">
        <w:tc>
          <w:tcPr>
            <w:tcW w:w="2123" w:type="pct"/>
            <w:shd w:val="clear" w:color="auto" w:fill="auto"/>
          </w:tcPr>
          <w:p w14:paraId="2135D2C4" w14:textId="77777777" w:rsidR="00B9399E" w:rsidRPr="00D353B4" w:rsidRDefault="00B9399E" w:rsidP="00AD3881">
            <w:r w:rsidRPr="00D353B4">
              <w:t>Nazwa modułu, także nazwa w języku angielskim</w:t>
            </w:r>
          </w:p>
        </w:tc>
        <w:tc>
          <w:tcPr>
            <w:tcW w:w="2877" w:type="pct"/>
            <w:shd w:val="clear" w:color="auto" w:fill="auto"/>
          </w:tcPr>
          <w:p w14:paraId="28E35BA2" w14:textId="77777777" w:rsidR="00B9399E" w:rsidRPr="00D353B4" w:rsidRDefault="00B9399E" w:rsidP="00AD3881">
            <w:r w:rsidRPr="00D353B4">
              <w:t>Zagospodarowanie turystyczne</w:t>
            </w:r>
          </w:p>
          <w:p w14:paraId="353F12B2" w14:textId="77777777" w:rsidR="00B9399E" w:rsidRPr="00D353B4" w:rsidRDefault="00B9399E" w:rsidP="00AD3881">
            <w:r w:rsidRPr="00D353B4">
              <w:t>Tourist development</w:t>
            </w:r>
          </w:p>
        </w:tc>
      </w:tr>
      <w:tr w:rsidR="00D353B4" w:rsidRPr="00D353B4" w14:paraId="7897F312" w14:textId="77777777" w:rsidTr="003A2572">
        <w:tc>
          <w:tcPr>
            <w:tcW w:w="2123" w:type="pct"/>
            <w:shd w:val="clear" w:color="auto" w:fill="auto"/>
          </w:tcPr>
          <w:p w14:paraId="5C313396" w14:textId="0A838053" w:rsidR="00B9399E" w:rsidRPr="00D353B4" w:rsidRDefault="00B9399E" w:rsidP="00B9399E">
            <w:r w:rsidRPr="00D353B4">
              <w:t xml:space="preserve">Język wykładowy </w:t>
            </w:r>
          </w:p>
        </w:tc>
        <w:tc>
          <w:tcPr>
            <w:tcW w:w="2877" w:type="pct"/>
            <w:shd w:val="clear" w:color="auto" w:fill="auto"/>
          </w:tcPr>
          <w:p w14:paraId="6694E166" w14:textId="77777777" w:rsidR="00B9399E" w:rsidRPr="00D353B4" w:rsidRDefault="00B9399E" w:rsidP="00AD3881">
            <w:r w:rsidRPr="00D353B4">
              <w:t>polski</w:t>
            </w:r>
          </w:p>
        </w:tc>
      </w:tr>
      <w:tr w:rsidR="00D353B4" w:rsidRPr="00D353B4" w14:paraId="13EE4DD9" w14:textId="77777777" w:rsidTr="003A2572">
        <w:tc>
          <w:tcPr>
            <w:tcW w:w="2123" w:type="pct"/>
            <w:shd w:val="clear" w:color="auto" w:fill="auto"/>
          </w:tcPr>
          <w:p w14:paraId="70A44CD5" w14:textId="71DEAA12" w:rsidR="00B9399E" w:rsidRPr="00D353B4" w:rsidRDefault="00B9399E" w:rsidP="00B9399E">
            <w:pPr>
              <w:autoSpaceDE w:val="0"/>
              <w:autoSpaceDN w:val="0"/>
              <w:adjustRightInd w:val="0"/>
            </w:pPr>
            <w:r w:rsidRPr="00D353B4">
              <w:t xml:space="preserve">Rodzaj modułu </w:t>
            </w:r>
          </w:p>
        </w:tc>
        <w:tc>
          <w:tcPr>
            <w:tcW w:w="2877" w:type="pct"/>
            <w:shd w:val="clear" w:color="auto" w:fill="auto"/>
          </w:tcPr>
          <w:p w14:paraId="6A2476CC" w14:textId="77777777" w:rsidR="00B9399E" w:rsidRPr="00D353B4" w:rsidRDefault="00B9399E" w:rsidP="00AD3881">
            <w:r w:rsidRPr="00D353B4">
              <w:t>obowiązkowy</w:t>
            </w:r>
          </w:p>
        </w:tc>
      </w:tr>
      <w:tr w:rsidR="00D353B4" w:rsidRPr="00D353B4" w14:paraId="6663CFE3" w14:textId="77777777" w:rsidTr="003A2572">
        <w:tc>
          <w:tcPr>
            <w:tcW w:w="2123" w:type="pct"/>
            <w:shd w:val="clear" w:color="auto" w:fill="auto"/>
          </w:tcPr>
          <w:p w14:paraId="382D3A3A" w14:textId="77777777" w:rsidR="00B9399E" w:rsidRPr="00D353B4" w:rsidRDefault="00B9399E" w:rsidP="00AD3881">
            <w:r w:rsidRPr="00D353B4">
              <w:t>Poziom studiów</w:t>
            </w:r>
          </w:p>
        </w:tc>
        <w:tc>
          <w:tcPr>
            <w:tcW w:w="2877" w:type="pct"/>
            <w:shd w:val="clear" w:color="auto" w:fill="auto"/>
          </w:tcPr>
          <w:p w14:paraId="3A1F85FB" w14:textId="77777777" w:rsidR="00B9399E" w:rsidRPr="00D353B4" w:rsidRDefault="00B9399E" w:rsidP="00AD3881">
            <w:r w:rsidRPr="00D353B4">
              <w:t>pierwszego stopnia</w:t>
            </w:r>
          </w:p>
        </w:tc>
      </w:tr>
      <w:tr w:rsidR="00D353B4" w:rsidRPr="00D353B4" w14:paraId="28FD5B6B" w14:textId="77777777" w:rsidTr="003A2572">
        <w:tc>
          <w:tcPr>
            <w:tcW w:w="2123" w:type="pct"/>
            <w:shd w:val="clear" w:color="auto" w:fill="auto"/>
          </w:tcPr>
          <w:p w14:paraId="7A34761A" w14:textId="062F5E0B" w:rsidR="00B9399E" w:rsidRPr="00D353B4" w:rsidRDefault="00B9399E" w:rsidP="00B9399E">
            <w:r w:rsidRPr="00D353B4">
              <w:t>Forma studiów</w:t>
            </w:r>
          </w:p>
        </w:tc>
        <w:tc>
          <w:tcPr>
            <w:tcW w:w="2877" w:type="pct"/>
            <w:shd w:val="clear" w:color="auto" w:fill="auto"/>
          </w:tcPr>
          <w:p w14:paraId="49A3B902" w14:textId="4C8004B6" w:rsidR="00B9399E" w:rsidRPr="00D353B4" w:rsidRDefault="00B32629" w:rsidP="00AD3881">
            <w:r w:rsidRPr="00D353B4">
              <w:t>nie</w:t>
            </w:r>
            <w:r w:rsidR="00B9399E" w:rsidRPr="00D353B4">
              <w:t>stacjonarne</w:t>
            </w:r>
          </w:p>
        </w:tc>
      </w:tr>
      <w:tr w:rsidR="00D353B4" w:rsidRPr="00D353B4" w14:paraId="5093AD07" w14:textId="77777777" w:rsidTr="003A2572">
        <w:tc>
          <w:tcPr>
            <w:tcW w:w="2123" w:type="pct"/>
            <w:shd w:val="clear" w:color="auto" w:fill="auto"/>
          </w:tcPr>
          <w:p w14:paraId="1AA8DB9C" w14:textId="77777777" w:rsidR="00B9399E" w:rsidRPr="00D353B4" w:rsidRDefault="00B9399E" w:rsidP="00AD3881">
            <w:r w:rsidRPr="00D353B4">
              <w:t>Rok studiów dla kierunku</w:t>
            </w:r>
          </w:p>
        </w:tc>
        <w:tc>
          <w:tcPr>
            <w:tcW w:w="2877" w:type="pct"/>
            <w:shd w:val="clear" w:color="auto" w:fill="auto"/>
          </w:tcPr>
          <w:p w14:paraId="5AFDAAF0" w14:textId="77777777" w:rsidR="00B9399E" w:rsidRPr="00D353B4" w:rsidRDefault="00B9399E" w:rsidP="00AD3881">
            <w:r w:rsidRPr="00D353B4">
              <w:t>I</w:t>
            </w:r>
          </w:p>
        </w:tc>
      </w:tr>
      <w:tr w:rsidR="00D353B4" w:rsidRPr="00D353B4" w14:paraId="2F224919" w14:textId="77777777" w:rsidTr="003A2572">
        <w:tc>
          <w:tcPr>
            <w:tcW w:w="2123" w:type="pct"/>
            <w:shd w:val="clear" w:color="auto" w:fill="auto"/>
          </w:tcPr>
          <w:p w14:paraId="4C61B857" w14:textId="77777777" w:rsidR="00B9399E" w:rsidRPr="00D353B4" w:rsidRDefault="00B9399E" w:rsidP="00AD3881">
            <w:r w:rsidRPr="00D353B4">
              <w:t>Semestr dla kierunku</w:t>
            </w:r>
          </w:p>
        </w:tc>
        <w:tc>
          <w:tcPr>
            <w:tcW w:w="2877" w:type="pct"/>
            <w:shd w:val="clear" w:color="auto" w:fill="auto"/>
          </w:tcPr>
          <w:p w14:paraId="5BE9B06E" w14:textId="77777777" w:rsidR="00B9399E" w:rsidRPr="00D353B4" w:rsidRDefault="00B9399E" w:rsidP="00AD3881">
            <w:r w:rsidRPr="00D353B4">
              <w:t>2</w:t>
            </w:r>
          </w:p>
        </w:tc>
      </w:tr>
      <w:tr w:rsidR="00D353B4" w:rsidRPr="00D353B4" w14:paraId="3D758987" w14:textId="77777777" w:rsidTr="003A2572">
        <w:tc>
          <w:tcPr>
            <w:tcW w:w="2123" w:type="pct"/>
            <w:shd w:val="clear" w:color="auto" w:fill="auto"/>
          </w:tcPr>
          <w:p w14:paraId="515B1574" w14:textId="77777777" w:rsidR="00B9399E" w:rsidRPr="00D353B4" w:rsidRDefault="00B9399E" w:rsidP="00AD3881">
            <w:pPr>
              <w:autoSpaceDE w:val="0"/>
              <w:autoSpaceDN w:val="0"/>
              <w:adjustRightInd w:val="0"/>
            </w:pPr>
            <w:r w:rsidRPr="00D353B4">
              <w:t>Liczba punktów ECTS z podziałem na kontaktowe/niekontaktowe</w:t>
            </w:r>
          </w:p>
        </w:tc>
        <w:tc>
          <w:tcPr>
            <w:tcW w:w="2877" w:type="pct"/>
            <w:shd w:val="clear" w:color="auto" w:fill="auto"/>
          </w:tcPr>
          <w:p w14:paraId="2E52E705" w14:textId="20CBCA34" w:rsidR="00B9399E" w:rsidRPr="00D353B4" w:rsidRDefault="00212F06" w:rsidP="00AD3881">
            <w:r w:rsidRPr="00D353B4">
              <w:t>3</w:t>
            </w:r>
            <w:r w:rsidR="00B32629" w:rsidRPr="00D353B4">
              <w:t xml:space="preserve"> (</w:t>
            </w:r>
            <w:r w:rsidRPr="00D353B4">
              <w:t>0,9</w:t>
            </w:r>
            <w:r w:rsidR="00B32629" w:rsidRPr="00D353B4">
              <w:t>/</w:t>
            </w:r>
            <w:r w:rsidRPr="00D353B4">
              <w:t>2,1</w:t>
            </w:r>
            <w:r w:rsidR="00B32629" w:rsidRPr="00D353B4">
              <w:t>)</w:t>
            </w:r>
          </w:p>
        </w:tc>
      </w:tr>
      <w:tr w:rsidR="00D353B4" w:rsidRPr="00D353B4" w14:paraId="65F4700F" w14:textId="77777777" w:rsidTr="003A2572">
        <w:tc>
          <w:tcPr>
            <w:tcW w:w="2123" w:type="pct"/>
            <w:shd w:val="clear" w:color="auto" w:fill="auto"/>
          </w:tcPr>
          <w:p w14:paraId="6129CA4C" w14:textId="77777777" w:rsidR="00B9399E" w:rsidRPr="00D353B4" w:rsidRDefault="00B9399E" w:rsidP="00AD3881">
            <w:pPr>
              <w:autoSpaceDE w:val="0"/>
              <w:autoSpaceDN w:val="0"/>
              <w:adjustRightInd w:val="0"/>
            </w:pPr>
            <w:r w:rsidRPr="00D353B4">
              <w:t>Tytuł naukowy/stopień naukowy, imię i nazwisko osoby odpowiedzialnej za moduł</w:t>
            </w:r>
          </w:p>
        </w:tc>
        <w:tc>
          <w:tcPr>
            <w:tcW w:w="2877" w:type="pct"/>
            <w:shd w:val="clear" w:color="auto" w:fill="auto"/>
          </w:tcPr>
          <w:p w14:paraId="1B429FAD" w14:textId="77777777" w:rsidR="00B9399E" w:rsidRPr="00D353B4" w:rsidRDefault="00B9399E" w:rsidP="00AD3881">
            <w:r w:rsidRPr="00D353B4">
              <w:t>dr hab. Dorota Gawęda, prof. uczelni</w:t>
            </w:r>
          </w:p>
        </w:tc>
      </w:tr>
      <w:tr w:rsidR="00D353B4" w:rsidRPr="00D353B4" w14:paraId="5125B4D4" w14:textId="77777777" w:rsidTr="003A2572">
        <w:tc>
          <w:tcPr>
            <w:tcW w:w="2123" w:type="pct"/>
            <w:shd w:val="clear" w:color="auto" w:fill="auto"/>
          </w:tcPr>
          <w:p w14:paraId="44BA2174" w14:textId="623775E1" w:rsidR="00B9399E" w:rsidRPr="00D353B4" w:rsidRDefault="00B9399E" w:rsidP="00B9399E">
            <w:r w:rsidRPr="00D353B4">
              <w:t>Jednostka oferująca moduł</w:t>
            </w:r>
          </w:p>
        </w:tc>
        <w:tc>
          <w:tcPr>
            <w:tcW w:w="2877" w:type="pct"/>
            <w:shd w:val="clear" w:color="auto" w:fill="auto"/>
          </w:tcPr>
          <w:p w14:paraId="33A246C4" w14:textId="77777777" w:rsidR="00B9399E" w:rsidRPr="00D353B4" w:rsidRDefault="00B9399E" w:rsidP="00AD3881">
            <w:r w:rsidRPr="00D353B4">
              <w:t>Katedra Herbologii i Technik Uprawy Roślin/</w:t>
            </w:r>
          </w:p>
          <w:p w14:paraId="7381AF0F" w14:textId="77777777" w:rsidR="00B9399E" w:rsidRPr="00D353B4" w:rsidRDefault="00B9399E" w:rsidP="00AD3881">
            <w:r w:rsidRPr="00D353B4">
              <w:t>Zakład Agroturystyki i Rozwoju Obszarów Wiejskich</w:t>
            </w:r>
          </w:p>
        </w:tc>
      </w:tr>
      <w:tr w:rsidR="00D353B4" w:rsidRPr="00D353B4" w14:paraId="1D93F575" w14:textId="77777777" w:rsidTr="003A2572">
        <w:tc>
          <w:tcPr>
            <w:tcW w:w="2123" w:type="pct"/>
            <w:shd w:val="clear" w:color="auto" w:fill="auto"/>
          </w:tcPr>
          <w:p w14:paraId="2E9715E3" w14:textId="77777777" w:rsidR="00B9399E" w:rsidRPr="00D353B4" w:rsidRDefault="00B9399E" w:rsidP="00AD3881">
            <w:r w:rsidRPr="00D353B4">
              <w:t>Cel modułu</w:t>
            </w:r>
          </w:p>
          <w:p w14:paraId="752F7C61" w14:textId="77777777" w:rsidR="00B9399E" w:rsidRPr="00D353B4" w:rsidRDefault="00B9399E" w:rsidP="00AD3881"/>
        </w:tc>
        <w:tc>
          <w:tcPr>
            <w:tcW w:w="2877" w:type="pct"/>
            <w:shd w:val="clear" w:color="auto" w:fill="auto"/>
          </w:tcPr>
          <w:p w14:paraId="39C38A0D" w14:textId="77777777" w:rsidR="00B9399E" w:rsidRPr="00D353B4" w:rsidRDefault="00B9399E" w:rsidP="00AD3881">
            <w:pPr>
              <w:autoSpaceDE w:val="0"/>
              <w:autoSpaceDN w:val="0"/>
              <w:adjustRightInd w:val="0"/>
            </w:pPr>
            <w:r w:rsidRPr="00D353B4">
              <w:t>Celem kształcenia jest zapoznanie studentów z aktualnymi tendencjami i kierunkami zagospodarowania terenów turystycznych i rekreacyjnych z uwzględnieniem różnych form turystyki i wypoczynku oraz z elementami bazy materialnej turystyki, jej zasobami w Polsce i rozmieszczeniem przestrzennym. Doskonalenie umiejętności w zakresie urządzania terenów turystycznych i rekreacyjnych.</w:t>
            </w:r>
          </w:p>
        </w:tc>
      </w:tr>
      <w:tr w:rsidR="00D353B4" w:rsidRPr="00D353B4" w14:paraId="0C8E3712" w14:textId="77777777" w:rsidTr="003A2572">
        <w:trPr>
          <w:trHeight w:val="236"/>
        </w:trPr>
        <w:tc>
          <w:tcPr>
            <w:tcW w:w="2123" w:type="pct"/>
            <w:vMerge w:val="restart"/>
            <w:shd w:val="clear" w:color="auto" w:fill="auto"/>
          </w:tcPr>
          <w:p w14:paraId="503C5016" w14:textId="77777777" w:rsidR="00B9399E" w:rsidRPr="00D353B4" w:rsidRDefault="00B9399E" w:rsidP="00AD3881">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34D939E1" w14:textId="77777777" w:rsidR="00B9399E" w:rsidRPr="00D353B4" w:rsidRDefault="00B9399E" w:rsidP="00AD3881">
            <w:r w:rsidRPr="00D353B4">
              <w:t xml:space="preserve">Wiedza: </w:t>
            </w:r>
          </w:p>
        </w:tc>
      </w:tr>
      <w:tr w:rsidR="00D353B4" w:rsidRPr="00D353B4" w14:paraId="2D5F6285" w14:textId="77777777" w:rsidTr="003A2572">
        <w:trPr>
          <w:trHeight w:val="233"/>
        </w:trPr>
        <w:tc>
          <w:tcPr>
            <w:tcW w:w="2123" w:type="pct"/>
            <w:vMerge/>
            <w:shd w:val="clear" w:color="auto" w:fill="auto"/>
          </w:tcPr>
          <w:p w14:paraId="46E36835" w14:textId="77777777" w:rsidR="00B9399E" w:rsidRPr="00D353B4" w:rsidRDefault="00B9399E" w:rsidP="00AD3881">
            <w:pPr>
              <w:rPr>
                <w:highlight w:val="yellow"/>
              </w:rPr>
            </w:pPr>
          </w:p>
        </w:tc>
        <w:tc>
          <w:tcPr>
            <w:tcW w:w="2877" w:type="pct"/>
            <w:shd w:val="clear" w:color="auto" w:fill="auto"/>
          </w:tcPr>
          <w:p w14:paraId="1D219BB6" w14:textId="77777777" w:rsidR="00B9399E" w:rsidRPr="00D353B4" w:rsidRDefault="00B9399E" w:rsidP="00AD3881">
            <w:r w:rsidRPr="00D353B4">
              <w:t>1. Definiuje i wyjaśnia znaczenie specjalistycznych terminów związanych z zagospodarowaniem turystycznym.</w:t>
            </w:r>
          </w:p>
        </w:tc>
      </w:tr>
      <w:tr w:rsidR="00D353B4" w:rsidRPr="00D353B4" w14:paraId="142CCCBB" w14:textId="77777777" w:rsidTr="003A2572">
        <w:trPr>
          <w:trHeight w:val="233"/>
        </w:trPr>
        <w:tc>
          <w:tcPr>
            <w:tcW w:w="2123" w:type="pct"/>
            <w:vMerge/>
            <w:shd w:val="clear" w:color="auto" w:fill="auto"/>
          </w:tcPr>
          <w:p w14:paraId="3F535425" w14:textId="77777777" w:rsidR="00B9399E" w:rsidRPr="00D353B4" w:rsidRDefault="00B9399E" w:rsidP="00AD3881">
            <w:pPr>
              <w:rPr>
                <w:highlight w:val="yellow"/>
              </w:rPr>
            </w:pPr>
          </w:p>
        </w:tc>
        <w:tc>
          <w:tcPr>
            <w:tcW w:w="2877" w:type="pct"/>
            <w:shd w:val="clear" w:color="auto" w:fill="auto"/>
          </w:tcPr>
          <w:p w14:paraId="7ACFE262" w14:textId="77777777" w:rsidR="00B9399E" w:rsidRPr="00D353B4" w:rsidRDefault="00B9399E" w:rsidP="00AD3881">
            <w:r w:rsidRPr="00D353B4">
              <w:t>2. Wymienia i opisuje elementy bazy materialnej turystyki.</w:t>
            </w:r>
          </w:p>
        </w:tc>
      </w:tr>
      <w:tr w:rsidR="00D353B4" w:rsidRPr="00D353B4" w14:paraId="12AD2851" w14:textId="77777777" w:rsidTr="003A2572">
        <w:trPr>
          <w:trHeight w:val="233"/>
        </w:trPr>
        <w:tc>
          <w:tcPr>
            <w:tcW w:w="2123" w:type="pct"/>
            <w:vMerge/>
            <w:shd w:val="clear" w:color="auto" w:fill="auto"/>
          </w:tcPr>
          <w:p w14:paraId="15B6D09E" w14:textId="77777777" w:rsidR="00B9399E" w:rsidRPr="00D353B4" w:rsidRDefault="00B9399E" w:rsidP="00AD3881">
            <w:pPr>
              <w:rPr>
                <w:highlight w:val="yellow"/>
              </w:rPr>
            </w:pPr>
          </w:p>
        </w:tc>
        <w:tc>
          <w:tcPr>
            <w:tcW w:w="2877" w:type="pct"/>
            <w:shd w:val="clear" w:color="auto" w:fill="auto"/>
          </w:tcPr>
          <w:p w14:paraId="216DF718" w14:textId="77777777" w:rsidR="00B9399E" w:rsidRPr="00D353B4" w:rsidRDefault="00B9399E" w:rsidP="00AD3881">
            <w:r w:rsidRPr="00D353B4">
              <w:t xml:space="preserve">3. Opisuje stan zagospodarowania wybranych turystycznych jednostek przestrzennych. </w:t>
            </w:r>
          </w:p>
        </w:tc>
      </w:tr>
      <w:tr w:rsidR="00D353B4" w:rsidRPr="00D353B4" w14:paraId="5925E933" w14:textId="77777777" w:rsidTr="003A2572">
        <w:trPr>
          <w:trHeight w:val="233"/>
        </w:trPr>
        <w:tc>
          <w:tcPr>
            <w:tcW w:w="2123" w:type="pct"/>
            <w:vMerge/>
            <w:shd w:val="clear" w:color="auto" w:fill="auto"/>
          </w:tcPr>
          <w:p w14:paraId="17F061AD" w14:textId="77777777" w:rsidR="00B9399E" w:rsidRPr="00D353B4" w:rsidRDefault="00B9399E" w:rsidP="00AD3881">
            <w:pPr>
              <w:rPr>
                <w:highlight w:val="yellow"/>
              </w:rPr>
            </w:pPr>
          </w:p>
        </w:tc>
        <w:tc>
          <w:tcPr>
            <w:tcW w:w="2877" w:type="pct"/>
            <w:shd w:val="clear" w:color="auto" w:fill="auto"/>
          </w:tcPr>
          <w:p w14:paraId="7BDFF0CD" w14:textId="77777777" w:rsidR="00B9399E" w:rsidRPr="00D353B4" w:rsidRDefault="00B9399E" w:rsidP="00AD3881">
            <w:r w:rsidRPr="00D353B4">
              <w:t>4. Posiada wiedzę na temat zagrożeń dla środowiska wynikających z nadmiernego ruchu turystycznego.</w:t>
            </w:r>
          </w:p>
        </w:tc>
      </w:tr>
      <w:tr w:rsidR="00D353B4" w:rsidRPr="00D353B4" w14:paraId="07EBF42F" w14:textId="77777777" w:rsidTr="003A2572">
        <w:trPr>
          <w:trHeight w:val="233"/>
        </w:trPr>
        <w:tc>
          <w:tcPr>
            <w:tcW w:w="2123" w:type="pct"/>
            <w:vMerge/>
            <w:shd w:val="clear" w:color="auto" w:fill="auto"/>
          </w:tcPr>
          <w:p w14:paraId="1E7025C4" w14:textId="77777777" w:rsidR="00B9399E" w:rsidRPr="00D353B4" w:rsidRDefault="00B9399E" w:rsidP="00AD3881">
            <w:pPr>
              <w:rPr>
                <w:highlight w:val="yellow"/>
              </w:rPr>
            </w:pPr>
          </w:p>
        </w:tc>
        <w:tc>
          <w:tcPr>
            <w:tcW w:w="2877" w:type="pct"/>
            <w:shd w:val="clear" w:color="auto" w:fill="auto"/>
          </w:tcPr>
          <w:p w14:paraId="4F659AAE" w14:textId="77777777" w:rsidR="00B9399E" w:rsidRPr="00D353B4" w:rsidRDefault="00B9399E" w:rsidP="00AD3881">
            <w:r w:rsidRPr="00D353B4">
              <w:t>Umiejętności:</w:t>
            </w:r>
          </w:p>
        </w:tc>
      </w:tr>
      <w:tr w:rsidR="00D353B4" w:rsidRPr="00D353B4" w14:paraId="59D21809" w14:textId="77777777" w:rsidTr="003A2572">
        <w:trPr>
          <w:trHeight w:val="233"/>
        </w:trPr>
        <w:tc>
          <w:tcPr>
            <w:tcW w:w="2123" w:type="pct"/>
            <w:vMerge/>
            <w:shd w:val="clear" w:color="auto" w:fill="auto"/>
          </w:tcPr>
          <w:p w14:paraId="020362EE" w14:textId="77777777" w:rsidR="00B9399E" w:rsidRPr="00D353B4" w:rsidRDefault="00B9399E" w:rsidP="00AD3881">
            <w:pPr>
              <w:rPr>
                <w:highlight w:val="yellow"/>
              </w:rPr>
            </w:pPr>
          </w:p>
        </w:tc>
        <w:tc>
          <w:tcPr>
            <w:tcW w:w="2877" w:type="pct"/>
            <w:shd w:val="clear" w:color="auto" w:fill="auto"/>
          </w:tcPr>
          <w:p w14:paraId="56F6EC3F" w14:textId="77777777" w:rsidR="00B9399E" w:rsidRPr="00D353B4" w:rsidRDefault="00B9399E" w:rsidP="00AD3881">
            <w:r w:rsidRPr="00D353B4">
              <w:t>1.</w:t>
            </w:r>
            <w:r w:rsidRPr="00D353B4">
              <w:rPr>
                <w:rFonts w:ascii="Cambria" w:hAnsi="Cambria" w:cstheme="minorHAnsi"/>
                <w:sz w:val="22"/>
                <w:szCs w:val="22"/>
              </w:rPr>
              <w:t xml:space="preserve"> </w:t>
            </w:r>
            <w:r w:rsidRPr="00D353B4">
              <w:t xml:space="preserve">Potrafi ocenić stan zagospodarowania różnych turystycznych jednostek przestrzennych. </w:t>
            </w:r>
          </w:p>
        </w:tc>
      </w:tr>
      <w:tr w:rsidR="00D353B4" w:rsidRPr="00D353B4" w14:paraId="28240895" w14:textId="77777777" w:rsidTr="003A2572">
        <w:trPr>
          <w:trHeight w:val="233"/>
        </w:trPr>
        <w:tc>
          <w:tcPr>
            <w:tcW w:w="2123" w:type="pct"/>
            <w:vMerge/>
            <w:shd w:val="clear" w:color="auto" w:fill="auto"/>
          </w:tcPr>
          <w:p w14:paraId="6BF0F85E" w14:textId="77777777" w:rsidR="00B9399E" w:rsidRPr="00D353B4" w:rsidRDefault="00B9399E" w:rsidP="00AD3881">
            <w:pPr>
              <w:rPr>
                <w:highlight w:val="yellow"/>
              </w:rPr>
            </w:pPr>
          </w:p>
        </w:tc>
        <w:tc>
          <w:tcPr>
            <w:tcW w:w="2877" w:type="pct"/>
            <w:shd w:val="clear" w:color="auto" w:fill="auto"/>
          </w:tcPr>
          <w:p w14:paraId="16752BF5" w14:textId="77777777" w:rsidR="00B9399E" w:rsidRPr="00D353B4" w:rsidRDefault="00B9399E" w:rsidP="00AD3881">
            <w:r w:rsidRPr="00D353B4">
              <w:t>2. Potrafi przygotować opracowanie pisemne dotyczące zagospodarowania turystycznego wybranej miejscowości korzystając z odpowiednich źródeł związanych z kierunkiem studiów.</w:t>
            </w:r>
          </w:p>
        </w:tc>
      </w:tr>
      <w:tr w:rsidR="00D353B4" w:rsidRPr="00D353B4" w14:paraId="3316C092" w14:textId="77777777" w:rsidTr="003A2572">
        <w:trPr>
          <w:trHeight w:val="233"/>
        </w:trPr>
        <w:tc>
          <w:tcPr>
            <w:tcW w:w="2123" w:type="pct"/>
            <w:vMerge/>
            <w:shd w:val="clear" w:color="auto" w:fill="auto"/>
          </w:tcPr>
          <w:p w14:paraId="096A06E9" w14:textId="77777777" w:rsidR="00B9399E" w:rsidRPr="00D353B4" w:rsidRDefault="00B9399E" w:rsidP="00AD3881">
            <w:pPr>
              <w:rPr>
                <w:highlight w:val="yellow"/>
              </w:rPr>
            </w:pPr>
          </w:p>
        </w:tc>
        <w:tc>
          <w:tcPr>
            <w:tcW w:w="2877" w:type="pct"/>
            <w:shd w:val="clear" w:color="auto" w:fill="auto"/>
          </w:tcPr>
          <w:p w14:paraId="4397D6C3" w14:textId="77777777" w:rsidR="00B9399E" w:rsidRPr="00D353B4" w:rsidRDefault="00B9399E" w:rsidP="00AD3881">
            <w:r w:rsidRPr="00D353B4">
              <w:t>Kompetencje społeczne:</w:t>
            </w:r>
          </w:p>
        </w:tc>
      </w:tr>
      <w:tr w:rsidR="00D353B4" w:rsidRPr="00D353B4" w14:paraId="0AF9E368" w14:textId="77777777" w:rsidTr="003A2572">
        <w:trPr>
          <w:trHeight w:val="233"/>
        </w:trPr>
        <w:tc>
          <w:tcPr>
            <w:tcW w:w="2123" w:type="pct"/>
            <w:vMerge/>
            <w:shd w:val="clear" w:color="auto" w:fill="auto"/>
          </w:tcPr>
          <w:p w14:paraId="0AE670B1" w14:textId="77777777" w:rsidR="00B9399E" w:rsidRPr="00D353B4" w:rsidRDefault="00B9399E" w:rsidP="00AD3881">
            <w:pPr>
              <w:rPr>
                <w:highlight w:val="yellow"/>
              </w:rPr>
            </w:pPr>
          </w:p>
        </w:tc>
        <w:tc>
          <w:tcPr>
            <w:tcW w:w="2877" w:type="pct"/>
            <w:shd w:val="clear" w:color="auto" w:fill="auto"/>
          </w:tcPr>
          <w:p w14:paraId="457DED00" w14:textId="77777777" w:rsidR="00B9399E" w:rsidRPr="00D353B4" w:rsidRDefault="00B9399E" w:rsidP="00AD3881">
            <w:r w:rsidRPr="00D353B4">
              <w:t>1. Rozumie potrzebę wdrażania idei zrównoważonego zagospodarowania turystycznego kraju.</w:t>
            </w:r>
          </w:p>
        </w:tc>
      </w:tr>
      <w:tr w:rsidR="00D353B4" w:rsidRPr="00D353B4" w14:paraId="66936807" w14:textId="77777777" w:rsidTr="003A2572">
        <w:trPr>
          <w:trHeight w:val="233"/>
        </w:trPr>
        <w:tc>
          <w:tcPr>
            <w:tcW w:w="2123" w:type="pct"/>
            <w:vMerge/>
            <w:shd w:val="clear" w:color="auto" w:fill="auto"/>
          </w:tcPr>
          <w:p w14:paraId="2F95CE6B" w14:textId="77777777" w:rsidR="00B9399E" w:rsidRPr="00D353B4" w:rsidRDefault="00B9399E" w:rsidP="00AD3881">
            <w:pPr>
              <w:rPr>
                <w:highlight w:val="yellow"/>
              </w:rPr>
            </w:pPr>
          </w:p>
        </w:tc>
        <w:tc>
          <w:tcPr>
            <w:tcW w:w="2877" w:type="pct"/>
            <w:shd w:val="clear" w:color="auto" w:fill="auto"/>
          </w:tcPr>
          <w:p w14:paraId="211CBD35" w14:textId="77777777" w:rsidR="00B9399E" w:rsidRPr="00D353B4" w:rsidRDefault="00B9399E" w:rsidP="00AD3881">
            <w:r w:rsidRPr="00D353B4">
              <w:t>2. Reprezentuje twórczą postawę w rozwiązywaniu problemów związanych z zagospodarowaniem turystycznym kraju.</w:t>
            </w:r>
          </w:p>
        </w:tc>
      </w:tr>
      <w:tr w:rsidR="00D353B4" w:rsidRPr="00D353B4" w14:paraId="505D56B7" w14:textId="77777777" w:rsidTr="003A2572">
        <w:tc>
          <w:tcPr>
            <w:tcW w:w="2123" w:type="pct"/>
            <w:shd w:val="clear" w:color="auto" w:fill="auto"/>
          </w:tcPr>
          <w:p w14:paraId="400AC336" w14:textId="77777777" w:rsidR="00B9399E" w:rsidRPr="00D353B4" w:rsidRDefault="00B9399E" w:rsidP="00AD3881">
            <w:r w:rsidRPr="00D353B4">
              <w:t>Odniesienie modułowych efektów uczenia się do kierunkowych efektów uczenia się</w:t>
            </w:r>
          </w:p>
        </w:tc>
        <w:tc>
          <w:tcPr>
            <w:tcW w:w="2877" w:type="pct"/>
            <w:shd w:val="clear" w:color="auto" w:fill="auto"/>
          </w:tcPr>
          <w:p w14:paraId="77EFD351" w14:textId="77777777" w:rsidR="00B9399E" w:rsidRPr="00D353B4" w:rsidRDefault="00B9399E" w:rsidP="00AD3881">
            <w:pPr>
              <w:jc w:val="both"/>
            </w:pPr>
            <w:r w:rsidRPr="00D353B4">
              <w:t>W1 – TR_W02</w:t>
            </w:r>
          </w:p>
          <w:p w14:paraId="468ACF6C" w14:textId="77777777" w:rsidR="00B9399E" w:rsidRPr="00D353B4" w:rsidRDefault="00B9399E" w:rsidP="00AD3881">
            <w:pPr>
              <w:jc w:val="both"/>
            </w:pPr>
            <w:r w:rsidRPr="00D353B4">
              <w:t>W2 – TR_W02</w:t>
            </w:r>
          </w:p>
          <w:p w14:paraId="56444BF5" w14:textId="77777777" w:rsidR="00B9399E" w:rsidRPr="00D353B4" w:rsidRDefault="00B9399E" w:rsidP="00AD3881">
            <w:pPr>
              <w:jc w:val="both"/>
            </w:pPr>
            <w:r w:rsidRPr="00D353B4">
              <w:t>W3 – TR_W02, TR_W010</w:t>
            </w:r>
          </w:p>
          <w:p w14:paraId="1522DB29" w14:textId="77777777" w:rsidR="00B9399E" w:rsidRPr="00D353B4" w:rsidRDefault="00B9399E" w:rsidP="00AD3881">
            <w:pPr>
              <w:jc w:val="both"/>
            </w:pPr>
            <w:r w:rsidRPr="00D353B4">
              <w:t>W4 – TR_W07</w:t>
            </w:r>
          </w:p>
          <w:p w14:paraId="753E6F9C" w14:textId="77777777" w:rsidR="00B9399E" w:rsidRPr="00D353B4" w:rsidRDefault="00B9399E" w:rsidP="00AD3881">
            <w:pPr>
              <w:jc w:val="both"/>
            </w:pPr>
            <w:r w:rsidRPr="00D353B4">
              <w:t>U1 – TR_U03</w:t>
            </w:r>
          </w:p>
          <w:p w14:paraId="774CAAF4" w14:textId="77777777" w:rsidR="00B9399E" w:rsidRPr="00D353B4" w:rsidRDefault="00B9399E" w:rsidP="00AD3881">
            <w:pPr>
              <w:jc w:val="both"/>
              <w:rPr>
                <w:highlight w:val="yellow"/>
              </w:rPr>
            </w:pPr>
            <w:r w:rsidRPr="00D353B4">
              <w:t>U2 – TR_U03</w:t>
            </w:r>
          </w:p>
          <w:p w14:paraId="53475970" w14:textId="77777777" w:rsidR="00B9399E" w:rsidRPr="00D353B4" w:rsidRDefault="00B9399E" w:rsidP="00AD3881">
            <w:pPr>
              <w:jc w:val="both"/>
            </w:pPr>
            <w:r w:rsidRPr="00D353B4">
              <w:t>K1 – TR_K02</w:t>
            </w:r>
          </w:p>
          <w:p w14:paraId="733EEED5" w14:textId="77777777" w:rsidR="00B9399E" w:rsidRPr="00D353B4" w:rsidRDefault="00B9399E" w:rsidP="00AD3881">
            <w:pPr>
              <w:jc w:val="both"/>
              <w:rPr>
                <w:highlight w:val="yellow"/>
              </w:rPr>
            </w:pPr>
            <w:r w:rsidRPr="00D353B4">
              <w:t>K2 – TR_K01</w:t>
            </w:r>
          </w:p>
        </w:tc>
      </w:tr>
      <w:tr w:rsidR="00D353B4" w:rsidRPr="00D353B4" w14:paraId="445EF1E4" w14:textId="77777777" w:rsidTr="003A2572">
        <w:tc>
          <w:tcPr>
            <w:tcW w:w="2123" w:type="pct"/>
            <w:shd w:val="clear" w:color="auto" w:fill="auto"/>
          </w:tcPr>
          <w:p w14:paraId="27D495B4" w14:textId="77777777" w:rsidR="00B9399E" w:rsidRPr="00D353B4" w:rsidRDefault="00B9399E" w:rsidP="00AD3881">
            <w:r w:rsidRPr="00D353B4">
              <w:t>Odniesienie modułowych efektów uczenia się do efektów inżynierskich (jeżeli dotyczy)</w:t>
            </w:r>
          </w:p>
        </w:tc>
        <w:tc>
          <w:tcPr>
            <w:tcW w:w="2877" w:type="pct"/>
            <w:shd w:val="clear" w:color="auto" w:fill="auto"/>
          </w:tcPr>
          <w:p w14:paraId="217FF176" w14:textId="77777777" w:rsidR="00B9399E" w:rsidRPr="00D353B4" w:rsidRDefault="00B9399E" w:rsidP="00AD3881">
            <w:pPr>
              <w:jc w:val="both"/>
            </w:pPr>
            <w:r w:rsidRPr="00D353B4">
              <w:t xml:space="preserve">nie dotyczy </w:t>
            </w:r>
          </w:p>
        </w:tc>
      </w:tr>
      <w:tr w:rsidR="00D353B4" w:rsidRPr="00D353B4" w14:paraId="2CAF4F37" w14:textId="77777777" w:rsidTr="003A2572">
        <w:tc>
          <w:tcPr>
            <w:tcW w:w="2123" w:type="pct"/>
            <w:shd w:val="clear" w:color="auto" w:fill="auto"/>
          </w:tcPr>
          <w:p w14:paraId="0972903F" w14:textId="77777777" w:rsidR="00B9399E" w:rsidRPr="00D353B4" w:rsidRDefault="00B9399E" w:rsidP="00AD3881">
            <w:r w:rsidRPr="00D353B4">
              <w:t xml:space="preserve">Wymagania wstępne i dodatkowe </w:t>
            </w:r>
          </w:p>
        </w:tc>
        <w:tc>
          <w:tcPr>
            <w:tcW w:w="2877" w:type="pct"/>
            <w:shd w:val="clear" w:color="auto" w:fill="auto"/>
          </w:tcPr>
          <w:p w14:paraId="0B148141" w14:textId="77777777" w:rsidR="00B9399E" w:rsidRPr="00D353B4" w:rsidRDefault="00B9399E" w:rsidP="00AD3881">
            <w:pPr>
              <w:jc w:val="both"/>
            </w:pPr>
            <w:r w:rsidRPr="00D353B4">
              <w:t>Podstawy turystyki i rekreacji, geografia turystyczna</w:t>
            </w:r>
          </w:p>
        </w:tc>
      </w:tr>
      <w:tr w:rsidR="00D353B4" w:rsidRPr="00D353B4" w14:paraId="21A00FE5" w14:textId="77777777" w:rsidTr="003A2572">
        <w:tc>
          <w:tcPr>
            <w:tcW w:w="2123" w:type="pct"/>
            <w:shd w:val="clear" w:color="auto" w:fill="auto"/>
          </w:tcPr>
          <w:p w14:paraId="5C7EB816" w14:textId="77777777" w:rsidR="00B9399E" w:rsidRPr="00D353B4" w:rsidRDefault="00B9399E" w:rsidP="00AD3881">
            <w:r w:rsidRPr="00D353B4">
              <w:t xml:space="preserve">Treści programowe modułu </w:t>
            </w:r>
          </w:p>
          <w:p w14:paraId="04690C4C" w14:textId="77777777" w:rsidR="00B9399E" w:rsidRPr="00D353B4" w:rsidRDefault="00B9399E" w:rsidP="00AD3881"/>
        </w:tc>
        <w:tc>
          <w:tcPr>
            <w:tcW w:w="2877" w:type="pct"/>
            <w:shd w:val="clear" w:color="auto" w:fill="auto"/>
          </w:tcPr>
          <w:p w14:paraId="4D096D17" w14:textId="77777777" w:rsidR="00B9399E" w:rsidRPr="00D353B4" w:rsidRDefault="00B9399E" w:rsidP="00AD3881">
            <w:r w:rsidRPr="00D353B4">
              <w:t xml:space="preserve">Wykłady obejmują wiedzę z zakresu: podstawowych pojęć związanych z zagospodarowaniem turystycznym, </w:t>
            </w:r>
            <w:r w:rsidRPr="00D353B4">
              <w:rPr>
                <w:bCs/>
              </w:rPr>
              <w:t xml:space="preserve">wskaźników stosowanych przy planowaniu zrównoważonego zagospodarowania turystycznego (chłonność turystyczna, pojemność turystyczna, przepustowość turystyczna), </w:t>
            </w:r>
            <w:r w:rsidRPr="00D353B4">
              <w:t xml:space="preserve">charakterystyki i podziału urządzeń turystycznych, elementów zagospodarowania turystycznego (baza noclegowa, gastronomiczna, komunikacyjna i towarzysząca) i ich znaczenia w turystyce i rekreacji. </w:t>
            </w:r>
          </w:p>
          <w:p w14:paraId="7DAAEF02" w14:textId="77777777" w:rsidR="00B9399E" w:rsidRPr="00D353B4" w:rsidRDefault="00B9399E" w:rsidP="00AD3881">
            <w:r w:rsidRPr="00D353B4">
              <w:t>Ćwiczenia obejmują wiedzę z zakresu: zasad zagospodarowania terenów leśnych, obszarów chronionych, miast, miejscowości uzdrowiskowych,  terenów nadmorskich, pojeziernych i górskich.</w:t>
            </w:r>
          </w:p>
        </w:tc>
      </w:tr>
      <w:tr w:rsidR="00D353B4" w:rsidRPr="00D353B4" w14:paraId="07D53D4C" w14:textId="77777777" w:rsidTr="003A2572">
        <w:tc>
          <w:tcPr>
            <w:tcW w:w="2123" w:type="pct"/>
            <w:shd w:val="clear" w:color="auto" w:fill="auto"/>
          </w:tcPr>
          <w:p w14:paraId="148E9AE3" w14:textId="77777777" w:rsidR="00B9399E" w:rsidRPr="00D353B4" w:rsidRDefault="00B9399E" w:rsidP="00AD3881">
            <w:r w:rsidRPr="00D353B4">
              <w:t>Wykaz literatury podstawowej i uzupełniającej</w:t>
            </w:r>
          </w:p>
        </w:tc>
        <w:tc>
          <w:tcPr>
            <w:tcW w:w="2877" w:type="pct"/>
            <w:shd w:val="clear" w:color="auto" w:fill="auto"/>
          </w:tcPr>
          <w:p w14:paraId="3DD8B003" w14:textId="77777777" w:rsidR="00B9399E" w:rsidRPr="00D353B4" w:rsidRDefault="00B9399E" w:rsidP="00AD3881">
            <w:r w:rsidRPr="00D353B4">
              <w:t>Literatura obowiązkowa:</w:t>
            </w:r>
          </w:p>
          <w:p w14:paraId="3CE529BF" w14:textId="77777777" w:rsidR="00B9399E" w:rsidRPr="00D353B4" w:rsidRDefault="00B9399E" w:rsidP="00667F61">
            <w:pPr>
              <w:numPr>
                <w:ilvl w:val="0"/>
                <w:numId w:val="27"/>
              </w:numPr>
            </w:pPr>
            <w:r w:rsidRPr="00D353B4">
              <w:t>Pawlikowska-Piechotka A., 2013. Planowanie przestrzeni turystycznej. Wyd. Novae Res</w:t>
            </w:r>
          </w:p>
          <w:p w14:paraId="3E7F693E" w14:textId="77777777" w:rsidR="00B9399E" w:rsidRPr="00D353B4" w:rsidRDefault="00B9399E" w:rsidP="00667F61">
            <w:pPr>
              <w:numPr>
                <w:ilvl w:val="0"/>
                <w:numId w:val="27"/>
              </w:numPr>
            </w:pPr>
            <w:r w:rsidRPr="00D353B4">
              <w:t>Kowalczyk A., Derek M., 2010. Zagospodarowanie turystyczne. Wyd. Naukowe PWN. Warszawa.</w:t>
            </w:r>
          </w:p>
          <w:p w14:paraId="38F535BB" w14:textId="77777777" w:rsidR="00B9399E" w:rsidRPr="00D353B4" w:rsidRDefault="00B9399E" w:rsidP="00AD3881">
            <w:r w:rsidRPr="00D353B4">
              <w:t xml:space="preserve">Literatura uzupełniająca: </w:t>
            </w:r>
          </w:p>
          <w:p w14:paraId="321B2857" w14:textId="77777777" w:rsidR="00B9399E" w:rsidRPr="00D353B4" w:rsidRDefault="00B9399E" w:rsidP="00667F61">
            <w:pPr>
              <w:numPr>
                <w:ilvl w:val="0"/>
                <w:numId w:val="28"/>
              </w:numPr>
            </w:pPr>
            <w:r w:rsidRPr="00D353B4">
              <w:lastRenderedPageBreak/>
              <w:t xml:space="preserve">Ważyński B. 2011. Urządzanie i rekreacyjne zagospodarowanie lasu. Wyd. PWRiL, Warszawa. </w:t>
            </w:r>
          </w:p>
          <w:p w14:paraId="56E7708A" w14:textId="77777777" w:rsidR="00B9399E" w:rsidRPr="00D353B4" w:rsidRDefault="00B9399E" w:rsidP="00667F61">
            <w:pPr>
              <w:numPr>
                <w:ilvl w:val="0"/>
                <w:numId w:val="28"/>
              </w:numPr>
            </w:pPr>
            <w:r w:rsidRPr="00D353B4">
              <w:t>Pawlikowska–Piechotka A. 2011. Zagospodarowanie turystyczne i rekreacyjne. Wyd. Novae Res – Wydawnictwo Innowacyjne, Gdynia.</w:t>
            </w:r>
          </w:p>
        </w:tc>
      </w:tr>
      <w:tr w:rsidR="00D353B4" w:rsidRPr="00D353B4" w14:paraId="497719DC" w14:textId="77777777" w:rsidTr="003A2572">
        <w:tc>
          <w:tcPr>
            <w:tcW w:w="2123" w:type="pct"/>
            <w:shd w:val="clear" w:color="auto" w:fill="auto"/>
          </w:tcPr>
          <w:p w14:paraId="1A9D33F3" w14:textId="77777777" w:rsidR="00B9399E" w:rsidRPr="00D353B4" w:rsidRDefault="00B9399E" w:rsidP="00AD3881">
            <w:r w:rsidRPr="00D353B4">
              <w:lastRenderedPageBreak/>
              <w:t>Planowane formy/działania/metody dydaktyczne</w:t>
            </w:r>
          </w:p>
        </w:tc>
        <w:tc>
          <w:tcPr>
            <w:tcW w:w="2877" w:type="pct"/>
            <w:shd w:val="clear" w:color="auto" w:fill="auto"/>
          </w:tcPr>
          <w:p w14:paraId="1BDEB29E" w14:textId="77777777" w:rsidR="00B9399E" w:rsidRPr="00D353B4" w:rsidRDefault="00B9399E" w:rsidP="00AD3881">
            <w:r w:rsidRPr="00D353B4">
              <w:t>Dyskusja, wykład z użyciem prezentacji PP, ćwiczenia audytoryjne, wykonanie prezentacji</w:t>
            </w:r>
          </w:p>
        </w:tc>
      </w:tr>
      <w:tr w:rsidR="00D353B4" w:rsidRPr="00D353B4" w14:paraId="316C5290" w14:textId="77777777" w:rsidTr="003A2572">
        <w:tc>
          <w:tcPr>
            <w:tcW w:w="2123" w:type="pct"/>
            <w:shd w:val="clear" w:color="auto" w:fill="auto"/>
          </w:tcPr>
          <w:p w14:paraId="7927EB2E" w14:textId="77777777" w:rsidR="00B9399E" w:rsidRPr="00D353B4" w:rsidRDefault="00B9399E" w:rsidP="00AD3881">
            <w:r w:rsidRPr="00D353B4">
              <w:t>Sposoby weryfikacji oraz formy dokumentowania osiągniętych efektów uczenia się</w:t>
            </w:r>
          </w:p>
        </w:tc>
        <w:tc>
          <w:tcPr>
            <w:tcW w:w="2877" w:type="pct"/>
            <w:shd w:val="clear" w:color="auto" w:fill="auto"/>
          </w:tcPr>
          <w:p w14:paraId="0B7630E3" w14:textId="77777777" w:rsidR="00B9399E" w:rsidRPr="00D353B4" w:rsidRDefault="00B9399E" w:rsidP="00AD3881">
            <w:pPr>
              <w:jc w:val="both"/>
            </w:pPr>
            <w:r w:rsidRPr="00D353B4">
              <w:t>Sposoby weryfikacji</w:t>
            </w:r>
          </w:p>
          <w:p w14:paraId="23487C24" w14:textId="77777777" w:rsidR="003A2572" w:rsidRPr="00D353B4" w:rsidRDefault="003A2572" w:rsidP="003A2572">
            <w:pPr>
              <w:jc w:val="both"/>
            </w:pPr>
            <w:r w:rsidRPr="00D353B4">
              <w:t>W1, W2, W4 – ocena egzaminu</w:t>
            </w:r>
          </w:p>
          <w:p w14:paraId="2ECF332B" w14:textId="77777777" w:rsidR="003A2572" w:rsidRPr="00D353B4" w:rsidRDefault="003A2572" w:rsidP="003A2572">
            <w:pPr>
              <w:jc w:val="both"/>
            </w:pPr>
            <w:r w:rsidRPr="00D353B4">
              <w:t>W3 – ocena prezentacji i sprawdzianu pisemnego</w:t>
            </w:r>
          </w:p>
          <w:p w14:paraId="5DEAB40A" w14:textId="77777777" w:rsidR="003A2572" w:rsidRPr="00D353B4" w:rsidRDefault="003A2572" w:rsidP="003A2572">
            <w:pPr>
              <w:jc w:val="both"/>
            </w:pPr>
            <w:r w:rsidRPr="00D353B4">
              <w:t>U1, U2 – ocena prezentacji</w:t>
            </w:r>
          </w:p>
          <w:p w14:paraId="3D6C737E" w14:textId="77777777" w:rsidR="00B9399E" w:rsidRPr="00D353B4" w:rsidRDefault="00B9399E" w:rsidP="00AD3881">
            <w:pPr>
              <w:jc w:val="both"/>
            </w:pPr>
            <w:r w:rsidRPr="00D353B4">
              <w:t>K1 – ocena egzaminu</w:t>
            </w:r>
          </w:p>
          <w:p w14:paraId="04976E3C" w14:textId="77777777" w:rsidR="00B9399E" w:rsidRPr="00D353B4" w:rsidRDefault="00B9399E" w:rsidP="00AD3881">
            <w:pPr>
              <w:jc w:val="both"/>
            </w:pPr>
            <w:r w:rsidRPr="00D353B4">
              <w:t xml:space="preserve">K2 – ocena prezentacji </w:t>
            </w:r>
          </w:p>
          <w:p w14:paraId="406CB5E2" w14:textId="77777777" w:rsidR="00B9399E" w:rsidRPr="00D353B4" w:rsidRDefault="00B9399E" w:rsidP="00AD3881">
            <w:pPr>
              <w:jc w:val="both"/>
            </w:pPr>
            <w:r w:rsidRPr="00D353B4">
              <w:t>Formy dokumentowania</w:t>
            </w:r>
          </w:p>
          <w:p w14:paraId="258A80E3" w14:textId="77777777" w:rsidR="00B9399E" w:rsidRPr="00D353B4" w:rsidRDefault="00B9399E" w:rsidP="00AD3881">
            <w:pPr>
              <w:jc w:val="both"/>
            </w:pPr>
            <w:r w:rsidRPr="00D353B4">
              <w:t>Sprawdzian pisemny, pisemna praca egzaminacyjna archiwizowanie w formie papierowej lub cyfrowej, prezentacja archiwizowana w formie cyfrowej, dziennik prowadzącego.</w:t>
            </w:r>
          </w:p>
          <w:p w14:paraId="4D7F3983" w14:textId="77777777" w:rsidR="00B9399E" w:rsidRPr="00D353B4" w:rsidRDefault="00B9399E" w:rsidP="00AD3881">
            <w:pPr>
              <w:jc w:val="both"/>
            </w:pPr>
            <w:r w:rsidRPr="00D353B4">
              <w:t>Szczegółowe kryteria</w:t>
            </w:r>
          </w:p>
          <w:p w14:paraId="24CE4782" w14:textId="77777777" w:rsidR="00B9399E" w:rsidRPr="00D353B4" w:rsidRDefault="00B9399E" w:rsidP="00AD3881">
            <w:pPr>
              <w:jc w:val="both"/>
            </w:pPr>
            <w:r w:rsidRPr="00D353B4">
              <w:t>Student wykazuje odpowiedni stopień wiedzy, umiejętności lub kompetencji uzyskując odpowiedni % sumy punktów określających maksymalny poziom wiedzy lub umiejętności z danego przedmiotu, odpowiednio:</w:t>
            </w:r>
          </w:p>
          <w:p w14:paraId="189A15CE" w14:textId="77777777" w:rsidR="00B9399E" w:rsidRPr="00D353B4" w:rsidRDefault="00B9399E" w:rsidP="00AD3881">
            <w:pPr>
              <w:jc w:val="both"/>
            </w:pPr>
            <w:r w:rsidRPr="00D353B4">
              <w:t>dostateczny (3,0) – od 51 do 60% sumy punktów,</w:t>
            </w:r>
          </w:p>
          <w:p w14:paraId="6A432F90" w14:textId="77777777" w:rsidR="00B9399E" w:rsidRPr="00D353B4" w:rsidRDefault="00B9399E" w:rsidP="00AD3881">
            <w:pPr>
              <w:jc w:val="both"/>
            </w:pPr>
            <w:r w:rsidRPr="00D353B4">
              <w:t>dostateczny plus (3,5) – od 61 do 70%,</w:t>
            </w:r>
          </w:p>
          <w:p w14:paraId="2E849C34" w14:textId="77777777" w:rsidR="00B9399E" w:rsidRPr="00D353B4" w:rsidRDefault="00B9399E" w:rsidP="00AD3881">
            <w:pPr>
              <w:jc w:val="both"/>
            </w:pPr>
            <w:r w:rsidRPr="00D353B4">
              <w:t>dobry (4,0) – od 71 do 80%,</w:t>
            </w:r>
          </w:p>
          <w:p w14:paraId="30693828" w14:textId="77777777" w:rsidR="00B9399E" w:rsidRPr="00D353B4" w:rsidRDefault="00B9399E" w:rsidP="00AD3881">
            <w:pPr>
              <w:jc w:val="both"/>
            </w:pPr>
            <w:r w:rsidRPr="00D353B4">
              <w:t>dobry plus (4,5) – od 81 do 90%,</w:t>
            </w:r>
          </w:p>
          <w:p w14:paraId="4F9C1206" w14:textId="77777777" w:rsidR="00B9399E" w:rsidRPr="00D353B4" w:rsidRDefault="00B9399E" w:rsidP="00AD3881">
            <w:pPr>
              <w:jc w:val="both"/>
            </w:pPr>
            <w:r w:rsidRPr="00D353B4">
              <w:t>bardzo dobry (5,0) – powyżej 91%.</w:t>
            </w:r>
          </w:p>
        </w:tc>
      </w:tr>
      <w:tr w:rsidR="00D353B4" w:rsidRPr="00D353B4" w14:paraId="3B60E458" w14:textId="77777777" w:rsidTr="003A2572">
        <w:tc>
          <w:tcPr>
            <w:tcW w:w="2123" w:type="pct"/>
            <w:shd w:val="clear" w:color="auto" w:fill="auto"/>
          </w:tcPr>
          <w:p w14:paraId="1D394CD1" w14:textId="419605E0" w:rsidR="00B9399E" w:rsidRPr="00D353B4" w:rsidRDefault="00B9399E" w:rsidP="00B9399E">
            <w:r w:rsidRPr="00D353B4">
              <w:t>Elementy i wagi mające wpływ na ocenę końcową</w:t>
            </w:r>
          </w:p>
        </w:tc>
        <w:tc>
          <w:tcPr>
            <w:tcW w:w="2877" w:type="pct"/>
            <w:shd w:val="clear" w:color="auto" w:fill="auto"/>
          </w:tcPr>
          <w:p w14:paraId="3A44A7D9" w14:textId="77777777" w:rsidR="00B9399E" w:rsidRPr="00D353B4" w:rsidRDefault="00B9399E" w:rsidP="00AD3881">
            <w:pPr>
              <w:jc w:val="both"/>
            </w:pPr>
            <w:r w:rsidRPr="00D353B4">
              <w:t>Ocena z ćwiczeń – średnia arytmetyczna z ocen uzyskanych na ćwiczeniach (ocena sprawdzianu i prezentacji).</w:t>
            </w:r>
          </w:p>
          <w:p w14:paraId="76E7F2F7" w14:textId="77777777" w:rsidR="00B9399E" w:rsidRPr="00D353B4" w:rsidRDefault="00B9399E" w:rsidP="00AD3881">
            <w:pPr>
              <w:jc w:val="both"/>
            </w:pPr>
            <w:r w:rsidRPr="00D353B4">
              <w:t>Ocena końcowa – ocena z egzaminu pisemnego 70% + 30% ocena z ćwiczeń.</w:t>
            </w:r>
          </w:p>
        </w:tc>
      </w:tr>
      <w:tr w:rsidR="00D353B4" w:rsidRPr="00D353B4" w14:paraId="68D9C526" w14:textId="77777777" w:rsidTr="003A2572">
        <w:trPr>
          <w:trHeight w:val="694"/>
        </w:trPr>
        <w:tc>
          <w:tcPr>
            <w:tcW w:w="2123" w:type="pct"/>
            <w:shd w:val="clear" w:color="auto" w:fill="auto"/>
          </w:tcPr>
          <w:p w14:paraId="0F24CC21" w14:textId="77777777" w:rsidR="007828AD" w:rsidRPr="00D353B4" w:rsidRDefault="007828AD" w:rsidP="007828AD">
            <w:pPr>
              <w:jc w:val="both"/>
            </w:pPr>
            <w:r w:rsidRPr="00D353B4">
              <w:t>Bilans punktów ECTS</w:t>
            </w:r>
          </w:p>
        </w:tc>
        <w:tc>
          <w:tcPr>
            <w:tcW w:w="2877" w:type="pct"/>
            <w:shd w:val="clear" w:color="auto" w:fill="auto"/>
          </w:tcPr>
          <w:p w14:paraId="65A474DD" w14:textId="77777777" w:rsidR="007828AD" w:rsidRPr="00D353B4" w:rsidRDefault="007828AD" w:rsidP="007828AD">
            <w:pPr>
              <w:jc w:val="both"/>
            </w:pPr>
            <w:r w:rsidRPr="00D353B4">
              <w:t>Kontaktowe:</w:t>
            </w:r>
          </w:p>
          <w:p w14:paraId="71243C31" w14:textId="564CACB6" w:rsidR="007828AD" w:rsidRPr="00D353B4" w:rsidRDefault="007828AD" w:rsidP="003A2572">
            <w:pPr>
              <w:ind w:left="151"/>
              <w:jc w:val="both"/>
            </w:pPr>
            <w:r w:rsidRPr="00D353B4">
              <w:t xml:space="preserve">wykład 10 godz. </w:t>
            </w:r>
          </w:p>
          <w:p w14:paraId="162611F3" w14:textId="1FCA0974" w:rsidR="007828AD" w:rsidRPr="00D353B4" w:rsidRDefault="007828AD" w:rsidP="003A2572">
            <w:pPr>
              <w:ind w:left="151"/>
              <w:jc w:val="both"/>
            </w:pPr>
            <w:r w:rsidRPr="00D353B4">
              <w:t xml:space="preserve">ćwiczenia 10 godz. </w:t>
            </w:r>
          </w:p>
          <w:p w14:paraId="4D8B4B5A" w14:textId="77777777" w:rsidR="007828AD" w:rsidRPr="00D353B4" w:rsidRDefault="007828AD" w:rsidP="003A2572">
            <w:pPr>
              <w:ind w:left="151"/>
              <w:jc w:val="both"/>
            </w:pPr>
            <w:r w:rsidRPr="00D353B4">
              <w:t xml:space="preserve">egzamin pisemny 2 godz. </w:t>
            </w:r>
          </w:p>
          <w:p w14:paraId="73D69EBF" w14:textId="16E5ADAA" w:rsidR="007828AD" w:rsidRPr="00D353B4" w:rsidRDefault="007828AD" w:rsidP="007828AD">
            <w:pPr>
              <w:jc w:val="both"/>
            </w:pPr>
            <w:r w:rsidRPr="00D353B4">
              <w:t>Razem kontaktowe 22 godz. (0,9 ECTS)</w:t>
            </w:r>
          </w:p>
          <w:p w14:paraId="76EA079C" w14:textId="77777777" w:rsidR="003A2572" w:rsidRPr="00D353B4" w:rsidRDefault="003A2572" w:rsidP="007828AD">
            <w:pPr>
              <w:jc w:val="both"/>
            </w:pPr>
          </w:p>
          <w:p w14:paraId="0B950A8A" w14:textId="77777777" w:rsidR="007828AD" w:rsidRPr="00D353B4" w:rsidRDefault="007828AD" w:rsidP="007828AD">
            <w:pPr>
              <w:jc w:val="both"/>
            </w:pPr>
            <w:r w:rsidRPr="00D353B4">
              <w:t>Niekontaktowe:</w:t>
            </w:r>
          </w:p>
          <w:p w14:paraId="6FC1FB10" w14:textId="40FAD11C" w:rsidR="007828AD" w:rsidRPr="00D353B4" w:rsidRDefault="007828AD" w:rsidP="003A2572">
            <w:pPr>
              <w:ind w:left="151"/>
              <w:jc w:val="both"/>
            </w:pPr>
            <w:r w:rsidRPr="00D353B4">
              <w:t xml:space="preserve">Przygotowanie do egzaminu 17 godz. </w:t>
            </w:r>
          </w:p>
          <w:p w14:paraId="7FC99815" w14:textId="18055C7B" w:rsidR="007828AD" w:rsidRPr="00D353B4" w:rsidRDefault="007828AD" w:rsidP="003A2572">
            <w:pPr>
              <w:ind w:left="151"/>
              <w:jc w:val="both"/>
            </w:pPr>
            <w:r w:rsidRPr="00D353B4">
              <w:t>Przygotowanie prezentacji 16 godz.</w:t>
            </w:r>
          </w:p>
          <w:p w14:paraId="73DC66D2" w14:textId="29B88E4A" w:rsidR="007828AD" w:rsidRPr="00D353B4" w:rsidRDefault="007828AD" w:rsidP="003A2572">
            <w:pPr>
              <w:ind w:left="151"/>
              <w:jc w:val="both"/>
            </w:pPr>
            <w:r w:rsidRPr="00D353B4">
              <w:t xml:space="preserve">Przygotowanie do zajęć 10 godz. </w:t>
            </w:r>
          </w:p>
          <w:p w14:paraId="6961769B" w14:textId="77777777" w:rsidR="007828AD" w:rsidRPr="00D353B4" w:rsidRDefault="007828AD" w:rsidP="003A2572">
            <w:pPr>
              <w:ind w:left="151"/>
              <w:jc w:val="both"/>
            </w:pPr>
            <w:r w:rsidRPr="00D353B4">
              <w:t xml:space="preserve">Studiowanie literatury 10 godz. </w:t>
            </w:r>
          </w:p>
          <w:p w14:paraId="3CD8EBC5" w14:textId="20276792" w:rsidR="007828AD" w:rsidRPr="00D353B4" w:rsidRDefault="007828AD" w:rsidP="007828AD">
            <w:pPr>
              <w:jc w:val="both"/>
            </w:pPr>
            <w:r w:rsidRPr="00D353B4">
              <w:t>Razem niekontaktowe 53 godz. (2,1 ECTS)</w:t>
            </w:r>
          </w:p>
        </w:tc>
      </w:tr>
      <w:tr w:rsidR="007828AD" w:rsidRPr="00D353B4" w14:paraId="6B4050D0" w14:textId="77777777" w:rsidTr="003A2572">
        <w:trPr>
          <w:trHeight w:val="718"/>
        </w:trPr>
        <w:tc>
          <w:tcPr>
            <w:tcW w:w="2123" w:type="pct"/>
            <w:shd w:val="clear" w:color="auto" w:fill="auto"/>
          </w:tcPr>
          <w:p w14:paraId="056D21D1" w14:textId="77777777" w:rsidR="007828AD" w:rsidRPr="00D353B4" w:rsidRDefault="007828AD" w:rsidP="007828AD">
            <w:r w:rsidRPr="00D353B4">
              <w:t>Nakład pracy związany z zajęciami wymagającymi bezpośredniego udziału nauczyciela akademickiego</w:t>
            </w:r>
          </w:p>
        </w:tc>
        <w:tc>
          <w:tcPr>
            <w:tcW w:w="2877" w:type="pct"/>
            <w:shd w:val="clear" w:color="auto" w:fill="auto"/>
          </w:tcPr>
          <w:p w14:paraId="0B154AF8" w14:textId="4CEA262C" w:rsidR="007828AD" w:rsidRPr="00D353B4" w:rsidRDefault="007828AD" w:rsidP="007828AD">
            <w:pPr>
              <w:jc w:val="both"/>
            </w:pPr>
            <w:r w:rsidRPr="00D353B4">
              <w:t xml:space="preserve">udział w wykładach – 10 godz.; udział w ćwiczeniach – 10 godz.; egzamin pisemny – 2 godz. </w:t>
            </w:r>
          </w:p>
          <w:p w14:paraId="77BB65E1" w14:textId="70E397E8" w:rsidR="007828AD" w:rsidRPr="00D353B4" w:rsidRDefault="007828AD" w:rsidP="007828AD">
            <w:pPr>
              <w:jc w:val="both"/>
            </w:pPr>
            <w:r w:rsidRPr="00D353B4">
              <w:t xml:space="preserve">Łącznie 22 godz. co odpowiada </w:t>
            </w:r>
            <w:r w:rsidR="00212F06" w:rsidRPr="00D353B4">
              <w:t>0,9</w:t>
            </w:r>
            <w:r w:rsidRPr="00D353B4">
              <w:t xml:space="preserve"> punktom ECTS</w:t>
            </w:r>
          </w:p>
        </w:tc>
      </w:tr>
    </w:tbl>
    <w:p w14:paraId="1D6920F1" w14:textId="77777777" w:rsidR="00B9399E" w:rsidRPr="00D353B4" w:rsidRDefault="00B9399E" w:rsidP="00AD3881">
      <w:pPr>
        <w:rPr>
          <w:sz w:val="28"/>
          <w:szCs w:val="28"/>
        </w:rPr>
      </w:pPr>
    </w:p>
    <w:p w14:paraId="6B45D99F" w14:textId="77777777" w:rsidR="00212F06" w:rsidRPr="00D353B4" w:rsidRDefault="00212F06" w:rsidP="00212F06">
      <w:pPr>
        <w:rPr>
          <w:b/>
          <w:sz w:val="28"/>
          <w:szCs w:val="28"/>
        </w:rPr>
      </w:pPr>
      <w:r w:rsidRPr="00D353B4">
        <w:rPr>
          <w:b/>
          <w:sz w:val="28"/>
          <w:szCs w:val="28"/>
        </w:rPr>
        <w:t>Karta opisu zajęć z modułu  Żywienie człowieka i dietetyka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6366"/>
      </w:tblGrid>
      <w:tr w:rsidR="00D353B4" w:rsidRPr="00D353B4" w14:paraId="2A83D38F" w14:textId="77777777" w:rsidTr="003A2572">
        <w:tc>
          <w:tcPr>
            <w:tcW w:w="1694" w:type="pct"/>
            <w:shd w:val="clear" w:color="auto" w:fill="auto"/>
          </w:tcPr>
          <w:p w14:paraId="71BA9747" w14:textId="77777777" w:rsidR="00212F06" w:rsidRPr="00D353B4" w:rsidRDefault="00212F06" w:rsidP="00022E01">
            <w:r w:rsidRPr="00D353B4">
              <w:t xml:space="preserve">Nazwa kierunku studiów </w:t>
            </w:r>
          </w:p>
        </w:tc>
        <w:tc>
          <w:tcPr>
            <w:tcW w:w="3306" w:type="pct"/>
            <w:shd w:val="clear" w:color="auto" w:fill="auto"/>
          </w:tcPr>
          <w:p w14:paraId="1E4A7C00" w14:textId="77777777" w:rsidR="00212F06" w:rsidRPr="00D353B4" w:rsidRDefault="00212F06" w:rsidP="00022E01">
            <w:r w:rsidRPr="00D353B4">
              <w:t>Turystyka i rekreacja</w:t>
            </w:r>
          </w:p>
        </w:tc>
      </w:tr>
      <w:tr w:rsidR="00D353B4" w:rsidRPr="00D353B4" w14:paraId="648F2E30" w14:textId="77777777" w:rsidTr="003A2572">
        <w:tc>
          <w:tcPr>
            <w:tcW w:w="1694" w:type="pct"/>
            <w:shd w:val="clear" w:color="auto" w:fill="auto"/>
          </w:tcPr>
          <w:p w14:paraId="1E57DA56" w14:textId="77777777" w:rsidR="00212F06" w:rsidRPr="00D353B4" w:rsidRDefault="00212F06" w:rsidP="00022E01">
            <w:r w:rsidRPr="00D353B4">
              <w:lastRenderedPageBreak/>
              <w:t>Nazwa modułu, także nazwa w języku angielskim</w:t>
            </w:r>
          </w:p>
        </w:tc>
        <w:tc>
          <w:tcPr>
            <w:tcW w:w="3306" w:type="pct"/>
            <w:shd w:val="clear" w:color="auto" w:fill="auto"/>
          </w:tcPr>
          <w:p w14:paraId="2B5FD05D" w14:textId="77777777" w:rsidR="00212F06" w:rsidRPr="00D353B4" w:rsidRDefault="00212F06" w:rsidP="00022E01">
            <w:r w:rsidRPr="00D353B4">
              <w:t>Żywienie człowieka i dietetyka</w:t>
            </w:r>
          </w:p>
          <w:p w14:paraId="15C93F54" w14:textId="77777777" w:rsidR="00212F06" w:rsidRPr="00D353B4" w:rsidRDefault="00212F06" w:rsidP="00022E01">
            <w:r w:rsidRPr="00D353B4">
              <w:t>Human nutrition and dietetics</w:t>
            </w:r>
          </w:p>
        </w:tc>
      </w:tr>
      <w:tr w:rsidR="00D353B4" w:rsidRPr="00D353B4" w14:paraId="5A3E8FCE" w14:textId="77777777" w:rsidTr="003A2572">
        <w:tc>
          <w:tcPr>
            <w:tcW w:w="1694" w:type="pct"/>
            <w:shd w:val="clear" w:color="auto" w:fill="auto"/>
          </w:tcPr>
          <w:p w14:paraId="63EBDBE0" w14:textId="77777777" w:rsidR="00212F06" w:rsidRPr="00D353B4" w:rsidRDefault="00212F06" w:rsidP="00022E01">
            <w:r w:rsidRPr="00D353B4">
              <w:t xml:space="preserve">Język wykładowy </w:t>
            </w:r>
          </w:p>
        </w:tc>
        <w:tc>
          <w:tcPr>
            <w:tcW w:w="3306" w:type="pct"/>
            <w:shd w:val="clear" w:color="auto" w:fill="auto"/>
          </w:tcPr>
          <w:p w14:paraId="6A5F048D" w14:textId="77777777" w:rsidR="00212F06" w:rsidRPr="00D353B4" w:rsidRDefault="00212F06" w:rsidP="00022E01">
            <w:r w:rsidRPr="00D353B4">
              <w:t>polski</w:t>
            </w:r>
          </w:p>
        </w:tc>
      </w:tr>
      <w:tr w:rsidR="00D353B4" w:rsidRPr="00D353B4" w14:paraId="4B9ECF85" w14:textId="77777777" w:rsidTr="003A2572">
        <w:tc>
          <w:tcPr>
            <w:tcW w:w="1694" w:type="pct"/>
            <w:shd w:val="clear" w:color="auto" w:fill="auto"/>
          </w:tcPr>
          <w:p w14:paraId="2D1FB1F8" w14:textId="77777777" w:rsidR="00212F06" w:rsidRPr="00D353B4" w:rsidRDefault="00212F06" w:rsidP="00022E01">
            <w:pPr>
              <w:autoSpaceDE w:val="0"/>
              <w:autoSpaceDN w:val="0"/>
              <w:adjustRightInd w:val="0"/>
            </w:pPr>
            <w:r w:rsidRPr="00D353B4">
              <w:t xml:space="preserve">Rodzaj modułu </w:t>
            </w:r>
          </w:p>
        </w:tc>
        <w:tc>
          <w:tcPr>
            <w:tcW w:w="3306" w:type="pct"/>
            <w:shd w:val="clear" w:color="auto" w:fill="auto"/>
          </w:tcPr>
          <w:p w14:paraId="33FB52A8" w14:textId="77777777" w:rsidR="00212F06" w:rsidRPr="00D353B4" w:rsidRDefault="00212F06" w:rsidP="00022E01">
            <w:r w:rsidRPr="00D353B4">
              <w:t>obowiązkowy</w:t>
            </w:r>
          </w:p>
        </w:tc>
      </w:tr>
      <w:tr w:rsidR="00D353B4" w:rsidRPr="00D353B4" w14:paraId="43E4E44E" w14:textId="77777777" w:rsidTr="003A2572">
        <w:tc>
          <w:tcPr>
            <w:tcW w:w="1694" w:type="pct"/>
            <w:shd w:val="clear" w:color="auto" w:fill="auto"/>
          </w:tcPr>
          <w:p w14:paraId="268C0F03" w14:textId="77777777" w:rsidR="00212F06" w:rsidRPr="00D353B4" w:rsidRDefault="00212F06" w:rsidP="00022E01">
            <w:r w:rsidRPr="00D353B4">
              <w:t>Poziom studiów</w:t>
            </w:r>
          </w:p>
        </w:tc>
        <w:tc>
          <w:tcPr>
            <w:tcW w:w="3306" w:type="pct"/>
            <w:shd w:val="clear" w:color="auto" w:fill="auto"/>
          </w:tcPr>
          <w:p w14:paraId="6628BCEE" w14:textId="77777777" w:rsidR="00212F06" w:rsidRPr="00D353B4" w:rsidRDefault="00212F06" w:rsidP="00022E01">
            <w:r w:rsidRPr="00D353B4">
              <w:t>pierwszego stopnia/licencjackie</w:t>
            </w:r>
          </w:p>
        </w:tc>
      </w:tr>
      <w:tr w:rsidR="00D353B4" w:rsidRPr="00D353B4" w14:paraId="28701B3F" w14:textId="77777777" w:rsidTr="003A2572">
        <w:tc>
          <w:tcPr>
            <w:tcW w:w="1694" w:type="pct"/>
            <w:shd w:val="clear" w:color="auto" w:fill="auto"/>
          </w:tcPr>
          <w:p w14:paraId="3F17691D" w14:textId="77777777" w:rsidR="00212F06" w:rsidRPr="00D353B4" w:rsidRDefault="00212F06" w:rsidP="00022E01">
            <w:r w:rsidRPr="00D353B4">
              <w:t>Forma studiów</w:t>
            </w:r>
          </w:p>
        </w:tc>
        <w:tc>
          <w:tcPr>
            <w:tcW w:w="3306" w:type="pct"/>
            <w:shd w:val="clear" w:color="auto" w:fill="auto"/>
          </w:tcPr>
          <w:p w14:paraId="00286324" w14:textId="77777777" w:rsidR="00212F06" w:rsidRPr="00D353B4" w:rsidRDefault="00212F06" w:rsidP="00022E01">
            <w:r w:rsidRPr="00D353B4">
              <w:t>niestacjonarne</w:t>
            </w:r>
          </w:p>
        </w:tc>
      </w:tr>
      <w:tr w:rsidR="00D353B4" w:rsidRPr="00D353B4" w14:paraId="2B374040" w14:textId="77777777" w:rsidTr="003A2572">
        <w:tc>
          <w:tcPr>
            <w:tcW w:w="1694" w:type="pct"/>
            <w:shd w:val="clear" w:color="auto" w:fill="auto"/>
          </w:tcPr>
          <w:p w14:paraId="6FD1F815" w14:textId="77777777" w:rsidR="00212F06" w:rsidRPr="00D353B4" w:rsidRDefault="00212F06" w:rsidP="00022E01">
            <w:r w:rsidRPr="00D353B4">
              <w:t>Rok studiów dla kierunku</w:t>
            </w:r>
          </w:p>
        </w:tc>
        <w:tc>
          <w:tcPr>
            <w:tcW w:w="3306" w:type="pct"/>
            <w:shd w:val="clear" w:color="auto" w:fill="auto"/>
          </w:tcPr>
          <w:p w14:paraId="65272EB2" w14:textId="2FBFA8DB" w:rsidR="00212F06" w:rsidRPr="00D353B4" w:rsidRDefault="00212F06" w:rsidP="00022E01">
            <w:r w:rsidRPr="00D353B4">
              <w:t>I</w:t>
            </w:r>
          </w:p>
        </w:tc>
      </w:tr>
      <w:tr w:rsidR="00D353B4" w:rsidRPr="00D353B4" w14:paraId="64C0DC42" w14:textId="77777777" w:rsidTr="003A2572">
        <w:tc>
          <w:tcPr>
            <w:tcW w:w="1694" w:type="pct"/>
            <w:shd w:val="clear" w:color="auto" w:fill="auto"/>
          </w:tcPr>
          <w:p w14:paraId="01A8AC13" w14:textId="77777777" w:rsidR="00212F06" w:rsidRPr="00D353B4" w:rsidRDefault="00212F06" w:rsidP="00022E01">
            <w:r w:rsidRPr="00D353B4">
              <w:t>Semestr dla kierunku</w:t>
            </w:r>
          </w:p>
        </w:tc>
        <w:tc>
          <w:tcPr>
            <w:tcW w:w="3306" w:type="pct"/>
            <w:shd w:val="clear" w:color="auto" w:fill="auto"/>
          </w:tcPr>
          <w:p w14:paraId="3EDDF9B1" w14:textId="26BCB02E" w:rsidR="00212F06" w:rsidRPr="00D353B4" w:rsidRDefault="002D31A3" w:rsidP="00022E01">
            <w:r w:rsidRPr="00D353B4">
              <w:t>2</w:t>
            </w:r>
          </w:p>
        </w:tc>
      </w:tr>
      <w:tr w:rsidR="00D353B4" w:rsidRPr="00D353B4" w14:paraId="728891D6" w14:textId="77777777" w:rsidTr="003A2572">
        <w:tc>
          <w:tcPr>
            <w:tcW w:w="1694" w:type="pct"/>
            <w:shd w:val="clear" w:color="auto" w:fill="auto"/>
          </w:tcPr>
          <w:p w14:paraId="55CEB6ED" w14:textId="77777777" w:rsidR="00212F06" w:rsidRPr="00D353B4" w:rsidRDefault="00212F06" w:rsidP="00022E01">
            <w:pPr>
              <w:autoSpaceDE w:val="0"/>
              <w:autoSpaceDN w:val="0"/>
              <w:adjustRightInd w:val="0"/>
            </w:pPr>
            <w:r w:rsidRPr="00D353B4">
              <w:t>Liczba punktów ECTS z podziałem na kontaktowe/niekontaktowe</w:t>
            </w:r>
          </w:p>
        </w:tc>
        <w:tc>
          <w:tcPr>
            <w:tcW w:w="3306" w:type="pct"/>
            <w:shd w:val="clear" w:color="auto" w:fill="auto"/>
          </w:tcPr>
          <w:p w14:paraId="764C91F6" w14:textId="6A136FCB" w:rsidR="00212F06" w:rsidRPr="00D353B4" w:rsidRDefault="00212F06" w:rsidP="00022E01">
            <w:r w:rsidRPr="00D353B4">
              <w:t>3 (0,9/2,1)</w:t>
            </w:r>
          </w:p>
        </w:tc>
      </w:tr>
      <w:tr w:rsidR="00D353B4" w:rsidRPr="00D353B4" w14:paraId="0D5D4412" w14:textId="77777777" w:rsidTr="003A2572">
        <w:tc>
          <w:tcPr>
            <w:tcW w:w="1694" w:type="pct"/>
            <w:shd w:val="clear" w:color="auto" w:fill="auto"/>
          </w:tcPr>
          <w:p w14:paraId="7C4FA82A" w14:textId="77777777" w:rsidR="00212F06" w:rsidRPr="00D353B4" w:rsidRDefault="00212F06" w:rsidP="00022E01">
            <w:pPr>
              <w:autoSpaceDE w:val="0"/>
              <w:autoSpaceDN w:val="0"/>
              <w:adjustRightInd w:val="0"/>
            </w:pPr>
            <w:r w:rsidRPr="00D353B4">
              <w:t>Tytuł naukowy/stopień naukowy, imię i nazwisko osoby odpowiedzialnej za moduł</w:t>
            </w:r>
          </w:p>
        </w:tc>
        <w:tc>
          <w:tcPr>
            <w:tcW w:w="3306" w:type="pct"/>
            <w:shd w:val="clear" w:color="auto" w:fill="auto"/>
          </w:tcPr>
          <w:p w14:paraId="16F342FB" w14:textId="77777777" w:rsidR="00212F06" w:rsidRPr="00D353B4" w:rsidRDefault="00212F06" w:rsidP="00022E01">
            <w:r w:rsidRPr="00D353B4">
              <w:t>Dr hab. Marta Tomczyńska – Mleko, prof. uczelni</w:t>
            </w:r>
          </w:p>
        </w:tc>
      </w:tr>
      <w:tr w:rsidR="00D353B4" w:rsidRPr="00D353B4" w14:paraId="4CDE3933" w14:textId="77777777" w:rsidTr="003A2572">
        <w:tc>
          <w:tcPr>
            <w:tcW w:w="1694" w:type="pct"/>
            <w:shd w:val="clear" w:color="auto" w:fill="auto"/>
          </w:tcPr>
          <w:p w14:paraId="4E091272" w14:textId="77777777" w:rsidR="00212F06" w:rsidRPr="00D353B4" w:rsidRDefault="00212F06" w:rsidP="00022E01">
            <w:r w:rsidRPr="00D353B4">
              <w:t>Jednostka oferująca moduł</w:t>
            </w:r>
          </w:p>
          <w:p w14:paraId="4D158A30" w14:textId="77777777" w:rsidR="00212F06" w:rsidRPr="00D353B4" w:rsidRDefault="00212F06" w:rsidP="00022E01"/>
        </w:tc>
        <w:tc>
          <w:tcPr>
            <w:tcW w:w="3306" w:type="pct"/>
            <w:shd w:val="clear" w:color="auto" w:fill="auto"/>
          </w:tcPr>
          <w:p w14:paraId="4E63270F" w14:textId="77777777" w:rsidR="00212F06" w:rsidRPr="00D353B4" w:rsidRDefault="00212F06" w:rsidP="00022E01">
            <w:r w:rsidRPr="00D353B4">
              <w:t>Instytut Genetyki, Hodowli i Biotechnologii Roślin</w:t>
            </w:r>
          </w:p>
        </w:tc>
      </w:tr>
      <w:tr w:rsidR="00D353B4" w:rsidRPr="00D353B4" w14:paraId="18875281" w14:textId="77777777" w:rsidTr="003A2572">
        <w:tc>
          <w:tcPr>
            <w:tcW w:w="1694" w:type="pct"/>
            <w:shd w:val="clear" w:color="auto" w:fill="auto"/>
          </w:tcPr>
          <w:p w14:paraId="04452FB3" w14:textId="77777777" w:rsidR="00212F06" w:rsidRPr="00D353B4" w:rsidRDefault="00212F06" w:rsidP="00022E01">
            <w:r w:rsidRPr="00D353B4">
              <w:t>Cel modułu</w:t>
            </w:r>
          </w:p>
          <w:p w14:paraId="6D439528" w14:textId="77777777" w:rsidR="00212F06" w:rsidRPr="00D353B4" w:rsidRDefault="00212F06" w:rsidP="00022E01"/>
        </w:tc>
        <w:tc>
          <w:tcPr>
            <w:tcW w:w="3306" w:type="pct"/>
            <w:shd w:val="clear" w:color="auto" w:fill="auto"/>
          </w:tcPr>
          <w:p w14:paraId="54BE0309" w14:textId="77777777" w:rsidR="00212F06" w:rsidRPr="00D353B4" w:rsidRDefault="00212F06" w:rsidP="00022E01">
            <w:pPr>
              <w:autoSpaceDE w:val="0"/>
              <w:autoSpaceDN w:val="0"/>
              <w:adjustRightInd w:val="0"/>
            </w:pPr>
            <w:r w:rsidRPr="00D353B4">
              <w:t>Celem modułu jest przekazanie wiedzy na temat zasad prawidłowego żywienia. W szczególności celem przedmiotu jest zapoznanie studentów z klasyfikacją żywieniową składników pokarmowych, normami żywienia, umiejętnością korzystania z tabel wartości odżywczych produktów i tabel norm żywienia. Celem modułu jest również przekazanie wiedzy na temat metod oceny stanu odżywienia i sposobu żywienia poprzez pomiary biometryczne oraz wywiad,  obliczanie zapotrzebowania energetycznego,  układania jadłospisów z wykorzystaniem zasad i obowiązujących norm oraz wiedzy na temat podstawowych diet stosowanych w różnych stanach chorobowych.</w:t>
            </w:r>
          </w:p>
        </w:tc>
      </w:tr>
      <w:tr w:rsidR="00D353B4" w:rsidRPr="00D353B4" w14:paraId="592EA4DB" w14:textId="77777777" w:rsidTr="003A2572">
        <w:trPr>
          <w:trHeight w:val="236"/>
        </w:trPr>
        <w:tc>
          <w:tcPr>
            <w:tcW w:w="1694" w:type="pct"/>
            <w:vMerge w:val="restart"/>
            <w:shd w:val="clear" w:color="auto" w:fill="auto"/>
          </w:tcPr>
          <w:p w14:paraId="1A74D75D" w14:textId="77777777" w:rsidR="00212F06" w:rsidRPr="00D353B4" w:rsidRDefault="00212F06" w:rsidP="00022E01">
            <w:pPr>
              <w:jc w:val="both"/>
            </w:pPr>
            <w:r w:rsidRPr="00D353B4">
              <w:t>Efekty uczenia się dla modułu to opis zasobu wiedzy, umiejętności i kompetencji społecznych, które student osiągnie po zrealizowaniu zajęć.</w:t>
            </w:r>
          </w:p>
        </w:tc>
        <w:tc>
          <w:tcPr>
            <w:tcW w:w="3306" w:type="pct"/>
            <w:shd w:val="clear" w:color="auto" w:fill="auto"/>
          </w:tcPr>
          <w:p w14:paraId="0F76BC9E" w14:textId="77777777" w:rsidR="00212F06" w:rsidRPr="00D353B4" w:rsidRDefault="00212F06" w:rsidP="00022E01">
            <w:r w:rsidRPr="00D353B4">
              <w:t xml:space="preserve">Wiedza: </w:t>
            </w:r>
          </w:p>
        </w:tc>
      </w:tr>
      <w:tr w:rsidR="00D353B4" w:rsidRPr="00D353B4" w14:paraId="7DC94CD4" w14:textId="77777777" w:rsidTr="003A2572">
        <w:trPr>
          <w:trHeight w:val="233"/>
        </w:trPr>
        <w:tc>
          <w:tcPr>
            <w:tcW w:w="1694" w:type="pct"/>
            <w:vMerge/>
            <w:shd w:val="clear" w:color="auto" w:fill="auto"/>
          </w:tcPr>
          <w:p w14:paraId="6D774CE2" w14:textId="77777777" w:rsidR="00212F06" w:rsidRPr="00D353B4" w:rsidRDefault="00212F06" w:rsidP="00022E01">
            <w:pPr>
              <w:rPr>
                <w:highlight w:val="yellow"/>
              </w:rPr>
            </w:pPr>
          </w:p>
        </w:tc>
        <w:tc>
          <w:tcPr>
            <w:tcW w:w="3306" w:type="pct"/>
            <w:shd w:val="clear" w:color="auto" w:fill="auto"/>
          </w:tcPr>
          <w:p w14:paraId="26E0166E" w14:textId="34309FE2" w:rsidR="00212F06" w:rsidRPr="00D353B4" w:rsidRDefault="00212F06" w:rsidP="00022E01">
            <w:r w:rsidRPr="00D353B4">
              <w:t>1. Student rozumie zasady prawidłowego odżywiania i wpływu aktywności fizycznej na zdrowie człowieka</w:t>
            </w:r>
          </w:p>
        </w:tc>
      </w:tr>
      <w:tr w:rsidR="00D353B4" w:rsidRPr="00D353B4" w14:paraId="0FD4C39F" w14:textId="77777777" w:rsidTr="003A2572">
        <w:trPr>
          <w:trHeight w:val="233"/>
        </w:trPr>
        <w:tc>
          <w:tcPr>
            <w:tcW w:w="1694" w:type="pct"/>
            <w:vMerge/>
            <w:shd w:val="clear" w:color="auto" w:fill="auto"/>
          </w:tcPr>
          <w:p w14:paraId="2E955D2C" w14:textId="77777777" w:rsidR="00212F06" w:rsidRPr="00D353B4" w:rsidRDefault="00212F06" w:rsidP="00022E01">
            <w:pPr>
              <w:rPr>
                <w:highlight w:val="yellow"/>
              </w:rPr>
            </w:pPr>
          </w:p>
        </w:tc>
        <w:tc>
          <w:tcPr>
            <w:tcW w:w="3306" w:type="pct"/>
            <w:shd w:val="clear" w:color="auto" w:fill="auto"/>
          </w:tcPr>
          <w:p w14:paraId="33243A13" w14:textId="77777777" w:rsidR="00212F06" w:rsidRPr="00D353B4" w:rsidRDefault="00212F06" w:rsidP="00022E01">
            <w:r w:rsidRPr="00D353B4">
              <w:t>2.</w:t>
            </w:r>
            <w:r w:rsidRPr="00D353B4">
              <w:rPr>
                <w:sz w:val="22"/>
              </w:rPr>
              <w:t xml:space="preserve"> Posiada wiedzę na temat </w:t>
            </w:r>
            <w:r w:rsidRPr="00D353B4">
              <w:t xml:space="preserve"> roli składników odżywczych i składu produktów </w:t>
            </w:r>
            <w:r w:rsidRPr="00D353B4">
              <w:rPr>
                <w:sz w:val="22"/>
              </w:rPr>
              <w:t xml:space="preserve">żywnościowych </w:t>
            </w:r>
            <w:r w:rsidRPr="00D353B4">
              <w:t xml:space="preserve">pochodzenia roślinnego i zwierzęcego oraz  </w:t>
            </w:r>
            <w:r w:rsidRPr="00D353B4">
              <w:rPr>
                <w:sz w:val="22"/>
              </w:rPr>
              <w:t>potrzeb żywieniowych człowieka zdrowego i chorego</w:t>
            </w:r>
          </w:p>
        </w:tc>
      </w:tr>
      <w:tr w:rsidR="00D353B4" w:rsidRPr="00D353B4" w14:paraId="068BFCE5" w14:textId="77777777" w:rsidTr="003A2572">
        <w:trPr>
          <w:trHeight w:val="233"/>
        </w:trPr>
        <w:tc>
          <w:tcPr>
            <w:tcW w:w="1694" w:type="pct"/>
            <w:vMerge/>
            <w:shd w:val="clear" w:color="auto" w:fill="auto"/>
          </w:tcPr>
          <w:p w14:paraId="0B8A8106" w14:textId="77777777" w:rsidR="00212F06" w:rsidRPr="00D353B4" w:rsidRDefault="00212F06" w:rsidP="00022E01">
            <w:pPr>
              <w:rPr>
                <w:highlight w:val="yellow"/>
              </w:rPr>
            </w:pPr>
          </w:p>
        </w:tc>
        <w:tc>
          <w:tcPr>
            <w:tcW w:w="3306" w:type="pct"/>
            <w:shd w:val="clear" w:color="auto" w:fill="auto"/>
          </w:tcPr>
          <w:p w14:paraId="5B848916" w14:textId="77777777" w:rsidR="00212F06" w:rsidRPr="00D353B4" w:rsidRDefault="00212F06" w:rsidP="00022E01">
            <w:r w:rsidRPr="00D353B4">
              <w:t>Umiejętności:</w:t>
            </w:r>
          </w:p>
        </w:tc>
      </w:tr>
      <w:tr w:rsidR="00D353B4" w:rsidRPr="00D353B4" w14:paraId="3E957998" w14:textId="77777777" w:rsidTr="003A2572">
        <w:trPr>
          <w:trHeight w:val="233"/>
        </w:trPr>
        <w:tc>
          <w:tcPr>
            <w:tcW w:w="1694" w:type="pct"/>
            <w:vMerge/>
            <w:shd w:val="clear" w:color="auto" w:fill="auto"/>
          </w:tcPr>
          <w:p w14:paraId="43717FE2" w14:textId="77777777" w:rsidR="00212F06" w:rsidRPr="00D353B4" w:rsidRDefault="00212F06" w:rsidP="00022E01">
            <w:pPr>
              <w:rPr>
                <w:highlight w:val="yellow"/>
              </w:rPr>
            </w:pPr>
          </w:p>
        </w:tc>
        <w:tc>
          <w:tcPr>
            <w:tcW w:w="3306" w:type="pct"/>
            <w:shd w:val="clear" w:color="auto" w:fill="auto"/>
          </w:tcPr>
          <w:p w14:paraId="7443DEC2" w14:textId="77777777" w:rsidR="00212F06" w:rsidRPr="00D353B4" w:rsidRDefault="00212F06" w:rsidP="00022E01">
            <w:r w:rsidRPr="00D353B4">
              <w:t>1. Student potrafi układać jadłospisy dla poszczególnych grup klientów</w:t>
            </w:r>
          </w:p>
          <w:p w14:paraId="6AC5BAA0" w14:textId="77777777" w:rsidR="00212F06" w:rsidRPr="00D353B4" w:rsidRDefault="00212F06" w:rsidP="00022E01">
            <w:r w:rsidRPr="00D353B4">
              <w:t>korzystających z usług różnorodnej oferty turystycznej</w:t>
            </w:r>
          </w:p>
        </w:tc>
      </w:tr>
      <w:tr w:rsidR="00D353B4" w:rsidRPr="00D353B4" w14:paraId="33B6B071" w14:textId="77777777" w:rsidTr="003A2572">
        <w:trPr>
          <w:trHeight w:val="233"/>
        </w:trPr>
        <w:tc>
          <w:tcPr>
            <w:tcW w:w="1694" w:type="pct"/>
            <w:vMerge/>
            <w:shd w:val="clear" w:color="auto" w:fill="auto"/>
          </w:tcPr>
          <w:p w14:paraId="0766A499" w14:textId="77777777" w:rsidR="00212F06" w:rsidRPr="00D353B4" w:rsidRDefault="00212F06" w:rsidP="00022E01">
            <w:pPr>
              <w:rPr>
                <w:highlight w:val="yellow"/>
              </w:rPr>
            </w:pPr>
          </w:p>
        </w:tc>
        <w:tc>
          <w:tcPr>
            <w:tcW w:w="3306" w:type="pct"/>
            <w:shd w:val="clear" w:color="auto" w:fill="auto"/>
          </w:tcPr>
          <w:p w14:paraId="07C53609" w14:textId="77777777" w:rsidR="00212F06" w:rsidRPr="00D353B4" w:rsidRDefault="00212F06" w:rsidP="00022E01">
            <w:r w:rsidRPr="00D353B4">
              <w:t>2. Student umie samodzielnie zaprojektować turnus dla wybranej grupy uczestników z uwzględnieniem różnorodnych aktywności.</w:t>
            </w:r>
          </w:p>
        </w:tc>
      </w:tr>
      <w:tr w:rsidR="00D353B4" w:rsidRPr="00D353B4" w14:paraId="5539ED25" w14:textId="77777777" w:rsidTr="003A2572">
        <w:trPr>
          <w:trHeight w:val="233"/>
        </w:trPr>
        <w:tc>
          <w:tcPr>
            <w:tcW w:w="1694" w:type="pct"/>
            <w:vMerge/>
            <w:shd w:val="clear" w:color="auto" w:fill="auto"/>
          </w:tcPr>
          <w:p w14:paraId="6E4894AD" w14:textId="77777777" w:rsidR="00212F06" w:rsidRPr="00D353B4" w:rsidRDefault="00212F06" w:rsidP="00022E01">
            <w:pPr>
              <w:rPr>
                <w:highlight w:val="yellow"/>
              </w:rPr>
            </w:pPr>
          </w:p>
        </w:tc>
        <w:tc>
          <w:tcPr>
            <w:tcW w:w="3306" w:type="pct"/>
            <w:shd w:val="clear" w:color="auto" w:fill="auto"/>
          </w:tcPr>
          <w:p w14:paraId="717CA103" w14:textId="77777777" w:rsidR="00212F06" w:rsidRPr="00D353B4" w:rsidRDefault="00212F06" w:rsidP="00022E01">
            <w:r w:rsidRPr="00D353B4">
              <w:t>Kompetencje społeczne:</w:t>
            </w:r>
          </w:p>
        </w:tc>
      </w:tr>
      <w:tr w:rsidR="00D353B4" w:rsidRPr="00D353B4" w14:paraId="399BC671" w14:textId="77777777" w:rsidTr="003A2572">
        <w:trPr>
          <w:trHeight w:val="233"/>
        </w:trPr>
        <w:tc>
          <w:tcPr>
            <w:tcW w:w="1694" w:type="pct"/>
            <w:vMerge/>
            <w:shd w:val="clear" w:color="auto" w:fill="auto"/>
          </w:tcPr>
          <w:p w14:paraId="2A4B846D" w14:textId="77777777" w:rsidR="00212F06" w:rsidRPr="00D353B4" w:rsidRDefault="00212F06" w:rsidP="00022E01">
            <w:pPr>
              <w:rPr>
                <w:highlight w:val="yellow"/>
              </w:rPr>
            </w:pPr>
          </w:p>
        </w:tc>
        <w:tc>
          <w:tcPr>
            <w:tcW w:w="3306" w:type="pct"/>
            <w:shd w:val="clear" w:color="auto" w:fill="auto"/>
          </w:tcPr>
          <w:p w14:paraId="2E24173A" w14:textId="77777777" w:rsidR="00212F06" w:rsidRPr="00D353B4" w:rsidRDefault="00212F06" w:rsidP="00022E01">
            <w:r w:rsidRPr="00D353B4">
              <w:t>1. Student jest gotów do działania w wielodyscyplinarnym zespole w celu stworzenia odpowiednich warunków dla gości i turystów.</w:t>
            </w:r>
          </w:p>
        </w:tc>
      </w:tr>
      <w:tr w:rsidR="00D353B4" w:rsidRPr="00D353B4" w14:paraId="43AE2BFD" w14:textId="77777777" w:rsidTr="003A2572">
        <w:trPr>
          <w:trHeight w:val="233"/>
        </w:trPr>
        <w:tc>
          <w:tcPr>
            <w:tcW w:w="1694" w:type="pct"/>
            <w:vMerge/>
            <w:shd w:val="clear" w:color="auto" w:fill="auto"/>
          </w:tcPr>
          <w:p w14:paraId="2818A3A3" w14:textId="77777777" w:rsidR="00212F06" w:rsidRPr="00D353B4" w:rsidRDefault="00212F06" w:rsidP="00022E01">
            <w:pPr>
              <w:rPr>
                <w:highlight w:val="yellow"/>
              </w:rPr>
            </w:pPr>
          </w:p>
        </w:tc>
        <w:tc>
          <w:tcPr>
            <w:tcW w:w="3306" w:type="pct"/>
            <w:shd w:val="clear" w:color="auto" w:fill="auto"/>
          </w:tcPr>
          <w:p w14:paraId="544A5BBC" w14:textId="77777777" w:rsidR="00212F06" w:rsidRPr="00D353B4" w:rsidRDefault="00212F06" w:rsidP="00022E01">
            <w:r w:rsidRPr="00D353B4">
              <w:t>2. Student jest gotów do samodzielnego podejmowania decyzji w sprawie organizacji różnego rodzaju aktywności turystycznych z uwzględnieniem aspektu ekonomicznego i żywieniowego.</w:t>
            </w:r>
          </w:p>
        </w:tc>
      </w:tr>
      <w:tr w:rsidR="00D353B4" w:rsidRPr="00D353B4" w14:paraId="5D4B0BC4" w14:textId="77777777" w:rsidTr="003A2572">
        <w:tc>
          <w:tcPr>
            <w:tcW w:w="1694" w:type="pct"/>
            <w:shd w:val="clear" w:color="auto" w:fill="auto"/>
          </w:tcPr>
          <w:p w14:paraId="0BDA69F2" w14:textId="77777777" w:rsidR="00212F06" w:rsidRPr="00D353B4" w:rsidRDefault="00212F06" w:rsidP="00022E01">
            <w:r w:rsidRPr="00D353B4">
              <w:lastRenderedPageBreak/>
              <w:t>Odniesienie modułowych efektów uczenia się do kierunkowych efektów uczenia się</w:t>
            </w:r>
          </w:p>
        </w:tc>
        <w:tc>
          <w:tcPr>
            <w:tcW w:w="3306" w:type="pct"/>
            <w:shd w:val="clear" w:color="auto" w:fill="auto"/>
          </w:tcPr>
          <w:p w14:paraId="551F2501" w14:textId="77777777" w:rsidR="00212F06" w:rsidRPr="00D353B4" w:rsidRDefault="00212F06" w:rsidP="00022E01">
            <w:pPr>
              <w:jc w:val="both"/>
            </w:pPr>
            <w:r w:rsidRPr="00D353B4">
              <w:t>Kod efektu modułowego – kod efektu kierunkowego</w:t>
            </w:r>
          </w:p>
          <w:p w14:paraId="26DB8B21" w14:textId="77777777" w:rsidR="00212F06" w:rsidRPr="00D353B4" w:rsidRDefault="00212F06" w:rsidP="00022E01">
            <w:pPr>
              <w:jc w:val="both"/>
            </w:pPr>
            <w:r w:rsidRPr="00D353B4">
              <w:t>W1 – TR_W05</w:t>
            </w:r>
          </w:p>
          <w:p w14:paraId="4F753CD1" w14:textId="77777777" w:rsidR="00212F06" w:rsidRPr="00D353B4" w:rsidRDefault="00212F06" w:rsidP="00022E01">
            <w:pPr>
              <w:jc w:val="both"/>
            </w:pPr>
            <w:r w:rsidRPr="00D353B4">
              <w:t>W2 – TR_W06</w:t>
            </w:r>
          </w:p>
          <w:p w14:paraId="5FAAF0DF" w14:textId="77777777" w:rsidR="00212F06" w:rsidRPr="00D353B4" w:rsidRDefault="00212F06" w:rsidP="00022E01">
            <w:pPr>
              <w:jc w:val="both"/>
            </w:pPr>
            <w:r w:rsidRPr="00D353B4">
              <w:t>U1 – TR_U03</w:t>
            </w:r>
          </w:p>
          <w:p w14:paraId="3BE777C6" w14:textId="77777777" w:rsidR="00212F06" w:rsidRPr="00D353B4" w:rsidRDefault="00212F06" w:rsidP="00022E01">
            <w:pPr>
              <w:jc w:val="both"/>
            </w:pPr>
            <w:r w:rsidRPr="00D353B4">
              <w:t>U2 – TR_U05</w:t>
            </w:r>
          </w:p>
          <w:p w14:paraId="39EABBD3" w14:textId="77777777" w:rsidR="00212F06" w:rsidRPr="00D353B4" w:rsidRDefault="00212F06" w:rsidP="00022E01">
            <w:pPr>
              <w:jc w:val="both"/>
            </w:pPr>
            <w:r w:rsidRPr="00D353B4">
              <w:t>K1 – TR_K03</w:t>
            </w:r>
          </w:p>
          <w:p w14:paraId="7D345FC5" w14:textId="77777777" w:rsidR="00212F06" w:rsidRPr="00D353B4" w:rsidRDefault="00212F06" w:rsidP="00022E01">
            <w:pPr>
              <w:jc w:val="both"/>
            </w:pPr>
            <w:r w:rsidRPr="00D353B4">
              <w:t>K2 – TR_K01</w:t>
            </w:r>
          </w:p>
        </w:tc>
      </w:tr>
      <w:tr w:rsidR="00D353B4" w:rsidRPr="00D353B4" w14:paraId="30104173" w14:textId="77777777" w:rsidTr="003A2572">
        <w:tc>
          <w:tcPr>
            <w:tcW w:w="1694" w:type="pct"/>
            <w:shd w:val="clear" w:color="auto" w:fill="auto"/>
          </w:tcPr>
          <w:p w14:paraId="230F3A24" w14:textId="77777777" w:rsidR="00212F06" w:rsidRPr="00D353B4" w:rsidRDefault="00212F06" w:rsidP="00022E01">
            <w:r w:rsidRPr="00D353B4">
              <w:t>Odniesienie modułowych efektów uczenia się do efektów inżynierskich (jeżeli dotyczy)</w:t>
            </w:r>
          </w:p>
        </w:tc>
        <w:tc>
          <w:tcPr>
            <w:tcW w:w="3306" w:type="pct"/>
            <w:shd w:val="clear" w:color="auto" w:fill="auto"/>
          </w:tcPr>
          <w:p w14:paraId="1A364C0D" w14:textId="77777777" w:rsidR="00212F06" w:rsidRPr="00D353B4" w:rsidRDefault="00212F06" w:rsidP="00022E01">
            <w:pPr>
              <w:jc w:val="both"/>
            </w:pPr>
            <w:r w:rsidRPr="00D353B4">
              <w:t xml:space="preserve">nie dotyczy </w:t>
            </w:r>
          </w:p>
        </w:tc>
      </w:tr>
      <w:tr w:rsidR="00D353B4" w:rsidRPr="00D353B4" w14:paraId="4D443CA5" w14:textId="77777777" w:rsidTr="003A2572">
        <w:tc>
          <w:tcPr>
            <w:tcW w:w="1694" w:type="pct"/>
            <w:shd w:val="clear" w:color="auto" w:fill="auto"/>
          </w:tcPr>
          <w:p w14:paraId="7AABB17D" w14:textId="77777777" w:rsidR="00212F06" w:rsidRPr="00D353B4" w:rsidRDefault="00212F06" w:rsidP="00022E01">
            <w:r w:rsidRPr="00D353B4">
              <w:t xml:space="preserve">Wymagania wstępne i dodatkowe </w:t>
            </w:r>
          </w:p>
        </w:tc>
        <w:tc>
          <w:tcPr>
            <w:tcW w:w="3306" w:type="pct"/>
            <w:shd w:val="clear" w:color="auto" w:fill="auto"/>
          </w:tcPr>
          <w:p w14:paraId="27C50B03" w14:textId="77777777" w:rsidR="00212F06" w:rsidRPr="00D353B4" w:rsidRDefault="00212F06" w:rsidP="00022E01">
            <w:pPr>
              <w:jc w:val="both"/>
            </w:pPr>
            <w:r w:rsidRPr="00D353B4">
              <w:t>Podstawy anatomii i fizjologii człowieka, Zagrożenia mikrobiologiczne i zdrowotne w turystyce</w:t>
            </w:r>
          </w:p>
        </w:tc>
      </w:tr>
      <w:tr w:rsidR="00D353B4" w:rsidRPr="00D353B4" w14:paraId="73C63658" w14:textId="77777777" w:rsidTr="003A2572">
        <w:tc>
          <w:tcPr>
            <w:tcW w:w="1694" w:type="pct"/>
            <w:shd w:val="clear" w:color="auto" w:fill="auto"/>
          </w:tcPr>
          <w:p w14:paraId="4DD75584" w14:textId="77777777" w:rsidR="00212F06" w:rsidRPr="00D353B4" w:rsidRDefault="00212F06" w:rsidP="00022E01">
            <w:r w:rsidRPr="00D353B4">
              <w:t xml:space="preserve">Treści programowe modułu </w:t>
            </w:r>
          </w:p>
          <w:p w14:paraId="58F87F0B" w14:textId="77777777" w:rsidR="00212F06" w:rsidRPr="00D353B4" w:rsidRDefault="00212F06" w:rsidP="00022E01"/>
        </w:tc>
        <w:tc>
          <w:tcPr>
            <w:tcW w:w="3306" w:type="pct"/>
            <w:shd w:val="clear" w:color="auto" w:fill="auto"/>
          </w:tcPr>
          <w:p w14:paraId="502EBDE2" w14:textId="77777777" w:rsidR="00212F06" w:rsidRPr="00D353B4" w:rsidRDefault="00212F06" w:rsidP="00022E01">
            <w:r w:rsidRPr="00D353B4">
              <w:t>Wykład obejmuje wiedzę z zakresu:</w:t>
            </w:r>
          </w:p>
          <w:p w14:paraId="2C376EBB" w14:textId="77777777" w:rsidR="00212F06" w:rsidRPr="00D353B4" w:rsidRDefault="00212F06" w:rsidP="00022E01">
            <w:r w:rsidRPr="00D353B4">
              <w:t>podstawowych definicji związanych z przedmiotem (np. dieta, składnik pokarmowy, piramida żywieniowa, metabolizm), zasad zdrowego żywienia, fizjologia odżywiania, charakterystyki i roli poszczególnych grup produktów, rola i charakterystyka podstawowych składników żywności -białka, tłuszcze, węglowodany, związki mineralne i witaminy w procesach ustrojowych i występowanie ich w żywności, woda pitna, wody mineralne, ryzyko związane z odwodnieniem organizmu, zasady układania i oceny jadłospisów, charakterystyka podstawowych diet oraz diet alternatywnych, wady i zalety wybranych diet, zaburzenia odżywiania- anoreksja, bulimia, ortoreksja, różnice w żywieniu wybranych grup ludności, zagrożenia jakości żywności, choroby cywilizacyjne, aktywność fizyczna a zdrowie, głodówka przerywana, żywność funkcjonalna.</w:t>
            </w:r>
          </w:p>
          <w:p w14:paraId="659FB76D" w14:textId="77777777" w:rsidR="00212F06" w:rsidRPr="00D353B4" w:rsidRDefault="00212F06" w:rsidP="00022E01"/>
          <w:p w14:paraId="3B4CB2FB" w14:textId="77777777" w:rsidR="00212F06" w:rsidRPr="00D353B4" w:rsidRDefault="00212F06" w:rsidP="00022E01">
            <w:r w:rsidRPr="00D353B4">
              <w:t xml:space="preserve">Ćwiczenia obejmują takie zagadnienia jak: </w:t>
            </w:r>
          </w:p>
          <w:p w14:paraId="087B0D9F" w14:textId="77777777" w:rsidR="00212F06" w:rsidRPr="00D353B4" w:rsidRDefault="00212F06" w:rsidP="00022E01">
            <w:r w:rsidRPr="00D353B4">
              <w:t>sposoby i zasady korzystania z tabel składu i wartości odżywczej, normy żywienia, bilans energetyczny- zasady i techniki obliczania podstawowej i całkowitej przemiany materii, metody oznaczania zapotrzebowania kalorycznego, metody oceny stanu żywienia i odżywienia organizmu, metody układania jadłospisów, analizy przypadków, zasady komponowania jadłospisów z wykorzystaniem zasad i obowiązujących norm.</w:t>
            </w:r>
          </w:p>
        </w:tc>
      </w:tr>
      <w:tr w:rsidR="00D353B4" w:rsidRPr="00D353B4" w14:paraId="226785A8" w14:textId="77777777" w:rsidTr="003A2572">
        <w:tc>
          <w:tcPr>
            <w:tcW w:w="1694" w:type="pct"/>
            <w:shd w:val="clear" w:color="auto" w:fill="auto"/>
          </w:tcPr>
          <w:p w14:paraId="161FC6E8" w14:textId="77777777" w:rsidR="00212F06" w:rsidRPr="00D353B4" w:rsidRDefault="00212F06" w:rsidP="00022E01">
            <w:r w:rsidRPr="00D353B4">
              <w:t>Wykaz literatury podstawowej i uzupełniającej</w:t>
            </w:r>
          </w:p>
        </w:tc>
        <w:tc>
          <w:tcPr>
            <w:tcW w:w="3306" w:type="pct"/>
            <w:shd w:val="clear" w:color="auto" w:fill="auto"/>
          </w:tcPr>
          <w:p w14:paraId="5C1E6C59" w14:textId="77777777" w:rsidR="00212F06" w:rsidRPr="00D353B4" w:rsidRDefault="00212F06" w:rsidP="00022E01">
            <w:r w:rsidRPr="00D353B4">
              <w:t>Literatura obowiązkowa:</w:t>
            </w:r>
          </w:p>
          <w:p w14:paraId="162F89C5" w14:textId="77777777" w:rsidR="00212F06" w:rsidRPr="00D353B4" w:rsidRDefault="00212F06" w:rsidP="00022E01">
            <w:pPr>
              <w:pStyle w:val="Akapitzlist"/>
              <w:numPr>
                <w:ilvl w:val="0"/>
                <w:numId w:val="59"/>
              </w:numPr>
              <w:suppressAutoHyphens w:val="0"/>
              <w:autoSpaceDN/>
              <w:spacing w:line="240" w:lineRule="auto"/>
              <w:ind w:left="342"/>
              <w:contextualSpacing/>
              <w:jc w:val="left"/>
              <w:textAlignment w:val="auto"/>
              <w:rPr>
                <w:rFonts w:ascii="Times New Roman" w:hAnsi="Times New Roman"/>
                <w:sz w:val="24"/>
                <w:szCs w:val="24"/>
              </w:rPr>
            </w:pPr>
            <w:r w:rsidRPr="00D353B4">
              <w:rPr>
                <w:rFonts w:ascii="Times New Roman" w:hAnsi="Times New Roman"/>
                <w:sz w:val="24"/>
                <w:szCs w:val="24"/>
              </w:rPr>
              <w:t>Roszkowski W. Podstawy nauki o żywieniu człowieka Przewodnik do ćwiczeń (skrypt)., SGGW, Warszawa, 2010</w:t>
            </w:r>
          </w:p>
          <w:p w14:paraId="38C51293" w14:textId="77777777" w:rsidR="00212F06" w:rsidRPr="00D353B4" w:rsidRDefault="00212F06" w:rsidP="00022E01">
            <w:pPr>
              <w:pStyle w:val="Akapitzlist"/>
              <w:numPr>
                <w:ilvl w:val="0"/>
                <w:numId w:val="59"/>
              </w:numPr>
              <w:suppressAutoHyphens w:val="0"/>
              <w:autoSpaceDN/>
              <w:spacing w:line="240" w:lineRule="auto"/>
              <w:ind w:left="342"/>
              <w:contextualSpacing/>
              <w:jc w:val="left"/>
              <w:textAlignment w:val="auto"/>
              <w:rPr>
                <w:rFonts w:ascii="Times New Roman" w:hAnsi="Times New Roman"/>
                <w:sz w:val="24"/>
                <w:szCs w:val="24"/>
              </w:rPr>
            </w:pPr>
            <w:r w:rsidRPr="00D353B4">
              <w:rPr>
                <w:rFonts w:ascii="Times New Roman" w:hAnsi="Times New Roman"/>
                <w:sz w:val="24"/>
                <w:szCs w:val="24"/>
              </w:rPr>
              <w:t xml:space="preserve">red. Jarosz M. Normy żywienia dla populacji Polski i ich zastosowanie, Państwowy Zakład Higieny, 2020, </w:t>
            </w:r>
          </w:p>
          <w:p w14:paraId="7B665A3B" w14:textId="77777777" w:rsidR="00212F06" w:rsidRPr="00D353B4" w:rsidRDefault="00212F06" w:rsidP="00022E01">
            <w:pPr>
              <w:pStyle w:val="Akapitzlist"/>
              <w:spacing w:line="240" w:lineRule="auto"/>
              <w:ind w:left="342" w:firstLine="0"/>
              <w:rPr>
                <w:rFonts w:ascii="Times New Roman" w:hAnsi="Times New Roman"/>
                <w:sz w:val="24"/>
                <w:szCs w:val="24"/>
              </w:rPr>
            </w:pPr>
            <w:r w:rsidRPr="00D353B4">
              <w:rPr>
                <w:rFonts w:ascii="Times New Roman" w:hAnsi="Times New Roman"/>
                <w:sz w:val="24"/>
                <w:szCs w:val="24"/>
              </w:rPr>
              <w:t>https://ncez.pzh.gov.pl/wp-content/uploads/2021/03/normy_zywienia_2020web.pdf</w:t>
            </w:r>
          </w:p>
          <w:p w14:paraId="20A0788E" w14:textId="77777777" w:rsidR="00212F06" w:rsidRPr="00D353B4" w:rsidRDefault="00212F06" w:rsidP="00022E01">
            <w:r w:rsidRPr="00D353B4">
              <w:t xml:space="preserve"> Literatura uzupełniająca:</w:t>
            </w:r>
          </w:p>
          <w:p w14:paraId="473DA173" w14:textId="77777777" w:rsidR="00212F06" w:rsidRPr="00D353B4" w:rsidRDefault="00212F06" w:rsidP="003A2572">
            <w:pPr>
              <w:pStyle w:val="Akapitzlist"/>
              <w:numPr>
                <w:ilvl w:val="0"/>
                <w:numId w:val="60"/>
              </w:numPr>
              <w:suppressAutoHyphens w:val="0"/>
              <w:autoSpaceDN/>
              <w:spacing w:line="240" w:lineRule="auto"/>
              <w:ind w:left="364"/>
              <w:contextualSpacing/>
              <w:jc w:val="left"/>
              <w:textAlignment w:val="auto"/>
              <w:rPr>
                <w:rFonts w:ascii="Times New Roman" w:hAnsi="Times New Roman"/>
                <w:sz w:val="24"/>
                <w:szCs w:val="24"/>
              </w:rPr>
            </w:pPr>
            <w:r w:rsidRPr="00D353B4">
              <w:rPr>
                <w:rFonts w:ascii="Times New Roman" w:hAnsi="Times New Roman"/>
                <w:sz w:val="24"/>
                <w:szCs w:val="24"/>
              </w:rPr>
              <w:t>Gertig H,  Przysławski J. Bromatologia. Zarys nauki o żywności i żywieniu., PZWL, Warszawa 2015</w:t>
            </w:r>
          </w:p>
        </w:tc>
      </w:tr>
      <w:tr w:rsidR="00D353B4" w:rsidRPr="00D353B4" w14:paraId="5AEF08DA" w14:textId="77777777" w:rsidTr="003A2572">
        <w:tc>
          <w:tcPr>
            <w:tcW w:w="1694" w:type="pct"/>
            <w:shd w:val="clear" w:color="auto" w:fill="auto"/>
          </w:tcPr>
          <w:p w14:paraId="787F3F71" w14:textId="77777777" w:rsidR="00212F06" w:rsidRPr="00D353B4" w:rsidRDefault="00212F06" w:rsidP="00022E01">
            <w:r w:rsidRPr="00D353B4">
              <w:t>Planowane formy/działania/metody dydaktyczne</w:t>
            </w:r>
          </w:p>
        </w:tc>
        <w:tc>
          <w:tcPr>
            <w:tcW w:w="3306" w:type="pct"/>
            <w:shd w:val="clear" w:color="auto" w:fill="auto"/>
          </w:tcPr>
          <w:p w14:paraId="44B1C1D8" w14:textId="77777777" w:rsidR="00212F06" w:rsidRPr="00D353B4" w:rsidRDefault="00212F06" w:rsidP="00022E01">
            <w:pPr>
              <w:jc w:val="both"/>
            </w:pPr>
            <w:r w:rsidRPr="00D353B4">
              <w:t>1. wykład informacyjny - prowadzony w formie tradycyjnej, z wykorzystaniem technik audiowizualnych i multimedialnych objaśnienie i wyjaśnienie,  dyskusja związana z wykładem,</w:t>
            </w:r>
          </w:p>
          <w:p w14:paraId="7266559B" w14:textId="77777777" w:rsidR="00212F06" w:rsidRPr="00D353B4" w:rsidRDefault="00212F06" w:rsidP="00022E01">
            <w:r w:rsidRPr="00D353B4">
              <w:lastRenderedPageBreak/>
              <w:t>2. ćwiczenia audytoryjne i laboratoryjne- doświadczenie, ćwiczenia rachunkowe, prezentacje, analizy przypadków, dyskusje, zadania problemowe, prezentacja projektu i dyskusja nad projektem</w:t>
            </w:r>
          </w:p>
        </w:tc>
      </w:tr>
      <w:tr w:rsidR="00D353B4" w:rsidRPr="00D353B4" w14:paraId="0C8F1C9E" w14:textId="77777777" w:rsidTr="003A2572">
        <w:tc>
          <w:tcPr>
            <w:tcW w:w="1694" w:type="pct"/>
            <w:shd w:val="clear" w:color="auto" w:fill="auto"/>
          </w:tcPr>
          <w:p w14:paraId="1F33829E" w14:textId="77777777" w:rsidR="00212F06" w:rsidRPr="00D353B4" w:rsidRDefault="00212F06" w:rsidP="00022E01">
            <w:r w:rsidRPr="00D353B4">
              <w:lastRenderedPageBreak/>
              <w:t>Sposoby weryfikacji oraz formy dokumentowania osiągniętych efektów uczenia się</w:t>
            </w:r>
          </w:p>
        </w:tc>
        <w:tc>
          <w:tcPr>
            <w:tcW w:w="3306" w:type="pct"/>
            <w:shd w:val="clear" w:color="auto" w:fill="auto"/>
          </w:tcPr>
          <w:p w14:paraId="0B7D3DDA" w14:textId="359FC15C" w:rsidR="00E45132" w:rsidRPr="00D353B4" w:rsidRDefault="00E45132" w:rsidP="00E45132">
            <w:pPr>
              <w:jc w:val="both"/>
            </w:pPr>
            <w:r w:rsidRPr="00D353B4">
              <w:t xml:space="preserve">W1, W2, W3 – ocena z egzaminu, ocena projektu, </w:t>
            </w:r>
          </w:p>
          <w:p w14:paraId="5EBA9E00" w14:textId="4CC9B612" w:rsidR="00E45132" w:rsidRPr="00D353B4" w:rsidRDefault="00E45132" w:rsidP="00E45132">
            <w:pPr>
              <w:jc w:val="both"/>
            </w:pPr>
            <w:r w:rsidRPr="00D353B4">
              <w:t>U1, U2, U3 – ocena z egzaminu, ocena projektu</w:t>
            </w:r>
          </w:p>
          <w:p w14:paraId="384C3C9E" w14:textId="77777777" w:rsidR="00E45132" w:rsidRPr="00D353B4" w:rsidRDefault="00E45132" w:rsidP="00E45132">
            <w:pPr>
              <w:jc w:val="both"/>
            </w:pPr>
            <w:r w:rsidRPr="00D353B4">
              <w:t>K1, K2 – ocena projektu, obserwacja aktywności na zajęciach</w:t>
            </w:r>
          </w:p>
          <w:p w14:paraId="5FBE5256" w14:textId="77777777" w:rsidR="00E45132" w:rsidRPr="00D353B4" w:rsidRDefault="00E45132" w:rsidP="00E45132">
            <w:pPr>
              <w:jc w:val="both"/>
            </w:pPr>
          </w:p>
          <w:p w14:paraId="2F5FE2DE" w14:textId="63A76D53" w:rsidR="00212F06" w:rsidRPr="00D353B4" w:rsidRDefault="00E45132" w:rsidP="00E45132">
            <w:pPr>
              <w:jc w:val="both"/>
            </w:pPr>
            <w:r w:rsidRPr="00D353B4">
              <w:t xml:space="preserve">Formy dokumentowania osiągniętych efektów uczenia się: dziennik   prowadzącego, projekty archiwizowane w wersji elektronicznej, prace egzaminacyjne archiwizowane w formie papierowej. </w:t>
            </w:r>
          </w:p>
        </w:tc>
      </w:tr>
      <w:tr w:rsidR="00D353B4" w:rsidRPr="00D353B4" w14:paraId="0B3DD640" w14:textId="77777777" w:rsidTr="003A2572">
        <w:tc>
          <w:tcPr>
            <w:tcW w:w="1694" w:type="pct"/>
            <w:shd w:val="clear" w:color="auto" w:fill="auto"/>
          </w:tcPr>
          <w:p w14:paraId="69499530" w14:textId="77777777" w:rsidR="00212F06" w:rsidRPr="00D353B4" w:rsidRDefault="00212F06" w:rsidP="00022E01">
            <w:r w:rsidRPr="00D353B4">
              <w:t>Elementy i wagi mające wpływ na ocenę końcową</w:t>
            </w:r>
          </w:p>
          <w:p w14:paraId="46ED50B1" w14:textId="77777777" w:rsidR="00212F06" w:rsidRPr="00D353B4" w:rsidRDefault="00212F06" w:rsidP="00022E01"/>
          <w:p w14:paraId="193D729D" w14:textId="77777777" w:rsidR="00212F06" w:rsidRPr="00D353B4" w:rsidRDefault="00212F06" w:rsidP="00022E01"/>
        </w:tc>
        <w:tc>
          <w:tcPr>
            <w:tcW w:w="3306" w:type="pct"/>
            <w:shd w:val="clear" w:color="auto" w:fill="auto"/>
          </w:tcPr>
          <w:p w14:paraId="6562C27B" w14:textId="1A40BB41" w:rsidR="00212F06" w:rsidRPr="00D353B4" w:rsidRDefault="00212F06" w:rsidP="00022E01">
            <w:pPr>
              <w:jc w:val="both"/>
            </w:pPr>
            <w:r w:rsidRPr="00D353B4">
              <w:t xml:space="preserve">Wykłady: test </w:t>
            </w:r>
            <w:r w:rsidR="00E45132" w:rsidRPr="00D353B4">
              <w:t xml:space="preserve">egzaminacyjny </w:t>
            </w:r>
            <w:r w:rsidRPr="00D353B4">
              <w:t>(zadania opisowe i obliczeniowe) - zaliczenie od 51 %. Stanowi 60% oceny końcowej</w:t>
            </w:r>
          </w:p>
          <w:p w14:paraId="18CBD389" w14:textId="77777777" w:rsidR="00212F06" w:rsidRPr="00D353B4" w:rsidRDefault="00212F06" w:rsidP="00022E01">
            <w:pPr>
              <w:jc w:val="both"/>
            </w:pPr>
            <w:r w:rsidRPr="00D353B4">
              <w:t>Ćwiczenia: projekt wykonywany przez studentów - stanowi 40 % oceny końcowej</w:t>
            </w:r>
          </w:p>
          <w:p w14:paraId="5E7EE2FE" w14:textId="77777777" w:rsidR="00212F06" w:rsidRPr="00D353B4" w:rsidRDefault="00212F06" w:rsidP="00022E01">
            <w:pPr>
              <w:jc w:val="both"/>
            </w:pPr>
            <w:r w:rsidRPr="00D353B4">
              <w:t xml:space="preserve">Konsultacje: ocena projektu wykonywanego przez studentów </w:t>
            </w:r>
          </w:p>
          <w:p w14:paraId="44D71B44" w14:textId="77777777" w:rsidR="00212F06" w:rsidRPr="00D353B4" w:rsidRDefault="00212F06" w:rsidP="00022E01">
            <w:pPr>
              <w:jc w:val="both"/>
            </w:pPr>
          </w:p>
        </w:tc>
      </w:tr>
      <w:tr w:rsidR="00D353B4" w:rsidRPr="00D353B4" w14:paraId="3A2694C0" w14:textId="77777777" w:rsidTr="003A2572">
        <w:trPr>
          <w:trHeight w:val="2324"/>
        </w:trPr>
        <w:tc>
          <w:tcPr>
            <w:tcW w:w="1694" w:type="pct"/>
            <w:shd w:val="clear" w:color="auto" w:fill="auto"/>
          </w:tcPr>
          <w:p w14:paraId="5E5100DB" w14:textId="77777777" w:rsidR="00212F06" w:rsidRPr="00D353B4" w:rsidRDefault="00212F06" w:rsidP="00212F06">
            <w:pPr>
              <w:jc w:val="both"/>
            </w:pPr>
            <w:r w:rsidRPr="00D353B4">
              <w:t>Bilans punktów ECTS</w:t>
            </w:r>
          </w:p>
        </w:tc>
        <w:tc>
          <w:tcPr>
            <w:tcW w:w="3306" w:type="pct"/>
            <w:shd w:val="clear" w:color="auto" w:fill="auto"/>
          </w:tcPr>
          <w:p w14:paraId="3C508696" w14:textId="77777777" w:rsidR="00212F06" w:rsidRPr="00D353B4" w:rsidRDefault="00212F06" w:rsidP="00212F06">
            <w:pPr>
              <w:jc w:val="both"/>
            </w:pPr>
            <w:r w:rsidRPr="00D353B4">
              <w:t>Kontaktowe:</w:t>
            </w:r>
          </w:p>
          <w:p w14:paraId="784806E6" w14:textId="77777777" w:rsidR="00212F06" w:rsidRPr="00D353B4" w:rsidRDefault="00212F06" w:rsidP="00212F06">
            <w:pPr>
              <w:jc w:val="both"/>
            </w:pPr>
            <w:r w:rsidRPr="00D353B4">
              <w:t xml:space="preserve">wykład 10 godz. </w:t>
            </w:r>
          </w:p>
          <w:p w14:paraId="7E3DA0A9" w14:textId="77777777" w:rsidR="00212F06" w:rsidRPr="00D353B4" w:rsidRDefault="00212F06" w:rsidP="00212F06">
            <w:pPr>
              <w:jc w:val="both"/>
            </w:pPr>
            <w:r w:rsidRPr="00D353B4">
              <w:t xml:space="preserve">ćwiczenia 10 godz. </w:t>
            </w:r>
          </w:p>
          <w:p w14:paraId="1D495E05" w14:textId="77777777" w:rsidR="00212F06" w:rsidRPr="00D353B4" w:rsidRDefault="00212F06" w:rsidP="00212F06">
            <w:pPr>
              <w:jc w:val="both"/>
            </w:pPr>
            <w:r w:rsidRPr="00D353B4">
              <w:t xml:space="preserve">egzamin pisemny 2 godz. </w:t>
            </w:r>
          </w:p>
          <w:p w14:paraId="22A8AB94" w14:textId="77777777" w:rsidR="00212F06" w:rsidRPr="00D353B4" w:rsidRDefault="00212F06" w:rsidP="00212F06">
            <w:pPr>
              <w:jc w:val="both"/>
            </w:pPr>
            <w:r w:rsidRPr="00D353B4">
              <w:t>Razem kontaktowe 22 godz. (0,9 ECTS)</w:t>
            </w:r>
          </w:p>
          <w:p w14:paraId="3BCB045D" w14:textId="77777777" w:rsidR="00212F06" w:rsidRPr="00D353B4" w:rsidRDefault="00212F06" w:rsidP="00212F06">
            <w:pPr>
              <w:jc w:val="both"/>
            </w:pPr>
            <w:r w:rsidRPr="00D353B4">
              <w:t>Niekontaktowe:</w:t>
            </w:r>
          </w:p>
          <w:p w14:paraId="76733514" w14:textId="77777777" w:rsidR="00212F06" w:rsidRPr="00D353B4" w:rsidRDefault="00212F06" w:rsidP="00212F06">
            <w:pPr>
              <w:jc w:val="both"/>
            </w:pPr>
            <w:r w:rsidRPr="00D353B4">
              <w:t xml:space="preserve">Przygotowanie do egzaminu 17 godz. </w:t>
            </w:r>
          </w:p>
          <w:p w14:paraId="3CC8438A" w14:textId="77777777" w:rsidR="00212F06" w:rsidRPr="00D353B4" w:rsidRDefault="00212F06" w:rsidP="00212F06">
            <w:pPr>
              <w:jc w:val="both"/>
            </w:pPr>
            <w:r w:rsidRPr="00D353B4">
              <w:t>Przygotowanie prezentacji 16 godz.</w:t>
            </w:r>
          </w:p>
          <w:p w14:paraId="69D3E7F6" w14:textId="77777777" w:rsidR="00212F06" w:rsidRPr="00D353B4" w:rsidRDefault="00212F06" w:rsidP="00212F06">
            <w:pPr>
              <w:jc w:val="both"/>
            </w:pPr>
            <w:r w:rsidRPr="00D353B4">
              <w:t xml:space="preserve">Przygotowanie do zajęć 10 godz. </w:t>
            </w:r>
          </w:p>
          <w:p w14:paraId="0176B89D" w14:textId="77777777" w:rsidR="00212F06" w:rsidRPr="00D353B4" w:rsidRDefault="00212F06" w:rsidP="00212F06">
            <w:pPr>
              <w:jc w:val="both"/>
            </w:pPr>
            <w:r w:rsidRPr="00D353B4">
              <w:t xml:space="preserve">Studiowanie literatury 10 godz. </w:t>
            </w:r>
          </w:p>
          <w:p w14:paraId="29F514AA" w14:textId="42951642" w:rsidR="00212F06" w:rsidRPr="00D353B4" w:rsidRDefault="00212F06" w:rsidP="00212F06">
            <w:pPr>
              <w:jc w:val="both"/>
            </w:pPr>
            <w:r w:rsidRPr="00D353B4">
              <w:t>Razem niekontaktowe 53 godz. (2,1 ECTS)</w:t>
            </w:r>
          </w:p>
        </w:tc>
      </w:tr>
      <w:tr w:rsidR="00212F06" w:rsidRPr="00D353B4" w14:paraId="76065A3C" w14:textId="77777777" w:rsidTr="003A2572">
        <w:trPr>
          <w:trHeight w:val="718"/>
        </w:trPr>
        <w:tc>
          <w:tcPr>
            <w:tcW w:w="1694" w:type="pct"/>
            <w:shd w:val="clear" w:color="auto" w:fill="auto"/>
          </w:tcPr>
          <w:p w14:paraId="75255F2A" w14:textId="77777777" w:rsidR="00212F06" w:rsidRPr="00D353B4" w:rsidRDefault="00212F06" w:rsidP="00212F06">
            <w:r w:rsidRPr="00D353B4">
              <w:t>Nakład pracy związany z zajęciami wymagającymi bezpośredniego udziału nauczyciela akademickiego</w:t>
            </w:r>
          </w:p>
        </w:tc>
        <w:tc>
          <w:tcPr>
            <w:tcW w:w="3306" w:type="pct"/>
            <w:shd w:val="clear" w:color="auto" w:fill="auto"/>
          </w:tcPr>
          <w:p w14:paraId="140886BB" w14:textId="77777777" w:rsidR="00212F06" w:rsidRPr="00D353B4" w:rsidRDefault="00212F06" w:rsidP="00212F06">
            <w:pPr>
              <w:jc w:val="both"/>
            </w:pPr>
            <w:r w:rsidRPr="00D353B4">
              <w:t xml:space="preserve">udział w wykładach – 10 godz.; udział w ćwiczeniach – 10 godz.; egzamin pisemny – 2 godz. </w:t>
            </w:r>
          </w:p>
          <w:p w14:paraId="37B00040" w14:textId="26256683" w:rsidR="00212F06" w:rsidRPr="00D353B4" w:rsidRDefault="00212F06" w:rsidP="00212F06">
            <w:pPr>
              <w:jc w:val="both"/>
            </w:pPr>
            <w:r w:rsidRPr="00D353B4">
              <w:t>Łącznie 22 godz. co odpowiada 0,9 punktom ECTS</w:t>
            </w:r>
          </w:p>
        </w:tc>
      </w:tr>
    </w:tbl>
    <w:p w14:paraId="6892F85A" w14:textId="77777777" w:rsidR="00212F06" w:rsidRPr="00D353B4" w:rsidRDefault="00212F06" w:rsidP="00B9399E">
      <w:pPr>
        <w:tabs>
          <w:tab w:val="left" w:pos="4190"/>
        </w:tabs>
        <w:rPr>
          <w:b/>
          <w:sz w:val="28"/>
          <w:szCs w:val="28"/>
        </w:rPr>
      </w:pPr>
    </w:p>
    <w:p w14:paraId="3B556051" w14:textId="355DBFC7" w:rsidR="00B9399E" w:rsidRPr="00D353B4" w:rsidRDefault="00B9399E" w:rsidP="00B9399E">
      <w:pPr>
        <w:tabs>
          <w:tab w:val="left" w:pos="4190"/>
        </w:tabs>
        <w:rPr>
          <w:b/>
          <w:sz w:val="28"/>
          <w:szCs w:val="28"/>
        </w:rPr>
      </w:pPr>
      <w:r w:rsidRPr="00D353B4">
        <w:rPr>
          <w:b/>
          <w:sz w:val="28"/>
          <w:szCs w:val="28"/>
        </w:rPr>
        <w:t xml:space="preserve">Karta opisu zajęć z modułu Etnografia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8"/>
        <w:gridCol w:w="5750"/>
      </w:tblGrid>
      <w:tr w:rsidR="00D353B4" w:rsidRPr="00D353B4" w14:paraId="3CC0E365" w14:textId="77777777" w:rsidTr="00A96E0C">
        <w:trPr>
          <w:trHeight w:val="170"/>
        </w:trPr>
        <w:tc>
          <w:tcPr>
            <w:tcW w:w="2014" w:type="pct"/>
            <w:shd w:val="clear" w:color="auto" w:fill="auto"/>
          </w:tcPr>
          <w:p w14:paraId="7EA55A8F" w14:textId="77777777" w:rsidR="00D93253" w:rsidRPr="00D353B4" w:rsidRDefault="00D93253" w:rsidP="0032119D">
            <w:r w:rsidRPr="00D353B4">
              <w:t xml:space="preserve">Nazwa kierunku studiów </w:t>
            </w:r>
          </w:p>
        </w:tc>
        <w:tc>
          <w:tcPr>
            <w:tcW w:w="2986" w:type="pct"/>
            <w:shd w:val="clear" w:color="auto" w:fill="auto"/>
          </w:tcPr>
          <w:p w14:paraId="289023FA" w14:textId="77777777" w:rsidR="00D93253" w:rsidRPr="00D353B4" w:rsidRDefault="00D93253" w:rsidP="0032119D">
            <w:r w:rsidRPr="00D353B4">
              <w:t>Turystyka i Rekreacja</w:t>
            </w:r>
          </w:p>
        </w:tc>
      </w:tr>
      <w:tr w:rsidR="00D353B4" w:rsidRPr="00D353B4" w14:paraId="7D896013" w14:textId="77777777" w:rsidTr="00A96E0C">
        <w:trPr>
          <w:trHeight w:val="170"/>
        </w:trPr>
        <w:tc>
          <w:tcPr>
            <w:tcW w:w="2014" w:type="pct"/>
            <w:shd w:val="clear" w:color="auto" w:fill="auto"/>
          </w:tcPr>
          <w:p w14:paraId="4EE06EA9" w14:textId="77777777" w:rsidR="00D93253" w:rsidRPr="00D353B4" w:rsidRDefault="00D93253" w:rsidP="0032119D">
            <w:r w:rsidRPr="00D353B4">
              <w:t>Nazwa modułu, także nazwa w języku angielskim</w:t>
            </w:r>
          </w:p>
        </w:tc>
        <w:tc>
          <w:tcPr>
            <w:tcW w:w="2986" w:type="pct"/>
            <w:shd w:val="clear" w:color="auto" w:fill="auto"/>
          </w:tcPr>
          <w:p w14:paraId="1302227D" w14:textId="77777777" w:rsidR="00D93253" w:rsidRPr="00D353B4" w:rsidRDefault="00D93253" w:rsidP="0032119D">
            <w:r w:rsidRPr="00D353B4">
              <w:t>Etnografia</w:t>
            </w:r>
          </w:p>
          <w:p w14:paraId="53F1C7C3" w14:textId="77777777" w:rsidR="00D93253" w:rsidRPr="00D353B4" w:rsidRDefault="00D93253" w:rsidP="0032119D">
            <w:r w:rsidRPr="00D353B4">
              <w:t>Ethnography</w:t>
            </w:r>
          </w:p>
        </w:tc>
      </w:tr>
      <w:tr w:rsidR="00D353B4" w:rsidRPr="00D353B4" w14:paraId="6305C63A" w14:textId="77777777" w:rsidTr="00A96E0C">
        <w:trPr>
          <w:trHeight w:val="170"/>
        </w:trPr>
        <w:tc>
          <w:tcPr>
            <w:tcW w:w="2014" w:type="pct"/>
            <w:shd w:val="clear" w:color="auto" w:fill="auto"/>
          </w:tcPr>
          <w:p w14:paraId="1A37A9BF" w14:textId="77777777" w:rsidR="00D93253" w:rsidRPr="00D353B4" w:rsidRDefault="00D93253" w:rsidP="0032119D">
            <w:r w:rsidRPr="00D353B4">
              <w:t xml:space="preserve">Język wykładowy </w:t>
            </w:r>
          </w:p>
        </w:tc>
        <w:tc>
          <w:tcPr>
            <w:tcW w:w="2986" w:type="pct"/>
            <w:shd w:val="clear" w:color="auto" w:fill="auto"/>
          </w:tcPr>
          <w:p w14:paraId="6477CD24" w14:textId="77777777" w:rsidR="00D93253" w:rsidRPr="00D353B4" w:rsidRDefault="00D93253" w:rsidP="0032119D">
            <w:r w:rsidRPr="00D353B4">
              <w:t>polski</w:t>
            </w:r>
          </w:p>
        </w:tc>
      </w:tr>
      <w:tr w:rsidR="00D353B4" w:rsidRPr="00D353B4" w14:paraId="4D9A41EB" w14:textId="77777777" w:rsidTr="00A96E0C">
        <w:trPr>
          <w:trHeight w:val="170"/>
        </w:trPr>
        <w:tc>
          <w:tcPr>
            <w:tcW w:w="2014" w:type="pct"/>
            <w:shd w:val="clear" w:color="auto" w:fill="auto"/>
          </w:tcPr>
          <w:p w14:paraId="6F928B57" w14:textId="77777777" w:rsidR="00D93253" w:rsidRPr="00D353B4" w:rsidRDefault="00D93253" w:rsidP="0032119D">
            <w:pPr>
              <w:autoSpaceDE w:val="0"/>
              <w:autoSpaceDN w:val="0"/>
              <w:adjustRightInd w:val="0"/>
            </w:pPr>
            <w:r w:rsidRPr="00D353B4">
              <w:t xml:space="preserve">Rodzaj modułu </w:t>
            </w:r>
          </w:p>
        </w:tc>
        <w:tc>
          <w:tcPr>
            <w:tcW w:w="2986" w:type="pct"/>
            <w:shd w:val="clear" w:color="auto" w:fill="auto"/>
          </w:tcPr>
          <w:p w14:paraId="63F87480" w14:textId="77777777" w:rsidR="00D93253" w:rsidRPr="00D353B4" w:rsidRDefault="00D93253" w:rsidP="0032119D">
            <w:r w:rsidRPr="00D353B4">
              <w:t>fakultatywny</w:t>
            </w:r>
          </w:p>
        </w:tc>
      </w:tr>
      <w:tr w:rsidR="00D353B4" w:rsidRPr="00D353B4" w14:paraId="22634BB3" w14:textId="77777777" w:rsidTr="00A96E0C">
        <w:trPr>
          <w:trHeight w:val="170"/>
        </w:trPr>
        <w:tc>
          <w:tcPr>
            <w:tcW w:w="2014" w:type="pct"/>
            <w:shd w:val="clear" w:color="auto" w:fill="auto"/>
          </w:tcPr>
          <w:p w14:paraId="31DFB208" w14:textId="77777777" w:rsidR="00D93253" w:rsidRPr="00D353B4" w:rsidRDefault="00D93253" w:rsidP="0032119D">
            <w:r w:rsidRPr="00D353B4">
              <w:t>Poziom studiów</w:t>
            </w:r>
          </w:p>
        </w:tc>
        <w:tc>
          <w:tcPr>
            <w:tcW w:w="2986" w:type="pct"/>
            <w:shd w:val="clear" w:color="auto" w:fill="auto"/>
          </w:tcPr>
          <w:p w14:paraId="6DBDB8B1" w14:textId="77777777" w:rsidR="00D93253" w:rsidRPr="00D353B4" w:rsidRDefault="00D93253" w:rsidP="0032119D">
            <w:r w:rsidRPr="00D353B4">
              <w:t>Pierwszego  stopnia</w:t>
            </w:r>
          </w:p>
        </w:tc>
      </w:tr>
      <w:tr w:rsidR="00D353B4" w:rsidRPr="00D353B4" w14:paraId="58733939" w14:textId="77777777" w:rsidTr="00A96E0C">
        <w:trPr>
          <w:trHeight w:val="170"/>
        </w:trPr>
        <w:tc>
          <w:tcPr>
            <w:tcW w:w="2014" w:type="pct"/>
            <w:shd w:val="clear" w:color="auto" w:fill="auto"/>
          </w:tcPr>
          <w:p w14:paraId="565BCCFF" w14:textId="77777777" w:rsidR="00D93253" w:rsidRPr="00D353B4" w:rsidRDefault="00D93253" w:rsidP="0032119D">
            <w:r w:rsidRPr="00D353B4">
              <w:t>Forma studiów</w:t>
            </w:r>
          </w:p>
        </w:tc>
        <w:tc>
          <w:tcPr>
            <w:tcW w:w="2986" w:type="pct"/>
            <w:shd w:val="clear" w:color="auto" w:fill="auto"/>
          </w:tcPr>
          <w:p w14:paraId="1AD42A9B" w14:textId="50FF139E" w:rsidR="00D93253" w:rsidRPr="00D353B4" w:rsidRDefault="00B32629" w:rsidP="0032119D">
            <w:r w:rsidRPr="00D353B4">
              <w:t>nies</w:t>
            </w:r>
            <w:r w:rsidR="00D93253" w:rsidRPr="00D353B4">
              <w:t>tacjonarne</w:t>
            </w:r>
          </w:p>
        </w:tc>
      </w:tr>
      <w:tr w:rsidR="00D353B4" w:rsidRPr="00D353B4" w14:paraId="7BFCAC12" w14:textId="77777777" w:rsidTr="00A96E0C">
        <w:trPr>
          <w:trHeight w:val="170"/>
        </w:trPr>
        <w:tc>
          <w:tcPr>
            <w:tcW w:w="2014" w:type="pct"/>
            <w:shd w:val="clear" w:color="auto" w:fill="auto"/>
          </w:tcPr>
          <w:p w14:paraId="57673365" w14:textId="77777777" w:rsidR="00D93253" w:rsidRPr="00D353B4" w:rsidRDefault="00D93253" w:rsidP="0032119D">
            <w:r w:rsidRPr="00D353B4">
              <w:t>Rok studiów dla kierunku</w:t>
            </w:r>
          </w:p>
        </w:tc>
        <w:tc>
          <w:tcPr>
            <w:tcW w:w="2986" w:type="pct"/>
            <w:shd w:val="clear" w:color="auto" w:fill="auto"/>
          </w:tcPr>
          <w:p w14:paraId="2D2B94EA" w14:textId="77777777" w:rsidR="00D93253" w:rsidRPr="00D353B4" w:rsidRDefault="00D93253" w:rsidP="0032119D">
            <w:r w:rsidRPr="00D353B4">
              <w:t>1</w:t>
            </w:r>
          </w:p>
        </w:tc>
      </w:tr>
      <w:tr w:rsidR="00D353B4" w:rsidRPr="00D353B4" w14:paraId="798C7634" w14:textId="77777777" w:rsidTr="00A96E0C">
        <w:trPr>
          <w:trHeight w:val="170"/>
        </w:trPr>
        <w:tc>
          <w:tcPr>
            <w:tcW w:w="2014" w:type="pct"/>
            <w:shd w:val="clear" w:color="auto" w:fill="auto"/>
          </w:tcPr>
          <w:p w14:paraId="2762314A" w14:textId="77777777" w:rsidR="00D93253" w:rsidRPr="00D353B4" w:rsidRDefault="00D93253" w:rsidP="0032119D">
            <w:r w:rsidRPr="00D353B4">
              <w:t>Semestr dla kierunku</w:t>
            </w:r>
          </w:p>
        </w:tc>
        <w:tc>
          <w:tcPr>
            <w:tcW w:w="2986" w:type="pct"/>
            <w:shd w:val="clear" w:color="auto" w:fill="auto"/>
          </w:tcPr>
          <w:p w14:paraId="7D09BC5F" w14:textId="77777777" w:rsidR="00D93253" w:rsidRPr="00D353B4" w:rsidRDefault="00D93253" w:rsidP="0032119D">
            <w:r w:rsidRPr="00D353B4">
              <w:t>2</w:t>
            </w:r>
          </w:p>
        </w:tc>
      </w:tr>
      <w:tr w:rsidR="00D353B4" w:rsidRPr="00D353B4" w14:paraId="14F15CF7" w14:textId="77777777" w:rsidTr="00A96E0C">
        <w:trPr>
          <w:trHeight w:val="170"/>
        </w:trPr>
        <w:tc>
          <w:tcPr>
            <w:tcW w:w="2014" w:type="pct"/>
            <w:shd w:val="clear" w:color="auto" w:fill="auto"/>
          </w:tcPr>
          <w:p w14:paraId="1C9FA619" w14:textId="77777777" w:rsidR="00D93253" w:rsidRPr="00D353B4" w:rsidRDefault="00D93253" w:rsidP="0032119D">
            <w:pPr>
              <w:autoSpaceDE w:val="0"/>
              <w:autoSpaceDN w:val="0"/>
              <w:adjustRightInd w:val="0"/>
            </w:pPr>
            <w:r w:rsidRPr="00D353B4">
              <w:t>Liczba punktów ECTS z podziałem na kontaktowe/niekontaktowe</w:t>
            </w:r>
          </w:p>
        </w:tc>
        <w:tc>
          <w:tcPr>
            <w:tcW w:w="2986" w:type="pct"/>
            <w:shd w:val="clear" w:color="auto" w:fill="auto"/>
          </w:tcPr>
          <w:p w14:paraId="33B3D4A4" w14:textId="452830F6" w:rsidR="00D93253" w:rsidRPr="00D353B4" w:rsidRDefault="00E45132" w:rsidP="0032119D">
            <w:r w:rsidRPr="00D353B4">
              <w:t>3</w:t>
            </w:r>
            <w:r w:rsidR="00B32629" w:rsidRPr="00D353B4">
              <w:t xml:space="preserve"> (0</w:t>
            </w:r>
            <w:r w:rsidR="00DF7401" w:rsidRPr="00D353B4">
              <w:t>,8</w:t>
            </w:r>
            <w:r w:rsidR="00B32629" w:rsidRPr="00D353B4">
              <w:t>/</w:t>
            </w:r>
            <w:r w:rsidR="00DF7401" w:rsidRPr="00D353B4">
              <w:t>2,2</w:t>
            </w:r>
            <w:r w:rsidR="00B32629" w:rsidRPr="00D353B4">
              <w:t>)</w:t>
            </w:r>
          </w:p>
        </w:tc>
      </w:tr>
      <w:tr w:rsidR="00D353B4" w:rsidRPr="00D353B4" w14:paraId="5A4F8355" w14:textId="77777777" w:rsidTr="00A96E0C">
        <w:trPr>
          <w:trHeight w:val="170"/>
        </w:trPr>
        <w:tc>
          <w:tcPr>
            <w:tcW w:w="2014" w:type="pct"/>
            <w:shd w:val="clear" w:color="auto" w:fill="auto"/>
          </w:tcPr>
          <w:p w14:paraId="0A882ADA" w14:textId="77777777" w:rsidR="00D93253" w:rsidRPr="00D353B4" w:rsidRDefault="00D93253" w:rsidP="0032119D">
            <w:pPr>
              <w:autoSpaceDE w:val="0"/>
              <w:autoSpaceDN w:val="0"/>
              <w:adjustRightInd w:val="0"/>
            </w:pPr>
            <w:r w:rsidRPr="00D353B4">
              <w:t>Tytuł naukowy/stopień naukowy, imię i nazwisko osoby odpowiedzialnej za moduł</w:t>
            </w:r>
          </w:p>
        </w:tc>
        <w:tc>
          <w:tcPr>
            <w:tcW w:w="2986" w:type="pct"/>
            <w:shd w:val="clear" w:color="auto" w:fill="auto"/>
          </w:tcPr>
          <w:p w14:paraId="24E0ACBD" w14:textId="77777777" w:rsidR="00D93253" w:rsidRPr="00D353B4" w:rsidRDefault="00D93253" w:rsidP="0032119D">
            <w:r w:rsidRPr="00D353B4">
              <w:t>Dr Jerzy Koproń</w:t>
            </w:r>
          </w:p>
        </w:tc>
      </w:tr>
      <w:tr w:rsidR="00D353B4" w:rsidRPr="00D353B4" w14:paraId="6087182D" w14:textId="77777777" w:rsidTr="00A96E0C">
        <w:trPr>
          <w:trHeight w:val="170"/>
        </w:trPr>
        <w:tc>
          <w:tcPr>
            <w:tcW w:w="2014" w:type="pct"/>
            <w:shd w:val="clear" w:color="auto" w:fill="auto"/>
          </w:tcPr>
          <w:p w14:paraId="376E4851" w14:textId="77777777" w:rsidR="00D93253" w:rsidRPr="00D353B4" w:rsidRDefault="00D93253" w:rsidP="0032119D">
            <w:r w:rsidRPr="00D353B4">
              <w:t>Jednostka oferująca moduł</w:t>
            </w:r>
          </w:p>
          <w:p w14:paraId="1CD92F9B" w14:textId="77777777" w:rsidR="00D93253" w:rsidRPr="00D353B4" w:rsidRDefault="00D93253" w:rsidP="0032119D"/>
        </w:tc>
        <w:tc>
          <w:tcPr>
            <w:tcW w:w="2986" w:type="pct"/>
            <w:shd w:val="clear" w:color="auto" w:fill="auto"/>
          </w:tcPr>
          <w:p w14:paraId="53042187" w14:textId="77777777" w:rsidR="00D93253" w:rsidRPr="00D353B4" w:rsidRDefault="00D93253" w:rsidP="0032119D">
            <w:r w:rsidRPr="00D353B4">
              <w:t>Katedra Turystyki i Rekreacji</w:t>
            </w:r>
          </w:p>
        </w:tc>
      </w:tr>
      <w:tr w:rsidR="00D353B4" w:rsidRPr="00D353B4" w14:paraId="2919760C" w14:textId="77777777" w:rsidTr="00A96E0C">
        <w:trPr>
          <w:trHeight w:val="170"/>
        </w:trPr>
        <w:tc>
          <w:tcPr>
            <w:tcW w:w="2014" w:type="pct"/>
            <w:shd w:val="clear" w:color="auto" w:fill="auto"/>
          </w:tcPr>
          <w:p w14:paraId="39B751E9" w14:textId="77777777" w:rsidR="00D93253" w:rsidRPr="00D353B4" w:rsidRDefault="00D93253" w:rsidP="0032119D">
            <w:r w:rsidRPr="00D353B4">
              <w:lastRenderedPageBreak/>
              <w:t>Cel modułu</w:t>
            </w:r>
          </w:p>
        </w:tc>
        <w:tc>
          <w:tcPr>
            <w:tcW w:w="2986" w:type="pct"/>
            <w:shd w:val="clear" w:color="auto" w:fill="auto"/>
          </w:tcPr>
          <w:p w14:paraId="48CE3022" w14:textId="21DB1A3F" w:rsidR="00D93253" w:rsidRPr="00D353B4" w:rsidRDefault="00D93253" w:rsidP="0032119D">
            <w:r w:rsidRPr="00D353B4">
              <w:t xml:space="preserve">Celem wykładów jest przybliżenie studentom tematyki dotyczącej szeroko pojmowanego dziedzictwa kulturowego: kultura ludowa, folklor, architektura wsi, kowalstwo, rzeźba ludowa, garncarstwo, itp. oraz wiedzy o zjawiskach dot. współczesnego form folkloru i folkloryzmu. jako walorach antropogenicznych regionów i krajów. </w:t>
            </w:r>
          </w:p>
        </w:tc>
      </w:tr>
      <w:tr w:rsidR="00D353B4" w:rsidRPr="00D353B4" w14:paraId="1CC4744B" w14:textId="77777777" w:rsidTr="00A96E0C">
        <w:trPr>
          <w:trHeight w:val="170"/>
        </w:trPr>
        <w:tc>
          <w:tcPr>
            <w:tcW w:w="2014" w:type="pct"/>
            <w:vMerge w:val="restart"/>
            <w:shd w:val="clear" w:color="auto" w:fill="auto"/>
          </w:tcPr>
          <w:p w14:paraId="50D28133" w14:textId="77777777" w:rsidR="00D93253" w:rsidRPr="00D353B4" w:rsidRDefault="00D93253" w:rsidP="0032119D">
            <w:pPr>
              <w:jc w:val="both"/>
            </w:pPr>
            <w:r w:rsidRPr="00D353B4">
              <w:t>Efekty uczenia się dla modułu to opis zasobu wiedzy, umiejętności i kompetencji społecznych, które student osiągnie po zrealizowaniu zajęć.</w:t>
            </w:r>
          </w:p>
        </w:tc>
        <w:tc>
          <w:tcPr>
            <w:tcW w:w="2986" w:type="pct"/>
            <w:tcBorders>
              <w:bottom w:val="single" w:sz="4" w:space="0" w:color="auto"/>
            </w:tcBorders>
            <w:shd w:val="clear" w:color="auto" w:fill="auto"/>
          </w:tcPr>
          <w:p w14:paraId="36B36F60" w14:textId="77777777" w:rsidR="00D93253" w:rsidRPr="00D353B4" w:rsidRDefault="00D93253" w:rsidP="0032119D">
            <w:pPr>
              <w:jc w:val="center"/>
            </w:pPr>
            <w:r w:rsidRPr="00D353B4">
              <w:t>Wiedza:</w:t>
            </w:r>
          </w:p>
        </w:tc>
      </w:tr>
      <w:tr w:rsidR="00D353B4" w:rsidRPr="00D353B4" w14:paraId="470557F6" w14:textId="77777777" w:rsidTr="00A96E0C">
        <w:trPr>
          <w:trHeight w:val="170"/>
        </w:trPr>
        <w:tc>
          <w:tcPr>
            <w:tcW w:w="2014" w:type="pct"/>
            <w:vMerge/>
            <w:shd w:val="clear" w:color="auto" w:fill="auto"/>
          </w:tcPr>
          <w:p w14:paraId="37AE207D" w14:textId="77777777" w:rsidR="00D93253" w:rsidRPr="00D353B4" w:rsidRDefault="00D93253" w:rsidP="0032119D">
            <w:pPr>
              <w:jc w:val="both"/>
            </w:pPr>
          </w:p>
        </w:tc>
        <w:tc>
          <w:tcPr>
            <w:tcW w:w="2986" w:type="pct"/>
            <w:tcBorders>
              <w:bottom w:val="single" w:sz="4" w:space="0" w:color="auto"/>
            </w:tcBorders>
            <w:shd w:val="clear" w:color="auto" w:fill="auto"/>
          </w:tcPr>
          <w:p w14:paraId="2E211A93" w14:textId="0945C3C6" w:rsidR="00D93253" w:rsidRPr="00D353B4" w:rsidRDefault="00D93253" w:rsidP="00667F61">
            <w:pPr>
              <w:pStyle w:val="Akapitzlist"/>
              <w:numPr>
                <w:ilvl w:val="0"/>
                <w:numId w:val="117"/>
              </w:numPr>
              <w:suppressAutoHyphens w:val="0"/>
              <w:autoSpaceDN/>
              <w:spacing w:line="240" w:lineRule="auto"/>
              <w:ind w:left="289"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Zna podstawowe pojęcia z dziedziny etnografii i sztuki ludowej. </w:t>
            </w:r>
          </w:p>
        </w:tc>
      </w:tr>
      <w:tr w:rsidR="00D353B4" w:rsidRPr="00D353B4" w14:paraId="36320896" w14:textId="77777777" w:rsidTr="00A96E0C">
        <w:trPr>
          <w:trHeight w:val="170"/>
        </w:trPr>
        <w:tc>
          <w:tcPr>
            <w:tcW w:w="2014" w:type="pct"/>
            <w:vMerge/>
            <w:shd w:val="clear" w:color="auto" w:fill="auto"/>
          </w:tcPr>
          <w:p w14:paraId="330C5B0D" w14:textId="77777777" w:rsidR="00D93253" w:rsidRPr="00D353B4" w:rsidRDefault="00D93253" w:rsidP="0032119D">
            <w:pPr>
              <w:jc w:val="both"/>
            </w:pPr>
          </w:p>
        </w:tc>
        <w:tc>
          <w:tcPr>
            <w:tcW w:w="2986" w:type="pct"/>
            <w:tcBorders>
              <w:bottom w:val="single" w:sz="4" w:space="0" w:color="auto"/>
            </w:tcBorders>
            <w:shd w:val="clear" w:color="auto" w:fill="auto"/>
          </w:tcPr>
          <w:p w14:paraId="7C0DBDA9" w14:textId="77777777" w:rsidR="00D93253" w:rsidRPr="00D353B4" w:rsidRDefault="00D93253" w:rsidP="00667F61">
            <w:pPr>
              <w:pStyle w:val="Akapitzlist"/>
              <w:numPr>
                <w:ilvl w:val="0"/>
                <w:numId w:val="117"/>
              </w:numPr>
              <w:suppressAutoHyphens w:val="0"/>
              <w:autoSpaceDN/>
              <w:spacing w:line="240" w:lineRule="auto"/>
              <w:ind w:left="289"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Zna fakty z dziejów etnografii i rozwoju ruchu folklorystycznego.  </w:t>
            </w:r>
          </w:p>
        </w:tc>
      </w:tr>
      <w:tr w:rsidR="00D353B4" w:rsidRPr="00D353B4" w14:paraId="4E923CEC" w14:textId="77777777" w:rsidTr="00A96E0C">
        <w:trPr>
          <w:trHeight w:val="170"/>
        </w:trPr>
        <w:tc>
          <w:tcPr>
            <w:tcW w:w="2014" w:type="pct"/>
            <w:vMerge/>
            <w:shd w:val="clear" w:color="auto" w:fill="auto"/>
          </w:tcPr>
          <w:p w14:paraId="388036A3" w14:textId="77777777" w:rsidR="00D93253" w:rsidRPr="00D353B4" w:rsidRDefault="00D93253" w:rsidP="0032119D">
            <w:pPr>
              <w:jc w:val="both"/>
            </w:pPr>
          </w:p>
        </w:tc>
        <w:tc>
          <w:tcPr>
            <w:tcW w:w="2986" w:type="pct"/>
            <w:tcBorders>
              <w:bottom w:val="single" w:sz="4" w:space="0" w:color="auto"/>
            </w:tcBorders>
            <w:shd w:val="clear" w:color="auto" w:fill="auto"/>
          </w:tcPr>
          <w:p w14:paraId="29BCE462" w14:textId="77777777" w:rsidR="00D93253" w:rsidRPr="00D353B4" w:rsidRDefault="00D93253" w:rsidP="00667F61">
            <w:pPr>
              <w:pStyle w:val="Akapitzlist"/>
              <w:numPr>
                <w:ilvl w:val="0"/>
                <w:numId w:val="117"/>
              </w:numPr>
              <w:suppressAutoHyphens w:val="0"/>
              <w:autoSpaceDN/>
              <w:spacing w:line="240" w:lineRule="auto"/>
              <w:ind w:left="289"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Potrafi rozpoznawać elementy kultury materialnej i duchowej </w:t>
            </w:r>
          </w:p>
        </w:tc>
      </w:tr>
      <w:tr w:rsidR="00D353B4" w:rsidRPr="00D353B4" w14:paraId="70289A97" w14:textId="77777777" w:rsidTr="00A96E0C">
        <w:trPr>
          <w:trHeight w:val="170"/>
        </w:trPr>
        <w:tc>
          <w:tcPr>
            <w:tcW w:w="2014" w:type="pct"/>
            <w:shd w:val="clear" w:color="auto" w:fill="auto"/>
          </w:tcPr>
          <w:p w14:paraId="227E9E5A" w14:textId="77777777" w:rsidR="00D93253" w:rsidRPr="00D353B4" w:rsidRDefault="00D93253" w:rsidP="0032119D">
            <w:pPr>
              <w:jc w:val="both"/>
            </w:pPr>
            <w:r w:rsidRPr="00D353B4">
              <w:t>Odniesienie modułowych efektów uczenia się do kierunkowych efektów uczenia się</w:t>
            </w:r>
          </w:p>
        </w:tc>
        <w:tc>
          <w:tcPr>
            <w:tcW w:w="2986" w:type="pct"/>
            <w:shd w:val="clear" w:color="auto" w:fill="auto"/>
          </w:tcPr>
          <w:p w14:paraId="6E8DA800" w14:textId="77777777" w:rsidR="00D93253" w:rsidRPr="00D353B4" w:rsidRDefault="00D93253" w:rsidP="0032119D">
            <w:r w:rsidRPr="00D353B4">
              <w:t>Kod efektu modułowego – kod efektu kierunkowego</w:t>
            </w:r>
          </w:p>
          <w:tbl>
            <w:tblPr>
              <w:tblW w:w="5533" w:type="dxa"/>
              <w:tblLook w:val="00A0" w:firstRow="1" w:lastRow="0" w:firstColumn="1" w:lastColumn="0" w:noHBand="0" w:noVBand="0"/>
            </w:tblPr>
            <w:tblGrid>
              <w:gridCol w:w="2302"/>
              <w:gridCol w:w="1672"/>
              <w:gridCol w:w="1559"/>
            </w:tblGrid>
            <w:tr w:rsidR="00D353B4" w:rsidRPr="00D353B4" w14:paraId="2A1E6659" w14:textId="77777777" w:rsidTr="003A2572">
              <w:trPr>
                <w:trHeight w:val="869"/>
              </w:trPr>
              <w:tc>
                <w:tcPr>
                  <w:tcW w:w="2302" w:type="dxa"/>
                  <w:tcBorders>
                    <w:top w:val="nil"/>
                    <w:left w:val="nil"/>
                    <w:bottom w:val="nil"/>
                    <w:right w:val="nil"/>
                  </w:tcBorders>
                </w:tcPr>
                <w:p w14:paraId="4B7308E0" w14:textId="77777777" w:rsidR="00D93253" w:rsidRPr="00D353B4" w:rsidRDefault="00D93253" w:rsidP="0032119D">
                  <w:pPr>
                    <w:ind w:left="-74"/>
                  </w:pPr>
                  <w:r w:rsidRPr="00D353B4">
                    <w:t>W1 - TR_W010</w:t>
                  </w:r>
                </w:p>
                <w:p w14:paraId="17286367" w14:textId="77777777" w:rsidR="00D93253" w:rsidRPr="00D353B4" w:rsidRDefault="00D93253" w:rsidP="0032119D">
                  <w:pPr>
                    <w:ind w:left="-74"/>
                  </w:pPr>
                  <w:r w:rsidRPr="00D353B4">
                    <w:t>W2 - TR_W05</w:t>
                  </w:r>
                </w:p>
                <w:p w14:paraId="037A1AB9" w14:textId="77777777" w:rsidR="00D93253" w:rsidRPr="00D353B4" w:rsidRDefault="00D93253" w:rsidP="0032119D">
                  <w:pPr>
                    <w:ind w:left="-74"/>
                    <w:rPr>
                      <w:bCs/>
                    </w:rPr>
                  </w:pPr>
                  <w:r w:rsidRPr="00D353B4">
                    <w:t>W3 - TR_W01</w:t>
                  </w:r>
                </w:p>
              </w:tc>
              <w:tc>
                <w:tcPr>
                  <w:tcW w:w="1672" w:type="dxa"/>
                  <w:tcBorders>
                    <w:top w:val="nil"/>
                    <w:left w:val="nil"/>
                    <w:bottom w:val="nil"/>
                    <w:right w:val="nil"/>
                  </w:tcBorders>
                </w:tcPr>
                <w:p w14:paraId="03D1174F" w14:textId="77777777" w:rsidR="00D93253" w:rsidRPr="00D353B4" w:rsidRDefault="00D93253" w:rsidP="0032119D">
                  <w:pPr>
                    <w:ind w:left="-74"/>
                    <w:rPr>
                      <w:bCs/>
                    </w:rPr>
                  </w:pPr>
                </w:p>
              </w:tc>
              <w:tc>
                <w:tcPr>
                  <w:tcW w:w="1559" w:type="dxa"/>
                  <w:tcBorders>
                    <w:top w:val="nil"/>
                    <w:left w:val="nil"/>
                    <w:bottom w:val="nil"/>
                    <w:right w:val="nil"/>
                  </w:tcBorders>
                </w:tcPr>
                <w:p w14:paraId="71A6E14E" w14:textId="77777777" w:rsidR="00D93253" w:rsidRPr="00D353B4" w:rsidRDefault="00D93253" w:rsidP="0032119D">
                  <w:pPr>
                    <w:ind w:left="-74"/>
                    <w:jc w:val="right"/>
                  </w:pPr>
                </w:p>
              </w:tc>
            </w:tr>
          </w:tbl>
          <w:p w14:paraId="6B49254B" w14:textId="77777777" w:rsidR="00D93253" w:rsidRPr="00D353B4" w:rsidRDefault="00D93253" w:rsidP="0032119D">
            <w:pPr>
              <w:jc w:val="both"/>
            </w:pPr>
          </w:p>
        </w:tc>
      </w:tr>
      <w:tr w:rsidR="00D353B4" w:rsidRPr="00D353B4" w14:paraId="223DD5AD" w14:textId="77777777" w:rsidTr="00A96E0C">
        <w:trPr>
          <w:trHeight w:val="170"/>
        </w:trPr>
        <w:tc>
          <w:tcPr>
            <w:tcW w:w="2014" w:type="pct"/>
            <w:shd w:val="clear" w:color="auto" w:fill="auto"/>
          </w:tcPr>
          <w:p w14:paraId="77FB1918" w14:textId="77777777" w:rsidR="00D93253" w:rsidRPr="00D353B4" w:rsidRDefault="00D93253" w:rsidP="0032119D">
            <w:r w:rsidRPr="00D353B4">
              <w:t>Odniesienie modułowych efektów uczenia się do efektów inżynierskich (jeżeli dotyczy)</w:t>
            </w:r>
          </w:p>
        </w:tc>
        <w:tc>
          <w:tcPr>
            <w:tcW w:w="2986" w:type="pct"/>
            <w:shd w:val="clear" w:color="auto" w:fill="auto"/>
          </w:tcPr>
          <w:p w14:paraId="76FEA646" w14:textId="77777777" w:rsidR="00D93253" w:rsidRPr="00D353B4" w:rsidRDefault="00D93253" w:rsidP="0032119D">
            <w:pPr>
              <w:jc w:val="both"/>
            </w:pPr>
            <w:r w:rsidRPr="00D353B4">
              <w:t>nie dotyczy</w:t>
            </w:r>
          </w:p>
        </w:tc>
      </w:tr>
      <w:tr w:rsidR="00D353B4" w:rsidRPr="00D353B4" w14:paraId="3C233C7B" w14:textId="77777777" w:rsidTr="00A96E0C">
        <w:trPr>
          <w:trHeight w:val="170"/>
        </w:trPr>
        <w:tc>
          <w:tcPr>
            <w:tcW w:w="2014" w:type="pct"/>
            <w:shd w:val="clear" w:color="auto" w:fill="auto"/>
          </w:tcPr>
          <w:p w14:paraId="0DEE0B87" w14:textId="77777777" w:rsidR="00D93253" w:rsidRPr="00D353B4" w:rsidRDefault="00D93253" w:rsidP="0032119D">
            <w:r w:rsidRPr="00D353B4">
              <w:t xml:space="preserve">Wymagania wstępne i dodatkowe </w:t>
            </w:r>
          </w:p>
        </w:tc>
        <w:tc>
          <w:tcPr>
            <w:tcW w:w="2986" w:type="pct"/>
            <w:shd w:val="clear" w:color="auto" w:fill="auto"/>
          </w:tcPr>
          <w:p w14:paraId="003CEB80" w14:textId="68604ED0" w:rsidR="00D93253" w:rsidRPr="00D353B4" w:rsidRDefault="00D93253" w:rsidP="0032119D">
            <w:pPr>
              <w:jc w:val="both"/>
            </w:pPr>
            <w:r w:rsidRPr="00D353B4">
              <w:t xml:space="preserve">Krajoznawstwo </w:t>
            </w:r>
          </w:p>
        </w:tc>
      </w:tr>
      <w:tr w:rsidR="00D353B4" w:rsidRPr="00D353B4" w14:paraId="1B9DE1AB" w14:textId="77777777" w:rsidTr="00A96E0C">
        <w:trPr>
          <w:trHeight w:val="170"/>
        </w:trPr>
        <w:tc>
          <w:tcPr>
            <w:tcW w:w="2014" w:type="pct"/>
            <w:shd w:val="clear" w:color="auto" w:fill="auto"/>
          </w:tcPr>
          <w:p w14:paraId="2ED41041" w14:textId="77777777" w:rsidR="00D93253" w:rsidRPr="00D353B4" w:rsidRDefault="00D93253" w:rsidP="0032119D">
            <w:r w:rsidRPr="00D353B4">
              <w:t xml:space="preserve">Treści programowe modułu </w:t>
            </w:r>
          </w:p>
          <w:p w14:paraId="1880601D" w14:textId="77777777" w:rsidR="00D93253" w:rsidRPr="00D353B4" w:rsidRDefault="00D93253" w:rsidP="0032119D"/>
        </w:tc>
        <w:tc>
          <w:tcPr>
            <w:tcW w:w="2986" w:type="pct"/>
            <w:shd w:val="clear" w:color="auto" w:fill="auto"/>
          </w:tcPr>
          <w:p w14:paraId="0FF3EB7D" w14:textId="77777777" w:rsidR="00D93253" w:rsidRPr="00D353B4" w:rsidRDefault="00D93253" w:rsidP="0032119D">
            <w:pPr>
              <w:jc w:val="both"/>
              <w:rPr>
                <w:bCs/>
              </w:rPr>
            </w:pPr>
            <w:r w:rsidRPr="00D353B4">
              <w:t>Celem głównym jest przybliżenie studentom tematyki dotyczącej szeroko pojmowanego dziedzictwa kulturowego: kultura ludowa, folklor, architektura wsi, kowalstwo, rzeźba ludowa, garncarstwo, itp.; zjawisk historycznych i obyczajowych, mających często znaczący wpływ na kształtowanie kultury i świadomości narodowej. Wiele elementów kultury ludowej odchodzi dziś do przeszłości, wiele popularnych dawniej zawodów należy dziś do ginących. Dbałość o sztukę ludową wykazują nadal muzea, poprzez gromadzenie, przechowywanie i konserwację zbiorów ruchomych i nieruchomych oraz prowadzenie badań etnograficznych. Nieocenione są wartości duchowe, historyczne i artystyczne, które są również przedmiotem dziedzictwa kulturowego polskiej wsi.</w:t>
            </w:r>
          </w:p>
        </w:tc>
      </w:tr>
      <w:tr w:rsidR="00D353B4" w:rsidRPr="00D353B4" w14:paraId="2BAF226E" w14:textId="77777777" w:rsidTr="00A96E0C">
        <w:trPr>
          <w:trHeight w:val="170"/>
        </w:trPr>
        <w:tc>
          <w:tcPr>
            <w:tcW w:w="2014" w:type="pct"/>
            <w:shd w:val="clear" w:color="auto" w:fill="auto"/>
          </w:tcPr>
          <w:p w14:paraId="12E72CFF" w14:textId="77777777" w:rsidR="00D93253" w:rsidRPr="00D353B4" w:rsidRDefault="00D93253" w:rsidP="0032119D">
            <w:r w:rsidRPr="00D353B4">
              <w:t>Wykaz literatury podstawowej i uzupełniającej</w:t>
            </w:r>
          </w:p>
        </w:tc>
        <w:tc>
          <w:tcPr>
            <w:tcW w:w="2986" w:type="pct"/>
            <w:shd w:val="clear" w:color="auto" w:fill="auto"/>
          </w:tcPr>
          <w:p w14:paraId="49B5FE3D" w14:textId="77777777" w:rsidR="00D93253" w:rsidRPr="00D353B4" w:rsidRDefault="00D93253" w:rsidP="0032119D">
            <w:pPr>
              <w:spacing w:line="276" w:lineRule="auto"/>
              <w:rPr>
                <w:bCs/>
              </w:rPr>
            </w:pPr>
            <w:r w:rsidRPr="00D353B4">
              <w:rPr>
                <w:bCs/>
              </w:rPr>
              <w:t xml:space="preserve"> Literatura obowiązkowa: </w:t>
            </w:r>
          </w:p>
          <w:p w14:paraId="65E74E90" w14:textId="77777777" w:rsidR="00D93253" w:rsidRPr="00D353B4" w:rsidRDefault="00D93253" w:rsidP="00667F61">
            <w:pPr>
              <w:pStyle w:val="Akapitzlist"/>
              <w:numPr>
                <w:ilvl w:val="0"/>
                <w:numId w:val="116"/>
              </w:numPr>
              <w:spacing w:line="276" w:lineRule="auto"/>
              <w:rPr>
                <w:rFonts w:ascii="Times New Roman" w:hAnsi="Times New Roman"/>
                <w:sz w:val="24"/>
                <w:szCs w:val="24"/>
              </w:rPr>
            </w:pPr>
            <w:r w:rsidRPr="00D353B4">
              <w:rPr>
                <w:rFonts w:ascii="Times New Roman" w:hAnsi="Times New Roman"/>
                <w:sz w:val="24"/>
                <w:szCs w:val="24"/>
              </w:rPr>
              <w:t>Pokropek M., Etnografia, Wyd Naukowe PWN 2019 Warszawa</w:t>
            </w:r>
          </w:p>
          <w:p w14:paraId="75BDD36F" w14:textId="77777777" w:rsidR="00D93253" w:rsidRPr="00D353B4" w:rsidRDefault="00D93253" w:rsidP="00667F61">
            <w:pPr>
              <w:pStyle w:val="Akapitzlist"/>
              <w:numPr>
                <w:ilvl w:val="0"/>
                <w:numId w:val="116"/>
              </w:numPr>
              <w:spacing w:line="276" w:lineRule="auto"/>
              <w:rPr>
                <w:rFonts w:ascii="Times New Roman" w:hAnsi="Times New Roman"/>
                <w:sz w:val="24"/>
                <w:szCs w:val="24"/>
              </w:rPr>
            </w:pPr>
            <w:r w:rsidRPr="00D353B4">
              <w:rPr>
                <w:rFonts w:ascii="Times New Roman" w:hAnsi="Times New Roman"/>
                <w:sz w:val="24"/>
                <w:szCs w:val="24"/>
              </w:rPr>
              <w:t>Ogrodowska B. 2012. Polskie obrzędy i zwyczaje doroczne.   Warszawa. Wyd. MUZA.</w:t>
            </w:r>
          </w:p>
          <w:p w14:paraId="0E654376" w14:textId="77777777" w:rsidR="00D93253" w:rsidRPr="00D353B4" w:rsidRDefault="00D93253" w:rsidP="0032119D">
            <w:pPr>
              <w:jc w:val="both"/>
            </w:pPr>
            <w:r w:rsidRPr="00D353B4">
              <w:t xml:space="preserve">Literatura uzupełniająca: </w:t>
            </w:r>
          </w:p>
          <w:p w14:paraId="5DD9BC57" w14:textId="77777777" w:rsidR="00D93253" w:rsidRPr="00D353B4" w:rsidRDefault="00D93253" w:rsidP="00667F61">
            <w:pPr>
              <w:numPr>
                <w:ilvl w:val="0"/>
                <w:numId w:val="116"/>
              </w:numPr>
              <w:jc w:val="both"/>
            </w:pPr>
            <w:r w:rsidRPr="00D353B4">
              <w:t>Biernacka M., Frankowska M., Paprocka W. (red.). (t. I – 1976, t. II – 1981), Etnografia Polski, Przemiany kultury ludowej, Wrocław. Wyd. Ossolineum.</w:t>
            </w:r>
          </w:p>
          <w:p w14:paraId="051B3179" w14:textId="77777777" w:rsidR="00D93253" w:rsidRPr="00D353B4" w:rsidRDefault="00D93253" w:rsidP="00667F61">
            <w:pPr>
              <w:numPr>
                <w:ilvl w:val="0"/>
                <w:numId w:val="116"/>
              </w:numPr>
              <w:jc w:val="both"/>
            </w:pPr>
            <w:r w:rsidRPr="00D353B4">
              <w:t xml:space="preserve">Libera Z. 2014. Etnografia- Piękna zabawka. Wydawnictwo U J Kraków. </w:t>
            </w:r>
          </w:p>
          <w:p w14:paraId="7F459697" w14:textId="77777777" w:rsidR="00D93253" w:rsidRPr="00D353B4" w:rsidRDefault="00D93253" w:rsidP="0032119D">
            <w:pPr>
              <w:ind w:left="360"/>
              <w:jc w:val="both"/>
            </w:pPr>
          </w:p>
        </w:tc>
      </w:tr>
      <w:tr w:rsidR="00D353B4" w:rsidRPr="00D353B4" w14:paraId="62A3A82A" w14:textId="77777777" w:rsidTr="00A96E0C">
        <w:trPr>
          <w:trHeight w:val="170"/>
        </w:trPr>
        <w:tc>
          <w:tcPr>
            <w:tcW w:w="2014" w:type="pct"/>
            <w:shd w:val="clear" w:color="auto" w:fill="auto"/>
          </w:tcPr>
          <w:p w14:paraId="78C8AE4C" w14:textId="77777777" w:rsidR="00D93253" w:rsidRPr="00D353B4" w:rsidRDefault="00D93253" w:rsidP="0032119D">
            <w:r w:rsidRPr="00D353B4">
              <w:t>Planowane formy/działania/metody dydaktyczne</w:t>
            </w:r>
          </w:p>
        </w:tc>
        <w:tc>
          <w:tcPr>
            <w:tcW w:w="2986" w:type="pct"/>
            <w:shd w:val="clear" w:color="auto" w:fill="auto"/>
          </w:tcPr>
          <w:p w14:paraId="45D39FBB" w14:textId="77777777" w:rsidR="00D93253" w:rsidRPr="00D353B4" w:rsidRDefault="00D93253" w:rsidP="0032119D">
            <w:r w:rsidRPr="00D353B4">
              <w:t>Metody dydaktyczne: wykład, dyskusja</w:t>
            </w:r>
          </w:p>
        </w:tc>
      </w:tr>
      <w:tr w:rsidR="00D353B4" w:rsidRPr="00D353B4" w14:paraId="1FB9DFA6" w14:textId="77777777" w:rsidTr="00A96E0C">
        <w:trPr>
          <w:trHeight w:val="170"/>
        </w:trPr>
        <w:tc>
          <w:tcPr>
            <w:tcW w:w="2014" w:type="pct"/>
            <w:shd w:val="clear" w:color="auto" w:fill="auto"/>
          </w:tcPr>
          <w:p w14:paraId="3B774E4A" w14:textId="77777777" w:rsidR="00D93253" w:rsidRPr="00D353B4" w:rsidRDefault="00D93253" w:rsidP="0032119D">
            <w:r w:rsidRPr="00D353B4">
              <w:lastRenderedPageBreak/>
              <w:t>Sposoby weryfikacji oraz formy dokumentowania osiągniętych efektów uczenia się</w:t>
            </w:r>
          </w:p>
        </w:tc>
        <w:tc>
          <w:tcPr>
            <w:tcW w:w="2986" w:type="pct"/>
            <w:shd w:val="clear" w:color="auto" w:fill="auto"/>
            <w:vAlign w:val="center"/>
          </w:tcPr>
          <w:p w14:paraId="27666EEA" w14:textId="06AD15CB" w:rsidR="00D93253" w:rsidRPr="00D353B4" w:rsidRDefault="00D048D3" w:rsidP="0032119D">
            <w:r w:rsidRPr="00D353B4">
              <w:t xml:space="preserve">W1, W2, W3 - Ocena z zaliczenia przedmiotu </w:t>
            </w:r>
          </w:p>
        </w:tc>
      </w:tr>
      <w:tr w:rsidR="00D353B4" w:rsidRPr="00D353B4" w14:paraId="23AA4B79" w14:textId="77777777" w:rsidTr="00A96E0C">
        <w:trPr>
          <w:trHeight w:val="170"/>
        </w:trPr>
        <w:tc>
          <w:tcPr>
            <w:tcW w:w="2014" w:type="pct"/>
            <w:shd w:val="clear" w:color="auto" w:fill="auto"/>
          </w:tcPr>
          <w:p w14:paraId="38C5B893" w14:textId="77777777" w:rsidR="00D93253" w:rsidRPr="00D353B4" w:rsidRDefault="00D93253" w:rsidP="0032119D">
            <w:r w:rsidRPr="00D353B4">
              <w:t>Elementy i wagi mające wpływ na ocenę końcową</w:t>
            </w:r>
          </w:p>
          <w:p w14:paraId="1446AE01" w14:textId="77777777" w:rsidR="00D93253" w:rsidRPr="00D353B4" w:rsidRDefault="00D93253" w:rsidP="0032119D"/>
        </w:tc>
        <w:tc>
          <w:tcPr>
            <w:tcW w:w="2986" w:type="pct"/>
            <w:shd w:val="clear" w:color="auto" w:fill="auto"/>
          </w:tcPr>
          <w:p w14:paraId="768E2497" w14:textId="77777777" w:rsidR="00D93253" w:rsidRPr="00D353B4" w:rsidRDefault="00D93253" w:rsidP="0032119D">
            <w:r w:rsidRPr="00D353B4">
              <w:t>Szczegółowe kryteria przy ocenie zaliczenia</w:t>
            </w:r>
          </w:p>
          <w:p w14:paraId="461EB8F4" w14:textId="1F80B280" w:rsidR="00D93253" w:rsidRPr="00D353B4" w:rsidRDefault="00D93253" w:rsidP="0032119D">
            <w:pPr>
              <w:ind w:left="197"/>
              <w:jc w:val="both"/>
            </w:pPr>
            <w:r w:rsidRPr="00D353B4">
              <w:t>Forma wykładu i dyskusji</w:t>
            </w:r>
            <w:r w:rsidR="0009650C" w:rsidRPr="00D353B4">
              <w:t xml:space="preserve">. </w:t>
            </w:r>
            <w:r w:rsidR="00645574" w:rsidRPr="00D353B4">
              <w:t>S</w:t>
            </w:r>
            <w:r w:rsidRPr="00D353B4">
              <w:t xml:space="preserve">tudent na </w:t>
            </w:r>
            <w:r w:rsidR="00645574" w:rsidRPr="00D353B4">
              <w:t xml:space="preserve">zaliczeniu pisemnym </w:t>
            </w:r>
            <w:r w:rsidRPr="00D353B4">
              <w:t>musi wykazać się minimum wiedzy z dziedziny Etnografii Polski</w:t>
            </w:r>
          </w:p>
        </w:tc>
      </w:tr>
      <w:tr w:rsidR="00D353B4" w:rsidRPr="00D353B4" w14:paraId="6852EDE7" w14:textId="77777777" w:rsidTr="00A96E0C">
        <w:trPr>
          <w:trHeight w:val="170"/>
        </w:trPr>
        <w:tc>
          <w:tcPr>
            <w:tcW w:w="2014" w:type="pct"/>
            <w:shd w:val="clear" w:color="auto" w:fill="auto"/>
          </w:tcPr>
          <w:p w14:paraId="571E2AD6" w14:textId="77777777" w:rsidR="00D048D3" w:rsidRPr="00D353B4" w:rsidRDefault="00D048D3" w:rsidP="00D048D3">
            <w:pPr>
              <w:jc w:val="both"/>
            </w:pPr>
            <w:r w:rsidRPr="00D353B4">
              <w:t>Bilans punktów ECTS</w:t>
            </w:r>
          </w:p>
        </w:tc>
        <w:tc>
          <w:tcPr>
            <w:tcW w:w="2986" w:type="pct"/>
            <w:shd w:val="clear" w:color="auto" w:fill="auto"/>
          </w:tcPr>
          <w:p w14:paraId="627F83C0" w14:textId="77777777" w:rsidR="00D048D3" w:rsidRPr="00D353B4" w:rsidRDefault="00D048D3" w:rsidP="00D048D3">
            <w:r w:rsidRPr="00D353B4">
              <w:t>Kontaktowe</w:t>
            </w:r>
          </w:p>
          <w:p w14:paraId="50EE4426" w14:textId="24A356E2" w:rsidR="00D048D3" w:rsidRPr="00D353B4" w:rsidRDefault="00D048D3" w:rsidP="00D048D3">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wykłady – </w:t>
            </w:r>
            <w:r w:rsidR="00DF7401" w:rsidRPr="00D353B4">
              <w:rPr>
                <w:rFonts w:ascii="Times New Roman" w:hAnsi="Times New Roman"/>
                <w:sz w:val="24"/>
                <w:szCs w:val="24"/>
              </w:rPr>
              <w:t>2</w:t>
            </w:r>
            <w:r w:rsidRPr="00D353B4">
              <w:rPr>
                <w:rFonts w:ascii="Times New Roman" w:hAnsi="Times New Roman"/>
                <w:sz w:val="24"/>
                <w:szCs w:val="24"/>
              </w:rPr>
              <w:t>0 godz.</w:t>
            </w:r>
          </w:p>
          <w:p w14:paraId="5FB9591E" w14:textId="51B44752" w:rsidR="00D048D3" w:rsidRPr="00D353B4" w:rsidRDefault="00D048D3" w:rsidP="00D048D3">
            <w:r w:rsidRPr="00D353B4">
              <w:t>Łącznie –  (</w:t>
            </w:r>
            <w:r w:rsidR="00DF7401" w:rsidRPr="00D353B4">
              <w:t>2</w:t>
            </w:r>
            <w:r w:rsidRPr="00D353B4">
              <w:t>0 godz./</w:t>
            </w:r>
            <w:r w:rsidR="00DF7401" w:rsidRPr="00D353B4">
              <w:t>0,8</w:t>
            </w:r>
            <w:r w:rsidRPr="00D353B4">
              <w:t xml:space="preserve"> ECTS).</w:t>
            </w:r>
          </w:p>
          <w:p w14:paraId="649CC2A4" w14:textId="77777777" w:rsidR="00D048D3" w:rsidRPr="00D353B4" w:rsidRDefault="00D048D3" w:rsidP="00D048D3"/>
          <w:p w14:paraId="6CE3F93F" w14:textId="77777777" w:rsidR="00D048D3" w:rsidRPr="00D353B4" w:rsidRDefault="00D048D3" w:rsidP="00D048D3">
            <w:r w:rsidRPr="00D353B4">
              <w:t>Niekontaktowe</w:t>
            </w:r>
          </w:p>
          <w:p w14:paraId="00DDE6C4" w14:textId="0711B866" w:rsidR="00D048D3" w:rsidRPr="00D353B4" w:rsidRDefault="00D048D3" w:rsidP="00D048D3">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zaliczenia – (2</w:t>
            </w:r>
            <w:r w:rsidR="00DF7401" w:rsidRPr="00D353B4">
              <w:rPr>
                <w:rFonts w:ascii="Times New Roman" w:hAnsi="Times New Roman"/>
                <w:sz w:val="24"/>
                <w:szCs w:val="24"/>
              </w:rPr>
              <w:t>8</w:t>
            </w:r>
            <w:r w:rsidRPr="00D353B4">
              <w:rPr>
                <w:rFonts w:ascii="Times New Roman" w:hAnsi="Times New Roman"/>
                <w:sz w:val="24"/>
                <w:szCs w:val="24"/>
              </w:rPr>
              <w:t xml:space="preserve"> godz./</w:t>
            </w:r>
            <w:r w:rsidR="00DF7401" w:rsidRPr="00D353B4">
              <w:rPr>
                <w:rFonts w:ascii="Times New Roman" w:hAnsi="Times New Roman"/>
                <w:sz w:val="24"/>
                <w:szCs w:val="24"/>
              </w:rPr>
              <w:t>1,1</w:t>
            </w:r>
            <w:r w:rsidRPr="00D353B4">
              <w:rPr>
                <w:rFonts w:ascii="Times New Roman" w:hAnsi="Times New Roman"/>
                <w:sz w:val="24"/>
                <w:szCs w:val="24"/>
              </w:rPr>
              <w:t xml:space="preserve"> ECTS),</w:t>
            </w:r>
          </w:p>
          <w:p w14:paraId="5BEAB0DD" w14:textId="7AF35D29" w:rsidR="00D048D3" w:rsidRPr="00D353B4" w:rsidRDefault="00D048D3" w:rsidP="00D048D3">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studiowanie literatury – (2</w:t>
            </w:r>
            <w:r w:rsidR="00DF7401" w:rsidRPr="00D353B4">
              <w:rPr>
                <w:rFonts w:ascii="Times New Roman" w:hAnsi="Times New Roman"/>
                <w:sz w:val="24"/>
                <w:szCs w:val="24"/>
              </w:rPr>
              <w:t>7</w:t>
            </w:r>
            <w:r w:rsidRPr="00D353B4">
              <w:rPr>
                <w:rFonts w:ascii="Times New Roman" w:hAnsi="Times New Roman"/>
                <w:sz w:val="24"/>
                <w:szCs w:val="24"/>
              </w:rPr>
              <w:t xml:space="preserve"> godz./1,</w:t>
            </w:r>
            <w:r w:rsidR="00DF7401" w:rsidRPr="00D353B4">
              <w:rPr>
                <w:rFonts w:ascii="Times New Roman" w:hAnsi="Times New Roman"/>
                <w:sz w:val="24"/>
                <w:szCs w:val="24"/>
              </w:rPr>
              <w:t>1</w:t>
            </w:r>
            <w:r w:rsidRPr="00D353B4">
              <w:rPr>
                <w:rFonts w:ascii="Times New Roman" w:hAnsi="Times New Roman"/>
                <w:sz w:val="24"/>
                <w:szCs w:val="24"/>
              </w:rPr>
              <w:t xml:space="preserve"> ECTS),</w:t>
            </w:r>
          </w:p>
          <w:p w14:paraId="558FE8F3" w14:textId="03D7F66A" w:rsidR="00D048D3" w:rsidRPr="00D353B4" w:rsidRDefault="00D048D3" w:rsidP="00D048D3">
            <w:r w:rsidRPr="00D353B4">
              <w:t xml:space="preserve">Łącznie </w:t>
            </w:r>
            <w:r w:rsidR="00DF7401" w:rsidRPr="00D353B4">
              <w:t>55</w:t>
            </w:r>
            <w:r w:rsidRPr="00D353B4">
              <w:t xml:space="preserve"> godz./</w:t>
            </w:r>
            <w:r w:rsidR="00DF7401" w:rsidRPr="00D353B4">
              <w:t>2,2</w:t>
            </w:r>
            <w:r w:rsidRPr="00D353B4">
              <w:t xml:space="preserve"> ECTS</w:t>
            </w:r>
          </w:p>
          <w:p w14:paraId="6DF197A1" w14:textId="0CE88F57" w:rsidR="00D048D3" w:rsidRPr="00D353B4" w:rsidRDefault="00D048D3" w:rsidP="00D048D3">
            <w:r w:rsidRPr="00D353B4">
              <w:rPr>
                <w:bCs/>
              </w:rPr>
              <w:t xml:space="preserve">Sumaryczne obciążenie studenta </w:t>
            </w:r>
            <w:r w:rsidRPr="00D353B4">
              <w:t>– (75</w:t>
            </w:r>
            <w:r w:rsidRPr="00D353B4">
              <w:rPr>
                <w:bCs/>
              </w:rPr>
              <w:t xml:space="preserve"> godz. / 3,0 </w:t>
            </w:r>
            <w:r w:rsidRPr="00D353B4">
              <w:t>ECTS)</w:t>
            </w:r>
          </w:p>
        </w:tc>
      </w:tr>
      <w:tr w:rsidR="00D048D3" w:rsidRPr="00D353B4" w14:paraId="572513E9" w14:textId="77777777" w:rsidTr="00A96E0C">
        <w:trPr>
          <w:trHeight w:val="170"/>
        </w:trPr>
        <w:tc>
          <w:tcPr>
            <w:tcW w:w="2014" w:type="pct"/>
            <w:shd w:val="clear" w:color="auto" w:fill="auto"/>
          </w:tcPr>
          <w:p w14:paraId="507D9ED8" w14:textId="77777777" w:rsidR="00D048D3" w:rsidRPr="00D353B4" w:rsidRDefault="00D048D3" w:rsidP="00D048D3">
            <w:r w:rsidRPr="00D353B4">
              <w:t>Nakład pracy związany z zajęciami wymagającymi bezpośredniego udziału nauczyciela akademickiego</w:t>
            </w:r>
          </w:p>
        </w:tc>
        <w:tc>
          <w:tcPr>
            <w:tcW w:w="2986" w:type="pct"/>
            <w:shd w:val="clear" w:color="auto" w:fill="auto"/>
          </w:tcPr>
          <w:p w14:paraId="4E127FBA" w14:textId="77777777" w:rsidR="00D048D3" w:rsidRPr="00D353B4" w:rsidRDefault="00D048D3" w:rsidP="00D048D3">
            <w:pPr>
              <w:jc w:val="both"/>
            </w:pPr>
            <w:r w:rsidRPr="00D353B4">
              <w:t>Udział:</w:t>
            </w:r>
          </w:p>
          <w:p w14:paraId="36BAE0E8" w14:textId="633C2FC8" w:rsidR="00D048D3" w:rsidRPr="00D353B4" w:rsidRDefault="00D048D3" w:rsidP="00D048D3">
            <w:pPr>
              <w:jc w:val="both"/>
            </w:pPr>
            <w:r w:rsidRPr="00D353B4">
              <w:t xml:space="preserve">w wykładach – </w:t>
            </w:r>
            <w:r w:rsidR="00DF7401" w:rsidRPr="00D353B4">
              <w:t>2</w:t>
            </w:r>
            <w:r w:rsidRPr="00D353B4">
              <w:t>0 godz.</w:t>
            </w:r>
          </w:p>
          <w:p w14:paraId="63769453" w14:textId="2AED1623" w:rsidR="00D048D3" w:rsidRPr="00D353B4" w:rsidRDefault="00D048D3" w:rsidP="00D048D3">
            <w:pPr>
              <w:jc w:val="both"/>
            </w:pPr>
            <w:r w:rsidRPr="00D353B4">
              <w:t xml:space="preserve">Łącznie nakład pracy – </w:t>
            </w:r>
            <w:r w:rsidR="00DF7401" w:rsidRPr="00D353B4">
              <w:t>2</w:t>
            </w:r>
            <w:r w:rsidRPr="00D353B4">
              <w:t xml:space="preserve">0 godz. </w:t>
            </w:r>
            <w:r w:rsidR="00DF7401" w:rsidRPr="00D353B4">
              <w:t>0,8</w:t>
            </w:r>
            <w:r w:rsidRPr="00D353B4">
              <w:t xml:space="preserve"> ECTS</w:t>
            </w:r>
          </w:p>
        </w:tc>
      </w:tr>
    </w:tbl>
    <w:p w14:paraId="34F5F680" w14:textId="77777777" w:rsidR="00A96E0C" w:rsidRPr="00D353B4" w:rsidRDefault="00A96E0C" w:rsidP="00A96E0C"/>
    <w:p w14:paraId="5AFE5E78" w14:textId="77777777" w:rsidR="00A96E0C" w:rsidRPr="00D353B4" w:rsidRDefault="00A96E0C" w:rsidP="00A96E0C">
      <w:pPr>
        <w:tabs>
          <w:tab w:val="left" w:pos="4190"/>
        </w:tabs>
        <w:rPr>
          <w:b/>
          <w:sz w:val="28"/>
          <w:szCs w:val="28"/>
        </w:rPr>
      </w:pPr>
      <w:r w:rsidRPr="00D353B4">
        <w:rPr>
          <w:b/>
          <w:sz w:val="28"/>
          <w:szCs w:val="28"/>
        </w:rPr>
        <w:t>Karta opisu zajęć z modułu Socjologia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70814E02" w14:textId="77777777" w:rsidTr="009F6042">
        <w:tc>
          <w:tcPr>
            <w:tcW w:w="2123" w:type="pct"/>
            <w:shd w:val="clear" w:color="auto" w:fill="auto"/>
          </w:tcPr>
          <w:p w14:paraId="6B7B16DB" w14:textId="77777777" w:rsidR="00A96E0C" w:rsidRPr="00D353B4" w:rsidRDefault="00A96E0C" w:rsidP="009F6042">
            <w:r w:rsidRPr="00D353B4">
              <w:t>Nazwa kierunku studiów</w:t>
            </w:r>
          </w:p>
        </w:tc>
        <w:tc>
          <w:tcPr>
            <w:tcW w:w="2877" w:type="pct"/>
            <w:shd w:val="clear" w:color="auto" w:fill="auto"/>
            <w:vAlign w:val="center"/>
          </w:tcPr>
          <w:p w14:paraId="6C28B3A9" w14:textId="77777777" w:rsidR="00A96E0C" w:rsidRPr="00D353B4" w:rsidRDefault="00A96E0C" w:rsidP="009F6042">
            <w:r w:rsidRPr="00D353B4">
              <w:t>Turystyka i Rekreacja</w:t>
            </w:r>
          </w:p>
        </w:tc>
      </w:tr>
      <w:tr w:rsidR="00D353B4" w:rsidRPr="00D353B4" w14:paraId="150838B7" w14:textId="77777777" w:rsidTr="009F6042">
        <w:tc>
          <w:tcPr>
            <w:tcW w:w="2123" w:type="pct"/>
            <w:shd w:val="clear" w:color="auto" w:fill="auto"/>
          </w:tcPr>
          <w:p w14:paraId="2B9A870F" w14:textId="77777777" w:rsidR="00A96E0C" w:rsidRPr="00D353B4" w:rsidRDefault="00A96E0C" w:rsidP="009F6042">
            <w:r w:rsidRPr="00D353B4">
              <w:t>Nazwa modułu, także nazwa w języku angielskim</w:t>
            </w:r>
          </w:p>
        </w:tc>
        <w:tc>
          <w:tcPr>
            <w:tcW w:w="2877" w:type="pct"/>
            <w:shd w:val="clear" w:color="auto" w:fill="auto"/>
            <w:vAlign w:val="center"/>
          </w:tcPr>
          <w:p w14:paraId="623C0651" w14:textId="77777777" w:rsidR="00A96E0C" w:rsidRPr="00D353B4" w:rsidRDefault="00A96E0C" w:rsidP="009F6042">
            <w:pPr>
              <w:rPr>
                <w:lang w:val="en-GB"/>
              </w:rPr>
            </w:pPr>
            <w:r w:rsidRPr="00D353B4">
              <w:rPr>
                <w:lang w:val="en-GB"/>
              </w:rPr>
              <w:t>Socjologia w turystyce</w:t>
            </w:r>
          </w:p>
          <w:p w14:paraId="33CB3049" w14:textId="77777777" w:rsidR="00A96E0C" w:rsidRPr="00D353B4" w:rsidRDefault="00A96E0C" w:rsidP="009F6042">
            <w:pPr>
              <w:rPr>
                <w:bCs/>
              </w:rPr>
            </w:pPr>
            <w:r w:rsidRPr="00D353B4">
              <w:rPr>
                <w:bCs/>
                <w:lang w:val="en-GB"/>
              </w:rPr>
              <w:t>Sociology in tourism</w:t>
            </w:r>
          </w:p>
        </w:tc>
      </w:tr>
      <w:tr w:rsidR="00D353B4" w:rsidRPr="00D353B4" w14:paraId="4E335B03" w14:textId="77777777" w:rsidTr="009F6042">
        <w:tc>
          <w:tcPr>
            <w:tcW w:w="2123" w:type="pct"/>
            <w:shd w:val="clear" w:color="auto" w:fill="auto"/>
          </w:tcPr>
          <w:p w14:paraId="77746FF0" w14:textId="77777777" w:rsidR="00A96E0C" w:rsidRPr="00D353B4" w:rsidRDefault="00A96E0C" w:rsidP="009F6042">
            <w:r w:rsidRPr="00D353B4">
              <w:t>Język wykładowy</w:t>
            </w:r>
          </w:p>
        </w:tc>
        <w:tc>
          <w:tcPr>
            <w:tcW w:w="2877" w:type="pct"/>
            <w:shd w:val="clear" w:color="auto" w:fill="auto"/>
            <w:vAlign w:val="center"/>
          </w:tcPr>
          <w:p w14:paraId="48F73183" w14:textId="77777777" w:rsidR="00A96E0C" w:rsidRPr="00D353B4" w:rsidRDefault="00A96E0C" w:rsidP="009F6042">
            <w:r w:rsidRPr="00D353B4">
              <w:t>Polski</w:t>
            </w:r>
          </w:p>
        </w:tc>
      </w:tr>
      <w:tr w:rsidR="00D353B4" w:rsidRPr="00D353B4" w14:paraId="7A5B4808" w14:textId="77777777" w:rsidTr="009F6042">
        <w:tc>
          <w:tcPr>
            <w:tcW w:w="2123" w:type="pct"/>
            <w:shd w:val="clear" w:color="auto" w:fill="auto"/>
          </w:tcPr>
          <w:p w14:paraId="23375590" w14:textId="77777777" w:rsidR="00A96E0C" w:rsidRPr="00D353B4" w:rsidRDefault="00A96E0C" w:rsidP="009F6042">
            <w:pPr>
              <w:autoSpaceDE w:val="0"/>
              <w:autoSpaceDN w:val="0"/>
              <w:adjustRightInd w:val="0"/>
            </w:pPr>
            <w:r w:rsidRPr="00D353B4">
              <w:t>Rodzaj modułu</w:t>
            </w:r>
          </w:p>
        </w:tc>
        <w:tc>
          <w:tcPr>
            <w:tcW w:w="2877" w:type="pct"/>
            <w:shd w:val="clear" w:color="auto" w:fill="auto"/>
            <w:vAlign w:val="center"/>
          </w:tcPr>
          <w:p w14:paraId="1CDA3621" w14:textId="77777777" w:rsidR="00A96E0C" w:rsidRPr="00D353B4" w:rsidRDefault="00A96E0C" w:rsidP="009F6042">
            <w:r w:rsidRPr="00D353B4">
              <w:t>Fakultatywny</w:t>
            </w:r>
          </w:p>
        </w:tc>
      </w:tr>
      <w:tr w:rsidR="00D353B4" w:rsidRPr="00D353B4" w14:paraId="7EF18129" w14:textId="77777777" w:rsidTr="009F6042">
        <w:tc>
          <w:tcPr>
            <w:tcW w:w="2123" w:type="pct"/>
            <w:shd w:val="clear" w:color="auto" w:fill="auto"/>
          </w:tcPr>
          <w:p w14:paraId="1AE75604" w14:textId="77777777" w:rsidR="00A96E0C" w:rsidRPr="00D353B4" w:rsidRDefault="00A96E0C" w:rsidP="009F6042">
            <w:r w:rsidRPr="00D353B4">
              <w:t>Poziom studiów</w:t>
            </w:r>
          </w:p>
        </w:tc>
        <w:tc>
          <w:tcPr>
            <w:tcW w:w="2877" w:type="pct"/>
            <w:shd w:val="clear" w:color="auto" w:fill="auto"/>
            <w:vAlign w:val="center"/>
          </w:tcPr>
          <w:p w14:paraId="37DB9BB7" w14:textId="77777777" w:rsidR="00A96E0C" w:rsidRPr="00D353B4" w:rsidRDefault="00A96E0C" w:rsidP="009F6042">
            <w:r w:rsidRPr="00D353B4">
              <w:t>pierwszego stopnia</w:t>
            </w:r>
          </w:p>
        </w:tc>
      </w:tr>
      <w:tr w:rsidR="00D353B4" w:rsidRPr="00D353B4" w14:paraId="00F5CF88" w14:textId="77777777" w:rsidTr="009F6042">
        <w:tc>
          <w:tcPr>
            <w:tcW w:w="2123" w:type="pct"/>
            <w:shd w:val="clear" w:color="auto" w:fill="auto"/>
          </w:tcPr>
          <w:p w14:paraId="11F4FF41" w14:textId="77777777" w:rsidR="00A96E0C" w:rsidRPr="00D353B4" w:rsidRDefault="00A96E0C" w:rsidP="009F6042">
            <w:r w:rsidRPr="00D353B4">
              <w:t>Forma studiów</w:t>
            </w:r>
          </w:p>
        </w:tc>
        <w:tc>
          <w:tcPr>
            <w:tcW w:w="2877" w:type="pct"/>
            <w:shd w:val="clear" w:color="auto" w:fill="auto"/>
            <w:vAlign w:val="center"/>
          </w:tcPr>
          <w:p w14:paraId="7EF10FBD" w14:textId="77777777" w:rsidR="00A96E0C" w:rsidRPr="00D353B4" w:rsidRDefault="00A96E0C" w:rsidP="009F6042">
            <w:r w:rsidRPr="00D353B4">
              <w:rPr>
                <w:highlight w:val="yellow"/>
              </w:rPr>
              <w:t>Niestacjonarne</w:t>
            </w:r>
          </w:p>
        </w:tc>
      </w:tr>
      <w:tr w:rsidR="00D353B4" w:rsidRPr="00D353B4" w14:paraId="782A369C" w14:textId="77777777" w:rsidTr="009F6042">
        <w:tc>
          <w:tcPr>
            <w:tcW w:w="2123" w:type="pct"/>
            <w:shd w:val="clear" w:color="auto" w:fill="auto"/>
          </w:tcPr>
          <w:p w14:paraId="71275045" w14:textId="77777777" w:rsidR="00A96E0C" w:rsidRPr="00D353B4" w:rsidRDefault="00A96E0C" w:rsidP="009F6042">
            <w:r w:rsidRPr="00D353B4">
              <w:t>Rok studiów dla kierunku</w:t>
            </w:r>
          </w:p>
        </w:tc>
        <w:tc>
          <w:tcPr>
            <w:tcW w:w="2877" w:type="pct"/>
            <w:shd w:val="clear" w:color="auto" w:fill="auto"/>
            <w:vAlign w:val="center"/>
          </w:tcPr>
          <w:p w14:paraId="0C3F6C4B" w14:textId="77777777" w:rsidR="00A96E0C" w:rsidRPr="00D353B4" w:rsidRDefault="00A96E0C" w:rsidP="009F6042">
            <w:r w:rsidRPr="00D353B4">
              <w:t>I</w:t>
            </w:r>
          </w:p>
        </w:tc>
      </w:tr>
      <w:tr w:rsidR="00D353B4" w:rsidRPr="00D353B4" w14:paraId="5DCABDB8" w14:textId="77777777" w:rsidTr="009F6042">
        <w:tc>
          <w:tcPr>
            <w:tcW w:w="2123" w:type="pct"/>
            <w:shd w:val="clear" w:color="auto" w:fill="auto"/>
          </w:tcPr>
          <w:p w14:paraId="067DF5D0" w14:textId="77777777" w:rsidR="00A96E0C" w:rsidRPr="00D353B4" w:rsidRDefault="00A96E0C" w:rsidP="009F6042">
            <w:r w:rsidRPr="00D353B4">
              <w:t>Semestr dla kierunku</w:t>
            </w:r>
          </w:p>
        </w:tc>
        <w:tc>
          <w:tcPr>
            <w:tcW w:w="2877" w:type="pct"/>
            <w:shd w:val="clear" w:color="auto" w:fill="auto"/>
            <w:vAlign w:val="center"/>
          </w:tcPr>
          <w:p w14:paraId="294BD8D9" w14:textId="77777777" w:rsidR="00A96E0C" w:rsidRPr="00D353B4" w:rsidRDefault="00A96E0C" w:rsidP="009F6042">
            <w:r w:rsidRPr="00D353B4">
              <w:t>2</w:t>
            </w:r>
          </w:p>
        </w:tc>
      </w:tr>
      <w:tr w:rsidR="00D353B4" w:rsidRPr="00D353B4" w14:paraId="58597970" w14:textId="77777777" w:rsidTr="009F6042">
        <w:tc>
          <w:tcPr>
            <w:tcW w:w="2123" w:type="pct"/>
            <w:shd w:val="clear" w:color="auto" w:fill="auto"/>
          </w:tcPr>
          <w:p w14:paraId="45DD2139" w14:textId="77777777" w:rsidR="00A96E0C" w:rsidRPr="00D353B4" w:rsidRDefault="00A96E0C" w:rsidP="009F6042">
            <w:pPr>
              <w:autoSpaceDE w:val="0"/>
              <w:autoSpaceDN w:val="0"/>
              <w:adjustRightInd w:val="0"/>
            </w:pPr>
            <w:r w:rsidRPr="00D353B4">
              <w:t>Liczba punktów ECTS z podziałem na kontaktowe/niekontaktowe</w:t>
            </w:r>
          </w:p>
        </w:tc>
        <w:tc>
          <w:tcPr>
            <w:tcW w:w="2877" w:type="pct"/>
            <w:shd w:val="clear" w:color="auto" w:fill="auto"/>
            <w:vAlign w:val="center"/>
          </w:tcPr>
          <w:p w14:paraId="4F505854" w14:textId="77777777" w:rsidR="00A96E0C" w:rsidRPr="00D353B4" w:rsidRDefault="00A96E0C" w:rsidP="009F6042">
            <w:r w:rsidRPr="00D353B4">
              <w:t>3 (0,8/2,2)</w:t>
            </w:r>
          </w:p>
        </w:tc>
      </w:tr>
      <w:tr w:rsidR="00D353B4" w:rsidRPr="00D353B4" w14:paraId="206BCBAF" w14:textId="77777777" w:rsidTr="009F6042">
        <w:tc>
          <w:tcPr>
            <w:tcW w:w="2123" w:type="pct"/>
            <w:shd w:val="clear" w:color="auto" w:fill="auto"/>
          </w:tcPr>
          <w:p w14:paraId="7B949F3E" w14:textId="77777777" w:rsidR="00A96E0C" w:rsidRPr="00D353B4" w:rsidRDefault="00A96E0C" w:rsidP="009F6042">
            <w:pPr>
              <w:autoSpaceDE w:val="0"/>
              <w:autoSpaceDN w:val="0"/>
              <w:adjustRightInd w:val="0"/>
            </w:pPr>
            <w:r w:rsidRPr="00D353B4">
              <w:t>Tytuł naukowy/stopień naukowy, imię i nazwisko osobyodpowiedzialnej za moduł</w:t>
            </w:r>
          </w:p>
        </w:tc>
        <w:tc>
          <w:tcPr>
            <w:tcW w:w="2877" w:type="pct"/>
            <w:shd w:val="clear" w:color="auto" w:fill="auto"/>
            <w:vAlign w:val="center"/>
          </w:tcPr>
          <w:p w14:paraId="0FADFA66" w14:textId="77777777" w:rsidR="00A96E0C" w:rsidRPr="00D353B4" w:rsidRDefault="00A96E0C" w:rsidP="009F6042">
            <w:r w:rsidRPr="00D353B4">
              <w:t>dr Anna Goliszek</w:t>
            </w:r>
          </w:p>
        </w:tc>
      </w:tr>
      <w:tr w:rsidR="00D353B4" w:rsidRPr="00D353B4" w14:paraId="4E669C8D" w14:textId="77777777" w:rsidTr="009F6042">
        <w:tc>
          <w:tcPr>
            <w:tcW w:w="2123" w:type="pct"/>
            <w:shd w:val="clear" w:color="auto" w:fill="auto"/>
          </w:tcPr>
          <w:p w14:paraId="6271CDFE" w14:textId="77777777" w:rsidR="00A96E0C" w:rsidRPr="00D353B4" w:rsidRDefault="00A96E0C" w:rsidP="009F6042">
            <w:r w:rsidRPr="00D353B4">
              <w:t>Jednostka oferująca moduł</w:t>
            </w:r>
          </w:p>
        </w:tc>
        <w:tc>
          <w:tcPr>
            <w:tcW w:w="2877" w:type="pct"/>
            <w:shd w:val="clear" w:color="auto" w:fill="auto"/>
          </w:tcPr>
          <w:p w14:paraId="42F865CF" w14:textId="77777777" w:rsidR="00A96E0C" w:rsidRPr="00D353B4" w:rsidRDefault="00A96E0C" w:rsidP="009F6042">
            <w:r w:rsidRPr="00D353B4">
              <w:t>Katedra Zarządzania i Marketingu</w:t>
            </w:r>
          </w:p>
        </w:tc>
      </w:tr>
      <w:tr w:rsidR="00D353B4" w:rsidRPr="00D353B4" w14:paraId="409A9304" w14:textId="77777777" w:rsidTr="009F6042">
        <w:tc>
          <w:tcPr>
            <w:tcW w:w="2123" w:type="pct"/>
            <w:shd w:val="clear" w:color="auto" w:fill="auto"/>
          </w:tcPr>
          <w:p w14:paraId="5190ABB5" w14:textId="77777777" w:rsidR="00A96E0C" w:rsidRPr="00D353B4" w:rsidRDefault="00A96E0C" w:rsidP="009F6042">
            <w:r w:rsidRPr="00D353B4">
              <w:t>Cel modułu</w:t>
            </w:r>
          </w:p>
          <w:p w14:paraId="36181A78" w14:textId="77777777" w:rsidR="00A96E0C" w:rsidRPr="00D353B4" w:rsidRDefault="00A96E0C" w:rsidP="009F6042"/>
        </w:tc>
        <w:tc>
          <w:tcPr>
            <w:tcW w:w="2877" w:type="pct"/>
            <w:shd w:val="clear" w:color="auto" w:fill="auto"/>
          </w:tcPr>
          <w:p w14:paraId="55BC2DA8" w14:textId="77777777" w:rsidR="00A96E0C" w:rsidRPr="00D353B4" w:rsidRDefault="00A96E0C" w:rsidP="009F6042">
            <w:r w:rsidRPr="00D353B4">
              <w:t>Celem realizowanego modułu jest wprowadzenie studentów w podstawowe zagadnienia socjologii jako dyscypliny naukowej, zaznajomienie z podstawowymi pojęciami ułatwiającymi opis, wyjaśnienie i zrozumienie różnych sfer rzeczywistości społecznej, a także kształtowanie</w:t>
            </w:r>
          </w:p>
          <w:p w14:paraId="2F306B7C" w14:textId="77777777" w:rsidR="00A96E0C" w:rsidRPr="00D353B4" w:rsidRDefault="00A96E0C" w:rsidP="009F6042">
            <w:r w:rsidRPr="00D353B4">
              <w:t>wyobraźni socjologicznej, tj. postrzegania zjawisk i</w:t>
            </w:r>
          </w:p>
          <w:p w14:paraId="6F984BA3" w14:textId="77777777" w:rsidR="00A96E0C" w:rsidRPr="00D353B4" w:rsidRDefault="00A96E0C" w:rsidP="009F6042">
            <w:pPr>
              <w:autoSpaceDE w:val="0"/>
              <w:autoSpaceDN w:val="0"/>
              <w:adjustRightInd w:val="0"/>
            </w:pPr>
            <w:r w:rsidRPr="00D353B4">
              <w:t>procesów społecznych z perspektywy szerszej niż własna</w:t>
            </w:r>
          </w:p>
        </w:tc>
      </w:tr>
      <w:tr w:rsidR="00D353B4" w:rsidRPr="00D353B4" w14:paraId="3F7E6EA7" w14:textId="77777777" w:rsidTr="009F6042">
        <w:trPr>
          <w:trHeight w:val="236"/>
        </w:trPr>
        <w:tc>
          <w:tcPr>
            <w:tcW w:w="2123" w:type="pct"/>
            <w:vMerge w:val="restart"/>
            <w:shd w:val="clear" w:color="auto" w:fill="auto"/>
          </w:tcPr>
          <w:p w14:paraId="0506E263" w14:textId="77777777" w:rsidR="00A96E0C" w:rsidRPr="00D353B4" w:rsidRDefault="00A96E0C" w:rsidP="009F6042">
            <w:pPr>
              <w:jc w:val="both"/>
            </w:pPr>
            <w:r w:rsidRPr="00D353B4">
              <w:t>Efekty uczenia się dla modułu to opis zasobu wiedzy, umiejętności i kompetencji społecznych, które student osiągnie po zrealizowaniu zajęć.</w:t>
            </w:r>
          </w:p>
          <w:p w14:paraId="7427B2F3" w14:textId="77777777" w:rsidR="00A96E0C" w:rsidRPr="00D353B4" w:rsidRDefault="00A96E0C" w:rsidP="009F6042">
            <w:pPr>
              <w:rPr>
                <w:highlight w:val="yellow"/>
              </w:rPr>
            </w:pPr>
          </w:p>
          <w:p w14:paraId="3208FCF4" w14:textId="77777777" w:rsidR="00A96E0C" w:rsidRPr="00D353B4" w:rsidRDefault="00A96E0C" w:rsidP="009F6042"/>
        </w:tc>
        <w:tc>
          <w:tcPr>
            <w:tcW w:w="2877" w:type="pct"/>
            <w:shd w:val="clear" w:color="auto" w:fill="auto"/>
          </w:tcPr>
          <w:p w14:paraId="1DDCED0B" w14:textId="77777777" w:rsidR="00A96E0C" w:rsidRPr="00D353B4" w:rsidRDefault="00A96E0C" w:rsidP="009F6042">
            <w:r w:rsidRPr="00D353B4">
              <w:t xml:space="preserve">Wiedza: </w:t>
            </w:r>
          </w:p>
        </w:tc>
      </w:tr>
      <w:tr w:rsidR="00D353B4" w:rsidRPr="00D353B4" w14:paraId="3A9B05C6" w14:textId="77777777" w:rsidTr="009F6042">
        <w:trPr>
          <w:trHeight w:val="233"/>
        </w:trPr>
        <w:tc>
          <w:tcPr>
            <w:tcW w:w="2123" w:type="pct"/>
            <w:vMerge/>
            <w:shd w:val="clear" w:color="auto" w:fill="auto"/>
          </w:tcPr>
          <w:p w14:paraId="7067C439" w14:textId="77777777" w:rsidR="00A96E0C" w:rsidRPr="00D353B4" w:rsidRDefault="00A96E0C" w:rsidP="009F6042">
            <w:pPr>
              <w:rPr>
                <w:highlight w:val="yellow"/>
              </w:rPr>
            </w:pPr>
          </w:p>
        </w:tc>
        <w:tc>
          <w:tcPr>
            <w:tcW w:w="2877" w:type="pct"/>
            <w:shd w:val="clear" w:color="auto" w:fill="auto"/>
          </w:tcPr>
          <w:p w14:paraId="57DFAA74" w14:textId="77777777" w:rsidR="00A96E0C" w:rsidRPr="00D353B4" w:rsidRDefault="00A96E0C" w:rsidP="009F6042">
            <w:r w:rsidRPr="00D353B4">
              <w:t>1. zna obszar wiedzy socjologii jako dyscypliny naukowej: genezę, podstawowe teorie socjologiczne, metody i relacje do innych dyscyplin naukowych,</w:t>
            </w:r>
          </w:p>
        </w:tc>
      </w:tr>
      <w:tr w:rsidR="00D353B4" w:rsidRPr="00D353B4" w14:paraId="0281DE98" w14:textId="77777777" w:rsidTr="009F6042">
        <w:trPr>
          <w:trHeight w:val="233"/>
        </w:trPr>
        <w:tc>
          <w:tcPr>
            <w:tcW w:w="2123" w:type="pct"/>
            <w:vMerge/>
            <w:shd w:val="clear" w:color="auto" w:fill="auto"/>
          </w:tcPr>
          <w:p w14:paraId="68394A67" w14:textId="77777777" w:rsidR="00A96E0C" w:rsidRPr="00D353B4" w:rsidRDefault="00A96E0C" w:rsidP="009F6042">
            <w:pPr>
              <w:rPr>
                <w:highlight w:val="yellow"/>
              </w:rPr>
            </w:pPr>
          </w:p>
        </w:tc>
        <w:tc>
          <w:tcPr>
            <w:tcW w:w="2877" w:type="pct"/>
            <w:shd w:val="clear" w:color="auto" w:fill="auto"/>
          </w:tcPr>
          <w:p w14:paraId="78E84A93" w14:textId="77777777" w:rsidR="00A96E0C" w:rsidRPr="00D353B4" w:rsidRDefault="00A96E0C" w:rsidP="009F6042">
            <w:r w:rsidRPr="00D353B4">
              <w:t>2. zna i rozumie najważniejsze zjawiska i procesy zachodzące w społeczeństwie,</w:t>
            </w:r>
          </w:p>
        </w:tc>
      </w:tr>
      <w:tr w:rsidR="00D353B4" w:rsidRPr="00D353B4" w14:paraId="4B26ECD3" w14:textId="77777777" w:rsidTr="009F6042">
        <w:trPr>
          <w:trHeight w:val="233"/>
        </w:trPr>
        <w:tc>
          <w:tcPr>
            <w:tcW w:w="2123" w:type="pct"/>
            <w:vMerge/>
            <w:shd w:val="clear" w:color="auto" w:fill="auto"/>
          </w:tcPr>
          <w:p w14:paraId="4B4523FE" w14:textId="77777777" w:rsidR="00A96E0C" w:rsidRPr="00D353B4" w:rsidRDefault="00A96E0C" w:rsidP="009F6042">
            <w:pPr>
              <w:rPr>
                <w:highlight w:val="yellow"/>
              </w:rPr>
            </w:pPr>
          </w:p>
        </w:tc>
        <w:tc>
          <w:tcPr>
            <w:tcW w:w="2877" w:type="pct"/>
            <w:shd w:val="clear" w:color="auto" w:fill="auto"/>
          </w:tcPr>
          <w:p w14:paraId="368298A6" w14:textId="77777777" w:rsidR="00A96E0C" w:rsidRPr="00D353B4" w:rsidRDefault="00A96E0C" w:rsidP="009F6042">
            <w:r w:rsidRPr="00D353B4">
              <w:t>3. zna socjologiczny aparat pojęciowy.</w:t>
            </w:r>
          </w:p>
        </w:tc>
      </w:tr>
      <w:tr w:rsidR="00D353B4" w:rsidRPr="00D353B4" w14:paraId="1F1126B5" w14:textId="77777777" w:rsidTr="009F6042">
        <w:tc>
          <w:tcPr>
            <w:tcW w:w="2123" w:type="pct"/>
            <w:shd w:val="clear" w:color="auto" w:fill="auto"/>
          </w:tcPr>
          <w:p w14:paraId="2F58304C" w14:textId="77777777" w:rsidR="00A96E0C" w:rsidRPr="00D353B4" w:rsidRDefault="00A96E0C" w:rsidP="009F6042">
            <w:r w:rsidRPr="00D353B4">
              <w:t>Odniesienie modułowych efektów uczenia się do kierunkowych efektów uczenia się</w:t>
            </w:r>
          </w:p>
        </w:tc>
        <w:tc>
          <w:tcPr>
            <w:tcW w:w="2877" w:type="pct"/>
            <w:shd w:val="clear" w:color="auto" w:fill="auto"/>
          </w:tcPr>
          <w:p w14:paraId="65419EB0" w14:textId="77777777" w:rsidR="00A96E0C" w:rsidRPr="00D353B4" w:rsidRDefault="00A96E0C" w:rsidP="009F6042">
            <w:r w:rsidRPr="00D353B4">
              <w:t>W1, W2, W3 – TR_W01, TR_W02, TR_W03</w:t>
            </w:r>
          </w:p>
          <w:p w14:paraId="21719FEE" w14:textId="77777777" w:rsidR="00A96E0C" w:rsidRPr="00D353B4" w:rsidRDefault="00A96E0C" w:rsidP="009F6042"/>
        </w:tc>
      </w:tr>
      <w:tr w:rsidR="00D353B4" w:rsidRPr="00D353B4" w14:paraId="3702800D" w14:textId="77777777" w:rsidTr="009F6042">
        <w:tc>
          <w:tcPr>
            <w:tcW w:w="2123" w:type="pct"/>
            <w:shd w:val="clear" w:color="auto" w:fill="auto"/>
          </w:tcPr>
          <w:p w14:paraId="7006BEE6" w14:textId="77777777" w:rsidR="00A96E0C" w:rsidRPr="00D353B4" w:rsidRDefault="00A96E0C" w:rsidP="009F6042">
            <w:r w:rsidRPr="00D353B4">
              <w:t>Odniesienie modułowych efektów uczenia się do efektów inżynierskich (jeżeli dotyczy)</w:t>
            </w:r>
          </w:p>
        </w:tc>
        <w:tc>
          <w:tcPr>
            <w:tcW w:w="2877" w:type="pct"/>
            <w:shd w:val="clear" w:color="auto" w:fill="auto"/>
          </w:tcPr>
          <w:p w14:paraId="4DD672E4" w14:textId="77777777" w:rsidR="00A96E0C" w:rsidRPr="00D353B4" w:rsidRDefault="00A96E0C" w:rsidP="009F6042">
            <w:pPr>
              <w:jc w:val="both"/>
            </w:pPr>
            <w:r w:rsidRPr="00D353B4">
              <w:t>Nie dotyczy</w:t>
            </w:r>
          </w:p>
        </w:tc>
      </w:tr>
      <w:tr w:rsidR="00D353B4" w:rsidRPr="00D353B4" w14:paraId="07C8AC0F" w14:textId="77777777" w:rsidTr="009F6042">
        <w:tc>
          <w:tcPr>
            <w:tcW w:w="2123" w:type="pct"/>
            <w:shd w:val="clear" w:color="auto" w:fill="auto"/>
          </w:tcPr>
          <w:p w14:paraId="75F749C9" w14:textId="77777777" w:rsidR="00A96E0C" w:rsidRPr="00D353B4" w:rsidRDefault="00A96E0C" w:rsidP="009F6042">
            <w:r w:rsidRPr="00D353B4">
              <w:t xml:space="preserve">Wymagania wstępne i dodatkowe </w:t>
            </w:r>
          </w:p>
        </w:tc>
        <w:tc>
          <w:tcPr>
            <w:tcW w:w="2877" w:type="pct"/>
            <w:shd w:val="clear" w:color="auto" w:fill="auto"/>
          </w:tcPr>
          <w:p w14:paraId="2AD6A6C5" w14:textId="77777777" w:rsidR="00A96E0C" w:rsidRPr="00D353B4" w:rsidRDefault="00A96E0C" w:rsidP="009F6042">
            <w:pPr>
              <w:jc w:val="both"/>
            </w:pPr>
            <w:r w:rsidRPr="00D353B4">
              <w:t>Brak</w:t>
            </w:r>
          </w:p>
        </w:tc>
      </w:tr>
      <w:tr w:rsidR="00D353B4" w:rsidRPr="00D353B4" w14:paraId="629F93F6" w14:textId="77777777" w:rsidTr="009F6042">
        <w:tc>
          <w:tcPr>
            <w:tcW w:w="2123" w:type="pct"/>
            <w:shd w:val="clear" w:color="auto" w:fill="auto"/>
          </w:tcPr>
          <w:p w14:paraId="387D82C8" w14:textId="77777777" w:rsidR="00A96E0C" w:rsidRPr="00D353B4" w:rsidRDefault="00A96E0C" w:rsidP="009F6042">
            <w:r w:rsidRPr="00D353B4">
              <w:t xml:space="preserve">Treści programowe modułu </w:t>
            </w:r>
          </w:p>
          <w:p w14:paraId="420F0980" w14:textId="77777777" w:rsidR="00A96E0C" w:rsidRPr="00D353B4" w:rsidRDefault="00A96E0C" w:rsidP="009F6042"/>
        </w:tc>
        <w:tc>
          <w:tcPr>
            <w:tcW w:w="2877" w:type="pct"/>
            <w:shd w:val="clear" w:color="auto" w:fill="auto"/>
            <w:vAlign w:val="center"/>
          </w:tcPr>
          <w:p w14:paraId="55EC3AFB" w14:textId="77777777" w:rsidR="00A96E0C" w:rsidRPr="00D353B4" w:rsidRDefault="00A96E0C" w:rsidP="009F6042">
            <w:r w:rsidRPr="00D353B4">
              <w:t>Wykład obejmuje: socjologia jako dyscyplina naukowa; podstawowe założenia teorii socjologicznej;  socjologiczna koncepcja osobowości; wybrane koncepcje osobowości człowieka; typologia osobowości, socjalizacja i jej podstawowe mechanizmy; efekty socjalizacji; socjologiczna koncepcja kultury; pluralizm kulturowy i jego efekty; więź społeczna: istota, proces tworzenia więzi, typy więzi;  charakterystyka nowoczesnego i postnowoczesnego społeczeństwa, globalizacja, trendy konsumpcyjne, charakterystyka człowieka ponowoczesnego.</w:t>
            </w:r>
          </w:p>
        </w:tc>
      </w:tr>
      <w:tr w:rsidR="00D353B4" w:rsidRPr="00D353B4" w14:paraId="62864D8F" w14:textId="77777777" w:rsidTr="009F6042">
        <w:tc>
          <w:tcPr>
            <w:tcW w:w="2123" w:type="pct"/>
            <w:shd w:val="clear" w:color="auto" w:fill="auto"/>
          </w:tcPr>
          <w:p w14:paraId="1EFC29F9" w14:textId="77777777" w:rsidR="00A96E0C" w:rsidRPr="00D353B4" w:rsidRDefault="00A96E0C" w:rsidP="009F6042">
            <w:r w:rsidRPr="00D353B4">
              <w:t>Wykaz literatury podstawowej i uzupełniającej</w:t>
            </w:r>
          </w:p>
        </w:tc>
        <w:tc>
          <w:tcPr>
            <w:tcW w:w="2877" w:type="pct"/>
            <w:shd w:val="clear" w:color="auto" w:fill="auto"/>
            <w:vAlign w:val="center"/>
          </w:tcPr>
          <w:p w14:paraId="4AE2F49F" w14:textId="77777777" w:rsidR="00A96E0C" w:rsidRPr="00D353B4" w:rsidRDefault="00A96E0C" w:rsidP="009F6042">
            <w:r w:rsidRPr="00D353B4">
              <w:t>Literatura podstawowa:</w:t>
            </w:r>
          </w:p>
          <w:p w14:paraId="7FCF5651" w14:textId="77777777" w:rsidR="00A96E0C" w:rsidRPr="00D353B4" w:rsidRDefault="00A96E0C" w:rsidP="009F6042">
            <w:r w:rsidRPr="00D353B4">
              <w:t>1. Sztompka P., Socjologia. Wykłady o społeczeństwie, Znak Horyzont, Kraków 2021.</w:t>
            </w:r>
          </w:p>
          <w:p w14:paraId="502F6A78" w14:textId="77777777" w:rsidR="00A96E0C" w:rsidRPr="00D353B4" w:rsidRDefault="00A96E0C" w:rsidP="009F6042">
            <w:pPr>
              <w:rPr>
                <w:bCs/>
              </w:rPr>
            </w:pPr>
            <w:r w:rsidRPr="00D353B4">
              <w:rPr>
                <w:bCs/>
              </w:rPr>
              <w:t>Literatura uzupełniająca:</w:t>
            </w:r>
          </w:p>
          <w:p w14:paraId="46145FF9" w14:textId="77777777" w:rsidR="00A96E0C" w:rsidRPr="00D353B4" w:rsidRDefault="00A96E0C" w:rsidP="009F6042">
            <w:r w:rsidRPr="00D353B4">
              <w:t>1. Giddens A., Socjologia, PWN, Warszawa 2020.</w:t>
            </w:r>
          </w:p>
          <w:p w14:paraId="16B2C041" w14:textId="77777777" w:rsidR="00A96E0C" w:rsidRPr="00D353B4" w:rsidRDefault="00A96E0C" w:rsidP="009F6042">
            <w:r w:rsidRPr="00D353B4">
              <w:t xml:space="preserve">2. </w:t>
            </w:r>
            <w:r w:rsidRPr="00D353B4">
              <w:rPr>
                <w:iCs/>
              </w:rPr>
              <w:t>Szacka B.</w:t>
            </w:r>
            <w:r w:rsidRPr="00D353B4">
              <w:t>, Wprowadzenie do socjologii, Oficyna Naukowa, Warszawa 2003.</w:t>
            </w:r>
          </w:p>
        </w:tc>
      </w:tr>
      <w:tr w:rsidR="00D353B4" w:rsidRPr="00D353B4" w14:paraId="0862361B" w14:textId="77777777" w:rsidTr="009F6042">
        <w:tc>
          <w:tcPr>
            <w:tcW w:w="2123" w:type="pct"/>
            <w:shd w:val="clear" w:color="auto" w:fill="auto"/>
          </w:tcPr>
          <w:p w14:paraId="555A5FE2" w14:textId="77777777" w:rsidR="00A96E0C" w:rsidRPr="00D353B4" w:rsidRDefault="00A96E0C" w:rsidP="009F6042">
            <w:r w:rsidRPr="00D353B4">
              <w:t>Planowane formy/działania/metody dydaktyczne</w:t>
            </w:r>
          </w:p>
        </w:tc>
        <w:tc>
          <w:tcPr>
            <w:tcW w:w="2877" w:type="pct"/>
            <w:shd w:val="clear" w:color="auto" w:fill="auto"/>
            <w:vAlign w:val="center"/>
          </w:tcPr>
          <w:p w14:paraId="071D4163" w14:textId="77777777" w:rsidR="00A96E0C" w:rsidRPr="00D353B4" w:rsidRDefault="00A96E0C" w:rsidP="009F6042">
            <w:r w:rsidRPr="00D353B4">
              <w:t>Metody dydaktyczne: wykład z wykorzystaniem technik multimedialnych.</w:t>
            </w:r>
          </w:p>
        </w:tc>
      </w:tr>
      <w:tr w:rsidR="00D353B4" w:rsidRPr="00D353B4" w14:paraId="6D294079" w14:textId="77777777" w:rsidTr="009F6042">
        <w:tc>
          <w:tcPr>
            <w:tcW w:w="2123" w:type="pct"/>
            <w:shd w:val="clear" w:color="auto" w:fill="auto"/>
          </w:tcPr>
          <w:p w14:paraId="3AC253B2" w14:textId="77777777" w:rsidR="00A96E0C" w:rsidRPr="00D353B4" w:rsidRDefault="00A96E0C" w:rsidP="009F6042">
            <w:r w:rsidRPr="00D353B4">
              <w:t>Sposoby weryfikacji oraz formy dokumentowania osiągniętych efektów uczenia się</w:t>
            </w:r>
          </w:p>
        </w:tc>
        <w:tc>
          <w:tcPr>
            <w:tcW w:w="2877" w:type="pct"/>
            <w:shd w:val="clear" w:color="auto" w:fill="auto"/>
            <w:vAlign w:val="center"/>
          </w:tcPr>
          <w:p w14:paraId="4C119BBF" w14:textId="77777777" w:rsidR="00A96E0C" w:rsidRPr="00D353B4" w:rsidRDefault="00A96E0C" w:rsidP="009F6042">
            <w:pPr>
              <w:jc w:val="both"/>
              <w:rPr>
                <w:b/>
              </w:rPr>
            </w:pPr>
            <w:r w:rsidRPr="00D353B4">
              <w:rPr>
                <w:bCs/>
              </w:rPr>
              <w:t>W1, W2, W3 – sprawdzian testowy;</w:t>
            </w:r>
          </w:p>
          <w:p w14:paraId="5A90BE2F" w14:textId="77777777" w:rsidR="00A96E0C" w:rsidRPr="00D353B4" w:rsidRDefault="00A96E0C" w:rsidP="009F6042"/>
          <w:p w14:paraId="7DDCFC12" w14:textId="77777777" w:rsidR="00A96E0C" w:rsidRPr="00D353B4" w:rsidRDefault="00A96E0C" w:rsidP="009F6042">
            <w:r w:rsidRPr="00D353B4">
              <w:t>Student wykazuje odpowiedni stopień wiedzy, umiejętności lub kompetencji uzyskując % sumy punktów określających maksymalny poziom wiedzy lub umiejętności z danego przedmiotu, odpowiednio:</w:t>
            </w:r>
            <w:r w:rsidRPr="00D353B4">
              <w:br/>
              <w:t>dostateczny (3,0) – od 51 do 60%,</w:t>
            </w:r>
            <w:r w:rsidRPr="00D353B4">
              <w:br/>
              <w:t>dostateczny plus (3,5) – od 61 do 70%,</w:t>
            </w:r>
            <w:r w:rsidRPr="00D353B4">
              <w:br/>
              <w:t>dobry (4,0) – od 71 do 80%,</w:t>
            </w:r>
            <w:r w:rsidRPr="00D353B4">
              <w:br/>
              <w:t>dobry plus (4,5) – od 81 do 90%,</w:t>
            </w:r>
            <w:r w:rsidRPr="00D353B4">
              <w:br/>
              <w:t>bardzo dobry (5,0) – powyżej 91%.</w:t>
            </w:r>
          </w:p>
          <w:p w14:paraId="21BF2711" w14:textId="77777777" w:rsidR="00A96E0C" w:rsidRPr="00D353B4" w:rsidRDefault="00A96E0C" w:rsidP="009F6042">
            <w:pPr>
              <w:rPr>
                <w:bCs/>
              </w:rPr>
            </w:pPr>
          </w:p>
          <w:p w14:paraId="3D4A79A3" w14:textId="77777777" w:rsidR="00A96E0C" w:rsidRPr="00D353B4" w:rsidRDefault="00A96E0C" w:rsidP="009F6042">
            <w:r w:rsidRPr="00D353B4">
              <w:rPr>
                <w:bCs/>
              </w:rPr>
              <w:t>Formy dokumentowania osiągniętych wyników: archiwizacja sprawdzianów testowych, dziennik prowadzącego.</w:t>
            </w:r>
          </w:p>
        </w:tc>
      </w:tr>
      <w:tr w:rsidR="00D353B4" w:rsidRPr="00D353B4" w14:paraId="244004CA" w14:textId="77777777" w:rsidTr="009F6042">
        <w:tc>
          <w:tcPr>
            <w:tcW w:w="2123" w:type="pct"/>
            <w:shd w:val="clear" w:color="auto" w:fill="auto"/>
          </w:tcPr>
          <w:p w14:paraId="629B4F20" w14:textId="77777777" w:rsidR="00A96E0C" w:rsidRPr="00D353B4" w:rsidRDefault="00A96E0C" w:rsidP="009F6042">
            <w:r w:rsidRPr="00D353B4">
              <w:t>Elementy i wagi mające wpływ na ocenę końcową</w:t>
            </w:r>
          </w:p>
        </w:tc>
        <w:tc>
          <w:tcPr>
            <w:tcW w:w="2877" w:type="pct"/>
            <w:shd w:val="clear" w:color="auto" w:fill="auto"/>
            <w:vAlign w:val="center"/>
          </w:tcPr>
          <w:p w14:paraId="7B37717D" w14:textId="77777777" w:rsidR="00A96E0C" w:rsidRPr="00D353B4" w:rsidRDefault="00A96E0C" w:rsidP="009F6042">
            <w:pPr>
              <w:jc w:val="both"/>
            </w:pPr>
            <w:r w:rsidRPr="00D353B4">
              <w:t>Ocena uzyskana ze sprawdzianu testowego – 100%.</w:t>
            </w:r>
          </w:p>
          <w:p w14:paraId="1909B3B6" w14:textId="77777777" w:rsidR="00A96E0C" w:rsidRPr="00D353B4" w:rsidRDefault="00A96E0C" w:rsidP="009F6042">
            <w:r w:rsidRPr="00D353B4">
              <w:t>Dodatkowo prowadzący może odpowiednio podwyższyć ocenę końcową, uwzględniając wyróżniającą się aktywność studenta podczas zajęć (aktywny udział w dyskusji).</w:t>
            </w:r>
          </w:p>
        </w:tc>
      </w:tr>
      <w:tr w:rsidR="00D353B4" w:rsidRPr="00D353B4" w14:paraId="46E47B16" w14:textId="77777777" w:rsidTr="009F6042">
        <w:trPr>
          <w:trHeight w:val="411"/>
        </w:trPr>
        <w:tc>
          <w:tcPr>
            <w:tcW w:w="2123" w:type="pct"/>
            <w:shd w:val="clear" w:color="auto" w:fill="auto"/>
          </w:tcPr>
          <w:p w14:paraId="470491A6" w14:textId="77777777" w:rsidR="00A96E0C" w:rsidRPr="00D353B4" w:rsidRDefault="00A96E0C" w:rsidP="009F6042">
            <w:pPr>
              <w:jc w:val="both"/>
            </w:pPr>
            <w:r w:rsidRPr="00D353B4">
              <w:t>Bilans punktów ECTS</w:t>
            </w:r>
          </w:p>
        </w:tc>
        <w:tc>
          <w:tcPr>
            <w:tcW w:w="2877" w:type="pct"/>
            <w:shd w:val="clear" w:color="auto" w:fill="auto"/>
          </w:tcPr>
          <w:p w14:paraId="15546619" w14:textId="77777777" w:rsidR="00A96E0C" w:rsidRPr="00D353B4" w:rsidRDefault="00A96E0C" w:rsidP="009F6042">
            <w:pPr>
              <w:jc w:val="both"/>
            </w:pPr>
            <w:r w:rsidRPr="00D353B4">
              <w:t xml:space="preserve">Formy zajęć:  </w:t>
            </w:r>
          </w:p>
          <w:p w14:paraId="61DD89EC" w14:textId="77777777" w:rsidR="00A96E0C" w:rsidRPr="00D353B4" w:rsidRDefault="00A96E0C" w:rsidP="009F6042">
            <w:pPr>
              <w:jc w:val="both"/>
            </w:pPr>
            <w:r w:rsidRPr="00D353B4">
              <w:t xml:space="preserve">Kontaktowe </w:t>
            </w:r>
          </w:p>
          <w:p w14:paraId="0B010F75" w14:textId="77777777" w:rsidR="00A96E0C" w:rsidRPr="00D353B4" w:rsidRDefault="00A96E0C" w:rsidP="009F6042">
            <w:pPr>
              <w:jc w:val="both"/>
            </w:pPr>
            <w:r w:rsidRPr="00D353B4">
              <w:t>Wykład: 20h 0,8 ECTS</w:t>
            </w:r>
          </w:p>
          <w:p w14:paraId="42BAC47C" w14:textId="77777777" w:rsidR="00A96E0C" w:rsidRPr="00D353B4" w:rsidRDefault="00A96E0C" w:rsidP="009F6042">
            <w:pPr>
              <w:jc w:val="both"/>
            </w:pPr>
            <w:r w:rsidRPr="00D353B4">
              <w:lastRenderedPageBreak/>
              <w:t>Razem kontaktowe 20 godz. tj, 0,8 ECTS</w:t>
            </w:r>
          </w:p>
          <w:p w14:paraId="12109FBE" w14:textId="77777777" w:rsidR="00A96E0C" w:rsidRPr="00D353B4" w:rsidRDefault="00A96E0C" w:rsidP="009F6042">
            <w:pPr>
              <w:jc w:val="both"/>
            </w:pPr>
          </w:p>
          <w:p w14:paraId="22CCF592" w14:textId="77777777" w:rsidR="00A96E0C" w:rsidRPr="00D353B4" w:rsidRDefault="00A96E0C" w:rsidP="009F6042">
            <w:pPr>
              <w:jc w:val="both"/>
            </w:pPr>
            <w:r w:rsidRPr="00D353B4">
              <w:t>Niekontaktowe</w:t>
            </w:r>
          </w:p>
          <w:p w14:paraId="2BF5A8B3" w14:textId="77777777" w:rsidR="00A96E0C" w:rsidRPr="00D353B4" w:rsidRDefault="00A96E0C" w:rsidP="009F6042">
            <w:pPr>
              <w:jc w:val="both"/>
            </w:pPr>
            <w:r w:rsidRPr="00D353B4">
              <w:t>Przygotowanie do zaliczenia: 28 h 1,1 ECTS</w:t>
            </w:r>
          </w:p>
          <w:p w14:paraId="0A559985" w14:textId="77777777" w:rsidR="00A96E0C" w:rsidRPr="00D353B4" w:rsidRDefault="00A96E0C" w:rsidP="009F6042">
            <w:pPr>
              <w:jc w:val="both"/>
            </w:pPr>
            <w:r w:rsidRPr="00D353B4">
              <w:t>Studiowanie literatury: 27 h 1,1 ECTS</w:t>
            </w:r>
          </w:p>
          <w:p w14:paraId="10EF4987" w14:textId="77777777" w:rsidR="00A96E0C" w:rsidRPr="00D353B4" w:rsidRDefault="00A96E0C" w:rsidP="009F6042">
            <w:pPr>
              <w:jc w:val="both"/>
            </w:pPr>
            <w:r w:rsidRPr="00D353B4">
              <w:t>Razem niekontaktowe 55 godz. tj, 2,2 ECTS</w:t>
            </w:r>
          </w:p>
        </w:tc>
      </w:tr>
      <w:tr w:rsidR="00A96E0C" w:rsidRPr="00D353B4" w14:paraId="33E619A0" w14:textId="77777777" w:rsidTr="009F6042">
        <w:trPr>
          <w:trHeight w:val="718"/>
        </w:trPr>
        <w:tc>
          <w:tcPr>
            <w:tcW w:w="2123" w:type="pct"/>
            <w:shd w:val="clear" w:color="auto" w:fill="auto"/>
          </w:tcPr>
          <w:p w14:paraId="4652D9ED" w14:textId="77777777" w:rsidR="00A96E0C" w:rsidRPr="00D353B4" w:rsidRDefault="00A96E0C" w:rsidP="009F6042">
            <w:r w:rsidRPr="00D353B4">
              <w:lastRenderedPageBreak/>
              <w:t>Nakład pracy związany z zajęciami wymagającymi bezpośredniego udziału nauczyciela akademickiego</w:t>
            </w:r>
          </w:p>
        </w:tc>
        <w:tc>
          <w:tcPr>
            <w:tcW w:w="2877" w:type="pct"/>
            <w:shd w:val="clear" w:color="auto" w:fill="auto"/>
          </w:tcPr>
          <w:p w14:paraId="737F3841" w14:textId="77777777" w:rsidR="00A96E0C" w:rsidRPr="00D353B4" w:rsidRDefault="00A96E0C" w:rsidP="009F6042">
            <w:pPr>
              <w:jc w:val="both"/>
            </w:pPr>
            <w:r w:rsidRPr="00D353B4">
              <w:t>udział w wykładach – 20 godz.</w:t>
            </w:r>
          </w:p>
          <w:p w14:paraId="729E09AD" w14:textId="77777777" w:rsidR="00A96E0C" w:rsidRPr="00D353B4" w:rsidRDefault="00A96E0C" w:rsidP="009F6042">
            <w:pPr>
              <w:jc w:val="both"/>
            </w:pPr>
            <w:r w:rsidRPr="00D353B4">
              <w:t>Razem kontaktowe 20 godz. tj, 0,8 ECTS</w:t>
            </w:r>
          </w:p>
        </w:tc>
      </w:tr>
    </w:tbl>
    <w:p w14:paraId="1D71D8A2" w14:textId="77777777" w:rsidR="00A96E0C" w:rsidRPr="00D353B4" w:rsidRDefault="00A96E0C" w:rsidP="00A96E0C"/>
    <w:p w14:paraId="75816D2F" w14:textId="6699F4E8" w:rsidR="00B9399E" w:rsidRPr="00D353B4" w:rsidRDefault="00B9399E" w:rsidP="00B9399E">
      <w:pPr>
        <w:tabs>
          <w:tab w:val="left" w:pos="4190"/>
        </w:tabs>
        <w:rPr>
          <w:b/>
          <w:sz w:val="28"/>
          <w:szCs w:val="28"/>
        </w:rPr>
      </w:pPr>
    </w:p>
    <w:p w14:paraId="53364AA8" w14:textId="61DBF7E0" w:rsidR="00B9399E" w:rsidRPr="00D353B4" w:rsidRDefault="00B9399E" w:rsidP="00B9399E">
      <w:pPr>
        <w:tabs>
          <w:tab w:val="left" w:pos="4190"/>
        </w:tabs>
        <w:rPr>
          <w:b/>
          <w:sz w:val="28"/>
          <w:szCs w:val="28"/>
        </w:rPr>
      </w:pPr>
      <w:r w:rsidRPr="00D353B4">
        <w:rPr>
          <w:b/>
          <w:sz w:val="28"/>
          <w:szCs w:val="28"/>
        </w:rPr>
        <w:t>Karta opisu zajęć z modułu Praktikum sportowo-rekreacyjne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78866381" w14:textId="77777777" w:rsidTr="003801E6">
        <w:tc>
          <w:tcPr>
            <w:tcW w:w="2123" w:type="pct"/>
            <w:shd w:val="clear" w:color="auto" w:fill="auto"/>
          </w:tcPr>
          <w:p w14:paraId="18EDD75C" w14:textId="65BA55A2" w:rsidR="0032119D" w:rsidRPr="00D353B4" w:rsidRDefault="0032119D" w:rsidP="0032119D">
            <w:r w:rsidRPr="00D353B4">
              <w:t xml:space="preserve">Nazwa kierunku studiów </w:t>
            </w:r>
          </w:p>
        </w:tc>
        <w:tc>
          <w:tcPr>
            <w:tcW w:w="2877" w:type="pct"/>
            <w:shd w:val="clear" w:color="auto" w:fill="auto"/>
          </w:tcPr>
          <w:p w14:paraId="776BAADA" w14:textId="77777777" w:rsidR="0032119D" w:rsidRPr="00D353B4" w:rsidRDefault="0032119D" w:rsidP="0032119D">
            <w:r w:rsidRPr="00D353B4">
              <w:t>Turystyka i Rekreacja</w:t>
            </w:r>
          </w:p>
        </w:tc>
      </w:tr>
      <w:tr w:rsidR="00D353B4" w:rsidRPr="00D353B4" w14:paraId="127B5683" w14:textId="77777777" w:rsidTr="003801E6">
        <w:tc>
          <w:tcPr>
            <w:tcW w:w="2123" w:type="pct"/>
            <w:shd w:val="clear" w:color="auto" w:fill="auto"/>
          </w:tcPr>
          <w:p w14:paraId="56A444DF" w14:textId="77777777" w:rsidR="0032119D" w:rsidRPr="00D353B4" w:rsidRDefault="0032119D" w:rsidP="0032119D">
            <w:r w:rsidRPr="00D353B4">
              <w:t>Nazwa modułu, także nazwa w języku angielskim</w:t>
            </w:r>
          </w:p>
        </w:tc>
        <w:tc>
          <w:tcPr>
            <w:tcW w:w="2877" w:type="pct"/>
            <w:shd w:val="clear" w:color="auto" w:fill="auto"/>
          </w:tcPr>
          <w:p w14:paraId="76F30656" w14:textId="77777777" w:rsidR="0032119D" w:rsidRPr="00D353B4" w:rsidRDefault="0032119D" w:rsidP="0032119D">
            <w:pPr>
              <w:rPr>
                <w:lang w:val="en-US"/>
              </w:rPr>
            </w:pPr>
            <w:r w:rsidRPr="00D353B4">
              <w:rPr>
                <w:lang w:val="en-US"/>
              </w:rPr>
              <w:t xml:space="preserve">Praktikum sportowo-rekreacyjne/  </w:t>
            </w:r>
          </w:p>
          <w:p w14:paraId="6446FD96" w14:textId="77777777" w:rsidR="0032119D" w:rsidRPr="00D353B4" w:rsidRDefault="0032119D" w:rsidP="0032119D">
            <w:pPr>
              <w:rPr>
                <w:lang w:val="en-US"/>
              </w:rPr>
            </w:pPr>
            <w:r w:rsidRPr="00D353B4">
              <w:rPr>
                <w:lang w:val="en"/>
              </w:rPr>
              <w:t>Sports and recreational practice</w:t>
            </w:r>
          </w:p>
        </w:tc>
      </w:tr>
      <w:tr w:rsidR="00D353B4" w:rsidRPr="00D353B4" w14:paraId="4CD94013" w14:textId="77777777" w:rsidTr="003801E6">
        <w:tc>
          <w:tcPr>
            <w:tcW w:w="2123" w:type="pct"/>
            <w:shd w:val="clear" w:color="auto" w:fill="auto"/>
          </w:tcPr>
          <w:p w14:paraId="7CB570DF" w14:textId="38741480" w:rsidR="0032119D" w:rsidRPr="00D353B4" w:rsidRDefault="0032119D" w:rsidP="0032119D">
            <w:r w:rsidRPr="00D353B4">
              <w:t xml:space="preserve">Język wykładowy </w:t>
            </w:r>
          </w:p>
        </w:tc>
        <w:tc>
          <w:tcPr>
            <w:tcW w:w="2877" w:type="pct"/>
            <w:shd w:val="clear" w:color="auto" w:fill="auto"/>
          </w:tcPr>
          <w:p w14:paraId="57B81A64" w14:textId="77777777" w:rsidR="0032119D" w:rsidRPr="00D353B4" w:rsidRDefault="0032119D" w:rsidP="0032119D">
            <w:r w:rsidRPr="00D353B4">
              <w:t>polski</w:t>
            </w:r>
          </w:p>
        </w:tc>
      </w:tr>
      <w:tr w:rsidR="00D353B4" w:rsidRPr="00D353B4" w14:paraId="320C668B" w14:textId="77777777" w:rsidTr="003801E6">
        <w:trPr>
          <w:trHeight w:val="280"/>
        </w:trPr>
        <w:tc>
          <w:tcPr>
            <w:tcW w:w="2123" w:type="pct"/>
            <w:shd w:val="clear" w:color="auto" w:fill="auto"/>
          </w:tcPr>
          <w:p w14:paraId="457BF943" w14:textId="77777777" w:rsidR="0032119D" w:rsidRPr="00D353B4" w:rsidRDefault="0032119D" w:rsidP="0032119D">
            <w:pPr>
              <w:autoSpaceDE w:val="0"/>
              <w:autoSpaceDN w:val="0"/>
              <w:adjustRightInd w:val="0"/>
            </w:pPr>
            <w:r w:rsidRPr="00D353B4">
              <w:t xml:space="preserve">Rodzaj modułu </w:t>
            </w:r>
          </w:p>
        </w:tc>
        <w:tc>
          <w:tcPr>
            <w:tcW w:w="2877" w:type="pct"/>
            <w:shd w:val="clear" w:color="auto" w:fill="auto"/>
          </w:tcPr>
          <w:p w14:paraId="40164972" w14:textId="0A0B10D3" w:rsidR="0032119D" w:rsidRPr="00D353B4" w:rsidRDefault="0032119D" w:rsidP="0032119D">
            <w:r w:rsidRPr="00D353B4">
              <w:t>obowiązkowy</w:t>
            </w:r>
          </w:p>
        </w:tc>
      </w:tr>
      <w:tr w:rsidR="00D353B4" w:rsidRPr="00D353B4" w14:paraId="0D43F3C4" w14:textId="77777777" w:rsidTr="003801E6">
        <w:tc>
          <w:tcPr>
            <w:tcW w:w="2123" w:type="pct"/>
            <w:shd w:val="clear" w:color="auto" w:fill="auto"/>
          </w:tcPr>
          <w:p w14:paraId="20C6AAF4" w14:textId="77777777" w:rsidR="0032119D" w:rsidRPr="00D353B4" w:rsidRDefault="0032119D" w:rsidP="0032119D">
            <w:r w:rsidRPr="00D353B4">
              <w:t>Poziom studiów</w:t>
            </w:r>
          </w:p>
        </w:tc>
        <w:tc>
          <w:tcPr>
            <w:tcW w:w="2877" w:type="pct"/>
            <w:shd w:val="clear" w:color="auto" w:fill="auto"/>
          </w:tcPr>
          <w:p w14:paraId="00991EEC" w14:textId="65911B88" w:rsidR="0032119D" w:rsidRPr="00D353B4" w:rsidRDefault="0032119D" w:rsidP="0032119D">
            <w:r w:rsidRPr="00D353B4">
              <w:t>pierwszego stopnia/</w:t>
            </w:r>
          </w:p>
        </w:tc>
      </w:tr>
      <w:tr w:rsidR="00D353B4" w:rsidRPr="00D353B4" w14:paraId="4D59BE07" w14:textId="77777777" w:rsidTr="003801E6">
        <w:tc>
          <w:tcPr>
            <w:tcW w:w="2123" w:type="pct"/>
            <w:shd w:val="clear" w:color="auto" w:fill="auto"/>
          </w:tcPr>
          <w:p w14:paraId="1C5788CE" w14:textId="58433483" w:rsidR="0032119D" w:rsidRPr="00D353B4" w:rsidRDefault="0032119D" w:rsidP="0032119D">
            <w:r w:rsidRPr="00D353B4">
              <w:t>Forma studiów</w:t>
            </w:r>
          </w:p>
        </w:tc>
        <w:tc>
          <w:tcPr>
            <w:tcW w:w="2877" w:type="pct"/>
            <w:shd w:val="clear" w:color="auto" w:fill="auto"/>
          </w:tcPr>
          <w:p w14:paraId="6528127A" w14:textId="68519DDD" w:rsidR="0032119D" w:rsidRPr="00D353B4" w:rsidRDefault="00B32629" w:rsidP="0032119D">
            <w:r w:rsidRPr="00D353B4">
              <w:t>nie</w:t>
            </w:r>
            <w:r w:rsidR="0032119D" w:rsidRPr="00D353B4">
              <w:t>stacjonarne/</w:t>
            </w:r>
            <w:r w:rsidR="0032119D" w:rsidRPr="00D353B4">
              <w:rPr>
                <w:strike/>
              </w:rPr>
              <w:t>e</w:t>
            </w:r>
          </w:p>
        </w:tc>
      </w:tr>
      <w:tr w:rsidR="00D353B4" w:rsidRPr="00D353B4" w14:paraId="54AE23D0" w14:textId="77777777" w:rsidTr="003801E6">
        <w:tc>
          <w:tcPr>
            <w:tcW w:w="2123" w:type="pct"/>
            <w:shd w:val="clear" w:color="auto" w:fill="auto"/>
          </w:tcPr>
          <w:p w14:paraId="06DC03B0" w14:textId="77777777" w:rsidR="0032119D" w:rsidRPr="00D353B4" w:rsidRDefault="0032119D" w:rsidP="0032119D">
            <w:r w:rsidRPr="00D353B4">
              <w:t>Rok studiów dla kierunku</w:t>
            </w:r>
          </w:p>
        </w:tc>
        <w:tc>
          <w:tcPr>
            <w:tcW w:w="2877" w:type="pct"/>
            <w:shd w:val="clear" w:color="auto" w:fill="auto"/>
          </w:tcPr>
          <w:p w14:paraId="4186350E" w14:textId="77777777" w:rsidR="0032119D" w:rsidRPr="00D353B4" w:rsidRDefault="0032119D" w:rsidP="0032119D">
            <w:r w:rsidRPr="00D353B4">
              <w:t>I</w:t>
            </w:r>
          </w:p>
        </w:tc>
      </w:tr>
      <w:tr w:rsidR="00D353B4" w:rsidRPr="00D353B4" w14:paraId="39650BA3" w14:textId="77777777" w:rsidTr="003801E6">
        <w:tc>
          <w:tcPr>
            <w:tcW w:w="2123" w:type="pct"/>
            <w:shd w:val="clear" w:color="auto" w:fill="auto"/>
          </w:tcPr>
          <w:p w14:paraId="37A0D893" w14:textId="77777777" w:rsidR="0032119D" w:rsidRPr="00D353B4" w:rsidRDefault="0032119D" w:rsidP="0032119D">
            <w:r w:rsidRPr="00D353B4">
              <w:t>Semestr dla kierunku</w:t>
            </w:r>
          </w:p>
        </w:tc>
        <w:tc>
          <w:tcPr>
            <w:tcW w:w="2877" w:type="pct"/>
            <w:shd w:val="clear" w:color="auto" w:fill="auto"/>
          </w:tcPr>
          <w:p w14:paraId="30A15C77" w14:textId="77777777" w:rsidR="0032119D" w:rsidRPr="00D353B4" w:rsidRDefault="0032119D" w:rsidP="0032119D">
            <w:r w:rsidRPr="00D353B4">
              <w:t>2</w:t>
            </w:r>
          </w:p>
        </w:tc>
      </w:tr>
      <w:tr w:rsidR="00D353B4" w:rsidRPr="00D353B4" w14:paraId="72BA4941" w14:textId="77777777" w:rsidTr="003801E6">
        <w:tc>
          <w:tcPr>
            <w:tcW w:w="2123" w:type="pct"/>
            <w:shd w:val="clear" w:color="auto" w:fill="auto"/>
          </w:tcPr>
          <w:p w14:paraId="747C2DD9" w14:textId="77777777" w:rsidR="0032119D" w:rsidRPr="00D353B4" w:rsidRDefault="0032119D" w:rsidP="0032119D">
            <w:pPr>
              <w:autoSpaceDE w:val="0"/>
              <w:autoSpaceDN w:val="0"/>
              <w:adjustRightInd w:val="0"/>
            </w:pPr>
            <w:r w:rsidRPr="00D353B4">
              <w:t>Liczba punktów ECTS z podziałem na kontaktowe/niekontaktowe</w:t>
            </w:r>
          </w:p>
        </w:tc>
        <w:tc>
          <w:tcPr>
            <w:tcW w:w="2877" w:type="pct"/>
            <w:shd w:val="clear" w:color="auto" w:fill="auto"/>
          </w:tcPr>
          <w:p w14:paraId="5AF7E287" w14:textId="34F2D741" w:rsidR="0032119D" w:rsidRPr="00D353B4" w:rsidRDefault="0091244A" w:rsidP="0032119D">
            <w:r w:rsidRPr="00D353B4">
              <w:t>4</w:t>
            </w:r>
            <w:r w:rsidR="00B32629" w:rsidRPr="00D353B4">
              <w:t xml:space="preserve"> (</w:t>
            </w:r>
            <w:r w:rsidRPr="00D353B4">
              <w:t>1,0</w:t>
            </w:r>
            <w:r w:rsidR="00B32629" w:rsidRPr="00D353B4">
              <w:t>/</w:t>
            </w:r>
            <w:r w:rsidRPr="00D353B4">
              <w:t>3,0</w:t>
            </w:r>
            <w:r w:rsidR="0032119D" w:rsidRPr="00D353B4">
              <w:t>)</w:t>
            </w:r>
          </w:p>
        </w:tc>
      </w:tr>
      <w:tr w:rsidR="00D353B4" w:rsidRPr="00D353B4" w14:paraId="4DAABD34" w14:textId="77777777" w:rsidTr="003801E6">
        <w:tc>
          <w:tcPr>
            <w:tcW w:w="2123" w:type="pct"/>
            <w:shd w:val="clear" w:color="auto" w:fill="auto"/>
          </w:tcPr>
          <w:p w14:paraId="6F993840" w14:textId="77777777" w:rsidR="0032119D" w:rsidRPr="00D353B4" w:rsidRDefault="0032119D" w:rsidP="0032119D">
            <w:pPr>
              <w:autoSpaceDE w:val="0"/>
              <w:autoSpaceDN w:val="0"/>
              <w:adjustRightInd w:val="0"/>
            </w:pPr>
            <w:r w:rsidRPr="00D353B4">
              <w:t>Tytuł naukowy/stopień naukowy, imię i nazwisko osoby odpowiedzialnej za moduł</w:t>
            </w:r>
          </w:p>
        </w:tc>
        <w:tc>
          <w:tcPr>
            <w:tcW w:w="2877" w:type="pct"/>
            <w:shd w:val="clear" w:color="auto" w:fill="auto"/>
          </w:tcPr>
          <w:p w14:paraId="640FCFFB" w14:textId="77777777" w:rsidR="0032119D" w:rsidRPr="00D353B4" w:rsidRDefault="0032119D" w:rsidP="0032119D">
            <w:r w:rsidRPr="00D353B4">
              <w:t>Dr hab. Rafał Rowiński prof. UP</w:t>
            </w:r>
          </w:p>
        </w:tc>
      </w:tr>
      <w:tr w:rsidR="00D353B4" w:rsidRPr="00D353B4" w14:paraId="27A8E610" w14:textId="77777777" w:rsidTr="003801E6">
        <w:tc>
          <w:tcPr>
            <w:tcW w:w="2123" w:type="pct"/>
            <w:shd w:val="clear" w:color="auto" w:fill="auto"/>
          </w:tcPr>
          <w:p w14:paraId="2A2958BF" w14:textId="77777777" w:rsidR="0032119D" w:rsidRPr="00D353B4" w:rsidRDefault="0032119D" w:rsidP="0032119D">
            <w:r w:rsidRPr="00D353B4">
              <w:t>Jednostka oferująca moduł</w:t>
            </w:r>
          </w:p>
          <w:p w14:paraId="0F3E5D99" w14:textId="77777777" w:rsidR="0032119D" w:rsidRPr="00D353B4" w:rsidRDefault="0032119D" w:rsidP="0032119D"/>
        </w:tc>
        <w:tc>
          <w:tcPr>
            <w:tcW w:w="2877" w:type="pct"/>
            <w:shd w:val="clear" w:color="auto" w:fill="auto"/>
          </w:tcPr>
          <w:p w14:paraId="669971A0" w14:textId="77777777" w:rsidR="0032119D" w:rsidRPr="00D353B4" w:rsidRDefault="0032119D" w:rsidP="0032119D">
            <w:r w:rsidRPr="00D353B4">
              <w:t>Katedra Turystyki i Rekreacji</w:t>
            </w:r>
          </w:p>
        </w:tc>
      </w:tr>
      <w:tr w:rsidR="00D353B4" w:rsidRPr="00D353B4" w14:paraId="78D08E70" w14:textId="77777777" w:rsidTr="003801E6">
        <w:tc>
          <w:tcPr>
            <w:tcW w:w="2123" w:type="pct"/>
            <w:shd w:val="clear" w:color="auto" w:fill="auto"/>
          </w:tcPr>
          <w:p w14:paraId="1D80AA60" w14:textId="78D26373" w:rsidR="0032119D" w:rsidRPr="00D353B4" w:rsidRDefault="0032119D" w:rsidP="0032119D">
            <w:r w:rsidRPr="00D353B4">
              <w:t>Cel modułu</w:t>
            </w:r>
          </w:p>
        </w:tc>
        <w:tc>
          <w:tcPr>
            <w:tcW w:w="2877" w:type="pct"/>
            <w:shd w:val="clear" w:color="auto" w:fill="auto"/>
          </w:tcPr>
          <w:p w14:paraId="6C14E636" w14:textId="77777777" w:rsidR="0032119D" w:rsidRPr="00D353B4" w:rsidRDefault="0032119D" w:rsidP="0032119D">
            <w:pPr>
              <w:autoSpaceDE w:val="0"/>
              <w:autoSpaceDN w:val="0"/>
              <w:adjustRightInd w:val="0"/>
              <w:jc w:val="both"/>
            </w:pPr>
            <w:r w:rsidRPr="00D353B4">
              <w:t>Celem realizowanego modułu jest przekazanie studentom wiedzy na temat wybranych form aktywności fizycznej o charakterze sportowym i rekreacyjnym, a także zasad organizacji tego typu zajęć.</w:t>
            </w:r>
          </w:p>
        </w:tc>
      </w:tr>
      <w:tr w:rsidR="00D353B4" w:rsidRPr="00D353B4" w14:paraId="212A1347" w14:textId="77777777" w:rsidTr="003801E6">
        <w:trPr>
          <w:trHeight w:val="236"/>
        </w:trPr>
        <w:tc>
          <w:tcPr>
            <w:tcW w:w="2123" w:type="pct"/>
            <w:vMerge w:val="restart"/>
            <w:shd w:val="clear" w:color="auto" w:fill="auto"/>
          </w:tcPr>
          <w:p w14:paraId="73F56362" w14:textId="77777777" w:rsidR="0032119D" w:rsidRPr="00D353B4" w:rsidRDefault="0032119D" w:rsidP="0032119D">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27F29AD1" w14:textId="77777777" w:rsidR="0032119D" w:rsidRPr="00D353B4" w:rsidRDefault="0032119D" w:rsidP="0032119D">
            <w:r w:rsidRPr="00D353B4">
              <w:t xml:space="preserve">Wiedza: </w:t>
            </w:r>
          </w:p>
        </w:tc>
      </w:tr>
      <w:tr w:rsidR="00D353B4" w:rsidRPr="00D353B4" w14:paraId="4E11140A" w14:textId="77777777" w:rsidTr="003801E6">
        <w:trPr>
          <w:trHeight w:val="233"/>
        </w:trPr>
        <w:tc>
          <w:tcPr>
            <w:tcW w:w="2123" w:type="pct"/>
            <w:vMerge/>
            <w:shd w:val="clear" w:color="auto" w:fill="auto"/>
          </w:tcPr>
          <w:p w14:paraId="66324BFB" w14:textId="77777777" w:rsidR="0032119D" w:rsidRPr="00D353B4" w:rsidRDefault="0032119D" w:rsidP="0032119D">
            <w:pPr>
              <w:rPr>
                <w:highlight w:val="yellow"/>
              </w:rPr>
            </w:pPr>
          </w:p>
        </w:tc>
        <w:tc>
          <w:tcPr>
            <w:tcW w:w="2877" w:type="pct"/>
            <w:shd w:val="clear" w:color="auto" w:fill="auto"/>
          </w:tcPr>
          <w:p w14:paraId="3299B713" w14:textId="77777777" w:rsidR="0032119D" w:rsidRPr="00D353B4" w:rsidRDefault="0032119D" w:rsidP="0032119D">
            <w:pPr>
              <w:jc w:val="both"/>
            </w:pPr>
            <w:r w:rsidRPr="00D353B4">
              <w:t xml:space="preserve">1. zna i rozumie </w:t>
            </w:r>
            <w:r w:rsidRPr="00D353B4">
              <w:rPr>
                <w:shd w:val="clear" w:color="auto" w:fill="FFFFFF"/>
              </w:rPr>
              <w:t xml:space="preserve">w zaawansowanym stopniu fakty, teorie i metody </w:t>
            </w:r>
            <w:r w:rsidRPr="00D353B4">
              <w:t>nauk o kulturze fizycznej poprzez praktikum sportowo - rekreacyjne</w:t>
            </w:r>
          </w:p>
        </w:tc>
      </w:tr>
      <w:tr w:rsidR="00D353B4" w:rsidRPr="00D353B4" w14:paraId="789A1AC3" w14:textId="77777777" w:rsidTr="003801E6">
        <w:trPr>
          <w:trHeight w:val="233"/>
        </w:trPr>
        <w:tc>
          <w:tcPr>
            <w:tcW w:w="2123" w:type="pct"/>
            <w:vMerge/>
            <w:shd w:val="clear" w:color="auto" w:fill="auto"/>
          </w:tcPr>
          <w:p w14:paraId="003AB00F" w14:textId="77777777" w:rsidR="0032119D" w:rsidRPr="00D353B4" w:rsidRDefault="0032119D" w:rsidP="0032119D">
            <w:pPr>
              <w:rPr>
                <w:highlight w:val="yellow"/>
              </w:rPr>
            </w:pPr>
          </w:p>
        </w:tc>
        <w:tc>
          <w:tcPr>
            <w:tcW w:w="2877" w:type="pct"/>
            <w:shd w:val="clear" w:color="auto" w:fill="auto"/>
          </w:tcPr>
          <w:p w14:paraId="6680DC8E" w14:textId="77777777" w:rsidR="0032119D" w:rsidRPr="00D353B4" w:rsidRDefault="0032119D" w:rsidP="0032119D">
            <w:pPr>
              <w:jc w:val="both"/>
            </w:pPr>
            <w:r w:rsidRPr="00D353B4">
              <w:t xml:space="preserve">2. zna i rozumie </w:t>
            </w:r>
            <w:r w:rsidRPr="00D353B4">
              <w:rPr>
                <w:shd w:val="clear" w:color="auto" w:fill="FFFFFF"/>
              </w:rPr>
              <w:t xml:space="preserve">w zaawansowanym stopniu </w:t>
            </w:r>
            <w:r w:rsidRPr="00D353B4">
              <w:t>zasady promocji zdrowia i zdrowego stylu życia oraz różnorodne i złożone mechanizmy zabiegów fizycznych i aktywności ruchowej w ramach praktikum sportowo - rekreacyjnego</w:t>
            </w:r>
          </w:p>
        </w:tc>
      </w:tr>
      <w:tr w:rsidR="00D353B4" w:rsidRPr="00D353B4" w14:paraId="3862D5D4" w14:textId="77777777" w:rsidTr="003801E6">
        <w:trPr>
          <w:trHeight w:val="233"/>
        </w:trPr>
        <w:tc>
          <w:tcPr>
            <w:tcW w:w="2123" w:type="pct"/>
            <w:vMerge/>
            <w:shd w:val="clear" w:color="auto" w:fill="auto"/>
          </w:tcPr>
          <w:p w14:paraId="4B0197A3" w14:textId="77777777" w:rsidR="0032119D" w:rsidRPr="00D353B4" w:rsidRDefault="0032119D" w:rsidP="0032119D">
            <w:pPr>
              <w:rPr>
                <w:highlight w:val="yellow"/>
              </w:rPr>
            </w:pPr>
          </w:p>
        </w:tc>
        <w:tc>
          <w:tcPr>
            <w:tcW w:w="2877" w:type="pct"/>
            <w:shd w:val="clear" w:color="auto" w:fill="auto"/>
          </w:tcPr>
          <w:p w14:paraId="1723182B" w14:textId="77777777" w:rsidR="0032119D" w:rsidRPr="00D353B4" w:rsidRDefault="0032119D" w:rsidP="0032119D">
            <w:pPr>
              <w:jc w:val="both"/>
            </w:pPr>
            <w:r w:rsidRPr="00D353B4">
              <w:t>Umiejętności:</w:t>
            </w:r>
          </w:p>
        </w:tc>
      </w:tr>
      <w:tr w:rsidR="00D353B4" w:rsidRPr="00D353B4" w14:paraId="5487B16B" w14:textId="77777777" w:rsidTr="003801E6">
        <w:trPr>
          <w:trHeight w:val="233"/>
        </w:trPr>
        <w:tc>
          <w:tcPr>
            <w:tcW w:w="2123" w:type="pct"/>
            <w:vMerge/>
            <w:shd w:val="clear" w:color="auto" w:fill="auto"/>
          </w:tcPr>
          <w:p w14:paraId="42B2064C" w14:textId="77777777" w:rsidR="0032119D" w:rsidRPr="00D353B4" w:rsidRDefault="0032119D" w:rsidP="0032119D">
            <w:pPr>
              <w:rPr>
                <w:highlight w:val="yellow"/>
              </w:rPr>
            </w:pPr>
          </w:p>
        </w:tc>
        <w:tc>
          <w:tcPr>
            <w:tcW w:w="2877" w:type="pct"/>
            <w:shd w:val="clear" w:color="auto" w:fill="auto"/>
          </w:tcPr>
          <w:p w14:paraId="42A87B1C" w14:textId="77777777" w:rsidR="0032119D" w:rsidRPr="00D353B4" w:rsidRDefault="0032119D" w:rsidP="0032119D">
            <w:pPr>
              <w:jc w:val="both"/>
            </w:pPr>
            <w:r w:rsidRPr="00D353B4">
              <w:t xml:space="preserve">1. potrafi </w:t>
            </w:r>
            <w:r w:rsidRPr="00D353B4">
              <w:rPr>
                <w:shd w:val="clear" w:color="auto" w:fill="FFFFFF"/>
              </w:rPr>
              <w:t>samodzielnie planować rekreację ruchową w zakresie form zdrowotnych, sportowych i rekreacyjnych</w:t>
            </w:r>
          </w:p>
        </w:tc>
      </w:tr>
      <w:tr w:rsidR="00D353B4" w:rsidRPr="00D353B4" w14:paraId="283F20C8" w14:textId="77777777" w:rsidTr="003801E6">
        <w:trPr>
          <w:trHeight w:val="233"/>
        </w:trPr>
        <w:tc>
          <w:tcPr>
            <w:tcW w:w="2123" w:type="pct"/>
            <w:vMerge/>
            <w:shd w:val="clear" w:color="auto" w:fill="auto"/>
          </w:tcPr>
          <w:p w14:paraId="74AE4450" w14:textId="77777777" w:rsidR="0032119D" w:rsidRPr="00D353B4" w:rsidRDefault="0032119D" w:rsidP="0032119D">
            <w:pPr>
              <w:rPr>
                <w:highlight w:val="yellow"/>
              </w:rPr>
            </w:pPr>
          </w:p>
        </w:tc>
        <w:tc>
          <w:tcPr>
            <w:tcW w:w="2877" w:type="pct"/>
            <w:shd w:val="clear" w:color="auto" w:fill="auto"/>
          </w:tcPr>
          <w:p w14:paraId="5C7FA739" w14:textId="77777777" w:rsidR="0032119D" w:rsidRPr="00D353B4" w:rsidRDefault="0032119D" w:rsidP="0032119D">
            <w:pPr>
              <w:jc w:val="both"/>
            </w:pPr>
            <w:r w:rsidRPr="00D353B4">
              <w:t xml:space="preserve">2. potrafi </w:t>
            </w:r>
            <w:r w:rsidRPr="00D353B4">
              <w:rPr>
                <w:shd w:val="clear" w:color="auto" w:fill="FFFFFF"/>
              </w:rPr>
              <w:t>komunikować się z otoczeniem w języku polskim i obcym oraz uzasadniać swoje stanowisko</w:t>
            </w:r>
          </w:p>
        </w:tc>
      </w:tr>
      <w:tr w:rsidR="00D353B4" w:rsidRPr="00D353B4" w14:paraId="3A81F7F9" w14:textId="77777777" w:rsidTr="003801E6">
        <w:trPr>
          <w:trHeight w:val="233"/>
        </w:trPr>
        <w:tc>
          <w:tcPr>
            <w:tcW w:w="2123" w:type="pct"/>
            <w:vMerge/>
            <w:shd w:val="clear" w:color="auto" w:fill="auto"/>
          </w:tcPr>
          <w:p w14:paraId="18D961CA" w14:textId="77777777" w:rsidR="0032119D" w:rsidRPr="00D353B4" w:rsidRDefault="0032119D" w:rsidP="0032119D">
            <w:pPr>
              <w:rPr>
                <w:highlight w:val="yellow"/>
              </w:rPr>
            </w:pPr>
          </w:p>
        </w:tc>
        <w:tc>
          <w:tcPr>
            <w:tcW w:w="2877" w:type="pct"/>
            <w:shd w:val="clear" w:color="auto" w:fill="auto"/>
          </w:tcPr>
          <w:p w14:paraId="668940A5" w14:textId="77777777" w:rsidR="0032119D" w:rsidRPr="00D353B4" w:rsidRDefault="0032119D" w:rsidP="0032119D">
            <w:pPr>
              <w:jc w:val="both"/>
            </w:pPr>
            <w:r w:rsidRPr="00D353B4">
              <w:t>Kompetencje społeczne:</w:t>
            </w:r>
          </w:p>
        </w:tc>
      </w:tr>
      <w:tr w:rsidR="00D353B4" w:rsidRPr="00D353B4" w14:paraId="0EFDF072" w14:textId="77777777" w:rsidTr="003801E6">
        <w:trPr>
          <w:trHeight w:val="233"/>
        </w:trPr>
        <w:tc>
          <w:tcPr>
            <w:tcW w:w="2123" w:type="pct"/>
            <w:vMerge/>
            <w:shd w:val="clear" w:color="auto" w:fill="auto"/>
          </w:tcPr>
          <w:p w14:paraId="2712D2DE" w14:textId="77777777" w:rsidR="0032119D" w:rsidRPr="00D353B4" w:rsidRDefault="0032119D" w:rsidP="0032119D">
            <w:pPr>
              <w:rPr>
                <w:highlight w:val="yellow"/>
              </w:rPr>
            </w:pPr>
          </w:p>
        </w:tc>
        <w:tc>
          <w:tcPr>
            <w:tcW w:w="2877" w:type="pct"/>
            <w:shd w:val="clear" w:color="auto" w:fill="auto"/>
          </w:tcPr>
          <w:p w14:paraId="18304619" w14:textId="77777777" w:rsidR="0032119D" w:rsidRPr="00D353B4" w:rsidRDefault="0032119D" w:rsidP="0032119D">
            <w:pPr>
              <w:jc w:val="both"/>
            </w:pPr>
            <w:r w:rsidRPr="00D353B4">
              <w:t xml:space="preserve">1. gotów jest do samodzielnego podejmowania decyzji krytycznej, oceny działań  własnych, działań zespołów, którymi kieruje i organizacji, w których uczestniczy, jak </w:t>
            </w:r>
            <w:r w:rsidRPr="00D353B4">
              <w:lastRenderedPageBreak/>
              <w:t>również zasięgnięcia  opinii ekspertów w przypadku trudności z samodzielnym rozwiązaniem problemu w ramach praktikum sportowo-rekreacyjnego</w:t>
            </w:r>
          </w:p>
        </w:tc>
      </w:tr>
      <w:tr w:rsidR="00D353B4" w:rsidRPr="00D353B4" w14:paraId="7DA1C160" w14:textId="77777777" w:rsidTr="003801E6">
        <w:trPr>
          <w:trHeight w:val="233"/>
        </w:trPr>
        <w:tc>
          <w:tcPr>
            <w:tcW w:w="2123" w:type="pct"/>
            <w:vMerge/>
            <w:shd w:val="clear" w:color="auto" w:fill="auto"/>
          </w:tcPr>
          <w:p w14:paraId="3EFE0434" w14:textId="77777777" w:rsidR="0032119D" w:rsidRPr="00D353B4" w:rsidRDefault="0032119D" w:rsidP="0032119D">
            <w:pPr>
              <w:rPr>
                <w:highlight w:val="yellow"/>
              </w:rPr>
            </w:pPr>
          </w:p>
        </w:tc>
        <w:tc>
          <w:tcPr>
            <w:tcW w:w="2877" w:type="pct"/>
            <w:shd w:val="clear" w:color="auto" w:fill="auto"/>
          </w:tcPr>
          <w:p w14:paraId="31F420F9" w14:textId="77777777" w:rsidR="0032119D" w:rsidRPr="00D353B4" w:rsidRDefault="0032119D" w:rsidP="0032119D">
            <w:pPr>
              <w:jc w:val="both"/>
            </w:pPr>
            <w:r w:rsidRPr="00D353B4">
              <w:t>2. gotów jest do współpracy w wielodyscyplinarnym zespole w celu zapewniania opieki nad klientem, gościem, turystą oraz bezpieczeństwa wszystkim uczestnikom zespołu praktikum sportowo-rekreacyjnego</w:t>
            </w:r>
          </w:p>
        </w:tc>
      </w:tr>
      <w:tr w:rsidR="00D353B4" w:rsidRPr="00D353B4" w14:paraId="1303B382" w14:textId="77777777" w:rsidTr="003801E6">
        <w:tc>
          <w:tcPr>
            <w:tcW w:w="2123" w:type="pct"/>
            <w:shd w:val="clear" w:color="auto" w:fill="auto"/>
          </w:tcPr>
          <w:p w14:paraId="418486AC" w14:textId="77777777" w:rsidR="0032119D" w:rsidRPr="00D353B4" w:rsidRDefault="0032119D" w:rsidP="0032119D">
            <w:r w:rsidRPr="00D353B4">
              <w:t>Odniesienie modułowych efektów uczenia się do kierunkowych efektów uczenia się</w:t>
            </w:r>
          </w:p>
        </w:tc>
        <w:tc>
          <w:tcPr>
            <w:tcW w:w="2877" w:type="pct"/>
            <w:shd w:val="clear" w:color="auto" w:fill="auto"/>
          </w:tcPr>
          <w:p w14:paraId="142F45A2" w14:textId="77777777" w:rsidR="0032119D" w:rsidRPr="00D353B4" w:rsidRDefault="0032119D" w:rsidP="0032119D">
            <w:pPr>
              <w:jc w:val="both"/>
            </w:pPr>
            <w:r w:rsidRPr="00D353B4">
              <w:t>Kod efektu modułowego – kod efektu kierunkowego</w:t>
            </w:r>
          </w:p>
          <w:p w14:paraId="748F26D3" w14:textId="77777777" w:rsidR="0032119D" w:rsidRPr="00D353B4" w:rsidRDefault="0032119D" w:rsidP="0032119D">
            <w:pPr>
              <w:jc w:val="both"/>
            </w:pPr>
            <w:r w:rsidRPr="00D353B4">
              <w:t>W1- K_W04</w:t>
            </w:r>
          </w:p>
          <w:p w14:paraId="32D157BA" w14:textId="77777777" w:rsidR="0032119D" w:rsidRPr="00D353B4" w:rsidRDefault="0032119D" w:rsidP="0032119D">
            <w:pPr>
              <w:jc w:val="both"/>
            </w:pPr>
            <w:r w:rsidRPr="00D353B4">
              <w:t>W2- K_W05</w:t>
            </w:r>
          </w:p>
          <w:p w14:paraId="241F43C7" w14:textId="77777777" w:rsidR="0032119D" w:rsidRPr="00D353B4" w:rsidRDefault="0032119D" w:rsidP="0032119D">
            <w:pPr>
              <w:jc w:val="both"/>
            </w:pPr>
            <w:r w:rsidRPr="00D353B4">
              <w:t>U1- K_U09</w:t>
            </w:r>
          </w:p>
          <w:p w14:paraId="5E77EE86" w14:textId="77777777" w:rsidR="0032119D" w:rsidRPr="00D353B4" w:rsidRDefault="0032119D" w:rsidP="0032119D">
            <w:pPr>
              <w:jc w:val="both"/>
            </w:pPr>
            <w:r w:rsidRPr="00D353B4">
              <w:t>U2- K_U010</w:t>
            </w:r>
          </w:p>
          <w:p w14:paraId="3A068497" w14:textId="77777777" w:rsidR="0032119D" w:rsidRPr="00D353B4" w:rsidRDefault="0032119D" w:rsidP="0032119D">
            <w:pPr>
              <w:jc w:val="both"/>
            </w:pPr>
            <w:r w:rsidRPr="00D353B4">
              <w:t>K1- K_K01</w:t>
            </w:r>
          </w:p>
          <w:p w14:paraId="27195CA3" w14:textId="77777777" w:rsidR="0032119D" w:rsidRPr="00D353B4" w:rsidRDefault="0032119D" w:rsidP="0032119D">
            <w:pPr>
              <w:jc w:val="both"/>
            </w:pPr>
            <w:r w:rsidRPr="00D353B4">
              <w:t>K2- K_K03</w:t>
            </w:r>
          </w:p>
        </w:tc>
      </w:tr>
      <w:tr w:rsidR="00D353B4" w:rsidRPr="00D353B4" w14:paraId="69768C17" w14:textId="77777777" w:rsidTr="003801E6">
        <w:tc>
          <w:tcPr>
            <w:tcW w:w="2123" w:type="pct"/>
            <w:shd w:val="clear" w:color="auto" w:fill="auto"/>
          </w:tcPr>
          <w:p w14:paraId="100A30FC" w14:textId="77777777" w:rsidR="0032119D" w:rsidRPr="00D353B4" w:rsidRDefault="0032119D" w:rsidP="0032119D">
            <w:r w:rsidRPr="00D353B4">
              <w:t>Odniesienie modułowych efektów uczenia się do efektów inżynierskich (jeżeli dotyczy)</w:t>
            </w:r>
          </w:p>
        </w:tc>
        <w:tc>
          <w:tcPr>
            <w:tcW w:w="2877" w:type="pct"/>
            <w:shd w:val="clear" w:color="auto" w:fill="auto"/>
          </w:tcPr>
          <w:p w14:paraId="7205F435" w14:textId="77777777" w:rsidR="0032119D" w:rsidRPr="00D353B4" w:rsidRDefault="0032119D" w:rsidP="0032119D">
            <w:pPr>
              <w:jc w:val="both"/>
            </w:pPr>
            <w:r w:rsidRPr="00D353B4">
              <w:t xml:space="preserve">nie dotyczy </w:t>
            </w:r>
          </w:p>
        </w:tc>
      </w:tr>
      <w:tr w:rsidR="00D353B4" w:rsidRPr="00D353B4" w14:paraId="75FA3951" w14:textId="77777777" w:rsidTr="003801E6">
        <w:tc>
          <w:tcPr>
            <w:tcW w:w="2123" w:type="pct"/>
            <w:shd w:val="clear" w:color="auto" w:fill="auto"/>
          </w:tcPr>
          <w:p w14:paraId="03E92B7F" w14:textId="77777777" w:rsidR="0032119D" w:rsidRPr="00D353B4" w:rsidRDefault="0032119D" w:rsidP="0032119D">
            <w:r w:rsidRPr="00D353B4">
              <w:t xml:space="preserve">Wymagania wstępne i dodatkowe </w:t>
            </w:r>
          </w:p>
        </w:tc>
        <w:tc>
          <w:tcPr>
            <w:tcW w:w="2877" w:type="pct"/>
            <w:shd w:val="clear" w:color="auto" w:fill="auto"/>
          </w:tcPr>
          <w:p w14:paraId="23365226" w14:textId="77777777" w:rsidR="0032119D" w:rsidRPr="00D353B4" w:rsidRDefault="0032119D" w:rsidP="0032119D">
            <w:pPr>
              <w:jc w:val="both"/>
            </w:pPr>
            <w:r w:rsidRPr="00D353B4">
              <w:t>Podstawy turystyki i rekreacji</w:t>
            </w:r>
          </w:p>
        </w:tc>
      </w:tr>
      <w:tr w:rsidR="00D353B4" w:rsidRPr="00D353B4" w14:paraId="5FCB9BEC" w14:textId="77777777" w:rsidTr="003801E6">
        <w:tc>
          <w:tcPr>
            <w:tcW w:w="2123" w:type="pct"/>
            <w:shd w:val="clear" w:color="auto" w:fill="auto"/>
          </w:tcPr>
          <w:p w14:paraId="1B75DD80" w14:textId="77777777" w:rsidR="0032119D" w:rsidRPr="00D353B4" w:rsidRDefault="0032119D" w:rsidP="0032119D">
            <w:r w:rsidRPr="00D353B4">
              <w:t xml:space="preserve">Treści programowe modułu </w:t>
            </w:r>
          </w:p>
          <w:p w14:paraId="13BF41C2" w14:textId="77777777" w:rsidR="0032119D" w:rsidRPr="00D353B4" w:rsidRDefault="0032119D" w:rsidP="0032119D"/>
        </w:tc>
        <w:tc>
          <w:tcPr>
            <w:tcW w:w="2877" w:type="pct"/>
            <w:shd w:val="clear" w:color="auto" w:fill="auto"/>
          </w:tcPr>
          <w:p w14:paraId="2B4A632E" w14:textId="77777777" w:rsidR="0032119D" w:rsidRPr="00D353B4" w:rsidRDefault="0032119D" w:rsidP="0032119D">
            <w:pPr>
              <w:jc w:val="both"/>
            </w:pPr>
            <w:r w:rsidRPr="00D353B4">
              <w:t xml:space="preserve">Praktikum sportowo-rekreacyjne to przedmiot ćwiczeniowy, który ma umożliwić studentom poznanie wybranych form aktywności sportowo-rekreacyjnej.  Zadanie to będzie realizowane poprzez udział studentów w różnych formach aktywności sportowej i rekreacyjnej, a także przygotowanie i prowadzenie wybranych zajęć rekreacyjnych i integracyjnych. Studenci będą uczestniczyć w zajęciach rekreacyjno-kulturowo-edukacyjnych oraz rekreacyjno-sportowych Studenci w trakcie zajęć poznają zasady posługiwania się podstawowym sprzętem sportowo-rekreacyjnym. </w:t>
            </w:r>
          </w:p>
        </w:tc>
      </w:tr>
      <w:tr w:rsidR="00D353B4" w:rsidRPr="00D353B4" w14:paraId="3CA4B092" w14:textId="77777777" w:rsidTr="003801E6">
        <w:tc>
          <w:tcPr>
            <w:tcW w:w="2123" w:type="pct"/>
            <w:shd w:val="clear" w:color="auto" w:fill="auto"/>
          </w:tcPr>
          <w:p w14:paraId="2129A020" w14:textId="77777777" w:rsidR="0032119D" w:rsidRPr="00D353B4" w:rsidRDefault="0032119D" w:rsidP="0032119D">
            <w:r w:rsidRPr="00D353B4">
              <w:t>Wykaz literatury podstawowej i uzupełniającej</w:t>
            </w:r>
          </w:p>
        </w:tc>
        <w:tc>
          <w:tcPr>
            <w:tcW w:w="2877" w:type="pct"/>
            <w:shd w:val="clear" w:color="auto" w:fill="auto"/>
          </w:tcPr>
          <w:p w14:paraId="54F0BAF9" w14:textId="77777777" w:rsidR="0032119D" w:rsidRPr="00D353B4" w:rsidRDefault="0032119D" w:rsidP="0032119D">
            <w:pPr>
              <w:jc w:val="both"/>
            </w:pPr>
            <w:r w:rsidRPr="00D353B4">
              <w:t>1. Dąbrowski A. (red.) 2006, Zarys teorii rekreacji ruchowej. Almamer, AWF Warszawa, Warszawa</w:t>
            </w:r>
          </w:p>
          <w:p w14:paraId="3241CA02" w14:textId="77777777" w:rsidR="0032119D" w:rsidRPr="00D353B4" w:rsidRDefault="0032119D" w:rsidP="0032119D">
            <w:pPr>
              <w:jc w:val="both"/>
            </w:pPr>
            <w:r w:rsidRPr="00D353B4">
              <w:t>2. Dziubiński Z. Jankowski K. (red.)  2009, Kultura fizyczna w społeczeństwie nowoczesnym. Salos,   Warszawa</w:t>
            </w:r>
          </w:p>
          <w:p w14:paraId="20EF899E" w14:textId="77777777" w:rsidR="0032119D" w:rsidRPr="00D353B4" w:rsidRDefault="0032119D" w:rsidP="0032119D">
            <w:pPr>
              <w:pStyle w:val="Nagwek1"/>
              <w:spacing w:before="0"/>
              <w:jc w:val="both"/>
              <w:rPr>
                <w:rFonts w:ascii="Times New Roman" w:eastAsia="Times New Roman" w:hAnsi="Times New Roman" w:cs="Times New Roman"/>
                <w:b/>
                <w:bCs/>
                <w:color w:val="auto"/>
                <w:sz w:val="24"/>
                <w:szCs w:val="24"/>
              </w:rPr>
            </w:pPr>
            <w:r w:rsidRPr="00D353B4">
              <w:rPr>
                <w:rFonts w:ascii="Times New Roman" w:hAnsi="Times New Roman" w:cs="Times New Roman"/>
                <w:color w:val="auto"/>
                <w:sz w:val="24"/>
                <w:szCs w:val="24"/>
              </w:rPr>
              <w:t xml:space="preserve">3. </w:t>
            </w:r>
            <w:r w:rsidRPr="00D353B4">
              <w:rPr>
                <w:rFonts w:ascii="Times New Roman" w:eastAsia="Times New Roman" w:hAnsi="Times New Roman" w:cs="Times New Roman"/>
                <w:color w:val="auto"/>
                <w:sz w:val="24"/>
                <w:szCs w:val="24"/>
              </w:rPr>
              <w:t xml:space="preserve">Fąk T., Kaik-Woźniak A. 2005 Gry i zabawy integracyjne. </w:t>
            </w:r>
            <w:r w:rsidRPr="00D353B4">
              <w:rPr>
                <w:rFonts w:ascii="Times New Roman" w:hAnsi="Times New Roman" w:cs="Times New Roman"/>
                <w:color w:val="auto"/>
                <w:sz w:val="24"/>
                <w:szCs w:val="24"/>
                <w:lang w:eastAsia="en-US"/>
              </w:rPr>
              <w:t>Stowarzyszenie na Rzecz Rozwoju Państwowej Wyższej Szkoły Zawodowej im. Witelona w Legnicy "Wspólnota Akademicka", Legnica</w:t>
            </w:r>
          </w:p>
          <w:p w14:paraId="207F328A" w14:textId="77777777" w:rsidR="0032119D" w:rsidRPr="00D353B4" w:rsidRDefault="0032119D" w:rsidP="0032119D">
            <w:pPr>
              <w:jc w:val="both"/>
            </w:pPr>
            <w:r w:rsidRPr="00D353B4">
              <w:t xml:space="preserve">4. Kiełbasiewicz-Drozdowska I., Siwiński W. (red.) 2001, Teoria i metodyka rekreacji. AWF, Poznań  </w:t>
            </w:r>
          </w:p>
          <w:p w14:paraId="4AC29E31" w14:textId="77777777" w:rsidR="0032119D" w:rsidRPr="00D353B4" w:rsidRDefault="0032119D" w:rsidP="0032119D">
            <w:pPr>
              <w:jc w:val="both"/>
            </w:pPr>
            <w:r w:rsidRPr="00D353B4">
              <w:t xml:space="preserve">5. Kozdroń A. 2014, </w:t>
            </w:r>
            <w:r w:rsidRPr="00D353B4">
              <w:rPr>
                <w:bCs/>
              </w:rPr>
              <w:t>Scenariusze zajęć i zabaw dla wychowawców, pedagogów, animatorów kultury i rodziców. Difin, Warszawa</w:t>
            </w:r>
          </w:p>
          <w:p w14:paraId="273B9146" w14:textId="77777777" w:rsidR="0032119D" w:rsidRPr="00D353B4" w:rsidRDefault="0032119D" w:rsidP="0032119D">
            <w:pPr>
              <w:jc w:val="both"/>
            </w:pPr>
            <w:r w:rsidRPr="00D353B4">
              <w:t>5. Winiarski R. (red.) 2011, Rekreacja ruchowa i czas wolny. Oficyna Wydawnicza Łośgraf, Warszawa</w:t>
            </w:r>
          </w:p>
          <w:p w14:paraId="3340EB3E" w14:textId="77777777" w:rsidR="0032119D" w:rsidRPr="00D353B4" w:rsidRDefault="0032119D" w:rsidP="0032119D">
            <w:pPr>
              <w:jc w:val="both"/>
            </w:pPr>
            <w:r w:rsidRPr="00D353B4">
              <w:t>6. Wolańska T. (red) 1994, Rekreacja ruchowa i turystyka. AWF Warszawa, Warszawa</w:t>
            </w:r>
          </w:p>
          <w:p w14:paraId="5C8D87EF" w14:textId="77777777" w:rsidR="0032119D" w:rsidRPr="00D353B4" w:rsidRDefault="0032119D" w:rsidP="0032119D">
            <w:pPr>
              <w:jc w:val="both"/>
            </w:pPr>
            <w:r w:rsidRPr="00D353B4">
              <w:t>7. Litwicka P. 2010, Metodyka i technika pracy animatora czasu wolnego, Proksenia Kraków</w:t>
            </w:r>
          </w:p>
        </w:tc>
      </w:tr>
      <w:tr w:rsidR="00D353B4" w:rsidRPr="00D353B4" w14:paraId="062A4A23" w14:textId="77777777" w:rsidTr="003801E6">
        <w:tc>
          <w:tcPr>
            <w:tcW w:w="2123" w:type="pct"/>
            <w:shd w:val="clear" w:color="auto" w:fill="auto"/>
          </w:tcPr>
          <w:p w14:paraId="1516953A" w14:textId="77777777" w:rsidR="0032119D" w:rsidRPr="00D353B4" w:rsidRDefault="0032119D" w:rsidP="0032119D">
            <w:r w:rsidRPr="00D353B4">
              <w:t>Planowane formy/działania/metody dydaktyczne</w:t>
            </w:r>
          </w:p>
        </w:tc>
        <w:tc>
          <w:tcPr>
            <w:tcW w:w="2877" w:type="pct"/>
            <w:shd w:val="clear" w:color="auto" w:fill="auto"/>
          </w:tcPr>
          <w:p w14:paraId="1E6790CA" w14:textId="77777777" w:rsidR="0032119D" w:rsidRPr="00D353B4" w:rsidRDefault="0032119D" w:rsidP="0032119D">
            <w:r w:rsidRPr="00D353B4">
              <w:t>ćwiczenia, pokaz itp.</w:t>
            </w:r>
          </w:p>
        </w:tc>
      </w:tr>
      <w:tr w:rsidR="00D353B4" w:rsidRPr="00D353B4" w14:paraId="12C3796D" w14:textId="77777777" w:rsidTr="003801E6">
        <w:tc>
          <w:tcPr>
            <w:tcW w:w="2123" w:type="pct"/>
            <w:shd w:val="clear" w:color="auto" w:fill="auto"/>
          </w:tcPr>
          <w:p w14:paraId="1F6ACF66" w14:textId="77777777" w:rsidR="0032119D" w:rsidRPr="00D353B4" w:rsidRDefault="0032119D" w:rsidP="0032119D">
            <w:r w:rsidRPr="00D353B4">
              <w:lastRenderedPageBreak/>
              <w:t>Sposoby weryfikacji oraz formy dokumentowania osiągniętych efektów uczenia się</w:t>
            </w:r>
          </w:p>
        </w:tc>
        <w:tc>
          <w:tcPr>
            <w:tcW w:w="2877" w:type="pct"/>
            <w:shd w:val="clear" w:color="auto" w:fill="auto"/>
          </w:tcPr>
          <w:p w14:paraId="5FA335BF" w14:textId="6C06F6DD" w:rsidR="0032119D" w:rsidRPr="00D353B4" w:rsidRDefault="0032119D" w:rsidP="0032119D">
            <w:pPr>
              <w:jc w:val="both"/>
            </w:pPr>
            <w:r w:rsidRPr="00D353B4">
              <w:t>W 1</w:t>
            </w:r>
            <w:r w:rsidR="003801E6" w:rsidRPr="00D353B4">
              <w:t>, W2</w:t>
            </w:r>
            <w:r w:rsidRPr="00D353B4">
              <w:t>. Aktywny udział studenta w zajęciach, dziennik prowadzącego</w:t>
            </w:r>
          </w:p>
          <w:p w14:paraId="46589B94" w14:textId="77777777" w:rsidR="0032119D" w:rsidRPr="00D353B4" w:rsidRDefault="0032119D" w:rsidP="0032119D">
            <w:pPr>
              <w:jc w:val="both"/>
            </w:pPr>
            <w:r w:rsidRPr="00D353B4">
              <w:t>U 1. Aktywny udział studenta w zajęciach i prowadzenie zajęć integracyjnych, dziennik prowadzącego</w:t>
            </w:r>
          </w:p>
          <w:p w14:paraId="50556A16" w14:textId="77777777" w:rsidR="0032119D" w:rsidRPr="00D353B4" w:rsidRDefault="0032119D" w:rsidP="0032119D">
            <w:pPr>
              <w:jc w:val="both"/>
            </w:pPr>
            <w:r w:rsidRPr="00D353B4">
              <w:t>U 2. Aktywny udział studenta w zajęciach, dziennik prowadzącego</w:t>
            </w:r>
          </w:p>
          <w:p w14:paraId="0DEE8726" w14:textId="0C88F8C5" w:rsidR="0032119D" w:rsidRPr="00D353B4" w:rsidRDefault="0032119D" w:rsidP="0032119D">
            <w:pPr>
              <w:jc w:val="both"/>
            </w:pPr>
            <w:r w:rsidRPr="00D353B4">
              <w:t>K 1</w:t>
            </w:r>
            <w:r w:rsidR="003801E6" w:rsidRPr="00D353B4">
              <w:t>, K2</w:t>
            </w:r>
            <w:r w:rsidRPr="00D353B4">
              <w:t>. Aktywny udział studenta w zajęciach, dziennik prowadzącego</w:t>
            </w:r>
          </w:p>
        </w:tc>
      </w:tr>
      <w:tr w:rsidR="00D353B4" w:rsidRPr="00D353B4" w14:paraId="6F959A21" w14:textId="77777777" w:rsidTr="003801E6">
        <w:tc>
          <w:tcPr>
            <w:tcW w:w="2123" w:type="pct"/>
            <w:shd w:val="clear" w:color="auto" w:fill="auto"/>
          </w:tcPr>
          <w:p w14:paraId="7015FC0C" w14:textId="77777777" w:rsidR="0032119D" w:rsidRPr="00D353B4" w:rsidRDefault="0032119D" w:rsidP="0032119D">
            <w:r w:rsidRPr="00D353B4">
              <w:t>Elementy i wagi mające wpływ na ocenę końcową</w:t>
            </w:r>
          </w:p>
          <w:p w14:paraId="16735412" w14:textId="77777777" w:rsidR="0032119D" w:rsidRPr="00D353B4" w:rsidRDefault="0032119D" w:rsidP="0032119D"/>
          <w:p w14:paraId="616CE5D1" w14:textId="77777777" w:rsidR="0032119D" w:rsidRPr="00D353B4" w:rsidRDefault="0032119D" w:rsidP="0032119D"/>
        </w:tc>
        <w:tc>
          <w:tcPr>
            <w:tcW w:w="2877" w:type="pct"/>
            <w:shd w:val="clear" w:color="auto" w:fill="auto"/>
          </w:tcPr>
          <w:p w14:paraId="29B9745E" w14:textId="77777777" w:rsidR="0032119D" w:rsidRPr="00D353B4" w:rsidRDefault="0032119D" w:rsidP="0032119D">
            <w:r w:rsidRPr="00D353B4">
              <w:t>Szczegółowe kryteria przy ocenie zaliczenia</w:t>
            </w:r>
          </w:p>
          <w:p w14:paraId="4AB21423" w14:textId="77777777" w:rsidR="0032119D" w:rsidRPr="00D353B4" w:rsidRDefault="0032119D" w:rsidP="0032119D">
            <w:pPr>
              <w:pStyle w:val="Akapitzlist"/>
              <w:ind w:left="197"/>
              <w:rPr>
                <w:rFonts w:ascii="Times New Roman" w:eastAsiaTheme="minorHAnsi" w:hAnsi="Times New Roman"/>
                <w:sz w:val="24"/>
                <w:szCs w:val="24"/>
              </w:rPr>
            </w:pPr>
            <w:r w:rsidRPr="00D353B4">
              <w:rPr>
                <w:rFonts w:ascii="Times New Roman" w:eastAsiaTheme="minorHAnsi" w:hAnsi="Times New Roman"/>
                <w:sz w:val="24"/>
                <w:szCs w:val="24"/>
              </w:rPr>
              <w:t>Procent wiedzy wymaganej dla uzyskania oceny końcowej wynosi odpowiednio:</w:t>
            </w:r>
          </w:p>
          <w:p w14:paraId="2CBB6253" w14:textId="77777777" w:rsidR="0032119D" w:rsidRPr="00D353B4" w:rsidRDefault="0032119D"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bardzo dobry 91% - 100%,</w:t>
            </w:r>
          </w:p>
          <w:p w14:paraId="2BB7DB4D" w14:textId="77777777" w:rsidR="0032119D" w:rsidRPr="00D353B4" w:rsidRDefault="0032119D"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plus 81% - 90%,</w:t>
            </w:r>
          </w:p>
          <w:p w14:paraId="4764E7F2" w14:textId="77777777" w:rsidR="0032119D" w:rsidRPr="00D353B4" w:rsidRDefault="0032119D"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71% - 80%,</w:t>
            </w:r>
          </w:p>
          <w:p w14:paraId="052319FE" w14:textId="77777777" w:rsidR="0032119D" w:rsidRPr="00D353B4" w:rsidRDefault="0032119D"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plus 61% - 70%,</w:t>
            </w:r>
          </w:p>
          <w:p w14:paraId="2EA8C80B" w14:textId="77777777" w:rsidR="0032119D" w:rsidRPr="00D353B4" w:rsidRDefault="0032119D"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51% - 60%,</w:t>
            </w:r>
          </w:p>
          <w:p w14:paraId="1C0F0C44" w14:textId="77777777" w:rsidR="0032119D" w:rsidRPr="00D353B4" w:rsidRDefault="0032119D"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niedostateczny 50% i mniej.</w:t>
            </w:r>
            <w:r w:rsidRPr="00D353B4">
              <w:rPr>
                <w:rFonts w:ascii="Times New Roman" w:hAnsi="Times New Roman"/>
                <w:sz w:val="24"/>
                <w:szCs w:val="24"/>
              </w:rPr>
              <w:t xml:space="preserve"> </w:t>
            </w:r>
          </w:p>
          <w:p w14:paraId="08563E02" w14:textId="77777777" w:rsidR="0032119D" w:rsidRPr="00D353B4" w:rsidRDefault="0032119D" w:rsidP="0032119D">
            <w:pPr>
              <w:ind w:left="197"/>
              <w:jc w:val="both"/>
            </w:pPr>
            <w:r w:rsidRPr="00D353B4">
              <w:rPr>
                <w:rFonts w:eastAsiaTheme="minorHAnsi"/>
              </w:rPr>
              <w:t xml:space="preserve">Student może uzyskać końcową ocenę pozytywną po uzyskaniu minimum oceny 3.0 z ćwiczeń </w:t>
            </w:r>
          </w:p>
        </w:tc>
      </w:tr>
      <w:tr w:rsidR="00D353B4" w:rsidRPr="00D353B4" w14:paraId="670AD342" w14:textId="77777777" w:rsidTr="003801E6">
        <w:trPr>
          <w:trHeight w:val="2324"/>
        </w:trPr>
        <w:tc>
          <w:tcPr>
            <w:tcW w:w="2123" w:type="pct"/>
            <w:shd w:val="clear" w:color="auto" w:fill="auto"/>
          </w:tcPr>
          <w:p w14:paraId="5946E829" w14:textId="77777777" w:rsidR="0091244A" w:rsidRPr="00D353B4" w:rsidRDefault="0091244A" w:rsidP="0091244A">
            <w:pPr>
              <w:jc w:val="both"/>
            </w:pPr>
            <w:r w:rsidRPr="00D353B4">
              <w:t>Bilans punktów ECTS</w:t>
            </w:r>
          </w:p>
        </w:tc>
        <w:tc>
          <w:tcPr>
            <w:tcW w:w="2877" w:type="pct"/>
            <w:shd w:val="clear" w:color="auto" w:fill="auto"/>
          </w:tcPr>
          <w:p w14:paraId="54711B8F" w14:textId="77777777" w:rsidR="0091244A" w:rsidRPr="00D353B4" w:rsidRDefault="0091244A" w:rsidP="0091244A">
            <w:r w:rsidRPr="00D353B4">
              <w:t>Kontaktowe</w:t>
            </w:r>
          </w:p>
          <w:p w14:paraId="123B1ECF" w14:textId="748BD047" w:rsidR="0091244A" w:rsidRPr="00D353B4" w:rsidRDefault="0091244A" w:rsidP="0091244A">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ćwiczenia (25 godz./1,0 ECTS), </w:t>
            </w:r>
          </w:p>
          <w:p w14:paraId="0119A739" w14:textId="5EC1D5D9" w:rsidR="0091244A" w:rsidRPr="00D353B4" w:rsidRDefault="0091244A" w:rsidP="0091244A">
            <w:pPr>
              <w:ind w:left="120"/>
            </w:pPr>
            <w:r w:rsidRPr="00D353B4">
              <w:t>Łącznie – 25 godz./1,0 ECTS</w:t>
            </w:r>
          </w:p>
          <w:p w14:paraId="5030D5C7" w14:textId="77777777" w:rsidR="0091244A" w:rsidRPr="00D353B4" w:rsidRDefault="0091244A" w:rsidP="0091244A">
            <w:r w:rsidRPr="00D353B4">
              <w:t>Niekontaktowe</w:t>
            </w:r>
          </w:p>
          <w:p w14:paraId="7C86033D" w14:textId="1A6F1C53" w:rsidR="0091244A" w:rsidRPr="00D353B4" w:rsidRDefault="0091244A" w:rsidP="0091244A">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(38 godz./1,5 ECTS),</w:t>
            </w:r>
          </w:p>
          <w:p w14:paraId="3C373F8F" w14:textId="61634B59" w:rsidR="0091244A" w:rsidRPr="00D353B4" w:rsidRDefault="0091244A" w:rsidP="0091244A">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studiowanie literatury (37 godz./1,5 ECTS),</w:t>
            </w:r>
          </w:p>
          <w:p w14:paraId="25952DCD" w14:textId="5EF71A92" w:rsidR="0091244A" w:rsidRPr="00D353B4" w:rsidRDefault="0091244A" w:rsidP="0091244A">
            <w:pPr>
              <w:ind w:left="120"/>
              <w:jc w:val="both"/>
            </w:pPr>
            <w:r w:rsidRPr="00D353B4">
              <w:t>Łącznie 75 godz./3,0 ECTS</w:t>
            </w:r>
          </w:p>
        </w:tc>
      </w:tr>
      <w:tr w:rsidR="0091244A" w:rsidRPr="00D353B4" w14:paraId="3F6CA940" w14:textId="77777777" w:rsidTr="003801E6">
        <w:trPr>
          <w:trHeight w:val="718"/>
        </w:trPr>
        <w:tc>
          <w:tcPr>
            <w:tcW w:w="2123" w:type="pct"/>
            <w:shd w:val="clear" w:color="auto" w:fill="auto"/>
          </w:tcPr>
          <w:p w14:paraId="25577740" w14:textId="77777777" w:rsidR="0091244A" w:rsidRPr="00D353B4" w:rsidRDefault="0091244A" w:rsidP="0091244A">
            <w:r w:rsidRPr="00D353B4">
              <w:t>Nakład pracy związany z zajęciami wymagającymi bezpośredniego udziału nauczyciela akademickiego</w:t>
            </w:r>
          </w:p>
        </w:tc>
        <w:tc>
          <w:tcPr>
            <w:tcW w:w="2877" w:type="pct"/>
            <w:shd w:val="clear" w:color="auto" w:fill="auto"/>
          </w:tcPr>
          <w:p w14:paraId="1A4101AA" w14:textId="77777777" w:rsidR="0091244A" w:rsidRPr="00D353B4" w:rsidRDefault="0091244A" w:rsidP="0091244A">
            <w:pPr>
              <w:jc w:val="both"/>
            </w:pPr>
            <w:r w:rsidRPr="00D353B4">
              <w:t>Udział:</w:t>
            </w:r>
          </w:p>
          <w:p w14:paraId="673D8D90" w14:textId="02166B7E" w:rsidR="0091244A" w:rsidRPr="00D353B4" w:rsidRDefault="0091244A" w:rsidP="0091244A">
            <w:r w:rsidRPr="00D353B4">
              <w:t xml:space="preserve">w ćwiczeniach – 25 godz. </w:t>
            </w:r>
          </w:p>
        </w:tc>
      </w:tr>
    </w:tbl>
    <w:p w14:paraId="73244BDB" w14:textId="77777777" w:rsidR="0032119D" w:rsidRPr="00D353B4" w:rsidRDefault="0032119D" w:rsidP="00B9399E">
      <w:pPr>
        <w:tabs>
          <w:tab w:val="left" w:pos="4190"/>
        </w:tabs>
        <w:rPr>
          <w:b/>
          <w:sz w:val="28"/>
          <w:szCs w:val="28"/>
        </w:rPr>
      </w:pPr>
    </w:p>
    <w:p w14:paraId="3F71E2A8" w14:textId="77777777" w:rsidR="003801E6" w:rsidRPr="00D353B4" w:rsidRDefault="003801E6" w:rsidP="00B9399E">
      <w:pPr>
        <w:tabs>
          <w:tab w:val="left" w:pos="4190"/>
        </w:tabs>
        <w:rPr>
          <w:b/>
          <w:sz w:val="28"/>
          <w:szCs w:val="28"/>
        </w:rPr>
      </w:pPr>
    </w:p>
    <w:p w14:paraId="41D84BB3" w14:textId="2A3820C0" w:rsidR="00710F32" w:rsidRPr="00D353B4" w:rsidRDefault="00710F32" w:rsidP="00710F32">
      <w:pPr>
        <w:tabs>
          <w:tab w:val="left" w:pos="4055"/>
        </w:tabs>
        <w:jc w:val="center"/>
        <w:rPr>
          <w:b/>
          <w:sz w:val="36"/>
          <w:szCs w:val="36"/>
        </w:rPr>
      </w:pPr>
      <w:r w:rsidRPr="00D353B4">
        <w:rPr>
          <w:b/>
          <w:sz w:val="36"/>
          <w:szCs w:val="36"/>
        </w:rPr>
        <w:t>Semestr III</w:t>
      </w:r>
    </w:p>
    <w:p w14:paraId="21DCD9A9" w14:textId="77777777" w:rsidR="00710F32" w:rsidRPr="00D353B4" w:rsidRDefault="00710F32" w:rsidP="00710F32">
      <w:pPr>
        <w:tabs>
          <w:tab w:val="left" w:pos="4055"/>
        </w:tabs>
        <w:jc w:val="center"/>
        <w:rPr>
          <w:b/>
          <w:sz w:val="32"/>
          <w:szCs w:val="32"/>
        </w:rPr>
      </w:pPr>
    </w:p>
    <w:p w14:paraId="3096F4BF" w14:textId="52B4ABEF" w:rsidR="00710F32" w:rsidRPr="00D353B4" w:rsidRDefault="00710F32" w:rsidP="00222992">
      <w:pPr>
        <w:tabs>
          <w:tab w:val="left" w:pos="4190"/>
        </w:tabs>
        <w:rPr>
          <w:b/>
          <w:sz w:val="28"/>
        </w:rPr>
      </w:pPr>
      <w:r w:rsidRPr="00D353B4">
        <w:rPr>
          <w:b/>
          <w:sz w:val="28"/>
        </w:rPr>
        <w:t>Karta opisu zajęć z modułu  język angielski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6"/>
        <w:gridCol w:w="5332"/>
      </w:tblGrid>
      <w:tr w:rsidR="00D353B4" w:rsidRPr="00D353B4" w14:paraId="13CAEE74" w14:textId="77777777" w:rsidTr="003801E6">
        <w:tc>
          <w:tcPr>
            <w:tcW w:w="2231" w:type="pct"/>
            <w:shd w:val="clear" w:color="auto" w:fill="auto"/>
          </w:tcPr>
          <w:p w14:paraId="22B7F527" w14:textId="48DD7E62" w:rsidR="00222992" w:rsidRPr="00D353B4" w:rsidRDefault="00222992" w:rsidP="00222992">
            <w:r w:rsidRPr="00D353B4">
              <w:t xml:space="preserve">Nazwa kierunku studiów </w:t>
            </w:r>
          </w:p>
        </w:tc>
        <w:tc>
          <w:tcPr>
            <w:tcW w:w="2769" w:type="pct"/>
            <w:shd w:val="clear" w:color="auto" w:fill="auto"/>
          </w:tcPr>
          <w:p w14:paraId="0644ADC4" w14:textId="77777777" w:rsidR="00222992" w:rsidRPr="00D353B4" w:rsidRDefault="00222992" w:rsidP="00AD3881">
            <w:r w:rsidRPr="00D353B4">
              <w:t>Turystyka i rekreacja</w:t>
            </w:r>
          </w:p>
        </w:tc>
      </w:tr>
      <w:tr w:rsidR="00D353B4" w:rsidRPr="00D353B4" w14:paraId="7FD69A25" w14:textId="77777777" w:rsidTr="003801E6">
        <w:tc>
          <w:tcPr>
            <w:tcW w:w="2231" w:type="pct"/>
            <w:shd w:val="clear" w:color="auto" w:fill="auto"/>
          </w:tcPr>
          <w:p w14:paraId="6B2A9F18" w14:textId="77777777" w:rsidR="00222992" w:rsidRPr="00D353B4" w:rsidRDefault="00222992" w:rsidP="00AD3881">
            <w:r w:rsidRPr="00D353B4">
              <w:t>Nazwa modułu, także nazwa w języku angielskim</w:t>
            </w:r>
          </w:p>
        </w:tc>
        <w:tc>
          <w:tcPr>
            <w:tcW w:w="2769" w:type="pct"/>
            <w:shd w:val="clear" w:color="auto" w:fill="auto"/>
          </w:tcPr>
          <w:p w14:paraId="5D265C72" w14:textId="77777777" w:rsidR="00222992" w:rsidRPr="00D353B4" w:rsidRDefault="00222992" w:rsidP="00AD3881">
            <w:pPr>
              <w:rPr>
                <w:lang w:val="en-GB"/>
              </w:rPr>
            </w:pPr>
            <w:r w:rsidRPr="00D353B4">
              <w:rPr>
                <w:lang w:val="en-GB"/>
              </w:rPr>
              <w:t>Język obcy 3– Angielski B2</w:t>
            </w:r>
          </w:p>
          <w:p w14:paraId="23B55DA7" w14:textId="77777777" w:rsidR="00222992" w:rsidRPr="00D353B4" w:rsidRDefault="00222992" w:rsidP="00AD3881">
            <w:pPr>
              <w:rPr>
                <w:lang w:val="en-GB"/>
              </w:rPr>
            </w:pPr>
            <w:r w:rsidRPr="00D353B4">
              <w:rPr>
                <w:lang w:val="en-US"/>
              </w:rPr>
              <w:t>Foreign Language 3– English B2</w:t>
            </w:r>
          </w:p>
        </w:tc>
      </w:tr>
      <w:tr w:rsidR="00D353B4" w:rsidRPr="00D353B4" w14:paraId="1D81F314" w14:textId="77777777" w:rsidTr="003801E6">
        <w:tc>
          <w:tcPr>
            <w:tcW w:w="2231" w:type="pct"/>
            <w:shd w:val="clear" w:color="auto" w:fill="auto"/>
          </w:tcPr>
          <w:p w14:paraId="641FD26E" w14:textId="74464EB0" w:rsidR="00222992" w:rsidRPr="00D353B4" w:rsidRDefault="00222992" w:rsidP="00222992">
            <w:r w:rsidRPr="00D353B4">
              <w:t xml:space="preserve">Język wykładowy </w:t>
            </w:r>
          </w:p>
        </w:tc>
        <w:tc>
          <w:tcPr>
            <w:tcW w:w="2769" w:type="pct"/>
            <w:shd w:val="clear" w:color="auto" w:fill="auto"/>
          </w:tcPr>
          <w:p w14:paraId="33D8C172" w14:textId="77777777" w:rsidR="00222992" w:rsidRPr="00D353B4" w:rsidRDefault="00222992" w:rsidP="00AD3881">
            <w:pPr>
              <w:rPr>
                <w:lang w:val="en-GB"/>
              </w:rPr>
            </w:pPr>
            <w:r w:rsidRPr="00D353B4">
              <w:rPr>
                <w:lang w:val="en-GB"/>
              </w:rPr>
              <w:t>angielski</w:t>
            </w:r>
          </w:p>
        </w:tc>
      </w:tr>
      <w:tr w:rsidR="00D353B4" w:rsidRPr="00D353B4" w14:paraId="17F3CAC9" w14:textId="77777777" w:rsidTr="003801E6">
        <w:tc>
          <w:tcPr>
            <w:tcW w:w="2231" w:type="pct"/>
            <w:shd w:val="clear" w:color="auto" w:fill="auto"/>
          </w:tcPr>
          <w:p w14:paraId="31102DA6" w14:textId="4845B504" w:rsidR="00222992" w:rsidRPr="00D353B4" w:rsidRDefault="00222992" w:rsidP="00222992">
            <w:pPr>
              <w:autoSpaceDE w:val="0"/>
              <w:autoSpaceDN w:val="0"/>
              <w:adjustRightInd w:val="0"/>
            </w:pPr>
            <w:r w:rsidRPr="00D353B4">
              <w:t xml:space="preserve">Rodzaj modułu </w:t>
            </w:r>
          </w:p>
        </w:tc>
        <w:tc>
          <w:tcPr>
            <w:tcW w:w="2769" w:type="pct"/>
            <w:shd w:val="clear" w:color="auto" w:fill="auto"/>
          </w:tcPr>
          <w:p w14:paraId="54B3FCBD" w14:textId="77777777" w:rsidR="00222992" w:rsidRPr="00D353B4" w:rsidRDefault="00222992" w:rsidP="00AD3881">
            <w:r w:rsidRPr="00D353B4">
              <w:t>obowiązkowy</w:t>
            </w:r>
          </w:p>
        </w:tc>
      </w:tr>
      <w:tr w:rsidR="00D353B4" w:rsidRPr="00D353B4" w14:paraId="6C5047A6" w14:textId="77777777" w:rsidTr="003801E6">
        <w:tc>
          <w:tcPr>
            <w:tcW w:w="2231" w:type="pct"/>
            <w:shd w:val="clear" w:color="auto" w:fill="auto"/>
          </w:tcPr>
          <w:p w14:paraId="7EB7389D" w14:textId="77777777" w:rsidR="00222992" w:rsidRPr="00D353B4" w:rsidRDefault="00222992" w:rsidP="00AD3881">
            <w:r w:rsidRPr="00D353B4">
              <w:t>Poziom studiów</w:t>
            </w:r>
          </w:p>
        </w:tc>
        <w:tc>
          <w:tcPr>
            <w:tcW w:w="2769" w:type="pct"/>
            <w:shd w:val="clear" w:color="auto" w:fill="auto"/>
          </w:tcPr>
          <w:p w14:paraId="5603D6B2" w14:textId="77777777" w:rsidR="00222992" w:rsidRPr="00D353B4" w:rsidRDefault="00222992" w:rsidP="00AD3881">
            <w:r w:rsidRPr="00D353B4">
              <w:t xml:space="preserve">studia pierwszego stopnia </w:t>
            </w:r>
          </w:p>
        </w:tc>
      </w:tr>
      <w:tr w:rsidR="00D353B4" w:rsidRPr="00D353B4" w14:paraId="586F7883" w14:textId="77777777" w:rsidTr="003801E6">
        <w:tc>
          <w:tcPr>
            <w:tcW w:w="2231" w:type="pct"/>
            <w:shd w:val="clear" w:color="auto" w:fill="auto"/>
          </w:tcPr>
          <w:p w14:paraId="5C39F291" w14:textId="353E36B1" w:rsidR="00222992" w:rsidRPr="00D353B4" w:rsidRDefault="00222992" w:rsidP="00222992">
            <w:r w:rsidRPr="00D353B4">
              <w:t>Forma studiów</w:t>
            </w:r>
          </w:p>
        </w:tc>
        <w:tc>
          <w:tcPr>
            <w:tcW w:w="2769" w:type="pct"/>
            <w:shd w:val="clear" w:color="auto" w:fill="auto"/>
          </w:tcPr>
          <w:p w14:paraId="361B82A3" w14:textId="199EDC25" w:rsidR="00222992" w:rsidRPr="00D353B4" w:rsidRDefault="00944DE1" w:rsidP="00AD3881">
            <w:r w:rsidRPr="00D353B4">
              <w:t>nie</w:t>
            </w:r>
            <w:r w:rsidR="00222992" w:rsidRPr="00D353B4">
              <w:t>stacjonarne</w:t>
            </w:r>
          </w:p>
        </w:tc>
      </w:tr>
      <w:tr w:rsidR="00D353B4" w:rsidRPr="00D353B4" w14:paraId="3BBBF9C2" w14:textId="77777777" w:rsidTr="003801E6">
        <w:tc>
          <w:tcPr>
            <w:tcW w:w="2231" w:type="pct"/>
            <w:shd w:val="clear" w:color="auto" w:fill="auto"/>
          </w:tcPr>
          <w:p w14:paraId="476F1680" w14:textId="77777777" w:rsidR="00222992" w:rsidRPr="00D353B4" w:rsidRDefault="00222992" w:rsidP="00AD3881">
            <w:r w:rsidRPr="00D353B4">
              <w:t>Rok studiów dla kierunku</w:t>
            </w:r>
          </w:p>
        </w:tc>
        <w:tc>
          <w:tcPr>
            <w:tcW w:w="2769" w:type="pct"/>
            <w:shd w:val="clear" w:color="auto" w:fill="auto"/>
          </w:tcPr>
          <w:p w14:paraId="0BBF0F55" w14:textId="77777777" w:rsidR="00222992" w:rsidRPr="00D353B4" w:rsidRDefault="00222992" w:rsidP="00AD3881">
            <w:r w:rsidRPr="00D353B4">
              <w:t>II</w:t>
            </w:r>
          </w:p>
        </w:tc>
      </w:tr>
      <w:tr w:rsidR="00D353B4" w:rsidRPr="00D353B4" w14:paraId="4C9A7101" w14:textId="77777777" w:rsidTr="003801E6">
        <w:tc>
          <w:tcPr>
            <w:tcW w:w="2231" w:type="pct"/>
            <w:shd w:val="clear" w:color="auto" w:fill="auto"/>
          </w:tcPr>
          <w:p w14:paraId="35696510" w14:textId="77777777" w:rsidR="00222992" w:rsidRPr="00D353B4" w:rsidRDefault="00222992" w:rsidP="00AD3881">
            <w:r w:rsidRPr="00D353B4">
              <w:t>Semestr dla kierunku</w:t>
            </w:r>
          </w:p>
        </w:tc>
        <w:tc>
          <w:tcPr>
            <w:tcW w:w="2769" w:type="pct"/>
            <w:shd w:val="clear" w:color="auto" w:fill="auto"/>
          </w:tcPr>
          <w:p w14:paraId="2756EBA2" w14:textId="77777777" w:rsidR="00222992" w:rsidRPr="00D353B4" w:rsidRDefault="00222992" w:rsidP="00AD3881">
            <w:r w:rsidRPr="00D353B4">
              <w:t>3</w:t>
            </w:r>
          </w:p>
        </w:tc>
      </w:tr>
      <w:tr w:rsidR="00D353B4" w:rsidRPr="00D353B4" w14:paraId="0D699A52" w14:textId="77777777" w:rsidTr="003801E6">
        <w:tc>
          <w:tcPr>
            <w:tcW w:w="2231" w:type="pct"/>
            <w:shd w:val="clear" w:color="auto" w:fill="auto"/>
          </w:tcPr>
          <w:p w14:paraId="5BEE1452" w14:textId="77777777" w:rsidR="00222992" w:rsidRPr="00D353B4" w:rsidRDefault="00222992" w:rsidP="00AD3881">
            <w:pPr>
              <w:autoSpaceDE w:val="0"/>
              <w:autoSpaceDN w:val="0"/>
              <w:adjustRightInd w:val="0"/>
            </w:pPr>
            <w:r w:rsidRPr="00D353B4">
              <w:t>Liczba punktów ECTS z podziałem na kontaktowe/niekontaktowe</w:t>
            </w:r>
          </w:p>
        </w:tc>
        <w:tc>
          <w:tcPr>
            <w:tcW w:w="2769" w:type="pct"/>
            <w:shd w:val="clear" w:color="auto" w:fill="auto"/>
          </w:tcPr>
          <w:p w14:paraId="578E6947" w14:textId="1C9301DB" w:rsidR="00222992" w:rsidRPr="00D353B4" w:rsidRDefault="00222992" w:rsidP="00AD3881">
            <w:r w:rsidRPr="00D353B4">
              <w:t>2 (</w:t>
            </w:r>
            <w:r w:rsidR="00944DE1" w:rsidRPr="00D353B4">
              <w:t>0,8</w:t>
            </w:r>
            <w:r w:rsidRPr="00D353B4">
              <w:t>/</w:t>
            </w:r>
            <w:r w:rsidR="00944DE1" w:rsidRPr="00D353B4">
              <w:t>1,2</w:t>
            </w:r>
            <w:r w:rsidRPr="00D353B4">
              <w:t>)</w:t>
            </w:r>
          </w:p>
        </w:tc>
      </w:tr>
      <w:tr w:rsidR="00D353B4" w:rsidRPr="00D353B4" w14:paraId="55BB3242" w14:textId="77777777" w:rsidTr="003801E6">
        <w:tc>
          <w:tcPr>
            <w:tcW w:w="2231" w:type="pct"/>
            <w:shd w:val="clear" w:color="auto" w:fill="auto"/>
          </w:tcPr>
          <w:p w14:paraId="2751E0E1" w14:textId="77777777" w:rsidR="00222992" w:rsidRPr="00D353B4" w:rsidRDefault="00222992" w:rsidP="00AD3881">
            <w:pPr>
              <w:autoSpaceDE w:val="0"/>
              <w:autoSpaceDN w:val="0"/>
              <w:adjustRightInd w:val="0"/>
            </w:pPr>
            <w:r w:rsidRPr="00D353B4">
              <w:lastRenderedPageBreak/>
              <w:t>Tytuł naukowy/stopień naukowy, imię i nazwisko osoby odpowiedzialnej za moduł</w:t>
            </w:r>
          </w:p>
        </w:tc>
        <w:tc>
          <w:tcPr>
            <w:tcW w:w="2769" w:type="pct"/>
            <w:shd w:val="clear" w:color="auto" w:fill="auto"/>
          </w:tcPr>
          <w:p w14:paraId="0B2CEE36" w14:textId="77777777" w:rsidR="00222992" w:rsidRPr="00D353B4" w:rsidRDefault="00222992" w:rsidP="00AD3881">
            <w:r w:rsidRPr="00D353B4">
              <w:t>mgr Joanna Rączkiewicz-Gołacka</w:t>
            </w:r>
          </w:p>
        </w:tc>
      </w:tr>
      <w:tr w:rsidR="00D353B4" w:rsidRPr="00D353B4" w14:paraId="43FE883B" w14:textId="77777777" w:rsidTr="003801E6">
        <w:tc>
          <w:tcPr>
            <w:tcW w:w="2231" w:type="pct"/>
            <w:shd w:val="clear" w:color="auto" w:fill="auto"/>
          </w:tcPr>
          <w:p w14:paraId="235B7A5E" w14:textId="0F1116D5" w:rsidR="00222992" w:rsidRPr="00D353B4" w:rsidRDefault="00222992" w:rsidP="00AD3881">
            <w:r w:rsidRPr="00D353B4">
              <w:t>Jednostka oferująca moduł</w:t>
            </w:r>
          </w:p>
        </w:tc>
        <w:tc>
          <w:tcPr>
            <w:tcW w:w="2769" w:type="pct"/>
            <w:shd w:val="clear" w:color="auto" w:fill="auto"/>
          </w:tcPr>
          <w:p w14:paraId="077238ED" w14:textId="77777777" w:rsidR="00222992" w:rsidRPr="00D353B4" w:rsidRDefault="00222992" w:rsidP="00AD3881">
            <w:r w:rsidRPr="00D353B4">
              <w:t>Centrum Nauczania Języków Obcych i Certyfikacji</w:t>
            </w:r>
          </w:p>
        </w:tc>
      </w:tr>
      <w:tr w:rsidR="00D353B4" w:rsidRPr="00D353B4" w14:paraId="1E50CDC0" w14:textId="77777777" w:rsidTr="003801E6">
        <w:tc>
          <w:tcPr>
            <w:tcW w:w="2231" w:type="pct"/>
            <w:shd w:val="clear" w:color="auto" w:fill="auto"/>
          </w:tcPr>
          <w:p w14:paraId="6F6B4501" w14:textId="1DA5AE04" w:rsidR="00222992" w:rsidRPr="00D353B4" w:rsidRDefault="00222992" w:rsidP="00AD3881">
            <w:r w:rsidRPr="00D353B4">
              <w:t>Cel modułu</w:t>
            </w:r>
          </w:p>
        </w:tc>
        <w:tc>
          <w:tcPr>
            <w:tcW w:w="2769" w:type="pct"/>
            <w:shd w:val="clear" w:color="auto" w:fill="auto"/>
          </w:tcPr>
          <w:p w14:paraId="01432D9B" w14:textId="4915BD33" w:rsidR="00222992" w:rsidRPr="00D353B4" w:rsidRDefault="0032119D" w:rsidP="00AD3881">
            <w:pPr>
              <w:jc w:val="both"/>
            </w:pPr>
            <w:r w:rsidRPr="00D353B4">
              <w:t>Zaawansowane r</w:t>
            </w:r>
            <w:r w:rsidR="00222992" w:rsidRPr="00D353B4">
              <w:t xml:space="preserve">ozwinięcie kompetencji językowych w zakresie czytania, pisania, słuchania, mówienia. Podniesienie kompetencji językowych w zakresie słownictwa </w:t>
            </w:r>
            <w:r w:rsidRPr="00D353B4">
              <w:t>zawodowego</w:t>
            </w:r>
            <w:r w:rsidR="00222992" w:rsidRPr="00D353B4">
              <w:t xml:space="preserve"> i specjalistycznego.</w:t>
            </w:r>
          </w:p>
          <w:p w14:paraId="093938B4" w14:textId="085D7FFA" w:rsidR="00222992" w:rsidRPr="00D353B4" w:rsidRDefault="00222992" w:rsidP="00AD3881">
            <w:pPr>
              <w:jc w:val="both"/>
            </w:pPr>
            <w:r w:rsidRPr="00D353B4">
              <w:t xml:space="preserve">Rozwijanie </w:t>
            </w:r>
            <w:r w:rsidR="0032119D" w:rsidRPr="00D353B4">
              <w:t xml:space="preserve">zawansowanych </w:t>
            </w:r>
            <w:r w:rsidRPr="00D353B4">
              <w:t>umiejętności poprawnej komunikacji w środowisku zawodowym.</w:t>
            </w:r>
          </w:p>
          <w:p w14:paraId="7340F701" w14:textId="755CF24C" w:rsidR="00222992" w:rsidRPr="00D353B4" w:rsidRDefault="00222992" w:rsidP="00AD3881">
            <w:pPr>
              <w:autoSpaceDE w:val="0"/>
              <w:autoSpaceDN w:val="0"/>
              <w:adjustRightInd w:val="0"/>
            </w:pPr>
            <w:r w:rsidRPr="00D353B4">
              <w:t>Przekazanie wiedzy niezbędnej do stosowania zaawansowanych struktur gramatycznych oraz technik pracy z</w:t>
            </w:r>
            <w:r w:rsidR="0032119D" w:rsidRPr="00D353B4">
              <w:t>e zawodowym</w:t>
            </w:r>
            <w:r w:rsidRPr="00D353B4">
              <w:t xml:space="preserve"> obcojęzycznym tekstem źródłowym.</w:t>
            </w:r>
          </w:p>
        </w:tc>
      </w:tr>
      <w:tr w:rsidR="00D353B4" w:rsidRPr="00D353B4" w14:paraId="518EACA3" w14:textId="77777777" w:rsidTr="003801E6">
        <w:trPr>
          <w:trHeight w:val="236"/>
        </w:trPr>
        <w:tc>
          <w:tcPr>
            <w:tcW w:w="2231" w:type="pct"/>
            <w:vMerge w:val="restart"/>
            <w:shd w:val="clear" w:color="auto" w:fill="auto"/>
          </w:tcPr>
          <w:p w14:paraId="1CF1FBAB" w14:textId="77777777" w:rsidR="00222992" w:rsidRPr="00D353B4" w:rsidRDefault="00222992" w:rsidP="00AD3881">
            <w:pPr>
              <w:jc w:val="both"/>
            </w:pPr>
            <w:r w:rsidRPr="00D353B4">
              <w:t>Efekty uczenia się dla modułu to opis zasobu wiedzy, umiejętności i kompetencji społecznych, które student osiągnie po zrealizowaniu zajęć.</w:t>
            </w:r>
          </w:p>
        </w:tc>
        <w:tc>
          <w:tcPr>
            <w:tcW w:w="2769" w:type="pct"/>
            <w:shd w:val="clear" w:color="auto" w:fill="auto"/>
          </w:tcPr>
          <w:p w14:paraId="0A509C73" w14:textId="77777777" w:rsidR="00222992" w:rsidRPr="00D353B4" w:rsidRDefault="00222992" w:rsidP="00AD3881">
            <w:r w:rsidRPr="00D353B4">
              <w:t xml:space="preserve">Wiedza: </w:t>
            </w:r>
          </w:p>
        </w:tc>
      </w:tr>
      <w:tr w:rsidR="00D353B4" w:rsidRPr="00D353B4" w14:paraId="56FCBAE9" w14:textId="77777777" w:rsidTr="003801E6">
        <w:trPr>
          <w:trHeight w:val="233"/>
        </w:trPr>
        <w:tc>
          <w:tcPr>
            <w:tcW w:w="2231" w:type="pct"/>
            <w:vMerge/>
            <w:shd w:val="clear" w:color="auto" w:fill="auto"/>
          </w:tcPr>
          <w:p w14:paraId="6981C048" w14:textId="77777777" w:rsidR="00222992" w:rsidRPr="00D353B4" w:rsidRDefault="00222992" w:rsidP="00AD3881">
            <w:pPr>
              <w:rPr>
                <w:highlight w:val="yellow"/>
              </w:rPr>
            </w:pPr>
          </w:p>
        </w:tc>
        <w:tc>
          <w:tcPr>
            <w:tcW w:w="2769" w:type="pct"/>
            <w:shd w:val="clear" w:color="auto" w:fill="auto"/>
          </w:tcPr>
          <w:p w14:paraId="31BA668B" w14:textId="77777777" w:rsidR="00222992" w:rsidRPr="00D353B4" w:rsidRDefault="00222992" w:rsidP="00AD3881">
            <w:r w:rsidRPr="00D353B4">
              <w:t>1.</w:t>
            </w:r>
          </w:p>
        </w:tc>
      </w:tr>
      <w:tr w:rsidR="00D353B4" w:rsidRPr="00D353B4" w14:paraId="0078256E" w14:textId="77777777" w:rsidTr="003801E6">
        <w:trPr>
          <w:trHeight w:val="233"/>
        </w:trPr>
        <w:tc>
          <w:tcPr>
            <w:tcW w:w="2231" w:type="pct"/>
            <w:vMerge/>
            <w:shd w:val="clear" w:color="auto" w:fill="auto"/>
          </w:tcPr>
          <w:p w14:paraId="389B635F" w14:textId="77777777" w:rsidR="00222992" w:rsidRPr="00D353B4" w:rsidRDefault="00222992" w:rsidP="00AD3881">
            <w:pPr>
              <w:rPr>
                <w:highlight w:val="yellow"/>
              </w:rPr>
            </w:pPr>
          </w:p>
        </w:tc>
        <w:tc>
          <w:tcPr>
            <w:tcW w:w="2769" w:type="pct"/>
            <w:shd w:val="clear" w:color="auto" w:fill="auto"/>
          </w:tcPr>
          <w:p w14:paraId="3C400E7A" w14:textId="77777777" w:rsidR="00222992" w:rsidRPr="00D353B4" w:rsidRDefault="00222992" w:rsidP="00AD3881">
            <w:r w:rsidRPr="00D353B4">
              <w:t>2.</w:t>
            </w:r>
          </w:p>
        </w:tc>
      </w:tr>
      <w:tr w:rsidR="00D353B4" w:rsidRPr="00D353B4" w14:paraId="41AB1536" w14:textId="77777777" w:rsidTr="003801E6">
        <w:trPr>
          <w:trHeight w:val="233"/>
        </w:trPr>
        <w:tc>
          <w:tcPr>
            <w:tcW w:w="2231" w:type="pct"/>
            <w:vMerge/>
            <w:shd w:val="clear" w:color="auto" w:fill="auto"/>
          </w:tcPr>
          <w:p w14:paraId="1C40AEE6" w14:textId="77777777" w:rsidR="00222992" w:rsidRPr="00D353B4" w:rsidRDefault="00222992" w:rsidP="00AD3881">
            <w:pPr>
              <w:rPr>
                <w:highlight w:val="yellow"/>
              </w:rPr>
            </w:pPr>
          </w:p>
        </w:tc>
        <w:tc>
          <w:tcPr>
            <w:tcW w:w="2769" w:type="pct"/>
            <w:shd w:val="clear" w:color="auto" w:fill="auto"/>
          </w:tcPr>
          <w:p w14:paraId="78828166" w14:textId="77777777" w:rsidR="00222992" w:rsidRPr="00D353B4" w:rsidRDefault="00222992" w:rsidP="00AD3881">
            <w:r w:rsidRPr="00D353B4">
              <w:t>Umiejętności:</w:t>
            </w:r>
          </w:p>
        </w:tc>
      </w:tr>
      <w:tr w:rsidR="00D353B4" w:rsidRPr="00D353B4" w14:paraId="7DA079B4" w14:textId="77777777" w:rsidTr="003801E6">
        <w:trPr>
          <w:trHeight w:val="233"/>
        </w:trPr>
        <w:tc>
          <w:tcPr>
            <w:tcW w:w="2231" w:type="pct"/>
            <w:vMerge/>
            <w:shd w:val="clear" w:color="auto" w:fill="auto"/>
          </w:tcPr>
          <w:p w14:paraId="5B59911B" w14:textId="77777777" w:rsidR="00222992" w:rsidRPr="00D353B4" w:rsidRDefault="00222992" w:rsidP="00AD3881">
            <w:pPr>
              <w:rPr>
                <w:highlight w:val="yellow"/>
              </w:rPr>
            </w:pPr>
          </w:p>
        </w:tc>
        <w:tc>
          <w:tcPr>
            <w:tcW w:w="2769" w:type="pct"/>
            <w:shd w:val="clear" w:color="auto" w:fill="auto"/>
          </w:tcPr>
          <w:p w14:paraId="1620A682" w14:textId="3EC19233" w:rsidR="00222992" w:rsidRPr="00D353B4" w:rsidRDefault="00222992" w:rsidP="00AD3881">
            <w:r w:rsidRPr="00D353B4">
              <w:t xml:space="preserve">U1. Posiada umiejętność formułowania dłuższych, złożonych wypowiedzi na tematy </w:t>
            </w:r>
            <w:r w:rsidR="0032119D" w:rsidRPr="00D353B4">
              <w:t>zawodowe</w:t>
            </w:r>
            <w:r w:rsidRPr="00D353B4">
              <w:t xml:space="preserve"> z wykorzystaniem elementów języka specjalistycznego.</w:t>
            </w:r>
          </w:p>
        </w:tc>
      </w:tr>
      <w:tr w:rsidR="00D353B4" w:rsidRPr="00D353B4" w14:paraId="603182BF" w14:textId="77777777" w:rsidTr="003801E6">
        <w:trPr>
          <w:trHeight w:val="233"/>
        </w:trPr>
        <w:tc>
          <w:tcPr>
            <w:tcW w:w="2231" w:type="pct"/>
            <w:vMerge/>
            <w:shd w:val="clear" w:color="auto" w:fill="auto"/>
          </w:tcPr>
          <w:p w14:paraId="1069DC3D" w14:textId="77777777" w:rsidR="00222992" w:rsidRPr="00D353B4" w:rsidRDefault="00222992" w:rsidP="00AD3881">
            <w:pPr>
              <w:rPr>
                <w:highlight w:val="yellow"/>
              </w:rPr>
            </w:pPr>
          </w:p>
        </w:tc>
        <w:tc>
          <w:tcPr>
            <w:tcW w:w="2769" w:type="pct"/>
            <w:shd w:val="clear" w:color="auto" w:fill="auto"/>
          </w:tcPr>
          <w:p w14:paraId="4832CEBA" w14:textId="1CB839AB" w:rsidR="00222992" w:rsidRPr="00D353B4" w:rsidRDefault="00222992" w:rsidP="00AD3881">
            <w:r w:rsidRPr="00D353B4">
              <w:t xml:space="preserve">U2. Posiada umiejętność czytania ze zrozumieniem tekstów o tematyce bieżącej oraz artykułów </w:t>
            </w:r>
            <w:r w:rsidR="0032119D" w:rsidRPr="00D353B4">
              <w:t>zawodowych</w:t>
            </w:r>
            <w:r w:rsidRPr="00D353B4">
              <w:t>.</w:t>
            </w:r>
          </w:p>
        </w:tc>
      </w:tr>
      <w:tr w:rsidR="00D353B4" w:rsidRPr="00D353B4" w14:paraId="61591E62" w14:textId="77777777" w:rsidTr="003801E6">
        <w:trPr>
          <w:trHeight w:val="233"/>
        </w:trPr>
        <w:tc>
          <w:tcPr>
            <w:tcW w:w="2231" w:type="pct"/>
            <w:vMerge/>
            <w:shd w:val="clear" w:color="auto" w:fill="auto"/>
          </w:tcPr>
          <w:p w14:paraId="6671B6AC" w14:textId="77777777" w:rsidR="00222992" w:rsidRPr="00D353B4" w:rsidRDefault="00222992" w:rsidP="00AD3881">
            <w:pPr>
              <w:rPr>
                <w:highlight w:val="yellow"/>
              </w:rPr>
            </w:pPr>
          </w:p>
        </w:tc>
        <w:tc>
          <w:tcPr>
            <w:tcW w:w="2769" w:type="pct"/>
            <w:shd w:val="clear" w:color="auto" w:fill="auto"/>
          </w:tcPr>
          <w:p w14:paraId="3379C3CB" w14:textId="32459299" w:rsidR="00222992" w:rsidRPr="00D353B4" w:rsidRDefault="00222992" w:rsidP="00AD3881">
            <w:r w:rsidRPr="00D353B4">
              <w:t xml:space="preserve">U3. Rozumie sens dłuższych  wypowiedzi, </w:t>
            </w:r>
            <w:r w:rsidR="0032119D" w:rsidRPr="00D353B4">
              <w:t xml:space="preserve">zawodowych </w:t>
            </w:r>
            <w:r w:rsidRPr="00D353B4">
              <w:t xml:space="preserve">wykładów, prezentacji, audycji radiowych. </w:t>
            </w:r>
          </w:p>
        </w:tc>
      </w:tr>
      <w:tr w:rsidR="00D353B4" w:rsidRPr="00D353B4" w14:paraId="42097F65" w14:textId="77777777" w:rsidTr="003801E6">
        <w:trPr>
          <w:trHeight w:val="233"/>
        </w:trPr>
        <w:tc>
          <w:tcPr>
            <w:tcW w:w="2231" w:type="pct"/>
            <w:vMerge/>
            <w:shd w:val="clear" w:color="auto" w:fill="auto"/>
          </w:tcPr>
          <w:p w14:paraId="32EF7510" w14:textId="77777777" w:rsidR="00222992" w:rsidRPr="00D353B4" w:rsidRDefault="00222992" w:rsidP="00AD3881">
            <w:pPr>
              <w:rPr>
                <w:highlight w:val="yellow"/>
              </w:rPr>
            </w:pPr>
          </w:p>
        </w:tc>
        <w:tc>
          <w:tcPr>
            <w:tcW w:w="2769" w:type="pct"/>
            <w:shd w:val="clear" w:color="auto" w:fill="auto"/>
          </w:tcPr>
          <w:p w14:paraId="276AAA06" w14:textId="3156AB23" w:rsidR="00222992" w:rsidRPr="00D353B4" w:rsidRDefault="00222992" w:rsidP="00AD3881">
            <w:r w:rsidRPr="00D353B4">
              <w:t>U4. Konstruuje w formie</w:t>
            </w:r>
            <w:r w:rsidR="0032119D" w:rsidRPr="00D353B4">
              <w:t xml:space="preserve"> dłuższej</w:t>
            </w:r>
            <w:r w:rsidRPr="00D353B4">
              <w:t xml:space="preserve"> pisemnej notatki, raporty z wykorzystaniem słownictwa oraz zwrotów z dyscypliny związanej ze studiowanym kierunkiem studiów.</w:t>
            </w:r>
          </w:p>
        </w:tc>
      </w:tr>
      <w:tr w:rsidR="00D353B4" w:rsidRPr="00D353B4" w14:paraId="00A0B69B" w14:textId="77777777" w:rsidTr="003801E6">
        <w:trPr>
          <w:trHeight w:val="233"/>
        </w:trPr>
        <w:tc>
          <w:tcPr>
            <w:tcW w:w="2231" w:type="pct"/>
            <w:vMerge/>
            <w:shd w:val="clear" w:color="auto" w:fill="auto"/>
          </w:tcPr>
          <w:p w14:paraId="01693005" w14:textId="77777777" w:rsidR="00222992" w:rsidRPr="00D353B4" w:rsidRDefault="00222992" w:rsidP="00AD3881">
            <w:pPr>
              <w:rPr>
                <w:highlight w:val="yellow"/>
              </w:rPr>
            </w:pPr>
          </w:p>
        </w:tc>
        <w:tc>
          <w:tcPr>
            <w:tcW w:w="2769" w:type="pct"/>
            <w:shd w:val="clear" w:color="auto" w:fill="auto"/>
          </w:tcPr>
          <w:p w14:paraId="3B63D9A1" w14:textId="77777777" w:rsidR="00222992" w:rsidRPr="00D353B4" w:rsidRDefault="00222992" w:rsidP="00AD3881">
            <w:r w:rsidRPr="00D353B4">
              <w:t>Kompetencje społeczne:</w:t>
            </w:r>
          </w:p>
        </w:tc>
      </w:tr>
      <w:tr w:rsidR="00D353B4" w:rsidRPr="00D353B4" w14:paraId="753CDA19" w14:textId="77777777" w:rsidTr="003801E6">
        <w:trPr>
          <w:trHeight w:val="233"/>
        </w:trPr>
        <w:tc>
          <w:tcPr>
            <w:tcW w:w="2231" w:type="pct"/>
            <w:vMerge/>
            <w:shd w:val="clear" w:color="auto" w:fill="auto"/>
          </w:tcPr>
          <w:p w14:paraId="308A1155" w14:textId="77777777" w:rsidR="00222992" w:rsidRPr="00D353B4" w:rsidRDefault="00222992" w:rsidP="00AD3881">
            <w:pPr>
              <w:rPr>
                <w:highlight w:val="yellow"/>
              </w:rPr>
            </w:pPr>
          </w:p>
        </w:tc>
        <w:tc>
          <w:tcPr>
            <w:tcW w:w="2769" w:type="pct"/>
            <w:shd w:val="clear" w:color="auto" w:fill="auto"/>
          </w:tcPr>
          <w:p w14:paraId="3BC7A61F" w14:textId="7EAB81C8" w:rsidR="00222992" w:rsidRPr="00D353B4" w:rsidRDefault="00222992" w:rsidP="00AD3881">
            <w:r w:rsidRPr="00D353B4">
              <w:t xml:space="preserve">K1. </w:t>
            </w:r>
            <w:r w:rsidR="007024EA" w:rsidRPr="00D353B4">
              <w:t>Jest gotów do krytycznej oceny posiadanych praktycznych umiejętności językowych.</w:t>
            </w:r>
          </w:p>
        </w:tc>
      </w:tr>
      <w:tr w:rsidR="00D353B4" w:rsidRPr="00D353B4" w14:paraId="5FAE9E96" w14:textId="77777777" w:rsidTr="003801E6">
        <w:trPr>
          <w:trHeight w:val="233"/>
        </w:trPr>
        <w:tc>
          <w:tcPr>
            <w:tcW w:w="2231" w:type="pct"/>
            <w:shd w:val="clear" w:color="auto" w:fill="auto"/>
          </w:tcPr>
          <w:p w14:paraId="3A87E9B8" w14:textId="77777777" w:rsidR="00222992" w:rsidRPr="00D353B4" w:rsidRDefault="00222992" w:rsidP="00AD3881">
            <w:pPr>
              <w:rPr>
                <w:highlight w:val="yellow"/>
              </w:rPr>
            </w:pPr>
            <w:r w:rsidRPr="00D353B4">
              <w:t>Odniesienie modułowych efektów uczenia się do kierunkowych efektów uczenia się</w:t>
            </w:r>
          </w:p>
        </w:tc>
        <w:tc>
          <w:tcPr>
            <w:tcW w:w="2769" w:type="pct"/>
            <w:shd w:val="clear" w:color="auto" w:fill="auto"/>
          </w:tcPr>
          <w:p w14:paraId="0B1DFC68" w14:textId="77777777" w:rsidR="00222992" w:rsidRPr="00D353B4" w:rsidRDefault="00222992" w:rsidP="00AD3881">
            <w:r w:rsidRPr="00D353B4">
              <w:t>U1 – TR_U08, TR_U010, TR_U011</w:t>
            </w:r>
          </w:p>
          <w:p w14:paraId="1868DCFA" w14:textId="77777777" w:rsidR="00222992" w:rsidRPr="00D353B4" w:rsidRDefault="00222992" w:rsidP="00AD3881">
            <w:r w:rsidRPr="00D353B4">
              <w:t>U2 – TR_U08, TR_U010, TR_U011</w:t>
            </w:r>
          </w:p>
          <w:p w14:paraId="09F22955" w14:textId="77777777" w:rsidR="00222992" w:rsidRPr="00D353B4" w:rsidRDefault="00222992" w:rsidP="00AD3881">
            <w:r w:rsidRPr="00D353B4">
              <w:t>U3 – TR_U010, TR_U011</w:t>
            </w:r>
          </w:p>
          <w:p w14:paraId="2A28526F" w14:textId="77777777" w:rsidR="00222992" w:rsidRPr="00D353B4" w:rsidRDefault="00222992" w:rsidP="00AD3881">
            <w:r w:rsidRPr="00D353B4">
              <w:t>U4 -  TR_U010, TR_U011</w:t>
            </w:r>
          </w:p>
          <w:p w14:paraId="67EF3AC6" w14:textId="77777777" w:rsidR="00222992" w:rsidRPr="00D353B4" w:rsidRDefault="00222992" w:rsidP="00AD3881">
            <w:r w:rsidRPr="00D353B4">
              <w:t>K1 – TR_K01</w:t>
            </w:r>
          </w:p>
        </w:tc>
      </w:tr>
      <w:tr w:rsidR="00D353B4" w:rsidRPr="00D353B4" w14:paraId="1AA79CE7" w14:textId="77777777" w:rsidTr="003801E6">
        <w:tc>
          <w:tcPr>
            <w:tcW w:w="2231" w:type="pct"/>
            <w:shd w:val="clear" w:color="auto" w:fill="auto"/>
          </w:tcPr>
          <w:p w14:paraId="4906C678" w14:textId="77777777" w:rsidR="00222992" w:rsidRPr="00D353B4" w:rsidRDefault="00222992" w:rsidP="00AD3881">
            <w:r w:rsidRPr="00D353B4">
              <w:t>Odniesienie modułowych efektów uczenia się do efektów inżynierskich (jeżeli dotyczy)</w:t>
            </w:r>
          </w:p>
        </w:tc>
        <w:tc>
          <w:tcPr>
            <w:tcW w:w="2769" w:type="pct"/>
            <w:shd w:val="clear" w:color="auto" w:fill="auto"/>
          </w:tcPr>
          <w:p w14:paraId="23F8CB9A" w14:textId="77777777" w:rsidR="00222992" w:rsidRPr="00D353B4" w:rsidRDefault="00222992" w:rsidP="00AD3881">
            <w:pPr>
              <w:jc w:val="both"/>
            </w:pPr>
            <w:r w:rsidRPr="00D353B4">
              <w:t xml:space="preserve">nie dotyczy </w:t>
            </w:r>
          </w:p>
        </w:tc>
      </w:tr>
      <w:tr w:rsidR="00D353B4" w:rsidRPr="00D353B4" w14:paraId="6A8709E5" w14:textId="77777777" w:rsidTr="003801E6">
        <w:tc>
          <w:tcPr>
            <w:tcW w:w="2231" w:type="pct"/>
            <w:shd w:val="clear" w:color="auto" w:fill="auto"/>
          </w:tcPr>
          <w:p w14:paraId="2B3B081C" w14:textId="77777777" w:rsidR="00222992" w:rsidRPr="00D353B4" w:rsidRDefault="00222992" w:rsidP="00AD3881">
            <w:r w:rsidRPr="00D353B4">
              <w:t xml:space="preserve">Treści programowe modułu </w:t>
            </w:r>
          </w:p>
          <w:p w14:paraId="12B2EADF" w14:textId="77777777" w:rsidR="00222992" w:rsidRPr="00D353B4" w:rsidRDefault="00222992" w:rsidP="00AD3881"/>
        </w:tc>
        <w:tc>
          <w:tcPr>
            <w:tcW w:w="2769" w:type="pct"/>
            <w:shd w:val="clear" w:color="auto" w:fill="auto"/>
          </w:tcPr>
          <w:p w14:paraId="74E93889" w14:textId="1CE2D1EC" w:rsidR="00222992" w:rsidRPr="00D353B4" w:rsidRDefault="00222992" w:rsidP="00AD3881">
            <w:r w:rsidRPr="00D353B4">
              <w:t xml:space="preserve">Prowadzone w ramach modułu zajęcia przygotowane są w oparciu o podręcznik do nauki języka akademickiego oraz materiałów do nauczania języków specjalistycznych związanych z kierunkiem studiów. Obejmują rozszerzenie słownictwa </w:t>
            </w:r>
            <w:r w:rsidR="0032119D" w:rsidRPr="00D353B4">
              <w:t>zawodowego</w:t>
            </w:r>
            <w:r w:rsidRPr="00D353B4">
              <w:t xml:space="preserve"> w zakresie autoprezentacji, zainteresowań, życia w społeczeństwie, nowoczesnych technologii oraz pracy zawodowej.</w:t>
            </w:r>
          </w:p>
          <w:p w14:paraId="322AE392" w14:textId="55F1C1E5" w:rsidR="00222992" w:rsidRPr="00D353B4" w:rsidRDefault="00222992" w:rsidP="00AD3881">
            <w:r w:rsidRPr="00D353B4">
              <w:lastRenderedPageBreak/>
              <w:t xml:space="preserve">W czasie ćwiczeń zostanie wprowadzone słownictwo specjalistyczne </w:t>
            </w:r>
            <w:r w:rsidR="0032119D" w:rsidRPr="00D353B4">
              <w:t xml:space="preserve">i naukowe </w:t>
            </w:r>
            <w:r w:rsidRPr="00D353B4">
              <w:t xml:space="preserve">z reprezentowanej dziedziny naukowej, studenci zostaną przygotowani do czytania ze zrozumieniem literatury fachowej i samodzielnej pracy z tekstem źródłowym. </w:t>
            </w:r>
          </w:p>
          <w:p w14:paraId="32691EFF" w14:textId="0433C482" w:rsidR="00222992" w:rsidRPr="00D353B4" w:rsidRDefault="00222992" w:rsidP="00AD3881">
            <w:r w:rsidRPr="00D353B4">
              <w:t xml:space="preserve">Moduł obejmuje również ćwiczenie </w:t>
            </w:r>
            <w:r w:rsidR="0032119D" w:rsidRPr="00D353B4">
              <w:t xml:space="preserve">zaawansowanych </w:t>
            </w:r>
            <w:r w:rsidRPr="00D353B4">
              <w:t xml:space="preserve">struktur gramatycznych i leksykalnych celem osiągnięcia przez studenta </w:t>
            </w:r>
            <w:r w:rsidR="00D22916" w:rsidRPr="00D353B4">
              <w:t xml:space="preserve">bardzo </w:t>
            </w:r>
            <w:r w:rsidRPr="00D353B4">
              <w:t>sprawnej komunikacji.</w:t>
            </w:r>
          </w:p>
          <w:p w14:paraId="22CE9717" w14:textId="3348B5D0" w:rsidR="00222992" w:rsidRPr="00D353B4" w:rsidRDefault="00222992" w:rsidP="00D22916">
            <w:r w:rsidRPr="00D353B4">
              <w:t>Moduł ma również za zadanie bardziej szczegółowe</w:t>
            </w:r>
            <w:r w:rsidR="00D22916" w:rsidRPr="00D353B4">
              <w:t xml:space="preserve"> i specjalistyczne</w:t>
            </w:r>
            <w:r w:rsidRPr="00D353B4">
              <w:t xml:space="preserve"> zapoznanie studenta </w:t>
            </w:r>
            <w:r w:rsidR="00D22916" w:rsidRPr="00D353B4">
              <w:t xml:space="preserve"> </w:t>
            </w:r>
            <w:r w:rsidRPr="00D353B4">
              <w:t>z kulturą danego obszaru językowego.</w:t>
            </w:r>
          </w:p>
        </w:tc>
      </w:tr>
      <w:tr w:rsidR="00D353B4" w:rsidRPr="00D353B4" w14:paraId="0322836D" w14:textId="77777777" w:rsidTr="003801E6">
        <w:tc>
          <w:tcPr>
            <w:tcW w:w="2231" w:type="pct"/>
            <w:shd w:val="clear" w:color="auto" w:fill="auto"/>
          </w:tcPr>
          <w:p w14:paraId="59938D67" w14:textId="77777777" w:rsidR="00222992" w:rsidRPr="00D353B4" w:rsidRDefault="00222992" w:rsidP="00AD3881">
            <w:r w:rsidRPr="00D353B4">
              <w:lastRenderedPageBreak/>
              <w:t>Wykaz literatury podstawowej i uzupełniającej</w:t>
            </w:r>
          </w:p>
        </w:tc>
        <w:tc>
          <w:tcPr>
            <w:tcW w:w="2769" w:type="pct"/>
            <w:shd w:val="clear" w:color="auto" w:fill="auto"/>
          </w:tcPr>
          <w:p w14:paraId="0CA481E3" w14:textId="77777777" w:rsidR="00222992" w:rsidRPr="00D353B4" w:rsidRDefault="00222992" w:rsidP="00AD3881">
            <w:pPr>
              <w:spacing w:line="256" w:lineRule="auto"/>
              <w:rPr>
                <w:lang w:val="fr-FR" w:eastAsia="en-US"/>
              </w:rPr>
            </w:pPr>
            <w:r w:rsidRPr="00D353B4">
              <w:rPr>
                <w:lang w:val="fr-FR" w:eastAsia="en-US"/>
              </w:rPr>
              <w:t>Literatura podstawowa:</w:t>
            </w:r>
          </w:p>
          <w:p w14:paraId="1E17904C" w14:textId="77777777" w:rsidR="00222992" w:rsidRPr="00D353B4" w:rsidRDefault="00222992" w:rsidP="00AD3881">
            <w:pPr>
              <w:jc w:val="both"/>
              <w:rPr>
                <w:lang w:val="fr-FR" w:eastAsia="en-US"/>
              </w:rPr>
            </w:pPr>
            <w:r w:rsidRPr="00D353B4">
              <w:rPr>
                <w:lang w:val="fr-FR" w:eastAsia="en-US"/>
              </w:rPr>
              <w:t>1.B. Tarver Chase; K. L. Johannsen; P. MacIntyre; K, Najafi; C. Fettig, Pathways Reading, Writing and Critical Thinking, Second Edition, National Geographic 2018</w:t>
            </w:r>
          </w:p>
          <w:p w14:paraId="09077B3F" w14:textId="77777777" w:rsidR="00222992" w:rsidRPr="00D353B4" w:rsidRDefault="00222992" w:rsidP="00AD3881">
            <w:pPr>
              <w:jc w:val="both"/>
              <w:rPr>
                <w:lang w:val="fr-FR" w:eastAsia="en-US"/>
              </w:rPr>
            </w:pPr>
          </w:p>
          <w:p w14:paraId="7F0FC5DF" w14:textId="77777777" w:rsidR="00222992" w:rsidRPr="00D353B4" w:rsidRDefault="00222992" w:rsidP="00AD3881">
            <w:pPr>
              <w:rPr>
                <w:lang w:val="fr-FR"/>
              </w:rPr>
            </w:pPr>
            <w:r w:rsidRPr="00D353B4">
              <w:rPr>
                <w:lang w:val="fr-FR" w:eastAsia="en-US"/>
              </w:rPr>
              <w:t>Literatura uzupełniajaca:</w:t>
            </w:r>
          </w:p>
          <w:p w14:paraId="1B26FFBD" w14:textId="77777777" w:rsidR="00222992" w:rsidRPr="00D353B4" w:rsidRDefault="00222992" w:rsidP="00AD3881">
            <w:pPr>
              <w:rPr>
                <w:lang w:val="en-GB"/>
              </w:rPr>
            </w:pPr>
            <w:r w:rsidRPr="00D353B4">
              <w:rPr>
                <w:lang w:val="fr-FR"/>
              </w:rPr>
              <w:t>1.</w:t>
            </w:r>
            <w:r w:rsidRPr="00D353B4">
              <w:rPr>
                <w:lang w:val="en-GB"/>
              </w:rPr>
              <w:t xml:space="preserve"> K.Harding, R.Walker, Tourism 2, Oxford University Press, 2007</w:t>
            </w:r>
          </w:p>
          <w:p w14:paraId="422DB5B9" w14:textId="77777777" w:rsidR="00222992" w:rsidRPr="00D353B4" w:rsidRDefault="00222992" w:rsidP="00AD3881">
            <w:pPr>
              <w:spacing w:line="256" w:lineRule="auto"/>
              <w:rPr>
                <w:lang w:val="fr-FR" w:eastAsia="en-US"/>
              </w:rPr>
            </w:pPr>
            <w:r w:rsidRPr="00D353B4">
              <w:t>2. Zbiór tekstów specjalistycznych opracowanych przez wykładowców CNJOiC</w:t>
            </w:r>
          </w:p>
          <w:p w14:paraId="6EA15FA8" w14:textId="77777777" w:rsidR="00222992" w:rsidRPr="00D353B4" w:rsidRDefault="00222992" w:rsidP="00AD3881">
            <w:pPr>
              <w:shd w:val="clear" w:color="auto" w:fill="FFFFFF"/>
              <w:spacing w:line="288" w:lineRule="auto"/>
            </w:pPr>
            <w:r w:rsidRPr="00D353B4">
              <w:t>3. Teksty specjalistyczne z różnych źródeł: Internet, prasa, publikacje naukowe, podręczniki naukowe</w:t>
            </w:r>
          </w:p>
          <w:p w14:paraId="3FDFADFC" w14:textId="77777777" w:rsidR="00222992" w:rsidRPr="00D353B4" w:rsidRDefault="00222992" w:rsidP="00AD3881"/>
        </w:tc>
      </w:tr>
      <w:tr w:rsidR="00D353B4" w:rsidRPr="00D353B4" w14:paraId="57BDA519" w14:textId="77777777" w:rsidTr="003801E6">
        <w:tc>
          <w:tcPr>
            <w:tcW w:w="2231" w:type="pct"/>
            <w:shd w:val="clear" w:color="auto" w:fill="auto"/>
          </w:tcPr>
          <w:p w14:paraId="5E18AF22" w14:textId="77777777" w:rsidR="00222992" w:rsidRPr="00D353B4" w:rsidRDefault="00222992" w:rsidP="00AD3881">
            <w:r w:rsidRPr="00D353B4">
              <w:t>Planowane formy/działania/metody dydaktyczne</w:t>
            </w:r>
          </w:p>
        </w:tc>
        <w:tc>
          <w:tcPr>
            <w:tcW w:w="2769" w:type="pct"/>
            <w:shd w:val="clear" w:color="auto" w:fill="auto"/>
          </w:tcPr>
          <w:p w14:paraId="74039094" w14:textId="77777777" w:rsidR="00222992" w:rsidRPr="00D353B4" w:rsidRDefault="00222992" w:rsidP="00AD3881">
            <w:r w:rsidRPr="00D353B4">
              <w:t>Wykład, dyskusja, prezentacja, konwersacja,</w:t>
            </w:r>
          </w:p>
          <w:p w14:paraId="47CE7DD1" w14:textId="77777777" w:rsidR="00222992" w:rsidRPr="00D353B4" w:rsidRDefault="00222992" w:rsidP="00AD3881">
            <w:r w:rsidRPr="00D353B4">
              <w:t>metoda gramatyczno-tłumaczeniowa (teksty specjalistyczne), metoda komunikacyjna i bezpośrednia ze szczególnym uwzględnieniem umiejętności komunikowania się.</w:t>
            </w:r>
          </w:p>
        </w:tc>
      </w:tr>
      <w:tr w:rsidR="00D353B4" w:rsidRPr="00D353B4" w14:paraId="3A9C7805" w14:textId="77777777" w:rsidTr="003801E6">
        <w:tc>
          <w:tcPr>
            <w:tcW w:w="2231" w:type="pct"/>
            <w:shd w:val="clear" w:color="auto" w:fill="auto"/>
          </w:tcPr>
          <w:p w14:paraId="217398AF" w14:textId="77777777" w:rsidR="00222992" w:rsidRPr="00D353B4" w:rsidRDefault="00222992" w:rsidP="00AD3881">
            <w:r w:rsidRPr="00D353B4">
              <w:t>Sposoby weryfikacji oraz formy dokumentowania osiągniętych efektów uczenia się</w:t>
            </w:r>
          </w:p>
        </w:tc>
        <w:tc>
          <w:tcPr>
            <w:tcW w:w="2769" w:type="pct"/>
            <w:shd w:val="clear" w:color="auto" w:fill="auto"/>
          </w:tcPr>
          <w:p w14:paraId="6AB53AED" w14:textId="77777777" w:rsidR="00222992" w:rsidRPr="00D353B4" w:rsidRDefault="00222992" w:rsidP="00AD3881">
            <w:pPr>
              <w:jc w:val="both"/>
            </w:pPr>
            <w:r w:rsidRPr="00D353B4">
              <w:t xml:space="preserve">U1-ocena wypowiedzi ustnych na zajęciach </w:t>
            </w:r>
          </w:p>
          <w:p w14:paraId="45A28FA2" w14:textId="77777777" w:rsidR="00222992" w:rsidRPr="00D353B4" w:rsidRDefault="00222992" w:rsidP="00AD3881">
            <w:pPr>
              <w:jc w:val="both"/>
            </w:pPr>
            <w:r w:rsidRPr="00D353B4">
              <w:t>U2-ocena wypowiedzi ustnych na zajęciach oraz prac domowych</w:t>
            </w:r>
          </w:p>
          <w:p w14:paraId="086D0529" w14:textId="77777777" w:rsidR="00222992" w:rsidRPr="00D353B4" w:rsidRDefault="00222992" w:rsidP="00AD3881">
            <w:pPr>
              <w:jc w:val="both"/>
            </w:pPr>
            <w:r w:rsidRPr="00D353B4">
              <w:t xml:space="preserve">U3-ocena wypowiedzi ustnych </w:t>
            </w:r>
          </w:p>
          <w:p w14:paraId="596B9810" w14:textId="77777777" w:rsidR="00222992" w:rsidRPr="00D353B4" w:rsidRDefault="00222992" w:rsidP="00AD3881">
            <w:pPr>
              <w:jc w:val="both"/>
            </w:pPr>
            <w:r w:rsidRPr="00D353B4">
              <w:t>U4-ocena dłuższych wypowiedzi pisemnych oraz prac domowych</w:t>
            </w:r>
          </w:p>
          <w:p w14:paraId="0FB57110" w14:textId="77777777" w:rsidR="00222992" w:rsidRPr="00D353B4" w:rsidRDefault="00222992" w:rsidP="00AD3881">
            <w:pPr>
              <w:jc w:val="both"/>
            </w:pPr>
            <w:r w:rsidRPr="00D353B4">
              <w:t xml:space="preserve">K1-ocena przygotowania do zajęć i aktywności na ćwiczeniach </w:t>
            </w:r>
          </w:p>
          <w:p w14:paraId="3EBF1EB9" w14:textId="77777777" w:rsidR="00222992" w:rsidRPr="00D353B4" w:rsidRDefault="00222992" w:rsidP="00AD3881">
            <w:pPr>
              <w:jc w:val="both"/>
            </w:pPr>
            <w:r w:rsidRPr="00D353B4">
              <w:t>Formy dokumentowania osiągniętych efektów kształcenia:</w:t>
            </w:r>
          </w:p>
          <w:p w14:paraId="450A639E" w14:textId="77777777" w:rsidR="00222992" w:rsidRPr="00D353B4" w:rsidRDefault="00222992" w:rsidP="00AD3881">
            <w:pPr>
              <w:jc w:val="both"/>
            </w:pP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4697E501" w14:textId="77777777" w:rsidTr="003801E6">
        <w:tc>
          <w:tcPr>
            <w:tcW w:w="2231" w:type="pct"/>
            <w:shd w:val="clear" w:color="auto" w:fill="auto"/>
          </w:tcPr>
          <w:p w14:paraId="1FB52691" w14:textId="77777777" w:rsidR="00222992" w:rsidRPr="00D353B4" w:rsidRDefault="00222992" w:rsidP="00AD3881">
            <w:r w:rsidRPr="00D353B4">
              <w:t>Elementy i wagi mające wpływ na ocenę końcową</w:t>
            </w:r>
          </w:p>
          <w:p w14:paraId="03955ED9" w14:textId="77777777" w:rsidR="00222992" w:rsidRPr="00D353B4" w:rsidRDefault="00222992" w:rsidP="00AD3881"/>
          <w:p w14:paraId="146459F7" w14:textId="77777777" w:rsidR="00222992" w:rsidRPr="00D353B4" w:rsidRDefault="00222992" w:rsidP="00AD3881"/>
        </w:tc>
        <w:tc>
          <w:tcPr>
            <w:tcW w:w="2769" w:type="pct"/>
            <w:shd w:val="clear" w:color="auto" w:fill="auto"/>
          </w:tcPr>
          <w:p w14:paraId="68DC15DF" w14:textId="77777777" w:rsidR="00222992" w:rsidRPr="00D353B4" w:rsidRDefault="00222992"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5E3FEE3E" w14:textId="77777777" w:rsidR="00222992" w:rsidRPr="00D353B4" w:rsidRDefault="00222992" w:rsidP="00AD3881">
            <w:pPr>
              <w:spacing w:line="252" w:lineRule="auto"/>
              <w:rPr>
                <w:rFonts w:eastAsiaTheme="minorHAnsi"/>
                <w:lang w:eastAsia="en-US"/>
              </w:rPr>
            </w:pPr>
            <w:r w:rsidRPr="00D353B4">
              <w:rPr>
                <w:rFonts w:eastAsiaTheme="minorHAnsi"/>
                <w:lang w:eastAsia="en-US"/>
              </w:rPr>
              <w:t>- sprawdziany pisemne – 50%</w:t>
            </w:r>
          </w:p>
          <w:p w14:paraId="55A39F62"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ustne – 25%</w:t>
            </w:r>
          </w:p>
          <w:p w14:paraId="01264ACC"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pisemne – 25%</w:t>
            </w:r>
          </w:p>
          <w:p w14:paraId="35101F92" w14:textId="77777777" w:rsidR="00222992" w:rsidRPr="00D353B4" w:rsidRDefault="00222992" w:rsidP="00AD3881">
            <w:pPr>
              <w:jc w:val="both"/>
            </w:pPr>
            <w:r w:rsidRPr="00D353B4">
              <w:rPr>
                <w:rFonts w:eastAsiaTheme="minorHAnsi"/>
                <w:lang w:eastAsia="en-US"/>
              </w:rPr>
              <w:lastRenderedPageBreak/>
              <w:t>Student może uzyskać ocenę wyższą o pół stopnia, jeżeli wykazał się 100% frekwencją oraz wielokrotną aktywnością w czasie zajęć.</w:t>
            </w:r>
          </w:p>
        </w:tc>
      </w:tr>
      <w:tr w:rsidR="00D353B4" w:rsidRPr="00D353B4" w14:paraId="1F4B24CF" w14:textId="77777777" w:rsidTr="003801E6">
        <w:trPr>
          <w:trHeight w:val="1182"/>
        </w:trPr>
        <w:tc>
          <w:tcPr>
            <w:tcW w:w="2231" w:type="pct"/>
            <w:shd w:val="clear" w:color="auto" w:fill="auto"/>
          </w:tcPr>
          <w:p w14:paraId="4C3928D9" w14:textId="77777777" w:rsidR="0091244A" w:rsidRPr="00D353B4" w:rsidRDefault="0091244A" w:rsidP="0091244A">
            <w:pPr>
              <w:jc w:val="both"/>
            </w:pPr>
            <w:r w:rsidRPr="00D353B4">
              <w:lastRenderedPageBreak/>
              <w:t>Bilans punktów ECTS</w:t>
            </w:r>
          </w:p>
        </w:tc>
        <w:tc>
          <w:tcPr>
            <w:tcW w:w="2769" w:type="pct"/>
            <w:shd w:val="clear" w:color="auto" w:fill="auto"/>
          </w:tcPr>
          <w:p w14:paraId="0DDBA7FC" w14:textId="77777777" w:rsidR="0091244A" w:rsidRPr="00D353B4" w:rsidRDefault="0091244A" w:rsidP="0091244A">
            <w:r w:rsidRPr="00D353B4">
              <w:t>KONTAKTOWE:</w:t>
            </w:r>
          </w:p>
          <w:p w14:paraId="3EC82D90" w14:textId="19025543" w:rsidR="0091244A" w:rsidRPr="00D353B4" w:rsidRDefault="0091244A" w:rsidP="0091244A">
            <w:r w:rsidRPr="00D353B4">
              <w:t>Udział w ćwiczeniach: 20 godz.</w:t>
            </w:r>
          </w:p>
          <w:p w14:paraId="2088BDF0" w14:textId="39479537" w:rsidR="0091244A" w:rsidRPr="00D353B4" w:rsidRDefault="0091244A" w:rsidP="0091244A">
            <w:pPr>
              <w:rPr>
                <w:u w:val="single"/>
              </w:rPr>
            </w:pPr>
            <w:r w:rsidRPr="00D353B4">
              <w:rPr>
                <w:u w:val="single"/>
              </w:rPr>
              <w:t>RAZEM KONTAKTOWE:     20 godz. / 0,8 ECTS</w:t>
            </w:r>
          </w:p>
          <w:p w14:paraId="38EB64BF" w14:textId="77777777" w:rsidR="0091244A" w:rsidRPr="00D353B4" w:rsidRDefault="0091244A" w:rsidP="0091244A"/>
          <w:p w14:paraId="3984D4F2" w14:textId="77777777" w:rsidR="0091244A" w:rsidRPr="00D353B4" w:rsidRDefault="0091244A" w:rsidP="0091244A">
            <w:r w:rsidRPr="00D353B4">
              <w:t>NIEKONTAKTOWE:</w:t>
            </w:r>
          </w:p>
          <w:p w14:paraId="37EA0E6C" w14:textId="0F387031" w:rsidR="0091244A" w:rsidRPr="00D353B4" w:rsidRDefault="0091244A" w:rsidP="0091244A">
            <w:r w:rsidRPr="00D353B4">
              <w:t>Przygotowanie do zajęć: 15 godz.</w:t>
            </w:r>
          </w:p>
          <w:p w14:paraId="29381C27" w14:textId="17E1F166" w:rsidR="0091244A" w:rsidRPr="00D353B4" w:rsidRDefault="0091244A" w:rsidP="0091244A">
            <w:r w:rsidRPr="00D353B4">
              <w:t>Przygotowanie do sprawdzianów: 15 godz.</w:t>
            </w:r>
          </w:p>
          <w:p w14:paraId="689CD29E" w14:textId="03A52CF7" w:rsidR="0091244A" w:rsidRPr="00D353B4" w:rsidRDefault="0091244A" w:rsidP="0091244A">
            <w:pPr>
              <w:rPr>
                <w:u w:val="single"/>
              </w:rPr>
            </w:pPr>
            <w:r w:rsidRPr="00D353B4">
              <w:rPr>
                <w:u w:val="single"/>
              </w:rPr>
              <w:t>RAZEM NIEKONTAKTOWE:  30 godz. / 1,2  ECTS</w:t>
            </w:r>
          </w:p>
          <w:p w14:paraId="6348D80E" w14:textId="77777777" w:rsidR="0091244A" w:rsidRPr="00D353B4" w:rsidRDefault="0091244A" w:rsidP="0091244A"/>
          <w:p w14:paraId="45A67E61" w14:textId="7C95770F" w:rsidR="0091244A" w:rsidRPr="00D353B4" w:rsidRDefault="0091244A" w:rsidP="0091244A">
            <w:r w:rsidRPr="00D353B4">
              <w:t>Łączny nakład pracy studenta to 50 godz. co odpowiada  2 punktom ECTS</w:t>
            </w:r>
          </w:p>
        </w:tc>
      </w:tr>
      <w:tr w:rsidR="0091244A" w:rsidRPr="00D353B4" w14:paraId="2B4F8279" w14:textId="77777777" w:rsidTr="003801E6">
        <w:trPr>
          <w:trHeight w:val="718"/>
        </w:trPr>
        <w:tc>
          <w:tcPr>
            <w:tcW w:w="2231" w:type="pct"/>
            <w:shd w:val="clear" w:color="auto" w:fill="auto"/>
          </w:tcPr>
          <w:p w14:paraId="20CFDD50" w14:textId="77777777" w:rsidR="0091244A" w:rsidRPr="00D353B4" w:rsidRDefault="0091244A" w:rsidP="0091244A">
            <w:r w:rsidRPr="00D353B4">
              <w:t>Nakład pracy związany z zajęciami wymagającymi bezpośredniego udziału nauczyciela akademickiego</w:t>
            </w:r>
          </w:p>
        </w:tc>
        <w:tc>
          <w:tcPr>
            <w:tcW w:w="2769" w:type="pct"/>
            <w:shd w:val="clear" w:color="auto" w:fill="auto"/>
          </w:tcPr>
          <w:p w14:paraId="27787C3F" w14:textId="44A302B8" w:rsidR="0091244A" w:rsidRPr="00D353B4" w:rsidRDefault="0091244A" w:rsidP="0091244A">
            <w:r w:rsidRPr="00D353B4">
              <w:t xml:space="preserve">- udział w ćwiczeniach – </w:t>
            </w:r>
            <w:r w:rsidR="000D6E9A" w:rsidRPr="00D353B4">
              <w:t>2</w:t>
            </w:r>
            <w:r w:rsidRPr="00D353B4">
              <w:t>0 godzin</w:t>
            </w:r>
          </w:p>
          <w:p w14:paraId="68EEC6DA" w14:textId="2A415281" w:rsidR="0091244A" w:rsidRPr="00D353B4" w:rsidRDefault="0091244A" w:rsidP="0091244A">
            <w:r w:rsidRPr="00D353B4">
              <w:t xml:space="preserve">Łącznie </w:t>
            </w:r>
            <w:r w:rsidR="000D6E9A" w:rsidRPr="00D353B4">
              <w:t>2</w:t>
            </w:r>
            <w:r w:rsidRPr="00D353B4">
              <w:t xml:space="preserve">0 godz. co odpowiada </w:t>
            </w:r>
            <w:r w:rsidR="000D6E9A" w:rsidRPr="00D353B4">
              <w:t>0,8</w:t>
            </w:r>
            <w:r w:rsidRPr="00D353B4">
              <w:t xml:space="preserve"> punktom ECTS</w:t>
            </w:r>
          </w:p>
        </w:tc>
      </w:tr>
    </w:tbl>
    <w:p w14:paraId="244D174D" w14:textId="77777777" w:rsidR="00222992" w:rsidRPr="00D353B4" w:rsidRDefault="00222992" w:rsidP="00AD3881">
      <w:pPr>
        <w:rPr>
          <w:sz w:val="28"/>
          <w:szCs w:val="28"/>
        </w:rPr>
      </w:pPr>
    </w:p>
    <w:p w14:paraId="0AF7E44E" w14:textId="7871E2B6" w:rsidR="00710F32" w:rsidRPr="00D353B4" w:rsidRDefault="00710F32" w:rsidP="00222992">
      <w:pPr>
        <w:tabs>
          <w:tab w:val="left" w:pos="4190"/>
        </w:tabs>
        <w:rPr>
          <w:b/>
          <w:sz w:val="28"/>
        </w:rPr>
      </w:pPr>
      <w:r w:rsidRPr="00D353B4">
        <w:rPr>
          <w:b/>
          <w:sz w:val="28"/>
        </w:rPr>
        <w:t>Karta opisu zajęć z modułu  język niemiecki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D353B4" w:rsidRPr="00D353B4" w14:paraId="21246604" w14:textId="77777777" w:rsidTr="003801E6">
        <w:tc>
          <w:tcPr>
            <w:tcW w:w="2000" w:type="pct"/>
            <w:shd w:val="clear" w:color="auto" w:fill="auto"/>
          </w:tcPr>
          <w:p w14:paraId="48DAA5B5" w14:textId="5B802291" w:rsidR="00222992" w:rsidRPr="00D353B4" w:rsidRDefault="00222992" w:rsidP="00222992">
            <w:r w:rsidRPr="00D353B4">
              <w:t xml:space="preserve">Nazwa kierunku studiów </w:t>
            </w:r>
          </w:p>
        </w:tc>
        <w:tc>
          <w:tcPr>
            <w:tcW w:w="3000" w:type="pct"/>
            <w:shd w:val="clear" w:color="auto" w:fill="auto"/>
          </w:tcPr>
          <w:p w14:paraId="0713E427" w14:textId="77777777" w:rsidR="00222992" w:rsidRPr="00D353B4" w:rsidRDefault="00222992" w:rsidP="00AD3881">
            <w:r w:rsidRPr="00D353B4">
              <w:t>Turystyka i rekreacja</w:t>
            </w:r>
          </w:p>
        </w:tc>
      </w:tr>
      <w:tr w:rsidR="00D353B4" w:rsidRPr="00D353B4" w14:paraId="440949C5" w14:textId="77777777" w:rsidTr="003801E6">
        <w:tc>
          <w:tcPr>
            <w:tcW w:w="2000" w:type="pct"/>
            <w:shd w:val="clear" w:color="auto" w:fill="auto"/>
          </w:tcPr>
          <w:p w14:paraId="0C6A63A0" w14:textId="77777777" w:rsidR="00222992" w:rsidRPr="00D353B4" w:rsidRDefault="00222992" w:rsidP="00AD3881">
            <w:r w:rsidRPr="00D353B4">
              <w:t>Nazwa modułu, także nazwa w języku angielskim</w:t>
            </w:r>
          </w:p>
        </w:tc>
        <w:tc>
          <w:tcPr>
            <w:tcW w:w="3000" w:type="pct"/>
            <w:shd w:val="clear" w:color="auto" w:fill="auto"/>
          </w:tcPr>
          <w:p w14:paraId="687C9F21" w14:textId="77777777" w:rsidR="00222992" w:rsidRPr="00D353B4" w:rsidRDefault="00222992" w:rsidP="00AD3881">
            <w:pPr>
              <w:rPr>
                <w:lang w:val="en-GB"/>
              </w:rPr>
            </w:pPr>
            <w:r w:rsidRPr="00D353B4">
              <w:rPr>
                <w:lang w:val="en-GB"/>
              </w:rPr>
              <w:t>Język obcy 3– Niemiecki B2</w:t>
            </w:r>
          </w:p>
          <w:p w14:paraId="0FF1A310" w14:textId="77777777" w:rsidR="00222992" w:rsidRPr="00D353B4" w:rsidRDefault="00222992" w:rsidP="00AD3881">
            <w:pPr>
              <w:rPr>
                <w:lang w:val="en-GB"/>
              </w:rPr>
            </w:pPr>
            <w:r w:rsidRPr="00D353B4">
              <w:rPr>
                <w:lang w:val="en-US"/>
              </w:rPr>
              <w:t>Foreign Language 3– German B2</w:t>
            </w:r>
          </w:p>
        </w:tc>
      </w:tr>
      <w:tr w:rsidR="00D353B4" w:rsidRPr="00D353B4" w14:paraId="48D37003" w14:textId="77777777" w:rsidTr="003801E6">
        <w:tc>
          <w:tcPr>
            <w:tcW w:w="2000" w:type="pct"/>
            <w:shd w:val="clear" w:color="auto" w:fill="auto"/>
          </w:tcPr>
          <w:p w14:paraId="00B33C7E" w14:textId="6336F42F" w:rsidR="00222992" w:rsidRPr="00D353B4" w:rsidRDefault="00222992" w:rsidP="00222992">
            <w:r w:rsidRPr="00D353B4">
              <w:t xml:space="preserve">Język wykładowy </w:t>
            </w:r>
          </w:p>
        </w:tc>
        <w:tc>
          <w:tcPr>
            <w:tcW w:w="3000" w:type="pct"/>
            <w:shd w:val="clear" w:color="auto" w:fill="auto"/>
          </w:tcPr>
          <w:p w14:paraId="77245B67" w14:textId="77777777" w:rsidR="00222992" w:rsidRPr="00D353B4" w:rsidRDefault="00222992" w:rsidP="00AD3881">
            <w:pPr>
              <w:rPr>
                <w:lang w:val="en-GB"/>
              </w:rPr>
            </w:pPr>
            <w:r w:rsidRPr="00D353B4">
              <w:rPr>
                <w:lang w:val="en-GB"/>
              </w:rPr>
              <w:t>niemiecki</w:t>
            </w:r>
          </w:p>
        </w:tc>
      </w:tr>
      <w:tr w:rsidR="00D353B4" w:rsidRPr="00D353B4" w14:paraId="27B4D9C8" w14:textId="77777777" w:rsidTr="003801E6">
        <w:tc>
          <w:tcPr>
            <w:tcW w:w="2000" w:type="pct"/>
            <w:shd w:val="clear" w:color="auto" w:fill="auto"/>
          </w:tcPr>
          <w:p w14:paraId="3E175E1E" w14:textId="4E429DD1" w:rsidR="00222992" w:rsidRPr="00D353B4" w:rsidRDefault="00222992" w:rsidP="00222992">
            <w:pPr>
              <w:autoSpaceDE w:val="0"/>
              <w:autoSpaceDN w:val="0"/>
              <w:adjustRightInd w:val="0"/>
            </w:pPr>
            <w:r w:rsidRPr="00D353B4">
              <w:t xml:space="preserve">Rodzaj modułu </w:t>
            </w:r>
          </w:p>
        </w:tc>
        <w:tc>
          <w:tcPr>
            <w:tcW w:w="3000" w:type="pct"/>
            <w:shd w:val="clear" w:color="auto" w:fill="auto"/>
          </w:tcPr>
          <w:p w14:paraId="21828855" w14:textId="77777777" w:rsidR="00222992" w:rsidRPr="00D353B4" w:rsidRDefault="00222992" w:rsidP="00AD3881">
            <w:r w:rsidRPr="00D353B4">
              <w:t>obowiązkowy</w:t>
            </w:r>
          </w:p>
        </w:tc>
      </w:tr>
      <w:tr w:rsidR="00D353B4" w:rsidRPr="00D353B4" w14:paraId="3B67813B" w14:textId="77777777" w:rsidTr="003801E6">
        <w:tc>
          <w:tcPr>
            <w:tcW w:w="2000" w:type="pct"/>
            <w:shd w:val="clear" w:color="auto" w:fill="auto"/>
          </w:tcPr>
          <w:p w14:paraId="60138A46" w14:textId="77777777" w:rsidR="00222992" w:rsidRPr="00D353B4" w:rsidRDefault="00222992" w:rsidP="00AD3881">
            <w:r w:rsidRPr="00D353B4">
              <w:t>Poziom studiów</w:t>
            </w:r>
          </w:p>
        </w:tc>
        <w:tc>
          <w:tcPr>
            <w:tcW w:w="3000" w:type="pct"/>
            <w:shd w:val="clear" w:color="auto" w:fill="auto"/>
          </w:tcPr>
          <w:p w14:paraId="68AC773E" w14:textId="77777777" w:rsidR="00222992" w:rsidRPr="00D353B4" w:rsidRDefault="00222992" w:rsidP="00AD3881">
            <w:r w:rsidRPr="00D353B4">
              <w:t xml:space="preserve">studia pierwszego stopnia </w:t>
            </w:r>
          </w:p>
        </w:tc>
      </w:tr>
      <w:tr w:rsidR="00D353B4" w:rsidRPr="00D353B4" w14:paraId="3D33D769" w14:textId="77777777" w:rsidTr="003801E6">
        <w:tc>
          <w:tcPr>
            <w:tcW w:w="2000" w:type="pct"/>
            <w:shd w:val="clear" w:color="auto" w:fill="auto"/>
          </w:tcPr>
          <w:p w14:paraId="771C0C78" w14:textId="6CAD4698" w:rsidR="00222992" w:rsidRPr="00D353B4" w:rsidRDefault="00222992" w:rsidP="00222992">
            <w:r w:rsidRPr="00D353B4">
              <w:t>Forma studiów</w:t>
            </w:r>
          </w:p>
        </w:tc>
        <w:tc>
          <w:tcPr>
            <w:tcW w:w="3000" w:type="pct"/>
            <w:shd w:val="clear" w:color="auto" w:fill="auto"/>
          </w:tcPr>
          <w:p w14:paraId="0A175C12" w14:textId="11410D9C" w:rsidR="00222992" w:rsidRPr="00D353B4" w:rsidRDefault="00944DE1" w:rsidP="00AD3881">
            <w:r w:rsidRPr="00D353B4">
              <w:t>nie</w:t>
            </w:r>
            <w:r w:rsidR="00222992" w:rsidRPr="00D353B4">
              <w:t>stacjonarne</w:t>
            </w:r>
          </w:p>
        </w:tc>
      </w:tr>
      <w:tr w:rsidR="00D353B4" w:rsidRPr="00D353B4" w14:paraId="3B060447" w14:textId="77777777" w:rsidTr="003801E6">
        <w:tc>
          <w:tcPr>
            <w:tcW w:w="2000" w:type="pct"/>
            <w:shd w:val="clear" w:color="auto" w:fill="auto"/>
          </w:tcPr>
          <w:p w14:paraId="08DBABD1" w14:textId="77777777" w:rsidR="00222992" w:rsidRPr="00D353B4" w:rsidRDefault="00222992" w:rsidP="00AD3881">
            <w:r w:rsidRPr="00D353B4">
              <w:t>Rok studiów dla kierunku</w:t>
            </w:r>
          </w:p>
        </w:tc>
        <w:tc>
          <w:tcPr>
            <w:tcW w:w="3000" w:type="pct"/>
            <w:shd w:val="clear" w:color="auto" w:fill="auto"/>
          </w:tcPr>
          <w:p w14:paraId="6E5B2E24" w14:textId="77777777" w:rsidR="00222992" w:rsidRPr="00D353B4" w:rsidRDefault="00222992" w:rsidP="00AD3881">
            <w:r w:rsidRPr="00D353B4">
              <w:t>II</w:t>
            </w:r>
          </w:p>
        </w:tc>
      </w:tr>
      <w:tr w:rsidR="00D353B4" w:rsidRPr="00D353B4" w14:paraId="2A6FD5E9" w14:textId="77777777" w:rsidTr="003801E6">
        <w:tc>
          <w:tcPr>
            <w:tcW w:w="2000" w:type="pct"/>
            <w:shd w:val="clear" w:color="auto" w:fill="auto"/>
          </w:tcPr>
          <w:p w14:paraId="70DEF287" w14:textId="77777777" w:rsidR="00222992" w:rsidRPr="00D353B4" w:rsidRDefault="00222992" w:rsidP="00AD3881">
            <w:r w:rsidRPr="00D353B4">
              <w:t>Semestr dla kierunku</w:t>
            </w:r>
          </w:p>
        </w:tc>
        <w:tc>
          <w:tcPr>
            <w:tcW w:w="3000" w:type="pct"/>
            <w:shd w:val="clear" w:color="auto" w:fill="auto"/>
          </w:tcPr>
          <w:p w14:paraId="340B23F9" w14:textId="77777777" w:rsidR="00222992" w:rsidRPr="00D353B4" w:rsidRDefault="00222992" w:rsidP="00AD3881">
            <w:r w:rsidRPr="00D353B4">
              <w:t>3</w:t>
            </w:r>
          </w:p>
        </w:tc>
      </w:tr>
      <w:tr w:rsidR="00D353B4" w:rsidRPr="00D353B4" w14:paraId="5EB46343" w14:textId="77777777" w:rsidTr="003801E6">
        <w:tc>
          <w:tcPr>
            <w:tcW w:w="2000" w:type="pct"/>
            <w:shd w:val="clear" w:color="auto" w:fill="auto"/>
          </w:tcPr>
          <w:p w14:paraId="1F6E05F1" w14:textId="46BFAD1B" w:rsidR="00222992" w:rsidRPr="00D353B4" w:rsidRDefault="00222992" w:rsidP="00AD3881">
            <w:pPr>
              <w:autoSpaceDE w:val="0"/>
              <w:autoSpaceDN w:val="0"/>
              <w:adjustRightInd w:val="0"/>
            </w:pPr>
            <w:r w:rsidRPr="00D353B4">
              <w:t>Liczba punktów ECTS z podziałem na kontaktowe/</w:t>
            </w:r>
            <w:r w:rsidR="003801E6" w:rsidRPr="00D353B4">
              <w:t xml:space="preserve"> </w:t>
            </w:r>
            <w:r w:rsidRPr="00D353B4">
              <w:t>niekontaktowe</w:t>
            </w:r>
          </w:p>
        </w:tc>
        <w:tc>
          <w:tcPr>
            <w:tcW w:w="3000" w:type="pct"/>
            <w:shd w:val="clear" w:color="auto" w:fill="auto"/>
          </w:tcPr>
          <w:p w14:paraId="5AE6AE2A" w14:textId="4FFEB464" w:rsidR="00222992" w:rsidRPr="00D353B4" w:rsidRDefault="000D6E9A" w:rsidP="00AD3881">
            <w:r w:rsidRPr="00D353B4">
              <w:t>2 (0,8/1,2)</w:t>
            </w:r>
          </w:p>
        </w:tc>
      </w:tr>
      <w:tr w:rsidR="00D353B4" w:rsidRPr="00D353B4" w14:paraId="3FF7B131" w14:textId="77777777" w:rsidTr="003801E6">
        <w:tc>
          <w:tcPr>
            <w:tcW w:w="2000" w:type="pct"/>
            <w:shd w:val="clear" w:color="auto" w:fill="auto"/>
          </w:tcPr>
          <w:p w14:paraId="4950F1A8" w14:textId="77777777" w:rsidR="00222992" w:rsidRPr="00D353B4" w:rsidRDefault="00222992" w:rsidP="00AD3881">
            <w:pPr>
              <w:autoSpaceDE w:val="0"/>
              <w:autoSpaceDN w:val="0"/>
              <w:adjustRightInd w:val="0"/>
            </w:pPr>
            <w:r w:rsidRPr="00D353B4">
              <w:t>Tytuł naukowy/stopień naukowy, imię i nazwisko osoby odpowiedzialnej za moduł</w:t>
            </w:r>
          </w:p>
        </w:tc>
        <w:tc>
          <w:tcPr>
            <w:tcW w:w="3000" w:type="pct"/>
            <w:shd w:val="clear" w:color="auto" w:fill="auto"/>
          </w:tcPr>
          <w:p w14:paraId="41539E96" w14:textId="77777777" w:rsidR="00222992" w:rsidRPr="00D353B4" w:rsidRDefault="00222992" w:rsidP="00AD3881">
            <w:r w:rsidRPr="00D353B4">
              <w:t>mgr Anna Gruszecka</w:t>
            </w:r>
          </w:p>
        </w:tc>
      </w:tr>
      <w:tr w:rsidR="00D353B4" w:rsidRPr="00D353B4" w14:paraId="4A04FE13" w14:textId="77777777" w:rsidTr="003801E6">
        <w:tc>
          <w:tcPr>
            <w:tcW w:w="2000" w:type="pct"/>
            <w:shd w:val="clear" w:color="auto" w:fill="auto"/>
          </w:tcPr>
          <w:p w14:paraId="14C323F4" w14:textId="4E7A3618" w:rsidR="00222992" w:rsidRPr="00D353B4" w:rsidRDefault="00222992" w:rsidP="00222992">
            <w:r w:rsidRPr="00D353B4">
              <w:t>Jednostka oferująca moduł</w:t>
            </w:r>
          </w:p>
        </w:tc>
        <w:tc>
          <w:tcPr>
            <w:tcW w:w="3000" w:type="pct"/>
            <w:shd w:val="clear" w:color="auto" w:fill="auto"/>
          </w:tcPr>
          <w:p w14:paraId="1D470E86" w14:textId="77777777" w:rsidR="00222992" w:rsidRPr="00D353B4" w:rsidRDefault="00222992" w:rsidP="00AD3881">
            <w:r w:rsidRPr="00D353B4">
              <w:t>Centrum Nauczania Języków Obcych i Certyfikacji</w:t>
            </w:r>
          </w:p>
        </w:tc>
      </w:tr>
      <w:tr w:rsidR="00D353B4" w:rsidRPr="00D353B4" w14:paraId="761CFBF3" w14:textId="77777777" w:rsidTr="003801E6">
        <w:tc>
          <w:tcPr>
            <w:tcW w:w="2000" w:type="pct"/>
            <w:shd w:val="clear" w:color="auto" w:fill="auto"/>
          </w:tcPr>
          <w:p w14:paraId="3C93FF1C" w14:textId="77777777" w:rsidR="00D22916" w:rsidRPr="00D353B4" w:rsidRDefault="00D22916" w:rsidP="00D22916">
            <w:r w:rsidRPr="00D353B4">
              <w:t>Cel modułu</w:t>
            </w:r>
          </w:p>
          <w:p w14:paraId="14AEB7B5" w14:textId="77777777" w:rsidR="00D22916" w:rsidRPr="00D353B4" w:rsidRDefault="00D22916" w:rsidP="00D22916"/>
        </w:tc>
        <w:tc>
          <w:tcPr>
            <w:tcW w:w="3000" w:type="pct"/>
            <w:shd w:val="clear" w:color="auto" w:fill="auto"/>
          </w:tcPr>
          <w:p w14:paraId="4F7F9DC5" w14:textId="77777777" w:rsidR="00D22916" w:rsidRPr="00D353B4" w:rsidRDefault="00D22916" w:rsidP="00D22916">
            <w:pPr>
              <w:jc w:val="both"/>
            </w:pPr>
            <w:r w:rsidRPr="00D353B4">
              <w:t>Zaawansowane rozwinięcie kompetencji językowych w zakresie czytania, pisania, słuchania, mówienia. Podniesienie kompetencji językowych w zakresie słownictwa zawodowego i specjalistycznego.</w:t>
            </w:r>
          </w:p>
          <w:p w14:paraId="6DD478D0" w14:textId="77777777" w:rsidR="00D22916" w:rsidRPr="00D353B4" w:rsidRDefault="00D22916" w:rsidP="00D22916">
            <w:pPr>
              <w:jc w:val="both"/>
            </w:pPr>
            <w:r w:rsidRPr="00D353B4">
              <w:t>Rozwijanie zawansowanych umiejętności poprawnej komunikacji w środowisku zawodowym.</w:t>
            </w:r>
          </w:p>
          <w:p w14:paraId="185E562F" w14:textId="0B2BB322" w:rsidR="00D22916" w:rsidRPr="00D353B4" w:rsidRDefault="00D22916" w:rsidP="00D22916">
            <w:pPr>
              <w:autoSpaceDE w:val="0"/>
              <w:autoSpaceDN w:val="0"/>
              <w:adjustRightInd w:val="0"/>
            </w:pPr>
            <w:r w:rsidRPr="00D353B4">
              <w:t>Przekazanie wiedzy niezbędnej do stosowania zaawansowanych struktur gramatycznych oraz technik pracy ze zawodowym obcojęzycznym tekstem źródłowym.</w:t>
            </w:r>
          </w:p>
        </w:tc>
      </w:tr>
      <w:tr w:rsidR="00D353B4" w:rsidRPr="00D353B4" w14:paraId="73E69078" w14:textId="77777777" w:rsidTr="003801E6">
        <w:trPr>
          <w:trHeight w:val="236"/>
        </w:trPr>
        <w:tc>
          <w:tcPr>
            <w:tcW w:w="2000" w:type="pct"/>
            <w:vMerge w:val="restart"/>
            <w:shd w:val="clear" w:color="auto" w:fill="auto"/>
          </w:tcPr>
          <w:p w14:paraId="50FA7FEE" w14:textId="77777777" w:rsidR="00D22916" w:rsidRPr="00D353B4" w:rsidRDefault="00D22916" w:rsidP="00D22916">
            <w:pPr>
              <w:jc w:val="both"/>
            </w:pPr>
            <w:r w:rsidRPr="00D353B4">
              <w:t xml:space="preserve">Efekty uczenia się dla modułu to opis zasobu wiedzy, umiejętności i kompetencji społecznych, które </w:t>
            </w:r>
            <w:r w:rsidRPr="00D353B4">
              <w:lastRenderedPageBreak/>
              <w:t>student osiągnie po zrealizowaniu zajęć.</w:t>
            </w:r>
          </w:p>
        </w:tc>
        <w:tc>
          <w:tcPr>
            <w:tcW w:w="3000" w:type="pct"/>
            <w:shd w:val="clear" w:color="auto" w:fill="auto"/>
          </w:tcPr>
          <w:p w14:paraId="350AA19B" w14:textId="2CE801E9" w:rsidR="00D22916" w:rsidRPr="00D353B4" w:rsidRDefault="00D22916" w:rsidP="00D22916">
            <w:r w:rsidRPr="00D353B4">
              <w:lastRenderedPageBreak/>
              <w:t xml:space="preserve">Wiedza: </w:t>
            </w:r>
          </w:p>
        </w:tc>
      </w:tr>
      <w:tr w:rsidR="00D353B4" w:rsidRPr="00D353B4" w14:paraId="07B9CF77" w14:textId="77777777" w:rsidTr="003801E6">
        <w:trPr>
          <w:trHeight w:val="233"/>
        </w:trPr>
        <w:tc>
          <w:tcPr>
            <w:tcW w:w="2000" w:type="pct"/>
            <w:vMerge/>
            <w:shd w:val="clear" w:color="auto" w:fill="auto"/>
          </w:tcPr>
          <w:p w14:paraId="6F4151A3" w14:textId="77777777" w:rsidR="00D22916" w:rsidRPr="00D353B4" w:rsidRDefault="00D22916" w:rsidP="00D22916">
            <w:pPr>
              <w:rPr>
                <w:highlight w:val="yellow"/>
              </w:rPr>
            </w:pPr>
          </w:p>
        </w:tc>
        <w:tc>
          <w:tcPr>
            <w:tcW w:w="3000" w:type="pct"/>
            <w:shd w:val="clear" w:color="auto" w:fill="auto"/>
          </w:tcPr>
          <w:p w14:paraId="37E5D8C5" w14:textId="592489FF" w:rsidR="00D22916" w:rsidRPr="00D353B4" w:rsidRDefault="00D22916" w:rsidP="00D22916">
            <w:r w:rsidRPr="00D353B4">
              <w:t>1.</w:t>
            </w:r>
          </w:p>
        </w:tc>
      </w:tr>
      <w:tr w:rsidR="00D353B4" w:rsidRPr="00D353B4" w14:paraId="3A367B37" w14:textId="77777777" w:rsidTr="003801E6">
        <w:trPr>
          <w:trHeight w:val="233"/>
        </w:trPr>
        <w:tc>
          <w:tcPr>
            <w:tcW w:w="2000" w:type="pct"/>
            <w:vMerge/>
            <w:shd w:val="clear" w:color="auto" w:fill="auto"/>
          </w:tcPr>
          <w:p w14:paraId="7E58D028" w14:textId="77777777" w:rsidR="00D22916" w:rsidRPr="00D353B4" w:rsidRDefault="00D22916" w:rsidP="00D22916">
            <w:pPr>
              <w:rPr>
                <w:highlight w:val="yellow"/>
              </w:rPr>
            </w:pPr>
          </w:p>
        </w:tc>
        <w:tc>
          <w:tcPr>
            <w:tcW w:w="3000" w:type="pct"/>
            <w:shd w:val="clear" w:color="auto" w:fill="auto"/>
          </w:tcPr>
          <w:p w14:paraId="30369D1F" w14:textId="43640701" w:rsidR="00D22916" w:rsidRPr="00D353B4" w:rsidRDefault="00D22916" w:rsidP="00D22916">
            <w:r w:rsidRPr="00D353B4">
              <w:t>2.</w:t>
            </w:r>
          </w:p>
        </w:tc>
      </w:tr>
      <w:tr w:rsidR="00D353B4" w:rsidRPr="00D353B4" w14:paraId="41BA513B" w14:textId="77777777" w:rsidTr="003801E6">
        <w:trPr>
          <w:trHeight w:val="233"/>
        </w:trPr>
        <w:tc>
          <w:tcPr>
            <w:tcW w:w="2000" w:type="pct"/>
            <w:vMerge/>
            <w:shd w:val="clear" w:color="auto" w:fill="auto"/>
          </w:tcPr>
          <w:p w14:paraId="5721B55C" w14:textId="77777777" w:rsidR="00D22916" w:rsidRPr="00D353B4" w:rsidRDefault="00D22916" w:rsidP="00D22916">
            <w:pPr>
              <w:rPr>
                <w:highlight w:val="yellow"/>
              </w:rPr>
            </w:pPr>
          </w:p>
        </w:tc>
        <w:tc>
          <w:tcPr>
            <w:tcW w:w="3000" w:type="pct"/>
            <w:shd w:val="clear" w:color="auto" w:fill="auto"/>
          </w:tcPr>
          <w:p w14:paraId="43377618" w14:textId="5762A87E" w:rsidR="00D22916" w:rsidRPr="00D353B4" w:rsidRDefault="00D22916" w:rsidP="00D22916">
            <w:r w:rsidRPr="00D353B4">
              <w:t>Umiejętności:</w:t>
            </w:r>
          </w:p>
        </w:tc>
      </w:tr>
      <w:tr w:rsidR="00D353B4" w:rsidRPr="00D353B4" w14:paraId="654C5837" w14:textId="77777777" w:rsidTr="003801E6">
        <w:trPr>
          <w:trHeight w:val="233"/>
        </w:trPr>
        <w:tc>
          <w:tcPr>
            <w:tcW w:w="2000" w:type="pct"/>
            <w:vMerge/>
            <w:shd w:val="clear" w:color="auto" w:fill="auto"/>
          </w:tcPr>
          <w:p w14:paraId="23CB2E76" w14:textId="77777777" w:rsidR="00D22916" w:rsidRPr="00D353B4" w:rsidRDefault="00D22916" w:rsidP="00D22916">
            <w:pPr>
              <w:rPr>
                <w:highlight w:val="yellow"/>
              </w:rPr>
            </w:pPr>
          </w:p>
        </w:tc>
        <w:tc>
          <w:tcPr>
            <w:tcW w:w="3000" w:type="pct"/>
            <w:shd w:val="clear" w:color="auto" w:fill="auto"/>
          </w:tcPr>
          <w:p w14:paraId="44C2192B" w14:textId="7A23FF14" w:rsidR="00D22916" w:rsidRPr="00D353B4" w:rsidRDefault="00D22916" w:rsidP="00D22916">
            <w:r w:rsidRPr="00D353B4">
              <w:t>U1. Posiada umiejętność formułowania dłuższych, złożonych wypowiedzi na tematy zawodowe z wykorzystaniem elementów języka specjalistycznego.</w:t>
            </w:r>
          </w:p>
        </w:tc>
      </w:tr>
      <w:tr w:rsidR="00D353B4" w:rsidRPr="00D353B4" w14:paraId="1A7ED79A" w14:textId="77777777" w:rsidTr="003801E6">
        <w:trPr>
          <w:trHeight w:val="233"/>
        </w:trPr>
        <w:tc>
          <w:tcPr>
            <w:tcW w:w="2000" w:type="pct"/>
            <w:vMerge/>
            <w:shd w:val="clear" w:color="auto" w:fill="auto"/>
          </w:tcPr>
          <w:p w14:paraId="3CE12EC4" w14:textId="77777777" w:rsidR="00D22916" w:rsidRPr="00D353B4" w:rsidRDefault="00D22916" w:rsidP="00D22916">
            <w:pPr>
              <w:rPr>
                <w:highlight w:val="yellow"/>
              </w:rPr>
            </w:pPr>
          </w:p>
        </w:tc>
        <w:tc>
          <w:tcPr>
            <w:tcW w:w="3000" w:type="pct"/>
            <w:shd w:val="clear" w:color="auto" w:fill="auto"/>
          </w:tcPr>
          <w:p w14:paraId="25CBE78D" w14:textId="080441BA" w:rsidR="00D22916" w:rsidRPr="00D353B4" w:rsidRDefault="00D22916" w:rsidP="00D22916">
            <w:r w:rsidRPr="00D353B4">
              <w:t>U2. Posiada umiejętność czytania ze zrozumieniem tekstów o tematyce bieżącej oraz artykułów zawodowych.</w:t>
            </w:r>
          </w:p>
        </w:tc>
      </w:tr>
      <w:tr w:rsidR="00D353B4" w:rsidRPr="00D353B4" w14:paraId="610BC2C7" w14:textId="77777777" w:rsidTr="003801E6">
        <w:trPr>
          <w:trHeight w:val="233"/>
        </w:trPr>
        <w:tc>
          <w:tcPr>
            <w:tcW w:w="2000" w:type="pct"/>
            <w:vMerge/>
            <w:shd w:val="clear" w:color="auto" w:fill="auto"/>
          </w:tcPr>
          <w:p w14:paraId="0F21FE73" w14:textId="77777777" w:rsidR="00D22916" w:rsidRPr="00D353B4" w:rsidRDefault="00D22916" w:rsidP="00D22916">
            <w:pPr>
              <w:rPr>
                <w:highlight w:val="yellow"/>
              </w:rPr>
            </w:pPr>
          </w:p>
        </w:tc>
        <w:tc>
          <w:tcPr>
            <w:tcW w:w="3000" w:type="pct"/>
            <w:shd w:val="clear" w:color="auto" w:fill="auto"/>
          </w:tcPr>
          <w:p w14:paraId="262B2A8A" w14:textId="6D6DA878" w:rsidR="00D22916" w:rsidRPr="00D353B4" w:rsidRDefault="00D22916" w:rsidP="00D22916">
            <w:r w:rsidRPr="00D353B4">
              <w:t xml:space="preserve">U3. Rozumie sens dłuższych  wypowiedzi, zawodowych wykładów, prezentacji, audycji radiowych. </w:t>
            </w:r>
          </w:p>
        </w:tc>
      </w:tr>
      <w:tr w:rsidR="00D353B4" w:rsidRPr="00D353B4" w14:paraId="58CFA1FF" w14:textId="77777777" w:rsidTr="003801E6">
        <w:trPr>
          <w:trHeight w:val="233"/>
        </w:trPr>
        <w:tc>
          <w:tcPr>
            <w:tcW w:w="2000" w:type="pct"/>
            <w:vMerge/>
            <w:shd w:val="clear" w:color="auto" w:fill="auto"/>
          </w:tcPr>
          <w:p w14:paraId="1B3C338C" w14:textId="77777777" w:rsidR="00D22916" w:rsidRPr="00D353B4" w:rsidRDefault="00D22916" w:rsidP="00D22916">
            <w:pPr>
              <w:rPr>
                <w:highlight w:val="yellow"/>
              </w:rPr>
            </w:pPr>
          </w:p>
        </w:tc>
        <w:tc>
          <w:tcPr>
            <w:tcW w:w="3000" w:type="pct"/>
            <w:shd w:val="clear" w:color="auto" w:fill="auto"/>
          </w:tcPr>
          <w:p w14:paraId="6F9240DF" w14:textId="432F048E" w:rsidR="00D22916" w:rsidRPr="00D353B4" w:rsidRDefault="00D22916" w:rsidP="00D22916">
            <w:r w:rsidRPr="00D353B4">
              <w:t>U4. Konstruuje w formie dłuższej pisemnej notatki, raporty z wykorzystaniem słownictwa oraz zwrotów z dyscypliny związanej ze studiowanym kierunkiem studiów.</w:t>
            </w:r>
          </w:p>
        </w:tc>
      </w:tr>
      <w:tr w:rsidR="00D353B4" w:rsidRPr="00D353B4" w14:paraId="6CA902BB" w14:textId="77777777" w:rsidTr="003801E6">
        <w:trPr>
          <w:trHeight w:val="233"/>
        </w:trPr>
        <w:tc>
          <w:tcPr>
            <w:tcW w:w="2000" w:type="pct"/>
            <w:vMerge/>
            <w:shd w:val="clear" w:color="auto" w:fill="auto"/>
          </w:tcPr>
          <w:p w14:paraId="30869E90" w14:textId="77777777" w:rsidR="00D22916" w:rsidRPr="00D353B4" w:rsidRDefault="00D22916" w:rsidP="00D22916">
            <w:pPr>
              <w:rPr>
                <w:highlight w:val="yellow"/>
              </w:rPr>
            </w:pPr>
          </w:p>
        </w:tc>
        <w:tc>
          <w:tcPr>
            <w:tcW w:w="3000" w:type="pct"/>
            <w:shd w:val="clear" w:color="auto" w:fill="auto"/>
          </w:tcPr>
          <w:p w14:paraId="377DB582" w14:textId="77787D17" w:rsidR="00D22916" w:rsidRPr="00D353B4" w:rsidRDefault="00D22916" w:rsidP="00D22916">
            <w:r w:rsidRPr="00D353B4">
              <w:t>Kompetencje społeczne:</w:t>
            </w:r>
          </w:p>
        </w:tc>
      </w:tr>
      <w:tr w:rsidR="00D353B4" w:rsidRPr="00D353B4" w14:paraId="37D21D9F" w14:textId="77777777" w:rsidTr="003801E6">
        <w:trPr>
          <w:trHeight w:val="233"/>
        </w:trPr>
        <w:tc>
          <w:tcPr>
            <w:tcW w:w="2000" w:type="pct"/>
            <w:vMerge/>
            <w:shd w:val="clear" w:color="auto" w:fill="auto"/>
          </w:tcPr>
          <w:p w14:paraId="2ADABD37" w14:textId="77777777" w:rsidR="00D22916" w:rsidRPr="00D353B4" w:rsidRDefault="00D22916" w:rsidP="00D22916">
            <w:pPr>
              <w:rPr>
                <w:highlight w:val="yellow"/>
              </w:rPr>
            </w:pPr>
          </w:p>
        </w:tc>
        <w:tc>
          <w:tcPr>
            <w:tcW w:w="3000" w:type="pct"/>
            <w:shd w:val="clear" w:color="auto" w:fill="auto"/>
          </w:tcPr>
          <w:p w14:paraId="2499B56F" w14:textId="2EBB3102" w:rsidR="00D22916" w:rsidRPr="00D353B4" w:rsidRDefault="00D22916" w:rsidP="00D22916">
            <w:r w:rsidRPr="00D353B4">
              <w:t xml:space="preserve">K1. </w:t>
            </w:r>
            <w:r w:rsidR="007024EA" w:rsidRPr="00D353B4">
              <w:t>Jest gotów do krytycznej oceny posiadanych praktycznych umiejętności językowych.</w:t>
            </w:r>
          </w:p>
        </w:tc>
      </w:tr>
      <w:tr w:rsidR="00D353B4" w:rsidRPr="00D353B4" w14:paraId="3094176E" w14:textId="77777777" w:rsidTr="003801E6">
        <w:trPr>
          <w:trHeight w:val="233"/>
        </w:trPr>
        <w:tc>
          <w:tcPr>
            <w:tcW w:w="2000" w:type="pct"/>
            <w:shd w:val="clear" w:color="auto" w:fill="auto"/>
          </w:tcPr>
          <w:p w14:paraId="12C71C61" w14:textId="77777777" w:rsidR="00D22916" w:rsidRPr="00D353B4" w:rsidRDefault="00D22916" w:rsidP="00D22916">
            <w:pPr>
              <w:rPr>
                <w:highlight w:val="yellow"/>
              </w:rPr>
            </w:pPr>
            <w:r w:rsidRPr="00D353B4">
              <w:t>Odniesienie modułowych efektów uczenia się do kierunkowych efektów uczenia się</w:t>
            </w:r>
          </w:p>
        </w:tc>
        <w:tc>
          <w:tcPr>
            <w:tcW w:w="3000" w:type="pct"/>
            <w:shd w:val="clear" w:color="auto" w:fill="auto"/>
          </w:tcPr>
          <w:p w14:paraId="31B0FD13" w14:textId="77777777" w:rsidR="00D22916" w:rsidRPr="00D353B4" w:rsidRDefault="00D22916" w:rsidP="00D22916">
            <w:r w:rsidRPr="00D353B4">
              <w:t>U1 – TR_U08, TR_U010, TR_U011</w:t>
            </w:r>
          </w:p>
          <w:p w14:paraId="6DE97E97" w14:textId="77777777" w:rsidR="00D22916" w:rsidRPr="00D353B4" w:rsidRDefault="00D22916" w:rsidP="00D22916">
            <w:r w:rsidRPr="00D353B4">
              <w:t>U2 – TR_U08, TR_U010, TR_U011</w:t>
            </w:r>
          </w:p>
          <w:p w14:paraId="31AA6C01" w14:textId="77777777" w:rsidR="00D22916" w:rsidRPr="00D353B4" w:rsidRDefault="00D22916" w:rsidP="00D22916">
            <w:r w:rsidRPr="00D353B4">
              <w:t>U3 – TR_U010, TR_U011</w:t>
            </w:r>
          </w:p>
          <w:p w14:paraId="71FE33A8" w14:textId="77777777" w:rsidR="00D22916" w:rsidRPr="00D353B4" w:rsidRDefault="00D22916" w:rsidP="00D22916">
            <w:r w:rsidRPr="00D353B4">
              <w:t>U4 -  TR_U010, TR_U011</w:t>
            </w:r>
          </w:p>
          <w:p w14:paraId="35058A36" w14:textId="4010B74E" w:rsidR="00D22916" w:rsidRPr="00D353B4" w:rsidRDefault="00D22916" w:rsidP="00D22916">
            <w:r w:rsidRPr="00D353B4">
              <w:t>K1 – TR_K01</w:t>
            </w:r>
          </w:p>
        </w:tc>
      </w:tr>
      <w:tr w:rsidR="00D353B4" w:rsidRPr="00D353B4" w14:paraId="2C809FA2" w14:textId="77777777" w:rsidTr="003801E6">
        <w:tc>
          <w:tcPr>
            <w:tcW w:w="2000" w:type="pct"/>
            <w:shd w:val="clear" w:color="auto" w:fill="auto"/>
          </w:tcPr>
          <w:p w14:paraId="3C539A52" w14:textId="77777777" w:rsidR="00D22916" w:rsidRPr="00D353B4" w:rsidRDefault="00D22916" w:rsidP="00D22916">
            <w:r w:rsidRPr="00D353B4">
              <w:t>Odniesienie modułowych efektów uczenia się do efektów inżynierskich (jeżeli dotyczy)</w:t>
            </w:r>
          </w:p>
        </w:tc>
        <w:tc>
          <w:tcPr>
            <w:tcW w:w="3000" w:type="pct"/>
            <w:shd w:val="clear" w:color="auto" w:fill="auto"/>
          </w:tcPr>
          <w:p w14:paraId="6E5420F1" w14:textId="460D5180" w:rsidR="00D22916" w:rsidRPr="00D353B4" w:rsidRDefault="00D22916" w:rsidP="00D22916">
            <w:pPr>
              <w:jc w:val="both"/>
            </w:pPr>
            <w:r w:rsidRPr="00D353B4">
              <w:t xml:space="preserve">nie dotyczy </w:t>
            </w:r>
          </w:p>
        </w:tc>
      </w:tr>
      <w:tr w:rsidR="00D353B4" w:rsidRPr="00D353B4" w14:paraId="6752C3F7" w14:textId="77777777" w:rsidTr="003801E6">
        <w:tc>
          <w:tcPr>
            <w:tcW w:w="2000" w:type="pct"/>
            <w:shd w:val="clear" w:color="auto" w:fill="auto"/>
          </w:tcPr>
          <w:p w14:paraId="5D78DAD9" w14:textId="77777777" w:rsidR="00D22916" w:rsidRPr="00D353B4" w:rsidRDefault="00D22916" w:rsidP="00D22916">
            <w:r w:rsidRPr="00D353B4">
              <w:t xml:space="preserve">Treści programowe modułu </w:t>
            </w:r>
          </w:p>
          <w:p w14:paraId="00709E3D" w14:textId="77777777" w:rsidR="00D22916" w:rsidRPr="00D353B4" w:rsidRDefault="00D22916" w:rsidP="00D22916"/>
        </w:tc>
        <w:tc>
          <w:tcPr>
            <w:tcW w:w="3000" w:type="pct"/>
            <w:shd w:val="clear" w:color="auto" w:fill="auto"/>
          </w:tcPr>
          <w:p w14:paraId="07FC7917" w14:textId="77777777" w:rsidR="00D22916" w:rsidRPr="00D353B4" w:rsidRDefault="00D22916" w:rsidP="00D22916">
            <w:r w:rsidRPr="00D353B4">
              <w:t>Prowadzone w ramach modułu zajęcia przygotowane są w oparciu o podręcznik do nauki języka akademickiego oraz materiałów do nauczania języków specjalistycznych związanych z kierunkiem studiów. Obejmują rozszerzenie słownictwa zawodowego w zakresie autoprezentacji, zainteresowań, życia w społeczeństwie, nowoczesnych technologii oraz pracy zawodowej.</w:t>
            </w:r>
          </w:p>
          <w:p w14:paraId="7BBE15CF" w14:textId="77777777" w:rsidR="00D22916" w:rsidRPr="00D353B4" w:rsidRDefault="00D22916" w:rsidP="00D22916">
            <w:r w:rsidRPr="00D353B4">
              <w:t xml:space="preserve">W czasie ćwiczeń zostanie wprowadzone słownictwo specjalistyczne i naukowe z reprezentowanej dziedziny naukowej, studenci zostaną przygotowani do czytania ze zrozumieniem literatury fachowej i samodzielnej pracy z tekstem źródłowym. </w:t>
            </w:r>
          </w:p>
          <w:p w14:paraId="465797B7" w14:textId="77777777" w:rsidR="00D22916" w:rsidRPr="00D353B4" w:rsidRDefault="00D22916" w:rsidP="00D22916">
            <w:r w:rsidRPr="00D353B4">
              <w:t>Moduł obejmuje również ćwiczenie zaawansowanych struktur gramatycznych i leksykalnych celem osiągnięcia przez studenta bardzo sprawnej komunikacji.</w:t>
            </w:r>
          </w:p>
          <w:p w14:paraId="7761359D" w14:textId="29642884" w:rsidR="00D22916" w:rsidRPr="00D353B4" w:rsidRDefault="00D22916" w:rsidP="00D22916">
            <w:r w:rsidRPr="00D353B4">
              <w:t>Moduł ma również za zadanie bardziej szczegółowe i specjalistyczne zapoznanie studenta  z kulturą danego obszaru językowego.</w:t>
            </w:r>
          </w:p>
        </w:tc>
      </w:tr>
      <w:tr w:rsidR="00D353B4" w:rsidRPr="00D353B4" w14:paraId="7C7FDFF8" w14:textId="77777777" w:rsidTr="003801E6">
        <w:tc>
          <w:tcPr>
            <w:tcW w:w="2000" w:type="pct"/>
            <w:shd w:val="clear" w:color="auto" w:fill="auto"/>
          </w:tcPr>
          <w:p w14:paraId="6D34C55A" w14:textId="77777777" w:rsidR="00222992" w:rsidRPr="00D353B4" w:rsidRDefault="00222992" w:rsidP="00AD3881">
            <w:r w:rsidRPr="00D353B4">
              <w:t>Wykaz literatury podstawowej i uzupełniającej</w:t>
            </w:r>
          </w:p>
        </w:tc>
        <w:tc>
          <w:tcPr>
            <w:tcW w:w="3000" w:type="pct"/>
            <w:shd w:val="clear" w:color="auto" w:fill="auto"/>
          </w:tcPr>
          <w:p w14:paraId="1C83F9BF" w14:textId="77777777" w:rsidR="00222992" w:rsidRPr="00D353B4" w:rsidRDefault="00222992" w:rsidP="00AD3881">
            <w:r w:rsidRPr="00D353B4">
              <w:t>Literatura obowiązkowa:</w:t>
            </w:r>
          </w:p>
          <w:p w14:paraId="0E10C52B" w14:textId="77777777" w:rsidR="00222992" w:rsidRPr="00D353B4" w:rsidRDefault="00222992" w:rsidP="00667F61">
            <w:pPr>
              <w:pStyle w:val="Akapitzlist"/>
              <w:numPr>
                <w:ilvl w:val="0"/>
                <w:numId w:val="23"/>
              </w:numPr>
              <w:suppressAutoHyphens w:val="0"/>
              <w:autoSpaceDN/>
              <w:spacing w:line="240" w:lineRule="auto"/>
              <w:contextualSpacing/>
              <w:jc w:val="left"/>
              <w:textAlignment w:val="auto"/>
              <w:rPr>
                <w:rFonts w:ascii="Times New Roman" w:hAnsi="Times New Roman"/>
                <w:sz w:val="24"/>
                <w:szCs w:val="24"/>
                <w:lang w:val="de-DE"/>
              </w:rPr>
            </w:pPr>
            <w:r w:rsidRPr="00D353B4">
              <w:rPr>
                <w:rFonts w:ascii="Times New Roman" w:hAnsi="Times New Roman"/>
                <w:sz w:val="24"/>
                <w:szCs w:val="24"/>
                <w:lang w:val="de-DE"/>
              </w:rPr>
              <w:t>S. Schmohl, B. Schenk, Akademie Deutsch, Hueber, 2019</w:t>
            </w:r>
          </w:p>
          <w:p w14:paraId="3468BF9D" w14:textId="77777777" w:rsidR="00222992" w:rsidRPr="00D353B4" w:rsidRDefault="00222992" w:rsidP="00AD3881">
            <w:pPr>
              <w:rPr>
                <w:lang w:val="de-DE"/>
              </w:rPr>
            </w:pPr>
            <w:r w:rsidRPr="00D353B4">
              <w:rPr>
                <w:lang w:val="de-DE"/>
              </w:rPr>
              <w:t>Literatura uzupełniająca:</w:t>
            </w:r>
          </w:p>
          <w:p w14:paraId="318BBE55" w14:textId="77777777" w:rsidR="00222992" w:rsidRPr="00D353B4" w:rsidRDefault="00222992" w:rsidP="00667F61">
            <w:pPr>
              <w:pStyle w:val="Akapitzlist"/>
              <w:numPr>
                <w:ilvl w:val="0"/>
                <w:numId w:val="24"/>
              </w:numPr>
              <w:suppressAutoHyphens w:val="0"/>
              <w:autoSpaceDN/>
              <w:spacing w:line="240" w:lineRule="auto"/>
              <w:contextualSpacing/>
              <w:jc w:val="left"/>
              <w:textAlignment w:val="auto"/>
              <w:rPr>
                <w:rFonts w:ascii="Times New Roman" w:hAnsi="Times New Roman"/>
                <w:sz w:val="24"/>
                <w:szCs w:val="24"/>
                <w:lang w:val="de-DE"/>
              </w:rPr>
            </w:pPr>
            <w:r w:rsidRPr="00D353B4">
              <w:rPr>
                <w:rFonts w:ascii="Times New Roman" w:hAnsi="Times New Roman"/>
                <w:sz w:val="24"/>
                <w:szCs w:val="24"/>
                <w:lang w:val="de-DE"/>
              </w:rPr>
              <w:t>N. Becker, J. Braunert, Alltag, Beruf &amp; Co., Hueber 2013</w:t>
            </w:r>
          </w:p>
          <w:p w14:paraId="5911839E" w14:textId="77777777" w:rsidR="00222992" w:rsidRPr="00D353B4" w:rsidRDefault="00222992" w:rsidP="00667F61">
            <w:pPr>
              <w:pStyle w:val="Akapitzlist"/>
              <w:numPr>
                <w:ilvl w:val="0"/>
                <w:numId w:val="24"/>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lang w:val="de-DE"/>
              </w:rPr>
              <w:t>B. Kujawa, M. Stinia, Mit Beruf auf Deutsch, profil turystyczno-gastronomiczny, Nowa Era, 2013</w:t>
            </w:r>
          </w:p>
          <w:p w14:paraId="0FF31BD8" w14:textId="77777777" w:rsidR="00222992" w:rsidRPr="00D353B4" w:rsidRDefault="00222992" w:rsidP="00667F61">
            <w:pPr>
              <w:pStyle w:val="Akapitzlist"/>
              <w:numPr>
                <w:ilvl w:val="0"/>
                <w:numId w:val="24"/>
              </w:numPr>
              <w:suppressAutoHyphens w:val="0"/>
              <w:autoSpaceDN/>
              <w:spacing w:line="240" w:lineRule="auto"/>
              <w:contextualSpacing/>
              <w:jc w:val="left"/>
              <w:textAlignment w:val="auto"/>
            </w:pPr>
            <w:r w:rsidRPr="00D353B4">
              <w:rPr>
                <w:rFonts w:ascii="Times New Roman" w:hAnsi="Times New Roman"/>
                <w:sz w:val="24"/>
                <w:szCs w:val="24"/>
              </w:rPr>
              <w:t>Zbiór tekstów specjalistycznych przygotowany przez wykładowców CNJOiC</w:t>
            </w:r>
          </w:p>
        </w:tc>
      </w:tr>
      <w:tr w:rsidR="00D353B4" w:rsidRPr="00D353B4" w14:paraId="1797CC5D" w14:textId="77777777" w:rsidTr="003801E6">
        <w:tc>
          <w:tcPr>
            <w:tcW w:w="2000" w:type="pct"/>
            <w:shd w:val="clear" w:color="auto" w:fill="auto"/>
          </w:tcPr>
          <w:p w14:paraId="50C01744" w14:textId="77777777" w:rsidR="00222992" w:rsidRPr="00D353B4" w:rsidRDefault="00222992" w:rsidP="00AD3881">
            <w:r w:rsidRPr="00D353B4">
              <w:lastRenderedPageBreak/>
              <w:t>Planowane formy/działania/metody dydaktyczne</w:t>
            </w:r>
          </w:p>
        </w:tc>
        <w:tc>
          <w:tcPr>
            <w:tcW w:w="3000" w:type="pct"/>
            <w:shd w:val="clear" w:color="auto" w:fill="auto"/>
          </w:tcPr>
          <w:p w14:paraId="74497460" w14:textId="77777777" w:rsidR="00222992" w:rsidRPr="00D353B4" w:rsidRDefault="00222992" w:rsidP="00AD3881">
            <w:r w:rsidRPr="00D353B4">
              <w:t>Wykład, dyskusja, prezentacja, konwersacja,</w:t>
            </w:r>
          </w:p>
          <w:p w14:paraId="41027D90" w14:textId="77777777" w:rsidR="00222992" w:rsidRPr="00D353B4" w:rsidRDefault="00222992" w:rsidP="00AD3881">
            <w:r w:rsidRPr="00D353B4">
              <w:t>metoda gramatyczno-tłumaczeniowa (teksty specjalistyczne), metoda komunikacyjna i bezpośrednia ze szczególnym uwzględnieniem umiejętności komunikowania się.</w:t>
            </w:r>
          </w:p>
        </w:tc>
      </w:tr>
      <w:tr w:rsidR="00D353B4" w:rsidRPr="00D353B4" w14:paraId="7A4B8642" w14:textId="77777777" w:rsidTr="003801E6">
        <w:tc>
          <w:tcPr>
            <w:tcW w:w="2000" w:type="pct"/>
            <w:shd w:val="clear" w:color="auto" w:fill="auto"/>
          </w:tcPr>
          <w:p w14:paraId="3587D777" w14:textId="77777777" w:rsidR="00222992" w:rsidRPr="00D353B4" w:rsidRDefault="00222992" w:rsidP="00AD3881">
            <w:r w:rsidRPr="00D353B4">
              <w:t>Sposoby weryfikacji oraz formy dokumentowania osiągniętych efektów uczenia się</w:t>
            </w:r>
          </w:p>
        </w:tc>
        <w:tc>
          <w:tcPr>
            <w:tcW w:w="3000" w:type="pct"/>
            <w:shd w:val="clear" w:color="auto" w:fill="auto"/>
          </w:tcPr>
          <w:p w14:paraId="3761B53E" w14:textId="77777777" w:rsidR="00222992" w:rsidRPr="00D353B4" w:rsidRDefault="00222992" w:rsidP="00AD3881">
            <w:pPr>
              <w:jc w:val="both"/>
            </w:pPr>
            <w:r w:rsidRPr="00D353B4">
              <w:t xml:space="preserve">U1-ocena wypowiedzi ustnych na zajęciach </w:t>
            </w:r>
          </w:p>
          <w:p w14:paraId="3A72CA2A" w14:textId="77777777" w:rsidR="00222992" w:rsidRPr="00D353B4" w:rsidRDefault="00222992" w:rsidP="00AD3881">
            <w:pPr>
              <w:jc w:val="both"/>
            </w:pPr>
            <w:r w:rsidRPr="00D353B4">
              <w:t>U2-ocena wypowiedzi ustnych na zajęciach oraz prac domowych</w:t>
            </w:r>
          </w:p>
          <w:p w14:paraId="60C28167" w14:textId="77777777" w:rsidR="00222992" w:rsidRPr="00D353B4" w:rsidRDefault="00222992" w:rsidP="00AD3881">
            <w:pPr>
              <w:jc w:val="both"/>
            </w:pPr>
            <w:r w:rsidRPr="00D353B4">
              <w:t xml:space="preserve">U3-ocena wypowiedzi ustnych </w:t>
            </w:r>
          </w:p>
          <w:p w14:paraId="20EB2596" w14:textId="77777777" w:rsidR="00222992" w:rsidRPr="00D353B4" w:rsidRDefault="00222992" w:rsidP="00AD3881">
            <w:pPr>
              <w:jc w:val="both"/>
            </w:pPr>
            <w:r w:rsidRPr="00D353B4">
              <w:t>U4-ocena dłuższych wypowiedzi pisemnych oraz prac domowych</w:t>
            </w:r>
          </w:p>
          <w:p w14:paraId="780DA4CF" w14:textId="77777777" w:rsidR="00222992" w:rsidRPr="00D353B4" w:rsidRDefault="00222992" w:rsidP="00AD3881">
            <w:pPr>
              <w:jc w:val="both"/>
            </w:pPr>
            <w:r w:rsidRPr="00D353B4">
              <w:t xml:space="preserve">K1-ocena przygotowania do zajęć i aktywności na ćwiczeniach </w:t>
            </w:r>
          </w:p>
          <w:p w14:paraId="3E7897AE" w14:textId="77777777" w:rsidR="00222992" w:rsidRPr="00D353B4" w:rsidRDefault="00222992" w:rsidP="00AD3881">
            <w:pPr>
              <w:jc w:val="both"/>
            </w:pPr>
            <w:r w:rsidRPr="00D353B4">
              <w:t>Formy dokumentowania osiągniętych efektów kształcenia:</w:t>
            </w:r>
          </w:p>
          <w:p w14:paraId="335FB911" w14:textId="77777777" w:rsidR="00222992" w:rsidRPr="00D353B4" w:rsidRDefault="00222992" w:rsidP="00AD3881">
            <w:pPr>
              <w:jc w:val="both"/>
            </w:pP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177AD2F1" w14:textId="77777777" w:rsidTr="003801E6">
        <w:tc>
          <w:tcPr>
            <w:tcW w:w="2000" w:type="pct"/>
            <w:shd w:val="clear" w:color="auto" w:fill="auto"/>
          </w:tcPr>
          <w:p w14:paraId="3E6A7DF3" w14:textId="77777777" w:rsidR="00222992" w:rsidRPr="00D353B4" w:rsidRDefault="00222992" w:rsidP="00AD3881">
            <w:r w:rsidRPr="00D353B4">
              <w:t>Elementy i wagi mające wpływ na ocenę końcową</w:t>
            </w:r>
          </w:p>
          <w:p w14:paraId="166EA361" w14:textId="77777777" w:rsidR="00222992" w:rsidRPr="00D353B4" w:rsidRDefault="00222992" w:rsidP="00AD3881"/>
          <w:p w14:paraId="2D7E7A62" w14:textId="77777777" w:rsidR="00222992" w:rsidRPr="00D353B4" w:rsidRDefault="00222992" w:rsidP="00AD3881"/>
        </w:tc>
        <w:tc>
          <w:tcPr>
            <w:tcW w:w="3000" w:type="pct"/>
            <w:shd w:val="clear" w:color="auto" w:fill="auto"/>
          </w:tcPr>
          <w:p w14:paraId="6829D9A4" w14:textId="77777777" w:rsidR="00222992" w:rsidRPr="00D353B4" w:rsidRDefault="00222992"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288F52D4" w14:textId="77777777" w:rsidR="00222992" w:rsidRPr="00D353B4" w:rsidRDefault="00222992" w:rsidP="00AD3881">
            <w:pPr>
              <w:spacing w:line="252" w:lineRule="auto"/>
              <w:rPr>
                <w:rFonts w:eastAsiaTheme="minorHAnsi"/>
                <w:lang w:eastAsia="en-US"/>
              </w:rPr>
            </w:pPr>
            <w:r w:rsidRPr="00D353B4">
              <w:rPr>
                <w:rFonts w:eastAsiaTheme="minorHAnsi"/>
                <w:lang w:eastAsia="en-US"/>
              </w:rPr>
              <w:t>- sprawdziany pisemne – 50%</w:t>
            </w:r>
          </w:p>
          <w:p w14:paraId="1D695839"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ustne – 25%</w:t>
            </w:r>
          </w:p>
          <w:p w14:paraId="6D6A47F0"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pisemne – 25%</w:t>
            </w:r>
          </w:p>
          <w:p w14:paraId="2156BC19" w14:textId="77777777" w:rsidR="00222992" w:rsidRPr="00D353B4" w:rsidRDefault="00222992" w:rsidP="00AD3881">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683E4436" w14:textId="77777777" w:rsidTr="003801E6">
        <w:trPr>
          <w:trHeight w:val="1182"/>
        </w:trPr>
        <w:tc>
          <w:tcPr>
            <w:tcW w:w="2000" w:type="pct"/>
            <w:shd w:val="clear" w:color="auto" w:fill="auto"/>
          </w:tcPr>
          <w:p w14:paraId="5DFB2271" w14:textId="77777777" w:rsidR="000D6E9A" w:rsidRPr="00D353B4" w:rsidRDefault="000D6E9A" w:rsidP="000D6E9A">
            <w:pPr>
              <w:jc w:val="both"/>
            </w:pPr>
            <w:r w:rsidRPr="00D353B4">
              <w:t>Bilans punktów ECTS</w:t>
            </w:r>
          </w:p>
        </w:tc>
        <w:tc>
          <w:tcPr>
            <w:tcW w:w="3000" w:type="pct"/>
            <w:shd w:val="clear" w:color="auto" w:fill="auto"/>
          </w:tcPr>
          <w:p w14:paraId="76C5DDB9" w14:textId="77777777" w:rsidR="000D6E9A" w:rsidRPr="00D353B4" w:rsidRDefault="000D6E9A" w:rsidP="000D6E9A">
            <w:r w:rsidRPr="00D353B4">
              <w:t>KONTAKTOWE:</w:t>
            </w:r>
          </w:p>
          <w:p w14:paraId="1FD80C01" w14:textId="77777777" w:rsidR="000D6E9A" w:rsidRPr="00D353B4" w:rsidRDefault="000D6E9A" w:rsidP="000D6E9A">
            <w:r w:rsidRPr="00D353B4">
              <w:t>Udział w ćwiczeniach: 20 godz.</w:t>
            </w:r>
          </w:p>
          <w:p w14:paraId="3E513757" w14:textId="77777777" w:rsidR="000D6E9A" w:rsidRPr="00D353B4" w:rsidRDefault="000D6E9A" w:rsidP="000D6E9A">
            <w:pPr>
              <w:rPr>
                <w:u w:val="single"/>
              </w:rPr>
            </w:pPr>
            <w:r w:rsidRPr="00D353B4">
              <w:rPr>
                <w:u w:val="single"/>
              </w:rPr>
              <w:t>RAZEM KONTAKTOWE:     20 godz. / 0,8 ECTS</w:t>
            </w:r>
          </w:p>
          <w:p w14:paraId="4CC4C831" w14:textId="77777777" w:rsidR="000D6E9A" w:rsidRPr="00D353B4" w:rsidRDefault="000D6E9A" w:rsidP="000D6E9A"/>
          <w:p w14:paraId="3440D37F" w14:textId="77777777" w:rsidR="000D6E9A" w:rsidRPr="00D353B4" w:rsidRDefault="000D6E9A" w:rsidP="000D6E9A">
            <w:r w:rsidRPr="00D353B4">
              <w:t>NIEKONTAKTOWE:</w:t>
            </w:r>
          </w:p>
          <w:p w14:paraId="35FE84DB" w14:textId="77777777" w:rsidR="000D6E9A" w:rsidRPr="00D353B4" w:rsidRDefault="000D6E9A" w:rsidP="000D6E9A">
            <w:r w:rsidRPr="00D353B4">
              <w:t>Przygotowanie do zajęć: 15 godz.</w:t>
            </w:r>
          </w:p>
          <w:p w14:paraId="003B979C" w14:textId="77777777" w:rsidR="000D6E9A" w:rsidRPr="00D353B4" w:rsidRDefault="000D6E9A" w:rsidP="000D6E9A">
            <w:r w:rsidRPr="00D353B4">
              <w:t>Przygotowanie do sprawdzianów: 15 godz.</w:t>
            </w:r>
          </w:p>
          <w:p w14:paraId="0933EB2E" w14:textId="77777777" w:rsidR="000D6E9A" w:rsidRPr="00D353B4" w:rsidRDefault="000D6E9A" w:rsidP="000D6E9A">
            <w:pPr>
              <w:rPr>
                <w:u w:val="single"/>
              </w:rPr>
            </w:pPr>
            <w:r w:rsidRPr="00D353B4">
              <w:rPr>
                <w:u w:val="single"/>
              </w:rPr>
              <w:t>RAZEM NIEKONTAKTOWE:  30 godz. / 1,2  ECTS</w:t>
            </w:r>
          </w:p>
          <w:p w14:paraId="27D1FD56" w14:textId="77777777" w:rsidR="000D6E9A" w:rsidRPr="00D353B4" w:rsidRDefault="000D6E9A" w:rsidP="000D6E9A"/>
          <w:p w14:paraId="6723ECBF" w14:textId="3DF081E2" w:rsidR="000D6E9A" w:rsidRPr="00D353B4" w:rsidRDefault="000D6E9A" w:rsidP="000D6E9A">
            <w:r w:rsidRPr="00D353B4">
              <w:t>Łączny nakład pracy studenta to 50 godz. co odpowiada  2 punktom ECTS</w:t>
            </w:r>
          </w:p>
        </w:tc>
      </w:tr>
      <w:tr w:rsidR="000D6E9A" w:rsidRPr="00D353B4" w14:paraId="6C7D79CC" w14:textId="77777777" w:rsidTr="003801E6">
        <w:trPr>
          <w:trHeight w:val="718"/>
        </w:trPr>
        <w:tc>
          <w:tcPr>
            <w:tcW w:w="2000" w:type="pct"/>
            <w:shd w:val="clear" w:color="auto" w:fill="auto"/>
          </w:tcPr>
          <w:p w14:paraId="37CBA9E1" w14:textId="77777777" w:rsidR="000D6E9A" w:rsidRPr="00D353B4" w:rsidRDefault="000D6E9A" w:rsidP="000D6E9A">
            <w:r w:rsidRPr="00D353B4">
              <w:t>Nakład pracy związany z zajęciami wymagającymi bezpośredniego udziału nauczyciela akademickiego</w:t>
            </w:r>
          </w:p>
        </w:tc>
        <w:tc>
          <w:tcPr>
            <w:tcW w:w="3000" w:type="pct"/>
            <w:shd w:val="clear" w:color="auto" w:fill="auto"/>
          </w:tcPr>
          <w:p w14:paraId="586D39E1" w14:textId="77777777" w:rsidR="000D6E9A" w:rsidRPr="00D353B4" w:rsidRDefault="000D6E9A" w:rsidP="000D6E9A">
            <w:r w:rsidRPr="00D353B4">
              <w:t>- udział w ćwiczeniach – 20 godzin</w:t>
            </w:r>
          </w:p>
          <w:p w14:paraId="055A18FE" w14:textId="71526359" w:rsidR="000D6E9A" w:rsidRPr="00D353B4" w:rsidRDefault="000D6E9A" w:rsidP="000D6E9A">
            <w:pPr>
              <w:jc w:val="both"/>
            </w:pPr>
            <w:r w:rsidRPr="00D353B4">
              <w:t>Łącznie 20 godz. co odpowiada 0,8 punktom ECTS</w:t>
            </w:r>
          </w:p>
        </w:tc>
      </w:tr>
    </w:tbl>
    <w:p w14:paraId="24B689C9" w14:textId="77777777" w:rsidR="00222992" w:rsidRPr="00D353B4" w:rsidRDefault="00222992" w:rsidP="00AD3881">
      <w:pPr>
        <w:rPr>
          <w:sz w:val="28"/>
          <w:szCs w:val="28"/>
        </w:rPr>
      </w:pPr>
    </w:p>
    <w:p w14:paraId="5070388C" w14:textId="417A20BE" w:rsidR="00710F32" w:rsidRPr="00D353B4" w:rsidRDefault="00710F32" w:rsidP="00222992">
      <w:pPr>
        <w:tabs>
          <w:tab w:val="left" w:pos="4190"/>
        </w:tabs>
        <w:rPr>
          <w:b/>
          <w:sz w:val="28"/>
        </w:rPr>
      </w:pPr>
      <w:r w:rsidRPr="00D353B4">
        <w:rPr>
          <w:b/>
          <w:sz w:val="28"/>
        </w:rPr>
        <w:t>Karta opisu zajęć z modułu  język francuski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D353B4" w:rsidRPr="00D353B4" w14:paraId="7BDC0ECB" w14:textId="77777777" w:rsidTr="003801E6">
        <w:tc>
          <w:tcPr>
            <w:tcW w:w="2000" w:type="pct"/>
            <w:shd w:val="clear" w:color="auto" w:fill="auto"/>
          </w:tcPr>
          <w:p w14:paraId="72116596" w14:textId="6CFBA5A9" w:rsidR="00222992" w:rsidRPr="00D353B4" w:rsidRDefault="00222992" w:rsidP="00222992">
            <w:r w:rsidRPr="00D353B4">
              <w:t xml:space="preserve">Nazwa kierunku studiów </w:t>
            </w:r>
          </w:p>
        </w:tc>
        <w:tc>
          <w:tcPr>
            <w:tcW w:w="3000" w:type="pct"/>
            <w:shd w:val="clear" w:color="auto" w:fill="auto"/>
          </w:tcPr>
          <w:p w14:paraId="20732195" w14:textId="77777777" w:rsidR="00222992" w:rsidRPr="00D353B4" w:rsidRDefault="00222992" w:rsidP="00AD3881">
            <w:r w:rsidRPr="00D353B4">
              <w:t>Turystyka i rekreacja</w:t>
            </w:r>
          </w:p>
        </w:tc>
      </w:tr>
      <w:tr w:rsidR="00D353B4" w:rsidRPr="00D353B4" w14:paraId="0FADAC35" w14:textId="77777777" w:rsidTr="003801E6">
        <w:tc>
          <w:tcPr>
            <w:tcW w:w="2000" w:type="pct"/>
            <w:shd w:val="clear" w:color="auto" w:fill="auto"/>
          </w:tcPr>
          <w:p w14:paraId="44306E64" w14:textId="77777777" w:rsidR="00222992" w:rsidRPr="00D353B4" w:rsidRDefault="00222992" w:rsidP="00AD3881">
            <w:r w:rsidRPr="00D353B4">
              <w:t>Nazwa modułu, także nazwa w języku angielskim</w:t>
            </w:r>
          </w:p>
        </w:tc>
        <w:tc>
          <w:tcPr>
            <w:tcW w:w="3000" w:type="pct"/>
            <w:shd w:val="clear" w:color="auto" w:fill="auto"/>
          </w:tcPr>
          <w:p w14:paraId="1107DADB" w14:textId="77777777" w:rsidR="00222992" w:rsidRPr="00D353B4" w:rsidRDefault="00222992" w:rsidP="00AD3881">
            <w:pPr>
              <w:rPr>
                <w:lang w:val="en-GB"/>
              </w:rPr>
            </w:pPr>
            <w:r w:rsidRPr="00D353B4">
              <w:rPr>
                <w:lang w:val="en-GB"/>
              </w:rPr>
              <w:t>Język obcy 3– Francuski B2</w:t>
            </w:r>
          </w:p>
          <w:p w14:paraId="7563C5F1" w14:textId="77777777" w:rsidR="00222992" w:rsidRPr="00D353B4" w:rsidRDefault="00222992" w:rsidP="00AD3881">
            <w:pPr>
              <w:rPr>
                <w:lang w:val="en-GB"/>
              </w:rPr>
            </w:pPr>
            <w:r w:rsidRPr="00D353B4">
              <w:rPr>
                <w:lang w:val="en-US"/>
              </w:rPr>
              <w:t>Foreign Language 3– French B2</w:t>
            </w:r>
          </w:p>
        </w:tc>
      </w:tr>
      <w:tr w:rsidR="00D353B4" w:rsidRPr="00D353B4" w14:paraId="40FF56EC" w14:textId="77777777" w:rsidTr="003801E6">
        <w:tc>
          <w:tcPr>
            <w:tcW w:w="2000" w:type="pct"/>
            <w:shd w:val="clear" w:color="auto" w:fill="auto"/>
          </w:tcPr>
          <w:p w14:paraId="60DF0EFF" w14:textId="0D0F4739" w:rsidR="00222992" w:rsidRPr="00D353B4" w:rsidRDefault="00222992" w:rsidP="00222992">
            <w:r w:rsidRPr="00D353B4">
              <w:t xml:space="preserve">Język wykładowy </w:t>
            </w:r>
          </w:p>
        </w:tc>
        <w:tc>
          <w:tcPr>
            <w:tcW w:w="3000" w:type="pct"/>
            <w:shd w:val="clear" w:color="auto" w:fill="auto"/>
          </w:tcPr>
          <w:p w14:paraId="684F305D" w14:textId="77777777" w:rsidR="00222992" w:rsidRPr="00D353B4" w:rsidRDefault="00222992" w:rsidP="00AD3881">
            <w:pPr>
              <w:rPr>
                <w:lang w:val="en-GB"/>
              </w:rPr>
            </w:pPr>
            <w:r w:rsidRPr="00D353B4">
              <w:rPr>
                <w:lang w:val="en-GB"/>
              </w:rPr>
              <w:t>francuski</w:t>
            </w:r>
          </w:p>
        </w:tc>
      </w:tr>
      <w:tr w:rsidR="00D353B4" w:rsidRPr="00D353B4" w14:paraId="048AAB9B" w14:textId="77777777" w:rsidTr="003801E6">
        <w:tc>
          <w:tcPr>
            <w:tcW w:w="2000" w:type="pct"/>
            <w:shd w:val="clear" w:color="auto" w:fill="auto"/>
          </w:tcPr>
          <w:p w14:paraId="57AFA6BF" w14:textId="1E2C0EE1" w:rsidR="00222992" w:rsidRPr="00D353B4" w:rsidRDefault="00222992" w:rsidP="00222992">
            <w:pPr>
              <w:autoSpaceDE w:val="0"/>
              <w:autoSpaceDN w:val="0"/>
              <w:adjustRightInd w:val="0"/>
            </w:pPr>
            <w:r w:rsidRPr="00D353B4">
              <w:t xml:space="preserve">Rodzaj modułu </w:t>
            </w:r>
          </w:p>
        </w:tc>
        <w:tc>
          <w:tcPr>
            <w:tcW w:w="3000" w:type="pct"/>
            <w:shd w:val="clear" w:color="auto" w:fill="auto"/>
          </w:tcPr>
          <w:p w14:paraId="089CDB03" w14:textId="77777777" w:rsidR="00222992" w:rsidRPr="00D353B4" w:rsidRDefault="00222992" w:rsidP="00AD3881">
            <w:r w:rsidRPr="00D353B4">
              <w:t>obowiązkowy</w:t>
            </w:r>
          </w:p>
        </w:tc>
      </w:tr>
      <w:tr w:rsidR="00D353B4" w:rsidRPr="00D353B4" w14:paraId="06996478" w14:textId="77777777" w:rsidTr="003801E6">
        <w:tc>
          <w:tcPr>
            <w:tcW w:w="2000" w:type="pct"/>
            <w:shd w:val="clear" w:color="auto" w:fill="auto"/>
          </w:tcPr>
          <w:p w14:paraId="56E5FE8C" w14:textId="77777777" w:rsidR="00222992" w:rsidRPr="00D353B4" w:rsidRDefault="00222992" w:rsidP="00AD3881">
            <w:r w:rsidRPr="00D353B4">
              <w:t>Poziom studiów</w:t>
            </w:r>
          </w:p>
        </w:tc>
        <w:tc>
          <w:tcPr>
            <w:tcW w:w="3000" w:type="pct"/>
            <w:shd w:val="clear" w:color="auto" w:fill="auto"/>
          </w:tcPr>
          <w:p w14:paraId="50632543" w14:textId="77777777" w:rsidR="00222992" w:rsidRPr="00D353B4" w:rsidRDefault="00222992" w:rsidP="00AD3881">
            <w:r w:rsidRPr="00D353B4">
              <w:t xml:space="preserve">studia pierwszego stopnia </w:t>
            </w:r>
          </w:p>
        </w:tc>
      </w:tr>
      <w:tr w:rsidR="00D353B4" w:rsidRPr="00D353B4" w14:paraId="09B3FA88" w14:textId="77777777" w:rsidTr="003801E6">
        <w:tc>
          <w:tcPr>
            <w:tcW w:w="2000" w:type="pct"/>
            <w:shd w:val="clear" w:color="auto" w:fill="auto"/>
          </w:tcPr>
          <w:p w14:paraId="0B89C5B1" w14:textId="1B4397EB" w:rsidR="00222992" w:rsidRPr="00D353B4" w:rsidRDefault="00222992" w:rsidP="00222992">
            <w:r w:rsidRPr="00D353B4">
              <w:t>Forma studiów</w:t>
            </w:r>
          </w:p>
        </w:tc>
        <w:tc>
          <w:tcPr>
            <w:tcW w:w="3000" w:type="pct"/>
            <w:shd w:val="clear" w:color="auto" w:fill="auto"/>
          </w:tcPr>
          <w:p w14:paraId="3F71BEDD" w14:textId="2B886D5F" w:rsidR="00222992" w:rsidRPr="00D353B4" w:rsidRDefault="00944DE1" w:rsidP="00AD3881">
            <w:r w:rsidRPr="00D353B4">
              <w:t>nie</w:t>
            </w:r>
            <w:r w:rsidR="00222992" w:rsidRPr="00D353B4">
              <w:t>stacjonarne</w:t>
            </w:r>
          </w:p>
        </w:tc>
      </w:tr>
      <w:tr w:rsidR="00D353B4" w:rsidRPr="00D353B4" w14:paraId="7B4B287D" w14:textId="77777777" w:rsidTr="003801E6">
        <w:tc>
          <w:tcPr>
            <w:tcW w:w="2000" w:type="pct"/>
            <w:shd w:val="clear" w:color="auto" w:fill="auto"/>
          </w:tcPr>
          <w:p w14:paraId="589EE981" w14:textId="77777777" w:rsidR="00222992" w:rsidRPr="00D353B4" w:rsidRDefault="00222992" w:rsidP="00AD3881">
            <w:r w:rsidRPr="00D353B4">
              <w:t>Rok studiów dla kierunku</w:t>
            </w:r>
          </w:p>
        </w:tc>
        <w:tc>
          <w:tcPr>
            <w:tcW w:w="3000" w:type="pct"/>
            <w:shd w:val="clear" w:color="auto" w:fill="auto"/>
          </w:tcPr>
          <w:p w14:paraId="6370D93F" w14:textId="77777777" w:rsidR="00222992" w:rsidRPr="00D353B4" w:rsidRDefault="00222992" w:rsidP="00AD3881">
            <w:r w:rsidRPr="00D353B4">
              <w:t>II</w:t>
            </w:r>
          </w:p>
        </w:tc>
      </w:tr>
      <w:tr w:rsidR="00D353B4" w:rsidRPr="00D353B4" w14:paraId="4F9FB1D4" w14:textId="77777777" w:rsidTr="003801E6">
        <w:tc>
          <w:tcPr>
            <w:tcW w:w="2000" w:type="pct"/>
            <w:shd w:val="clear" w:color="auto" w:fill="auto"/>
          </w:tcPr>
          <w:p w14:paraId="0D5D451D" w14:textId="77777777" w:rsidR="00222992" w:rsidRPr="00D353B4" w:rsidRDefault="00222992" w:rsidP="00AD3881">
            <w:r w:rsidRPr="00D353B4">
              <w:t>Semestr dla kierunku</w:t>
            </w:r>
          </w:p>
        </w:tc>
        <w:tc>
          <w:tcPr>
            <w:tcW w:w="3000" w:type="pct"/>
            <w:shd w:val="clear" w:color="auto" w:fill="auto"/>
          </w:tcPr>
          <w:p w14:paraId="4E312D32" w14:textId="77777777" w:rsidR="00222992" w:rsidRPr="00D353B4" w:rsidRDefault="00222992" w:rsidP="00AD3881">
            <w:r w:rsidRPr="00D353B4">
              <w:t>3</w:t>
            </w:r>
          </w:p>
        </w:tc>
      </w:tr>
      <w:tr w:rsidR="00D353B4" w:rsidRPr="00D353B4" w14:paraId="3AAEEADA" w14:textId="77777777" w:rsidTr="003801E6">
        <w:tc>
          <w:tcPr>
            <w:tcW w:w="2000" w:type="pct"/>
            <w:shd w:val="clear" w:color="auto" w:fill="auto"/>
          </w:tcPr>
          <w:p w14:paraId="3C75E39D" w14:textId="77777777" w:rsidR="00222992" w:rsidRPr="00D353B4" w:rsidRDefault="00222992" w:rsidP="00AD3881">
            <w:pPr>
              <w:autoSpaceDE w:val="0"/>
              <w:autoSpaceDN w:val="0"/>
              <w:adjustRightInd w:val="0"/>
            </w:pPr>
            <w:r w:rsidRPr="00D353B4">
              <w:lastRenderedPageBreak/>
              <w:t>Liczba punktów ECTS z podziałem na kontaktowe/niekontaktowe</w:t>
            </w:r>
          </w:p>
        </w:tc>
        <w:tc>
          <w:tcPr>
            <w:tcW w:w="3000" w:type="pct"/>
            <w:shd w:val="clear" w:color="auto" w:fill="auto"/>
          </w:tcPr>
          <w:p w14:paraId="11A9D076" w14:textId="764B1DEC" w:rsidR="00222992" w:rsidRPr="00D353B4" w:rsidRDefault="000D6E9A" w:rsidP="00AD3881">
            <w:r w:rsidRPr="00D353B4">
              <w:t>2 (0,8/1,2)</w:t>
            </w:r>
          </w:p>
        </w:tc>
      </w:tr>
      <w:tr w:rsidR="00D353B4" w:rsidRPr="00D353B4" w14:paraId="3DA5630B" w14:textId="77777777" w:rsidTr="003801E6">
        <w:tc>
          <w:tcPr>
            <w:tcW w:w="2000" w:type="pct"/>
            <w:shd w:val="clear" w:color="auto" w:fill="auto"/>
          </w:tcPr>
          <w:p w14:paraId="63747892" w14:textId="77777777" w:rsidR="00222992" w:rsidRPr="00D353B4" w:rsidRDefault="00222992" w:rsidP="00AD3881">
            <w:pPr>
              <w:autoSpaceDE w:val="0"/>
              <w:autoSpaceDN w:val="0"/>
              <w:adjustRightInd w:val="0"/>
            </w:pPr>
            <w:r w:rsidRPr="00D353B4">
              <w:t>Tytuł naukowy/stopień naukowy, imię i nazwisko osoby odpowiedzialnej za moduł</w:t>
            </w:r>
          </w:p>
        </w:tc>
        <w:tc>
          <w:tcPr>
            <w:tcW w:w="3000" w:type="pct"/>
            <w:shd w:val="clear" w:color="auto" w:fill="auto"/>
          </w:tcPr>
          <w:p w14:paraId="06426EE8" w14:textId="77777777" w:rsidR="00222992" w:rsidRPr="00D353B4" w:rsidRDefault="00222992" w:rsidP="00AD3881">
            <w:r w:rsidRPr="00D353B4">
              <w:t>mgr Elżbieta Karolak</w:t>
            </w:r>
          </w:p>
        </w:tc>
      </w:tr>
      <w:tr w:rsidR="00D353B4" w:rsidRPr="00D353B4" w14:paraId="18F3AA64" w14:textId="77777777" w:rsidTr="003801E6">
        <w:tc>
          <w:tcPr>
            <w:tcW w:w="2000" w:type="pct"/>
            <w:shd w:val="clear" w:color="auto" w:fill="auto"/>
          </w:tcPr>
          <w:p w14:paraId="7328CDD4" w14:textId="4260CD7C" w:rsidR="00222992" w:rsidRPr="00D353B4" w:rsidRDefault="00222992" w:rsidP="00AD3881">
            <w:r w:rsidRPr="00D353B4">
              <w:t>Jednostka oferująca moduł</w:t>
            </w:r>
          </w:p>
        </w:tc>
        <w:tc>
          <w:tcPr>
            <w:tcW w:w="3000" w:type="pct"/>
            <w:shd w:val="clear" w:color="auto" w:fill="auto"/>
          </w:tcPr>
          <w:p w14:paraId="7F6D2364" w14:textId="77777777" w:rsidR="00222992" w:rsidRPr="00D353B4" w:rsidRDefault="00222992" w:rsidP="00AD3881">
            <w:r w:rsidRPr="00D353B4">
              <w:t>Centrum Nauczania Języków Obcych i Certyfikacji</w:t>
            </w:r>
          </w:p>
        </w:tc>
      </w:tr>
      <w:tr w:rsidR="00D353B4" w:rsidRPr="00D353B4" w14:paraId="63AE8054" w14:textId="77777777" w:rsidTr="003801E6">
        <w:tc>
          <w:tcPr>
            <w:tcW w:w="2000" w:type="pct"/>
            <w:shd w:val="clear" w:color="auto" w:fill="auto"/>
          </w:tcPr>
          <w:p w14:paraId="56DC89EE" w14:textId="77777777" w:rsidR="00D22916" w:rsidRPr="00D353B4" w:rsidRDefault="00D22916" w:rsidP="00D22916">
            <w:r w:rsidRPr="00D353B4">
              <w:t>Cel modułu</w:t>
            </w:r>
          </w:p>
          <w:p w14:paraId="65A453DD" w14:textId="77777777" w:rsidR="00D22916" w:rsidRPr="00D353B4" w:rsidRDefault="00D22916" w:rsidP="00D22916"/>
        </w:tc>
        <w:tc>
          <w:tcPr>
            <w:tcW w:w="3000" w:type="pct"/>
            <w:shd w:val="clear" w:color="auto" w:fill="auto"/>
          </w:tcPr>
          <w:p w14:paraId="29054C0F" w14:textId="77777777" w:rsidR="00D22916" w:rsidRPr="00D353B4" w:rsidRDefault="00D22916" w:rsidP="00D22916">
            <w:pPr>
              <w:jc w:val="both"/>
            </w:pPr>
            <w:r w:rsidRPr="00D353B4">
              <w:t>Zaawansowane rozwinięcie kompetencji językowych w zakresie czytania, pisania, słuchania, mówienia. Podniesienie kompetencji językowych w zakresie słownictwa zawodowego i specjalistycznego.</w:t>
            </w:r>
          </w:p>
          <w:p w14:paraId="4B43961E" w14:textId="77777777" w:rsidR="00D22916" w:rsidRPr="00D353B4" w:rsidRDefault="00D22916" w:rsidP="00D22916">
            <w:pPr>
              <w:jc w:val="both"/>
            </w:pPr>
            <w:r w:rsidRPr="00D353B4">
              <w:t>Rozwijanie zawansowanych umiejętności poprawnej komunikacji w środowisku zawodowym.</w:t>
            </w:r>
          </w:p>
          <w:p w14:paraId="0325FED9" w14:textId="7AE2DF5A" w:rsidR="00D22916" w:rsidRPr="00D353B4" w:rsidRDefault="00D22916" w:rsidP="00D22916">
            <w:pPr>
              <w:autoSpaceDE w:val="0"/>
              <w:autoSpaceDN w:val="0"/>
              <w:adjustRightInd w:val="0"/>
            </w:pPr>
            <w:r w:rsidRPr="00D353B4">
              <w:t>Przekazanie wiedzy niezbędnej do stosowania zaawansowanych struktur gramatycznych oraz technik pracy ze zawodowym obcojęzycznym tekstem źródłowym.</w:t>
            </w:r>
          </w:p>
        </w:tc>
      </w:tr>
      <w:tr w:rsidR="00D353B4" w:rsidRPr="00D353B4" w14:paraId="46DF58EA" w14:textId="77777777" w:rsidTr="003801E6">
        <w:trPr>
          <w:trHeight w:val="236"/>
        </w:trPr>
        <w:tc>
          <w:tcPr>
            <w:tcW w:w="2000" w:type="pct"/>
            <w:vMerge w:val="restart"/>
            <w:shd w:val="clear" w:color="auto" w:fill="auto"/>
          </w:tcPr>
          <w:p w14:paraId="387E0AE2" w14:textId="77777777" w:rsidR="00D22916" w:rsidRPr="00D353B4" w:rsidRDefault="00D22916" w:rsidP="00D22916">
            <w:pPr>
              <w:jc w:val="both"/>
            </w:pPr>
            <w:r w:rsidRPr="00D353B4">
              <w:t>Efekty uczenia się dla modułu to opis zasobu wiedzy, umiejętności i kompetencji społecznych, które student osiągnie po zrealizowaniu zajęć.</w:t>
            </w:r>
          </w:p>
        </w:tc>
        <w:tc>
          <w:tcPr>
            <w:tcW w:w="3000" w:type="pct"/>
            <w:shd w:val="clear" w:color="auto" w:fill="auto"/>
          </w:tcPr>
          <w:p w14:paraId="56744DF3" w14:textId="3C1D41C5" w:rsidR="00D22916" w:rsidRPr="00D353B4" w:rsidRDefault="00D22916" w:rsidP="00D22916">
            <w:r w:rsidRPr="00D353B4">
              <w:t xml:space="preserve">Wiedza: </w:t>
            </w:r>
          </w:p>
        </w:tc>
      </w:tr>
      <w:tr w:rsidR="00D353B4" w:rsidRPr="00D353B4" w14:paraId="2F9B186A" w14:textId="77777777" w:rsidTr="003801E6">
        <w:trPr>
          <w:trHeight w:val="233"/>
        </w:trPr>
        <w:tc>
          <w:tcPr>
            <w:tcW w:w="2000" w:type="pct"/>
            <w:vMerge/>
            <w:shd w:val="clear" w:color="auto" w:fill="auto"/>
          </w:tcPr>
          <w:p w14:paraId="0162E998" w14:textId="77777777" w:rsidR="00D22916" w:rsidRPr="00D353B4" w:rsidRDefault="00D22916" w:rsidP="00D22916">
            <w:pPr>
              <w:rPr>
                <w:highlight w:val="yellow"/>
              </w:rPr>
            </w:pPr>
          </w:p>
        </w:tc>
        <w:tc>
          <w:tcPr>
            <w:tcW w:w="3000" w:type="pct"/>
            <w:shd w:val="clear" w:color="auto" w:fill="auto"/>
          </w:tcPr>
          <w:p w14:paraId="4AA824DD" w14:textId="0E95B333" w:rsidR="00D22916" w:rsidRPr="00D353B4" w:rsidRDefault="00D22916" w:rsidP="00D22916">
            <w:r w:rsidRPr="00D353B4">
              <w:t>1.</w:t>
            </w:r>
          </w:p>
        </w:tc>
      </w:tr>
      <w:tr w:rsidR="00D353B4" w:rsidRPr="00D353B4" w14:paraId="690622E6" w14:textId="77777777" w:rsidTr="003801E6">
        <w:trPr>
          <w:trHeight w:val="233"/>
        </w:trPr>
        <w:tc>
          <w:tcPr>
            <w:tcW w:w="2000" w:type="pct"/>
            <w:vMerge/>
            <w:shd w:val="clear" w:color="auto" w:fill="auto"/>
          </w:tcPr>
          <w:p w14:paraId="6C046F8D" w14:textId="77777777" w:rsidR="00D22916" w:rsidRPr="00D353B4" w:rsidRDefault="00D22916" w:rsidP="00D22916">
            <w:pPr>
              <w:rPr>
                <w:highlight w:val="yellow"/>
              </w:rPr>
            </w:pPr>
          </w:p>
        </w:tc>
        <w:tc>
          <w:tcPr>
            <w:tcW w:w="3000" w:type="pct"/>
            <w:shd w:val="clear" w:color="auto" w:fill="auto"/>
          </w:tcPr>
          <w:p w14:paraId="01385449" w14:textId="7AE40A09" w:rsidR="00D22916" w:rsidRPr="00D353B4" w:rsidRDefault="00D22916" w:rsidP="00D22916">
            <w:r w:rsidRPr="00D353B4">
              <w:t>2.</w:t>
            </w:r>
          </w:p>
        </w:tc>
      </w:tr>
      <w:tr w:rsidR="00D353B4" w:rsidRPr="00D353B4" w14:paraId="3F2ABA02" w14:textId="77777777" w:rsidTr="003801E6">
        <w:trPr>
          <w:trHeight w:val="233"/>
        </w:trPr>
        <w:tc>
          <w:tcPr>
            <w:tcW w:w="2000" w:type="pct"/>
            <w:vMerge/>
            <w:shd w:val="clear" w:color="auto" w:fill="auto"/>
          </w:tcPr>
          <w:p w14:paraId="2B75BC1B" w14:textId="77777777" w:rsidR="00D22916" w:rsidRPr="00D353B4" w:rsidRDefault="00D22916" w:rsidP="00D22916">
            <w:pPr>
              <w:rPr>
                <w:highlight w:val="yellow"/>
              </w:rPr>
            </w:pPr>
          </w:p>
        </w:tc>
        <w:tc>
          <w:tcPr>
            <w:tcW w:w="3000" w:type="pct"/>
            <w:shd w:val="clear" w:color="auto" w:fill="auto"/>
          </w:tcPr>
          <w:p w14:paraId="5EBE21FC" w14:textId="5BCE872C" w:rsidR="00D22916" w:rsidRPr="00D353B4" w:rsidRDefault="00D22916" w:rsidP="00D22916">
            <w:r w:rsidRPr="00D353B4">
              <w:t>Umiejętności:</w:t>
            </w:r>
          </w:p>
        </w:tc>
      </w:tr>
      <w:tr w:rsidR="00D353B4" w:rsidRPr="00D353B4" w14:paraId="2E04CD1A" w14:textId="77777777" w:rsidTr="003801E6">
        <w:trPr>
          <w:trHeight w:val="233"/>
        </w:trPr>
        <w:tc>
          <w:tcPr>
            <w:tcW w:w="2000" w:type="pct"/>
            <w:vMerge/>
            <w:shd w:val="clear" w:color="auto" w:fill="auto"/>
          </w:tcPr>
          <w:p w14:paraId="652EA30F" w14:textId="77777777" w:rsidR="00D22916" w:rsidRPr="00D353B4" w:rsidRDefault="00D22916" w:rsidP="00D22916">
            <w:pPr>
              <w:rPr>
                <w:highlight w:val="yellow"/>
              </w:rPr>
            </w:pPr>
          </w:p>
        </w:tc>
        <w:tc>
          <w:tcPr>
            <w:tcW w:w="3000" w:type="pct"/>
            <w:shd w:val="clear" w:color="auto" w:fill="auto"/>
          </w:tcPr>
          <w:p w14:paraId="49326977" w14:textId="1E7EBDAD" w:rsidR="00D22916" w:rsidRPr="00D353B4" w:rsidRDefault="00D22916" w:rsidP="00D22916">
            <w:r w:rsidRPr="00D353B4">
              <w:t>U1. Posiada umiejętność formułowania dłuższych, złożonych wypowiedzi na tematy zawodowe z wykorzystaniem elementów języka specjalistycznego.</w:t>
            </w:r>
          </w:p>
        </w:tc>
      </w:tr>
      <w:tr w:rsidR="00D353B4" w:rsidRPr="00D353B4" w14:paraId="72104D17" w14:textId="77777777" w:rsidTr="003801E6">
        <w:trPr>
          <w:trHeight w:val="233"/>
        </w:trPr>
        <w:tc>
          <w:tcPr>
            <w:tcW w:w="2000" w:type="pct"/>
            <w:vMerge/>
            <w:shd w:val="clear" w:color="auto" w:fill="auto"/>
          </w:tcPr>
          <w:p w14:paraId="093D343E" w14:textId="77777777" w:rsidR="00D22916" w:rsidRPr="00D353B4" w:rsidRDefault="00D22916" w:rsidP="00D22916">
            <w:pPr>
              <w:rPr>
                <w:highlight w:val="yellow"/>
              </w:rPr>
            </w:pPr>
          </w:p>
        </w:tc>
        <w:tc>
          <w:tcPr>
            <w:tcW w:w="3000" w:type="pct"/>
            <w:shd w:val="clear" w:color="auto" w:fill="auto"/>
          </w:tcPr>
          <w:p w14:paraId="0C09E12E" w14:textId="3CF7C3C7" w:rsidR="00D22916" w:rsidRPr="00D353B4" w:rsidRDefault="00D22916" w:rsidP="00D22916">
            <w:r w:rsidRPr="00D353B4">
              <w:t>U2. Posiada umiejętność czytania ze zrozumieniem tekstów o tematyce bieżącej oraz artykułów zawodowych.</w:t>
            </w:r>
          </w:p>
        </w:tc>
      </w:tr>
      <w:tr w:rsidR="00D353B4" w:rsidRPr="00D353B4" w14:paraId="65704F74" w14:textId="77777777" w:rsidTr="003801E6">
        <w:trPr>
          <w:trHeight w:val="233"/>
        </w:trPr>
        <w:tc>
          <w:tcPr>
            <w:tcW w:w="2000" w:type="pct"/>
            <w:vMerge/>
            <w:shd w:val="clear" w:color="auto" w:fill="auto"/>
          </w:tcPr>
          <w:p w14:paraId="766A7213" w14:textId="77777777" w:rsidR="00D22916" w:rsidRPr="00D353B4" w:rsidRDefault="00D22916" w:rsidP="00D22916">
            <w:pPr>
              <w:rPr>
                <w:highlight w:val="yellow"/>
              </w:rPr>
            </w:pPr>
          </w:p>
        </w:tc>
        <w:tc>
          <w:tcPr>
            <w:tcW w:w="3000" w:type="pct"/>
            <w:shd w:val="clear" w:color="auto" w:fill="auto"/>
          </w:tcPr>
          <w:p w14:paraId="6CA73384" w14:textId="14E7490B" w:rsidR="00D22916" w:rsidRPr="00D353B4" w:rsidRDefault="00D22916" w:rsidP="00D22916">
            <w:r w:rsidRPr="00D353B4">
              <w:t xml:space="preserve">U3. Rozumie sens dłuższych  wypowiedzi, zawodowych wykładów, prezentacji, audycji radiowych. </w:t>
            </w:r>
          </w:p>
        </w:tc>
      </w:tr>
      <w:tr w:rsidR="00D353B4" w:rsidRPr="00D353B4" w14:paraId="28A5B216" w14:textId="77777777" w:rsidTr="003801E6">
        <w:trPr>
          <w:trHeight w:val="233"/>
        </w:trPr>
        <w:tc>
          <w:tcPr>
            <w:tcW w:w="2000" w:type="pct"/>
            <w:vMerge/>
            <w:shd w:val="clear" w:color="auto" w:fill="auto"/>
          </w:tcPr>
          <w:p w14:paraId="20A502C3" w14:textId="77777777" w:rsidR="00D22916" w:rsidRPr="00D353B4" w:rsidRDefault="00D22916" w:rsidP="00D22916">
            <w:pPr>
              <w:rPr>
                <w:highlight w:val="yellow"/>
              </w:rPr>
            </w:pPr>
          </w:p>
        </w:tc>
        <w:tc>
          <w:tcPr>
            <w:tcW w:w="3000" w:type="pct"/>
            <w:shd w:val="clear" w:color="auto" w:fill="auto"/>
          </w:tcPr>
          <w:p w14:paraId="7567C2B6" w14:textId="35C2EEB2" w:rsidR="00D22916" w:rsidRPr="00D353B4" w:rsidRDefault="00D22916" w:rsidP="00D22916">
            <w:r w:rsidRPr="00D353B4">
              <w:t>U4. Konstruuje w formie dłuższej pisemnej notatki, raporty z wykorzystaniem słownictwa oraz zwrotów z dyscypliny związanej ze studiowanym kierunkiem studiów.</w:t>
            </w:r>
          </w:p>
        </w:tc>
      </w:tr>
      <w:tr w:rsidR="00D353B4" w:rsidRPr="00D353B4" w14:paraId="76E2F090" w14:textId="77777777" w:rsidTr="003801E6">
        <w:trPr>
          <w:trHeight w:val="233"/>
        </w:trPr>
        <w:tc>
          <w:tcPr>
            <w:tcW w:w="2000" w:type="pct"/>
            <w:vMerge/>
            <w:shd w:val="clear" w:color="auto" w:fill="auto"/>
          </w:tcPr>
          <w:p w14:paraId="77ADB41B" w14:textId="77777777" w:rsidR="00D22916" w:rsidRPr="00D353B4" w:rsidRDefault="00D22916" w:rsidP="00D22916">
            <w:pPr>
              <w:rPr>
                <w:highlight w:val="yellow"/>
              </w:rPr>
            </w:pPr>
          </w:p>
        </w:tc>
        <w:tc>
          <w:tcPr>
            <w:tcW w:w="3000" w:type="pct"/>
            <w:shd w:val="clear" w:color="auto" w:fill="auto"/>
          </w:tcPr>
          <w:p w14:paraId="5DE35FE6" w14:textId="04401F49" w:rsidR="00D22916" w:rsidRPr="00D353B4" w:rsidRDefault="00D22916" w:rsidP="00D22916">
            <w:r w:rsidRPr="00D353B4">
              <w:t>Kompetencje społeczne:</w:t>
            </w:r>
          </w:p>
        </w:tc>
      </w:tr>
      <w:tr w:rsidR="00D353B4" w:rsidRPr="00D353B4" w14:paraId="01E4D5A2" w14:textId="77777777" w:rsidTr="003801E6">
        <w:trPr>
          <w:trHeight w:val="233"/>
        </w:trPr>
        <w:tc>
          <w:tcPr>
            <w:tcW w:w="2000" w:type="pct"/>
            <w:vMerge/>
            <w:shd w:val="clear" w:color="auto" w:fill="auto"/>
          </w:tcPr>
          <w:p w14:paraId="7B33C7BC" w14:textId="77777777" w:rsidR="00D22916" w:rsidRPr="00D353B4" w:rsidRDefault="00D22916" w:rsidP="00D22916">
            <w:pPr>
              <w:rPr>
                <w:highlight w:val="yellow"/>
              </w:rPr>
            </w:pPr>
          </w:p>
        </w:tc>
        <w:tc>
          <w:tcPr>
            <w:tcW w:w="3000" w:type="pct"/>
            <w:shd w:val="clear" w:color="auto" w:fill="auto"/>
          </w:tcPr>
          <w:p w14:paraId="0C826838" w14:textId="558E7507" w:rsidR="00D22916" w:rsidRPr="00D353B4" w:rsidRDefault="00D22916" w:rsidP="00D22916">
            <w:r w:rsidRPr="00D353B4">
              <w:t xml:space="preserve">K1. </w:t>
            </w:r>
            <w:r w:rsidR="007024EA" w:rsidRPr="00D353B4">
              <w:t>Jest gotów do krytycznej oceny posiadanych praktycznych umiejętności językowych.</w:t>
            </w:r>
          </w:p>
        </w:tc>
      </w:tr>
      <w:tr w:rsidR="00D353B4" w:rsidRPr="00D353B4" w14:paraId="4056C05F" w14:textId="77777777" w:rsidTr="003801E6">
        <w:trPr>
          <w:trHeight w:val="233"/>
        </w:trPr>
        <w:tc>
          <w:tcPr>
            <w:tcW w:w="2000" w:type="pct"/>
            <w:shd w:val="clear" w:color="auto" w:fill="auto"/>
          </w:tcPr>
          <w:p w14:paraId="42E45E8D" w14:textId="77777777" w:rsidR="00D22916" w:rsidRPr="00D353B4" w:rsidRDefault="00D22916" w:rsidP="00D22916">
            <w:pPr>
              <w:rPr>
                <w:highlight w:val="yellow"/>
              </w:rPr>
            </w:pPr>
            <w:r w:rsidRPr="00D353B4">
              <w:t>Odniesienie modułowych efektów uczenia się do kierunkowych efektów uczenia się</w:t>
            </w:r>
          </w:p>
        </w:tc>
        <w:tc>
          <w:tcPr>
            <w:tcW w:w="3000" w:type="pct"/>
            <w:shd w:val="clear" w:color="auto" w:fill="auto"/>
          </w:tcPr>
          <w:p w14:paraId="219B06CE" w14:textId="77777777" w:rsidR="00D22916" w:rsidRPr="00D353B4" w:rsidRDefault="00D22916" w:rsidP="00D22916">
            <w:r w:rsidRPr="00D353B4">
              <w:t>U1 – TR_U08, TR_U010, TR_U011</w:t>
            </w:r>
          </w:p>
          <w:p w14:paraId="5360CB66" w14:textId="77777777" w:rsidR="00D22916" w:rsidRPr="00D353B4" w:rsidRDefault="00D22916" w:rsidP="00D22916">
            <w:r w:rsidRPr="00D353B4">
              <w:t>U2 – TR_U08, TR_U010, TR_U011</w:t>
            </w:r>
          </w:p>
          <w:p w14:paraId="4367FB98" w14:textId="77777777" w:rsidR="00D22916" w:rsidRPr="00D353B4" w:rsidRDefault="00D22916" w:rsidP="00D22916">
            <w:r w:rsidRPr="00D353B4">
              <w:t>U3 – TR_U010, TR_U011</w:t>
            </w:r>
          </w:p>
          <w:p w14:paraId="072BD382" w14:textId="77777777" w:rsidR="00D22916" w:rsidRPr="00D353B4" w:rsidRDefault="00D22916" w:rsidP="00D22916">
            <w:r w:rsidRPr="00D353B4">
              <w:t>U4 -  TR_U010, TR_U011</w:t>
            </w:r>
          </w:p>
          <w:p w14:paraId="029F9D00" w14:textId="375DDB2C" w:rsidR="00D22916" w:rsidRPr="00D353B4" w:rsidRDefault="00D22916" w:rsidP="00D22916">
            <w:r w:rsidRPr="00D353B4">
              <w:t>K1 – TR_K01</w:t>
            </w:r>
          </w:p>
        </w:tc>
      </w:tr>
      <w:tr w:rsidR="00D353B4" w:rsidRPr="00D353B4" w14:paraId="1A9EFCD4" w14:textId="77777777" w:rsidTr="003801E6">
        <w:tc>
          <w:tcPr>
            <w:tcW w:w="2000" w:type="pct"/>
            <w:shd w:val="clear" w:color="auto" w:fill="auto"/>
          </w:tcPr>
          <w:p w14:paraId="5B1EDF45" w14:textId="77777777" w:rsidR="00D22916" w:rsidRPr="00D353B4" w:rsidRDefault="00D22916" w:rsidP="00D22916">
            <w:r w:rsidRPr="00D353B4">
              <w:t>Odniesienie modułowych efektów uczenia się do efektów inżynierskich (jeżeli dotyczy)</w:t>
            </w:r>
          </w:p>
        </w:tc>
        <w:tc>
          <w:tcPr>
            <w:tcW w:w="3000" w:type="pct"/>
            <w:shd w:val="clear" w:color="auto" w:fill="auto"/>
          </w:tcPr>
          <w:p w14:paraId="4A6833FB" w14:textId="7CA76D38" w:rsidR="00D22916" w:rsidRPr="00D353B4" w:rsidRDefault="00D22916" w:rsidP="00D22916">
            <w:pPr>
              <w:jc w:val="both"/>
            </w:pPr>
            <w:r w:rsidRPr="00D353B4">
              <w:t xml:space="preserve">nie dotyczy </w:t>
            </w:r>
          </w:p>
        </w:tc>
      </w:tr>
      <w:tr w:rsidR="00D353B4" w:rsidRPr="00D353B4" w14:paraId="56A8194D" w14:textId="77777777" w:rsidTr="003801E6">
        <w:tc>
          <w:tcPr>
            <w:tcW w:w="2000" w:type="pct"/>
            <w:shd w:val="clear" w:color="auto" w:fill="auto"/>
          </w:tcPr>
          <w:p w14:paraId="6055FFEB" w14:textId="77777777" w:rsidR="00D22916" w:rsidRPr="00D353B4" w:rsidRDefault="00D22916" w:rsidP="00D22916">
            <w:r w:rsidRPr="00D353B4">
              <w:t xml:space="preserve">Treści programowe modułu </w:t>
            </w:r>
          </w:p>
          <w:p w14:paraId="5E47CF55" w14:textId="77777777" w:rsidR="00D22916" w:rsidRPr="00D353B4" w:rsidRDefault="00D22916" w:rsidP="00D22916"/>
        </w:tc>
        <w:tc>
          <w:tcPr>
            <w:tcW w:w="3000" w:type="pct"/>
            <w:shd w:val="clear" w:color="auto" w:fill="auto"/>
          </w:tcPr>
          <w:p w14:paraId="3E15E6EB" w14:textId="77777777" w:rsidR="00D22916" w:rsidRPr="00D353B4" w:rsidRDefault="00D22916" w:rsidP="00D22916">
            <w:r w:rsidRPr="00D353B4">
              <w:t>Prowadzone w ramach modułu zajęcia przygotowane są w oparciu o podręcznik do nauki języka akademickiego oraz materiałów do nauczania języków specjalistycznych związanych z kierunkiem studiów. Obejmują rozszerzenie słownictwa zawodowego w zakresie autoprezentacji, zainteresowań, życia w społeczeństwie, nowoczesnych technologii oraz pracy zawodowej.</w:t>
            </w:r>
          </w:p>
          <w:p w14:paraId="69489CA9" w14:textId="77777777" w:rsidR="00D22916" w:rsidRPr="00D353B4" w:rsidRDefault="00D22916" w:rsidP="00D22916">
            <w:r w:rsidRPr="00D353B4">
              <w:t xml:space="preserve">W czasie ćwiczeń zostanie wprowadzone słownictwo specjalistyczne i naukowe z reprezentowanej dziedziny </w:t>
            </w:r>
            <w:r w:rsidRPr="00D353B4">
              <w:lastRenderedPageBreak/>
              <w:t xml:space="preserve">naukowej, studenci zostaną przygotowani do czytania ze zrozumieniem literatury fachowej i samodzielnej pracy z tekstem źródłowym. </w:t>
            </w:r>
          </w:p>
          <w:p w14:paraId="21AEF0B0" w14:textId="77777777" w:rsidR="00D22916" w:rsidRPr="00D353B4" w:rsidRDefault="00D22916" w:rsidP="00D22916">
            <w:r w:rsidRPr="00D353B4">
              <w:t>Moduł obejmuje również ćwiczenie zaawansowanych struktur gramatycznych i leksykalnych celem osiągnięcia przez studenta bardzo sprawnej komunikacji.</w:t>
            </w:r>
          </w:p>
          <w:p w14:paraId="61640F34" w14:textId="4F545BFD" w:rsidR="00D22916" w:rsidRPr="00D353B4" w:rsidRDefault="00D22916" w:rsidP="00D22916">
            <w:r w:rsidRPr="00D353B4">
              <w:t>Moduł ma również za zadanie bardziej szczegółowe i specjalistyczne zapoznanie studenta  z kulturą danego obszaru językowego.</w:t>
            </w:r>
          </w:p>
        </w:tc>
      </w:tr>
      <w:tr w:rsidR="00D353B4" w:rsidRPr="00D353B4" w14:paraId="1E405E0B" w14:textId="77777777" w:rsidTr="003801E6">
        <w:tc>
          <w:tcPr>
            <w:tcW w:w="2000" w:type="pct"/>
            <w:shd w:val="clear" w:color="auto" w:fill="auto"/>
          </w:tcPr>
          <w:p w14:paraId="09DF8FE5" w14:textId="77777777" w:rsidR="00222992" w:rsidRPr="00D353B4" w:rsidRDefault="00222992" w:rsidP="00AD3881">
            <w:r w:rsidRPr="00D353B4">
              <w:lastRenderedPageBreak/>
              <w:t>Wykaz literatury podstawowej i uzupełniającej</w:t>
            </w:r>
          </w:p>
        </w:tc>
        <w:tc>
          <w:tcPr>
            <w:tcW w:w="3000" w:type="pct"/>
            <w:shd w:val="clear" w:color="auto" w:fill="auto"/>
          </w:tcPr>
          <w:p w14:paraId="609FED66" w14:textId="77777777" w:rsidR="00222992" w:rsidRPr="00D353B4" w:rsidRDefault="00222992" w:rsidP="00AD3881">
            <w:pPr>
              <w:spacing w:line="256" w:lineRule="auto"/>
              <w:rPr>
                <w:lang w:val="fr-FR" w:eastAsia="en-US"/>
              </w:rPr>
            </w:pPr>
            <w:r w:rsidRPr="00D353B4">
              <w:rPr>
                <w:lang w:val="fr-FR" w:eastAsia="en-US"/>
              </w:rPr>
              <w:t>Literatura podstawowa:</w:t>
            </w:r>
          </w:p>
          <w:p w14:paraId="72635E82" w14:textId="77777777" w:rsidR="00222992" w:rsidRPr="00D353B4" w:rsidRDefault="00222992" w:rsidP="00AD3881">
            <w:pPr>
              <w:keepNext/>
              <w:spacing w:line="256" w:lineRule="auto"/>
              <w:ind w:right="-993"/>
              <w:outlineLvl w:val="1"/>
              <w:rPr>
                <w:rFonts w:eastAsia="Calibri"/>
                <w:lang w:val="en-US" w:eastAsia="en-US"/>
              </w:rPr>
            </w:pPr>
            <w:r w:rsidRPr="00D353B4">
              <w:rPr>
                <w:rFonts w:eastAsia="Calibri"/>
                <w:lang w:eastAsia="en-US"/>
              </w:rPr>
              <w:t xml:space="preserve">1.  A. Berthet  „Alter Ego B2” Wyd. </w:t>
            </w:r>
            <w:r w:rsidRPr="00D353B4">
              <w:rPr>
                <w:rFonts w:eastAsia="Calibri"/>
                <w:lang w:val="en-US" w:eastAsia="en-US"/>
              </w:rPr>
              <w:t>Hachette Livre  2008</w:t>
            </w:r>
          </w:p>
          <w:p w14:paraId="692D961D" w14:textId="77777777" w:rsidR="00222992" w:rsidRPr="00D353B4" w:rsidRDefault="00222992" w:rsidP="00AD3881">
            <w:pPr>
              <w:spacing w:line="256" w:lineRule="auto"/>
              <w:ind w:right="-993"/>
              <w:rPr>
                <w:rFonts w:eastAsia="Calibri"/>
                <w:lang w:val="en-US" w:eastAsia="en-US"/>
              </w:rPr>
            </w:pPr>
            <w:r w:rsidRPr="00D353B4">
              <w:rPr>
                <w:rFonts w:eastAsia="Calibri"/>
                <w:lang w:val="en-US" w:eastAsia="en-US"/>
              </w:rPr>
              <w:t>2.  G. Capelle “Espaces 2 i 3.  Wyd. Hachette Livre   2008</w:t>
            </w:r>
          </w:p>
          <w:p w14:paraId="14E4BE2A" w14:textId="77777777" w:rsidR="00222992" w:rsidRPr="00D353B4" w:rsidRDefault="00222992" w:rsidP="00AD3881">
            <w:pPr>
              <w:keepNext/>
              <w:spacing w:line="256" w:lineRule="auto"/>
              <w:ind w:right="-993"/>
              <w:outlineLvl w:val="0"/>
              <w:rPr>
                <w:lang w:val="en-US" w:eastAsia="en-US"/>
              </w:rPr>
            </w:pPr>
            <w:r w:rsidRPr="00D353B4">
              <w:rPr>
                <w:lang w:val="en-US" w:eastAsia="en-US"/>
              </w:rPr>
              <w:t>3.  Claire Leroy-Miquel: „Vocabulaire progressif du avec 250 exercices”, Wyd. CLE International 2007</w:t>
            </w:r>
          </w:p>
          <w:p w14:paraId="26600CC1" w14:textId="77777777" w:rsidR="00222992" w:rsidRPr="00D353B4" w:rsidRDefault="00222992" w:rsidP="00AD3881">
            <w:pPr>
              <w:keepNext/>
              <w:spacing w:line="256" w:lineRule="auto"/>
              <w:ind w:right="-993"/>
              <w:outlineLvl w:val="0"/>
              <w:rPr>
                <w:lang w:val="en-US" w:eastAsia="en-US"/>
              </w:rPr>
            </w:pPr>
            <w:r w:rsidRPr="00D353B4">
              <w:rPr>
                <w:lang w:val="en-US" w:eastAsia="en-US"/>
              </w:rPr>
              <w:t>4.  C.-M. Beaujeu  „350 exercices Niveau Supérieu                      II”, Wyd. Hachette 2006</w:t>
            </w:r>
          </w:p>
          <w:p w14:paraId="4DD60421" w14:textId="77777777" w:rsidR="00222992" w:rsidRPr="00D353B4" w:rsidRDefault="00222992" w:rsidP="00AD3881">
            <w:pPr>
              <w:spacing w:line="256" w:lineRule="auto"/>
              <w:rPr>
                <w:lang w:val="fr-FR" w:eastAsia="en-US"/>
              </w:rPr>
            </w:pPr>
          </w:p>
          <w:p w14:paraId="266952C9" w14:textId="77777777" w:rsidR="00222992" w:rsidRPr="00D353B4" w:rsidRDefault="00222992" w:rsidP="00AD3881">
            <w:pPr>
              <w:spacing w:line="256" w:lineRule="auto"/>
              <w:rPr>
                <w:lang w:val="fr-FR" w:eastAsia="en-US"/>
              </w:rPr>
            </w:pPr>
            <w:r w:rsidRPr="00D353B4">
              <w:rPr>
                <w:lang w:val="fr-FR" w:eastAsia="en-US"/>
              </w:rPr>
              <w:t>Literatura uzupełniajaca:</w:t>
            </w:r>
          </w:p>
          <w:p w14:paraId="3199B8F8" w14:textId="77777777" w:rsidR="00222992" w:rsidRPr="00D353B4" w:rsidRDefault="00222992" w:rsidP="00AD3881">
            <w:pPr>
              <w:spacing w:line="256" w:lineRule="auto"/>
              <w:rPr>
                <w:lang w:val="fr-FR" w:eastAsia="en-US"/>
              </w:rPr>
            </w:pPr>
            <w:r w:rsidRPr="00D353B4">
              <w:rPr>
                <w:lang w:val="fr-FR" w:eastAsia="en-US"/>
              </w:rPr>
              <w:t>1. Y. Delatour „350 exercices Niveau moyen” Wyd. Hachette 2006</w:t>
            </w:r>
          </w:p>
          <w:p w14:paraId="7159D4A9" w14:textId="77777777" w:rsidR="00222992" w:rsidRPr="00D353B4" w:rsidRDefault="00222992" w:rsidP="00AD3881">
            <w:pPr>
              <w:rPr>
                <w:lang w:val="en-GB"/>
              </w:rPr>
            </w:pPr>
            <w:r w:rsidRPr="00D353B4">
              <w:rPr>
                <w:lang w:val="fr-FR" w:eastAsia="en-US"/>
              </w:rPr>
              <w:t>2. „Chez nous” Wyd. Mary Glasgow Magazines Scholastic - czasopismo</w:t>
            </w:r>
          </w:p>
        </w:tc>
      </w:tr>
      <w:tr w:rsidR="00D353B4" w:rsidRPr="00D353B4" w14:paraId="0B0F0B9F" w14:textId="77777777" w:rsidTr="003801E6">
        <w:tc>
          <w:tcPr>
            <w:tcW w:w="2000" w:type="pct"/>
            <w:shd w:val="clear" w:color="auto" w:fill="auto"/>
          </w:tcPr>
          <w:p w14:paraId="26648F35" w14:textId="77777777" w:rsidR="00222992" w:rsidRPr="00D353B4" w:rsidRDefault="00222992" w:rsidP="00AD3881">
            <w:r w:rsidRPr="00D353B4">
              <w:t>Planowane formy/działania/metody dydaktyczne</w:t>
            </w:r>
          </w:p>
        </w:tc>
        <w:tc>
          <w:tcPr>
            <w:tcW w:w="3000" w:type="pct"/>
            <w:shd w:val="clear" w:color="auto" w:fill="auto"/>
          </w:tcPr>
          <w:p w14:paraId="7AD6BB78" w14:textId="77777777" w:rsidR="00222992" w:rsidRPr="00D353B4" w:rsidRDefault="00222992" w:rsidP="00AD3881">
            <w:r w:rsidRPr="00D353B4">
              <w:t>Wykład, dyskusja, prezentacja, konwersacja,</w:t>
            </w:r>
          </w:p>
          <w:p w14:paraId="1AE2D4EB" w14:textId="77777777" w:rsidR="00222992" w:rsidRPr="00D353B4" w:rsidRDefault="00222992" w:rsidP="00AD3881">
            <w:r w:rsidRPr="00D353B4">
              <w:t>metoda gramatyczno-tłumaczeniowa (teksty specjalistyczne), metoda komunikacyjna i bezpośrednia ze szczególnym uwzględnieniem umiejętności komunikowania się.</w:t>
            </w:r>
          </w:p>
        </w:tc>
      </w:tr>
      <w:tr w:rsidR="00D353B4" w:rsidRPr="00D353B4" w14:paraId="72FF8330" w14:textId="77777777" w:rsidTr="003801E6">
        <w:tc>
          <w:tcPr>
            <w:tcW w:w="2000" w:type="pct"/>
            <w:shd w:val="clear" w:color="auto" w:fill="auto"/>
          </w:tcPr>
          <w:p w14:paraId="5B3D9AD7" w14:textId="77777777" w:rsidR="00222992" w:rsidRPr="00D353B4" w:rsidRDefault="00222992" w:rsidP="00AD3881">
            <w:r w:rsidRPr="00D353B4">
              <w:t>Sposoby weryfikacji oraz formy dokumentowania osiągniętych efektów uczenia się</w:t>
            </w:r>
          </w:p>
        </w:tc>
        <w:tc>
          <w:tcPr>
            <w:tcW w:w="3000" w:type="pct"/>
            <w:shd w:val="clear" w:color="auto" w:fill="auto"/>
          </w:tcPr>
          <w:p w14:paraId="656A2044" w14:textId="77777777" w:rsidR="00222992" w:rsidRPr="00D353B4" w:rsidRDefault="00222992" w:rsidP="00AD3881">
            <w:pPr>
              <w:jc w:val="both"/>
            </w:pPr>
            <w:r w:rsidRPr="00D353B4">
              <w:t xml:space="preserve">U1-ocena wypowiedzi ustnych na zajęciach </w:t>
            </w:r>
          </w:p>
          <w:p w14:paraId="3364BBB4" w14:textId="77777777" w:rsidR="00222992" w:rsidRPr="00D353B4" w:rsidRDefault="00222992" w:rsidP="00AD3881">
            <w:pPr>
              <w:jc w:val="both"/>
            </w:pPr>
            <w:r w:rsidRPr="00D353B4">
              <w:t>U2-ocena wypowiedzi ustnych na zajęciach oraz prac domowych</w:t>
            </w:r>
          </w:p>
          <w:p w14:paraId="3A81AA8E" w14:textId="77777777" w:rsidR="00222992" w:rsidRPr="00D353B4" w:rsidRDefault="00222992" w:rsidP="00AD3881">
            <w:pPr>
              <w:jc w:val="both"/>
            </w:pPr>
            <w:r w:rsidRPr="00D353B4">
              <w:t xml:space="preserve">U3-ocena wypowiedzi ustnych </w:t>
            </w:r>
          </w:p>
          <w:p w14:paraId="1B78CBFA" w14:textId="77777777" w:rsidR="00222992" w:rsidRPr="00D353B4" w:rsidRDefault="00222992" w:rsidP="00AD3881">
            <w:pPr>
              <w:jc w:val="both"/>
            </w:pPr>
            <w:r w:rsidRPr="00D353B4">
              <w:t>U4-ocena dłuższych wypowiedzi pisemnych oraz prac domowych</w:t>
            </w:r>
          </w:p>
          <w:p w14:paraId="0435E6C1" w14:textId="77777777" w:rsidR="00222992" w:rsidRPr="00D353B4" w:rsidRDefault="00222992" w:rsidP="00AD3881">
            <w:pPr>
              <w:jc w:val="both"/>
            </w:pPr>
            <w:r w:rsidRPr="00D353B4">
              <w:t xml:space="preserve">K1-ocena przygotowania do zajęć i aktywności na ćwiczeniach </w:t>
            </w:r>
          </w:p>
          <w:p w14:paraId="22E21EAE" w14:textId="77777777" w:rsidR="00222992" w:rsidRPr="00D353B4" w:rsidRDefault="00222992" w:rsidP="00AD3881">
            <w:pPr>
              <w:jc w:val="both"/>
            </w:pPr>
            <w:r w:rsidRPr="00D353B4">
              <w:t>Formy dokumentowania osiągniętych efektów kształcenia:</w:t>
            </w:r>
          </w:p>
          <w:p w14:paraId="57BFC543" w14:textId="77777777" w:rsidR="00222992" w:rsidRPr="00D353B4" w:rsidRDefault="00222992" w:rsidP="00AD3881">
            <w:pPr>
              <w:jc w:val="both"/>
            </w:pP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2885E5F7" w14:textId="77777777" w:rsidTr="003801E6">
        <w:tc>
          <w:tcPr>
            <w:tcW w:w="2000" w:type="pct"/>
            <w:shd w:val="clear" w:color="auto" w:fill="auto"/>
          </w:tcPr>
          <w:p w14:paraId="4F58BF33" w14:textId="77777777" w:rsidR="00222992" w:rsidRPr="00D353B4" w:rsidRDefault="00222992" w:rsidP="00AD3881">
            <w:r w:rsidRPr="00D353B4">
              <w:t>Elementy i wagi mające wpływ na ocenę końcową</w:t>
            </w:r>
          </w:p>
          <w:p w14:paraId="1AABDD9F" w14:textId="77777777" w:rsidR="00222992" w:rsidRPr="00D353B4" w:rsidRDefault="00222992" w:rsidP="00AD3881"/>
          <w:p w14:paraId="4E61EB49" w14:textId="77777777" w:rsidR="00222992" w:rsidRPr="00D353B4" w:rsidRDefault="00222992" w:rsidP="00AD3881"/>
        </w:tc>
        <w:tc>
          <w:tcPr>
            <w:tcW w:w="3000" w:type="pct"/>
            <w:shd w:val="clear" w:color="auto" w:fill="auto"/>
          </w:tcPr>
          <w:p w14:paraId="1D8C3726" w14:textId="77777777" w:rsidR="00222992" w:rsidRPr="00D353B4" w:rsidRDefault="00222992"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272C684D" w14:textId="77777777" w:rsidR="00222992" w:rsidRPr="00D353B4" w:rsidRDefault="00222992" w:rsidP="00AD3881">
            <w:pPr>
              <w:spacing w:line="252" w:lineRule="auto"/>
              <w:rPr>
                <w:rFonts w:eastAsiaTheme="minorHAnsi"/>
                <w:lang w:eastAsia="en-US"/>
              </w:rPr>
            </w:pPr>
            <w:r w:rsidRPr="00D353B4">
              <w:rPr>
                <w:rFonts w:eastAsiaTheme="minorHAnsi"/>
                <w:lang w:eastAsia="en-US"/>
              </w:rPr>
              <w:t>- sprawdziany pisemne – 50%</w:t>
            </w:r>
          </w:p>
          <w:p w14:paraId="6DAA0DFD"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ustne – 25%</w:t>
            </w:r>
          </w:p>
          <w:p w14:paraId="2FE78FB5"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pisemne – 25%</w:t>
            </w:r>
          </w:p>
          <w:p w14:paraId="6180E2B3" w14:textId="77777777" w:rsidR="00222992" w:rsidRPr="00D353B4" w:rsidRDefault="00222992" w:rsidP="00AD3881">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72E2DB01" w14:textId="77777777" w:rsidTr="003801E6">
        <w:trPr>
          <w:trHeight w:val="1182"/>
        </w:trPr>
        <w:tc>
          <w:tcPr>
            <w:tcW w:w="2000" w:type="pct"/>
            <w:shd w:val="clear" w:color="auto" w:fill="auto"/>
          </w:tcPr>
          <w:p w14:paraId="33D3EEA7" w14:textId="77777777" w:rsidR="000D6E9A" w:rsidRPr="00D353B4" w:rsidRDefault="000D6E9A" w:rsidP="000D6E9A">
            <w:pPr>
              <w:jc w:val="both"/>
            </w:pPr>
            <w:r w:rsidRPr="00D353B4">
              <w:t>Bilans punktów ECTS</w:t>
            </w:r>
          </w:p>
        </w:tc>
        <w:tc>
          <w:tcPr>
            <w:tcW w:w="3000" w:type="pct"/>
            <w:shd w:val="clear" w:color="auto" w:fill="auto"/>
          </w:tcPr>
          <w:p w14:paraId="75CF144E" w14:textId="77777777" w:rsidR="000D6E9A" w:rsidRPr="00D353B4" w:rsidRDefault="000D6E9A" w:rsidP="000D6E9A">
            <w:r w:rsidRPr="00D353B4">
              <w:t>KONTAKTOWE:</w:t>
            </w:r>
          </w:p>
          <w:p w14:paraId="244ADF09" w14:textId="77777777" w:rsidR="000D6E9A" w:rsidRPr="00D353B4" w:rsidRDefault="000D6E9A" w:rsidP="000D6E9A">
            <w:r w:rsidRPr="00D353B4">
              <w:t>Udział w ćwiczeniach: 20 godz.</w:t>
            </w:r>
          </w:p>
          <w:p w14:paraId="675B28EB" w14:textId="77777777" w:rsidR="000D6E9A" w:rsidRPr="00D353B4" w:rsidRDefault="000D6E9A" w:rsidP="000D6E9A">
            <w:pPr>
              <w:rPr>
                <w:u w:val="single"/>
              </w:rPr>
            </w:pPr>
            <w:r w:rsidRPr="00D353B4">
              <w:rPr>
                <w:u w:val="single"/>
              </w:rPr>
              <w:t>RAZEM KONTAKTOWE:     20 godz. / 0,8 ECTS</w:t>
            </w:r>
          </w:p>
          <w:p w14:paraId="2F3DB89B" w14:textId="77777777" w:rsidR="000D6E9A" w:rsidRPr="00D353B4" w:rsidRDefault="000D6E9A" w:rsidP="000D6E9A"/>
          <w:p w14:paraId="6DDFE819" w14:textId="77777777" w:rsidR="000D6E9A" w:rsidRPr="00D353B4" w:rsidRDefault="000D6E9A" w:rsidP="000D6E9A">
            <w:r w:rsidRPr="00D353B4">
              <w:lastRenderedPageBreak/>
              <w:t>NIEKONTAKTOWE:</w:t>
            </w:r>
          </w:p>
          <w:p w14:paraId="41D80676" w14:textId="77777777" w:rsidR="000D6E9A" w:rsidRPr="00D353B4" w:rsidRDefault="000D6E9A" w:rsidP="000D6E9A">
            <w:r w:rsidRPr="00D353B4">
              <w:t>Przygotowanie do zajęć: 15 godz.</w:t>
            </w:r>
          </w:p>
          <w:p w14:paraId="177CAE9E" w14:textId="77777777" w:rsidR="000D6E9A" w:rsidRPr="00D353B4" w:rsidRDefault="000D6E9A" w:rsidP="000D6E9A">
            <w:r w:rsidRPr="00D353B4">
              <w:t>Przygotowanie do sprawdzianów: 15 godz.</w:t>
            </w:r>
          </w:p>
          <w:p w14:paraId="25439D65" w14:textId="77777777" w:rsidR="000D6E9A" w:rsidRPr="00D353B4" w:rsidRDefault="000D6E9A" w:rsidP="000D6E9A">
            <w:pPr>
              <w:rPr>
                <w:u w:val="single"/>
              </w:rPr>
            </w:pPr>
            <w:r w:rsidRPr="00D353B4">
              <w:rPr>
                <w:u w:val="single"/>
              </w:rPr>
              <w:t>RAZEM NIEKONTAKTOWE:  30 godz. / 1,2  ECTS</w:t>
            </w:r>
          </w:p>
          <w:p w14:paraId="2DF9F5CC" w14:textId="77777777" w:rsidR="000D6E9A" w:rsidRPr="00D353B4" w:rsidRDefault="000D6E9A" w:rsidP="000D6E9A"/>
          <w:p w14:paraId="3E1CD34C" w14:textId="69575F3C" w:rsidR="000D6E9A" w:rsidRPr="00D353B4" w:rsidRDefault="000D6E9A" w:rsidP="000D6E9A">
            <w:r w:rsidRPr="00D353B4">
              <w:t>Łączny nakład pracy studenta to 50 godz. co odpowiada  2 punktom ECTS</w:t>
            </w:r>
          </w:p>
        </w:tc>
      </w:tr>
      <w:tr w:rsidR="000D6E9A" w:rsidRPr="00D353B4" w14:paraId="59AE07CC" w14:textId="77777777" w:rsidTr="003801E6">
        <w:trPr>
          <w:trHeight w:val="718"/>
        </w:trPr>
        <w:tc>
          <w:tcPr>
            <w:tcW w:w="2000" w:type="pct"/>
            <w:shd w:val="clear" w:color="auto" w:fill="auto"/>
          </w:tcPr>
          <w:p w14:paraId="03F8B1C0" w14:textId="77777777" w:rsidR="000D6E9A" w:rsidRPr="00D353B4" w:rsidRDefault="000D6E9A" w:rsidP="000D6E9A">
            <w:r w:rsidRPr="00D353B4">
              <w:lastRenderedPageBreak/>
              <w:t>Nakład pracy związany z zajęciami wymagającymi bezpośredniego udziału nauczyciela akademickiego</w:t>
            </w:r>
          </w:p>
        </w:tc>
        <w:tc>
          <w:tcPr>
            <w:tcW w:w="3000" w:type="pct"/>
            <w:shd w:val="clear" w:color="auto" w:fill="auto"/>
          </w:tcPr>
          <w:p w14:paraId="4ADFCCAD" w14:textId="77777777" w:rsidR="000D6E9A" w:rsidRPr="00D353B4" w:rsidRDefault="000D6E9A" w:rsidP="000D6E9A">
            <w:r w:rsidRPr="00D353B4">
              <w:t>- udział w ćwiczeniach – 20 godzin</w:t>
            </w:r>
          </w:p>
          <w:p w14:paraId="3008B900" w14:textId="06BBDF3E" w:rsidR="000D6E9A" w:rsidRPr="00D353B4" w:rsidRDefault="000D6E9A" w:rsidP="000D6E9A">
            <w:pPr>
              <w:jc w:val="both"/>
            </w:pPr>
            <w:r w:rsidRPr="00D353B4">
              <w:t>Łącznie 20 godz. co odpowiada 0,8 punktom ECTS</w:t>
            </w:r>
          </w:p>
        </w:tc>
      </w:tr>
    </w:tbl>
    <w:p w14:paraId="046E02F1" w14:textId="77777777" w:rsidR="00222992" w:rsidRPr="00D353B4" w:rsidRDefault="00222992" w:rsidP="00AD3881">
      <w:pPr>
        <w:rPr>
          <w:sz w:val="28"/>
          <w:szCs w:val="28"/>
        </w:rPr>
      </w:pPr>
    </w:p>
    <w:p w14:paraId="49379457" w14:textId="1546803F" w:rsidR="00710F32" w:rsidRPr="00D353B4" w:rsidRDefault="00710F32" w:rsidP="00222992">
      <w:pPr>
        <w:tabs>
          <w:tab w:val="left" w:pos="4190"/>
        </w:tabs>
        <w:rPr>
          <w:b/>
          <w:sz w:val="28"/>
        </w:rPr>
      </w:pPr>
      <w:r w:rsidRPr="00D353B4">
        <w:rPr>
          <w:b/>
          <w:sz w:val="28"/>
        </w:rPr>
        <w:t>Karta opisu zajęć z modułu  język rosyjskiB2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D353B4" w:rsidRPr="00D353B4" w14:paraId="0899A019" w14:textId="77777777" w:rsidTr="003801E6">
        <w:tc>
          <w:tcPr>
            <w:tcW w:w="1970" w:type="pct"/>
            <w:shd w:val="clear" w:color="auto" w:fill="auto"/>
          </w:tcPr>
          <w:p w14:paraId="180D0A64" w14:textId="74796DFB" w:rsidR="00222992" w:rsidRPr="00D353B4" w:rsidRDefault="00222992" w:rsidP="00222992">
            <w:r w:rsidRPr="00D353B4">
              <w:t xml:space="preserve">Nazwa kierunku studiów </w:t>
            </w:r>
          </w:p>
        </w:tc>
        <w:tc>
          <w:tcPr>
            <w:tcW w:w="3030" w:type="pct"/>
            <w:shd w:val="clear" w:color="auto" w:fill="auto"/>
          </w:tcPr>
          <w:p w14:paraId="4754504E" w14:textId="77777777" w:rsidR="00222992" w:rsidRPr="00D353B4" w:rsidRDefault="00222992" w:rsidP="00AD3881">
            <w:r w:rsidRPr="00D353B4">
              <w:t>Turystyka i rekreacja</w:t>
            </w:r>
          </w:p>
        </w:tc>
      </w:tr>
      <w:tr w:rsidR="00D353B4" w:rsidRPr="00D353B4" w14:paraId="1285BEAA" w14:textId="77777777" w:rsidTr="003801E6">
        <w:tc>
          <w:tcPr>
            <w:tcW w:w="1970" w:type="pct"/>
            <w:shd w:val="clear" w:color="auto" w:fill="auto"/>
          </w:tcPr>
          <w:p w14:paraId="089F97CE" w14:textId="77777777" w:rsidR="00222992" w:rsidRPr="00D353B4" w:rsidRDefault="00222992" w:rsidP="00AD3881">
            <w:r w:rsidRPr="00D353B4">
              <w:t>Nazwa modułu, także nazwa w języku angielskim</w:t>
            </w:r>
          </w:p>
        </w:tc>
        <w:tc>
          <w:tcPr>
            <w:tcW w:w="3030" w:type="pct"/>
            <w:shd w:val="clear" w:color="auto" w:fill="auto"/>
          </w:tcPr>
          <w:p w14:paraId="6D8F8091" w14:textId="77777777" w:rsidR="00222992" w:rsidRPr="00D353B4" w:rsidRDefault="00222992" w:rsidP="00AD3881">
            <w:pPr>
              <w:rPr>
                <w:lang w:val="en-GB"/>
              </w:rPr>
            </w:pPr>
            <w:r w:rsidRPr="00D353B4">
              <w:rPr>
                <w:lang w:val="en-GB"/>
              </w:rPr>
              <w:t>Język obcy 3– Rosyjski B2</w:t>
            </w:r>
          </w:p>
          <w:p w14:paraId="35442680" w14:textId="77777777" w:rsidR="00222992" w:rsidRPr="00D353B4" w:rsidRDefault="00222992" w:rsidP="00AD3881">
            <w:pPr>
              <w:rPr>
                <w:lang w:val="en-GB"/>
              </w:rPr>
            </w:pPr>
            <w:r w:rsidRPr="00D353B4">
              <w:rPr>
                <w:lang w:val="en-US"/>
              </w:rPr>
              <w:t>Foreign Language 3– Russian B2</w:t>
            </w:r>
          </w:p>
        </w:tc>
      </w:tr>
      <w:tr w:rsidR="00D353B4" w:rsidRPr="00D353B4" w14:paraId="08AB7420" w14:textId="77777777" w:rsidTr="003801E6">
        <w:tc>
          <w:tcPr>
            <w:tcW w:w="1970" w:type="pct"/>
            <w:shd w:val="clear" w:color="auto" w:fill="auto"/>
          </w:tcPr>
          <w:p w14:paraId="2F265CBC" w14:textId="0531DAE7" w:rsidR="00222992" w:rsidRPr="00D353B4" w:rsidRDefault="00222992" w:rsidP="00222992">
            <w:r w:rsidRPr="00D353B4">
              <w:t xml:space="preserve">Język wykładowy </w:t>
            </w:r>
          </w:p>
        </w:tc>
        <w:tc>
          <w:tcPr>
            <w:tcW w:w="3030" w:type="pct"/>
            <w:shd w:val="clear" w:color="auto" w:fill="auto"/>
          </w:tcPr>
          <w:p w14:paraId="6DC06339" w14:textId="77777777" w:rsidR="00222992" w:rsidRPr="00D353B4" w:rsidRDefault="00222992" w:rsidP="00AD3881">
            <w:pPr>
              <w:rPr>
                <w:lang w:val="en-GB"/>
              </w:rPr>
            </w:pPr>
            <w:r w:rsidRPr="00D353B4">
              <w:rPr>
                <w:lang w:val="en-GB"/>
              </w:rPr>
              <w:t>rosyjski</w:t>
            </w:r>
          </w:p>
        </w:tc>
      </w:tr>
      <w:tr w:rsidR="00D353B4" w:rsidRPr="00D353B4" w14:paraId="7EEFA14D" w14:textId="77777777" w:rsidTr="003801E6">
        <w:tc>
          <w:tcPr>
            <w:tcW w:w="1970" w:type="pct"/>
            <w:shd w:val="clear" w:color="auto" w:fill="auto"/>
          </w:tcPr>
          <w:p w14:paraId="7AA455CD" w14:textId="64A77C93" w:rsidR="00222992" w:rsidRPr="00D353B4" w:rsidRDefault="00222992" w:rsidP="00222992">
            <w:pPr>
              <w:autoSpaceDE w:val="0"/>
              <w:autoSpaceDN w:val="0"/>
              <w:adjustRightInd w:val="0"/>
            </w:pPr>
            <w:r w:rsidRPr="00D353B4">
              <w:t xml:space="preserve">Rodzaj modułu </w:t>
            </w:r>
          </w:p>
        </w:tc>
        <w:tc>
          <w:tcPr>
            <w:tcW w:w="3030" w:type="pct"/>
            <w:shd w:val="clear" w:color="auto" w:fill="auto"/>
          </w:tcPr>
          <w:p w14:paraId="0D7C91BC" w14:textId="77777777" w:rsidR="00222992" w:rsidRPr="00D353B4" w:rsidRDefault="00222992" w:rsidP="00AD3881">
            <w:r w:rsidRPr="00D353B4">
              <w:t>obowiązkowy</w:t>
            </w:r>
          </w:p>
        </w:tc>
      </w:tr>
      <w:tr w:rsidR="00D353B4" w:rsidRPr="00D353B4" w14:paraId="4DB58306" w14:textId="77777777" w:rsidTr="003801E6">
        <w:tc>
          <w:tcPr>
            <w:tcW w:w="1970" w:type="pct"/>
            <w:shd w:val="clear" w:color="auto" w:fill="auto"/>
          </w:tcPr>
          <w:p w14:paraId="4A0BF62A" w14:textId="77777777" w:rsidR="00222992" w:rsidRPr="00D353B4" w:rsidRDefault="00222992" w:rsidP="00AD3881">
            <w:r w:rsidRPr="00D353B4">
              <w:t>Poziom studiów</w:t>
            </w:r>
          </w:p>
        </w:tc>
        <w:tc>
          <w:tcPr>
            <w:tcW w:w="3030" w:type="pct"/>
            <w:shd w:val="clear" w:color="auto" w:fill="auto"/>
          </w:tcPr>
          <w:p w14:paraId="47EF9860" w14:textId="77777777" w:rsidR="00222992" w:rsidRPr="00D353B4" w:rsidRDefault="00222992" w:rsidP="00AD3881">
            <w:r w:rsidRPr="00D353B4">
              <w:t xml:space="preserve">studia pierwszego stopnia </w:t>
            </w:r>
          </w:p>
        </w:tc>
      </w:tr>
      <w:tr w:rsidR="00D353B4" w:rsidRPr="00D353B4" w14:paraId="1FCEE895" w14:textId="77777777" w:rsidTr="003801E6">
        <w:tc>
          <w:tcPr>
            <w:tcW w:w="1970" w:type="pct"/>
            <w:shd w:val="clear" w:color="auto" w:fill="auto"/>
          </w:tcPr>
          <w:p w14:paraId="3E8A4CAD" w14:textId="0862F723" w:rsidR="00222992" w:rsidRPr="00D353B4" w:rsidRDefault="00222992" w:rsidP="00222992">
            <w:r w:rsidRPr="00D353B4">
              <w:t>Forma studiów</w:t>
            </w:r>
          </w:p>
        </w:tc>
        <w:tc>
          <w:tcPr>
            <w:tcW w:w="3030" w:type="pct"/>
            <w:shd w:val="clear" w:color="auto" w:fill="auto"/>
          </w:tcPr>
          <w:p w14:paraId="5AAC51E7" w14:textId="52833725" w:rsidR="00222992" w:rsidRPr="00D353B4" w:rsidRDefault="00944DE1" w:rsidP="00AD3881">
            <w:r w:rsidRPr="00D353B4">
              <w:t>nie</w:t>
            </w:r>
            <w:r w:rsidR="00222992" w:rsidRPr="00D353B4">
              <w:t>stacjonarne</w:t>
            </w:r>
          </w:p>
        </w:tc>
      </w:tr>
      <w:tr w:rsidR="00D353B4" w:rsidRPr="00D353B4" w14:paraId="64093DBA" w14:textId="77777777" w:rsidTr="003801E6">
        <w:tc>
          <w:tcPr>
            <w:tcW w:w="1970" w:type="pct"/>
            <w:shd w:val="clear" w:color="auto" w:fill="auto"/>
          </w:tcPr>
          <w:p w14:paraId="5FBD518D" w14:textId="77777777" w:rsidR="00222992" w:rsidRPr="00D353B4" w:rsidRDefault="00222992" w:rsidP="00AD3881">
            <w:r w:rsidRPr="00D353B4">
              <w:t>Rok studiów dla kierunku</w:t>
            </w:r>
          </w:p>
        </w:tc>
        <w:tc>
          <w:tcPr>
            <w:tcW w:w="3030" w:type="pct"/>
            <w:shd w:val="clear" w:color="auto" w:fill="auto"/>
          </w:tcPr>
          <w:p w14:paraId="7CEE7B9D" w14:textId="77777777" w:rsidR="00222992" w:rsidRPr="00D353B4" w:rsidRDefault="00222992" w:rsidP="00AD3881">
            <w:r w:rsidRPr="00D353B4">
              <w:t>II</w:t>
            </w:r>
          </w:p>
        </w:tc>
      </w:tr>
      <w:tr w:rsidR="00D353B4" w:rsidRPr="00D353B4" w14:paraId="4517B0F5" w14:textId="77777777" w:rsidTr="003801E6">
        <w:tc>
          <w:tcPr>
            <w:tcW w:w="1970" w:type="pct"/>
            <w:shd w:val="clear" w:color="auto" w:fill="auto"/>
          </w:tcPr>
          <w:p w14:paraId="519206F9" w14:textId="77777777" w:rsidR="00222992" w:rsidRPr="00D353B4" w:rsidRDefault="00222992" w:rsidP="00AD3881">
            <w:r w:rsidRPr="00D353B4">
              <w:t>Semestr dla kierunku</w:t>
            </w:r>
          </w:p>
        </w:tc>
        <w:tc>
          <w:tcPr>
            <w:tcW w:w="3030" w:type="pct"/>
            <w:shd w:val="clear" w:color="auto" w:fill="auto"/>
          </w:tcPr>
          <w:p w14:paraId="6A2268B4" w14:textId="77777777" w:rsidR="00222992" w:rsidRPr="00D353B4" w:rsidRDefault="00222992" w:rsidP="00AD3881">
            <w:r w:rsidRPr="00D353B4">
              <w:t>3</w:t>
            </w:r>
          </w:p>
        </w:tc>
      </w:tr>
      <w:tr w:rsidR="00D353B4" w:rsidRPr="00D353B4" w14:paraId="12FD368F" w14:textId="77777777" w:rsidTr="003801E6">
        <w:tc>
          <w:tcPr>
            <w:tcW w:w="1970" w:type="pct"/>
            <w:shd w:val="clear" w:color="auto" w:fill="auto"/>
          </w:tcPr>
          <w:p w14:paraId="38EC929A" w14:textId="77777777" w:rsidR="00222992" w:rsidRPr="00D353B4" w:rsidRDefault="00222992" w:rsidP="00AD3881">
            <w:pPr>
              <w:autoSpaceDE w:val="0"/>
              <w:autoSpaceDN w:val="0"/>
              <w:adjustRightInd w:val="0"/>
            </w:pPr>
            <w:r w:rsidRPr="00D353B4">
              <w:t>Liczba punktów ECTS z podziałem na kontaktowe/niekontaktowe</w:t>
            </w:r>
          </w:p>
        </w:tc>
        <w:tc>
          <w:tcPr>
            <w:tcW w:w="3030" w:type="pct"/>
            <w:shd w:val="clear" w:color="auto" w:fill="auto"/>
          </w:tcPr>
          <w:p w14:paraId="66C0F17D" w14:textId="64F28C90" w:rsidR="00222992" w:rsidRPr="00D353B4" w:rsidRDefault="000D6E9A" w:rsidP="00AD3881">
            <w:r w:rsidRPr="00D353B4">
              <w:t>2 (0,8/1,2)</w:t>
            </w:r>
          </w:p>
        </w:tc>
      </w:tr>
      <w:tr w:rsidR="00D353B4" w:rsidRPr="00D353B4" w14:paraId="3069CDCD" w14:textId="77777777" w:rsidTr="003801E6">
        <w:tc>
          <w:tcPr>
            <w:tcW w:w="1970" w:type="pct"/>
            <w:shd w:val="clear" w:color="auto" w:fill="auto"/>
          </w:tcPr>
          <w:p w14:paraId="1722BFE1" w14:textId="77777777" w:rsidR="00222992" w:rsidRPr="00D353B4" w:rsidRDefault="00222992" w:rsidP="00AD3881">
            <w:pPr>
              <w:autoSpaceDE w:val="0"/>
              <w:autoSpaceDN w:val="0"/>
              <w:adjustRightInd w:val="0"/>
            </w:pPr>
            <w:r w:rsidRPr="00D353B4">
              <w:t>Tytuł naukowy/stopień naukowy, imię i nazwisko osoby odpowiedzialnej za moduł</w:t>
            </w:r>
          </w:p>
        </w:tc>
        <w:tc>
          <w:tcPr>
            <w:tcW w:w="3030" w:type="pct"/>
            <w:shd w:val="clear" w:color="auto" w:fill="auto"/>
          </w:tcPr>
          <w:p w14:paraId="2B27C97F" w14:textId="77777777" w:rsidR="00222992" w:rsidRPr="00D353B4" w:rsidRDefault="00222992" w:rsidP="00AD3881">
            <w:r w:rsidRPr="00D353B4">
              <w:t>mgr Daniel Zagrodnik</w:t>
            </w:r>
          </w:p>
        </w:tc>
      </w:tr>
      <w:tr w:rsidR="00D353B4" w:rsidRPr="00D353B4" w14:paraId="5BDDCAD1" w14:textId="77777777" w:rsidTr="003801E6">
        <w:tc>
          <w:tcPr>
            <w:tcW w:w="1970" w:type="pct"/>
            <w:shd w:val="clear" w:color="auto" w:fill="auto"/>
          </w:tcPr>
          <w:p w14:paraId="029C7DE7" w14:textId="16B7DE5F" w:rsidR="00222992" w:rsidRPr="00D353B4" w:rsidRDefault="00222992" w:rsidP="00AD3881">
            <w:r w:rsidRPr="00D353B4">
              <w:t>Jednostka oferująca moduł</w:t>
            </w:r>
          </w:p>
        </w:tc>
        <w:tc>
          <w:tcPr>
            <w:tcW w:w="3030" w:type="pct"/>
            <w:shd w:val="clear" w:color="auto" w:fill="auto"/>
          </w:tcPr>
          <w:p w14:paraId="4896CA5A" w14:textId="77777777" w:rsidR="00222992" w:rsidRPr="00D353B4" w:rsidRDefault="00222992" w:rsidP="00AD3881">
            <w:r w:rsidRPr="00D353B4">
              <w:t>Centrum Nauczania Języków Obcych i Certyfikacji</w:t>
            </w:r>
          </w:p>
        </w:tc>
      </w:tr>
      <w:tr w:rsidR="00D353B4" w:rsidRPr="00D353B4" w14:paraId="77FFBF96" w14:textId="77777777" w:rsidTr="003801E6">
        <w:tc>
          <w:tcPr>
            <w:tcW w:w="1970" w:type="pct"/>
            <w:shd w:val="clear" w:color="auto" w:fill="auto"/>
          </w:tcPr>
          <w:p w14:paraId="66BAA8E3" w14:textId="77777777" w:rsidR="00D22916" w:rsidRPr="00D353B4" w:rsidRDefault="00D22916" w:rsidP="00D22916">
            <w:bookmarkStart w:id="10" w:name="_Hlk170643572"/>
            <w:r w:rsidRPr="00D353B4">
              <w:t>Cel modułu</w:t>
            </w:r>
          </w:p>
          <w:p w14:paraId="21EDFB10" w14:textId="77777777" w:rsidR="00D22916" w:rsidRPr="00D353B4" w:rsidRDefault="00D22916" w:rsidP="00D22916"/>
        </w:tc>
        <w:tc>
          <w:tcPr>
            <w:tcW w:w="3030" w:type="pct"/>
            <w:shd w:val="clear" w:color="auto" w:fill="auto"/>
          </w:tcPr>
          <w:p w14:paraId="04118A3A" w14:textId="77777777" w:rsidR="00D22916" w:rsidRPr="00D353B4" w:rsidRDefault="00D22916" w:rsidP="00D22916">
            <w:pPr>
              <w:jc w:val="both"/>
            </w:pPr>
            <w:r w:rsidRPr="00D353B4">
              <w:t>Zaawansowane rozwinięcie kompetencji językowych w zakresie czytania, pisania, słuchania, mówienia. Podniesienie kompetencji językowych w zakresie słownictwa zawodowego i specjalistycznego.</w:t>
            </w:r>
          </w:p>
          <w:p w14:paraId="2FF08B58" w14:textId="77777777" w:rsidR="00D22916" w:rsidRPr="00D353B4" w:rsidRDefault="00D22916" w:rsidP="00D22916">
            <w:pPr>
              <w:jc w:val="both"/>
            </w:pPr>
            <w:r w:rsidRPr="00D353B4">
              <w:t>Rozwijanie zawansowanych umiejętności poprawnej komunikacji w środowisku zawodowym.</w:t>
            </w:r>
          </w:p>
          <w:p w14:paraId="679C734A" w14:textId="3A1E7241" w:rsidR="00D22916" w:rsidRPr="00D353B4" w:rsidRDefault="00D22916" w:rsidP="00D22916">
            <w:pPr>
              <w:autoSpaceDE w:val="0"/>
              <w:autoSpaceDN w:val="0"/>
              <w:adjustRightInd w:val="0"/>
            </w:pPr>
            <w:r w:rsidRPr="00D353B4">
              <w:t>Przekazanie wiedzy niezbędnej do stosowania zaawansowanych struktur gramatycznych oraz technik pracy ze zawodowym obcojęzycznym tekstem źródłowym.</w:t>
            </w:r>
          </w:p>
        </w:tc>
      </w:tr>
      <w:tr w:rsidR="00D353B4" w:rsidRPr="00D353B4" w14:paraId="697F1F5F" w14:textId="77777777" w:rsidTr="003801E6">
        <w:trPr>
          <w:trHeight w:val="236"/>
        </w:trPr>
        <w:tc>
          <w:tcPr>
            <w:tcW w:w="1970" w:type="pct"/>
            <w:vMerge w:val="restart"/>
            <w:shd w:val="clear" w:color="auto" w:fill="auto"/>
          </w:tcPr>
          <w:p w14:paraId="2965D84D" w14:textId="77777777" w:rsidR="00D22916" w:rsidRPr="00D353B4" w:rsidRDefault="00D22916" w:rsidP="00D22916">
            <w:pPr>
              <w:jc w:val="both"/>
            </w:pPr>
            <w:r w:rsidRPr="00D353B4">
              <w:t>Efekty uczenia się dla modułu to opis zasobu wiedzy, umiejętności i kompetencji społecznych, które student osiągnie po zrealizowaniu zajęć.</w:t>
            </w:r>
          </w:p>
        </w:tc>
        <w:tc>
          <w:tcPr>
            <w:tcW w:w="3030" w:type="pct"/>
            <w:shd w:val="clear" w:color="auto" w:fill="auto"/>
          </w:tcPr>
          <w:p w14:paraId="4327D0B9" w14:textId="7775494F" w:rsidR="00D22916" w:rsidRPr="00D353B4" w:rsidRDefault="00D22916" w:rsidP="00D22916">
            <w:r w:rsidRPr="00D353B4">
              <w:t xml:space="preserve">Wiedza: </w:t>
            </w:r>
          </w:p>
        </w:tc>
      </w:tr>
      <w:tr w:rsidR="00D353B4" w:rsidRPr="00D353B4" w14:paraId="0A52F0E7" w14:textId="77777777" w:rsidTr="003801E6">
        <w:trPr>
          <w:trHeight w:val="233"/>
        </w:trPr>
        <w:tc>
          <w:tcPr>
            <w:tcW w:w="1970" w:type="pct"/>
            <w:vMerge/>
            <w:shd w:val="clear" w:color="auto" w:fill="auto"/>
          </w:tcPr>
          <w:p w14:paraId="4CE37B5E" w14:textId="77777777" w:rsidR="00D22916" w:rsidRPr="00D353B4" w:rsidRDefault="00D22916" w:rsidP="00D22916">
            <w:pPr>
              <w:rPr>
                <w:highlight w:val="yellow"/>
              </w:rPr>
            </w:pPr>
          </w:p>
        </w:tc>
        <w:tc>
          <w:tcPr>
            <w:tcW w:w="3030" w:type="pct"/>
            <w:shd w:val="clear" w:color="auto" w:fill="auto"/>
          </w:tcPr>
          <w:p w14:paraId="4E00A8A7" w14:textId="7A900EB3" w:rsidR="00D22916" w:rsidRPr="00D353B4" w:rsidRDefault="00D22916" w:rsidP="00D22916">
            <w:r w:rsidRPr="00D353B4">
              <w:t>1.</w:t>
            </w:r>
          </w:p>
        </w:tc>
      </w:tr>
      <w:tr w:rsidR="00D353B4" w:rsidRPr="00D353B4" w14:paraId="7BFA6CD9" w14:textId="77777777" w:rsidTr="003801E6">
        <w:trPr>
          <w:trHeight w:val="233"/>
        </w:trPr>
        <w:tc>
          <w:tcPr>
            <w:tcW w:w="1970" w:type="pct"/>
            <w:vMerge/>
            <w:shd w:val="clear" w:color="auto" w:fill="auto"/>
          </w:tcPr>
          <w:p w14:paraId="2AF0866A" w14:textId="77777777" w:rsidR="00D22916" w:rsidRPr="00D353B4" w:rsidRDefault="00D22916" w:rsidP="00D22916">
            <w:pPr>
              <w:rPr>
                <w:highlight w:val="yellow"/>
              </w:rPr>
            </w:pPr>
          </w:p>
        </w:tc>
        <w:tc>
          <w:tcPr>
            <w:tcW w:w="3030" w:type="pct"/>
            <w:shd w:val="clear" w:color="auto" w:fill="auto"/>
          </w:tcPr>
          <w:p w14:paraId="686168B2" w14:textId="66621002" w:rsidR="00D22916" w:rsidRPr="00D353B4" w:rsidRDefault="00D22916" w:rsidP="00D22916">
            <w:r w:rsidRPr="00D353B4">
              <w:t>2.</w:t>
            </w:r>
          </w:p>
        </w:tc>
      </w:tr>
      <w:tr w:rsidR="00D353B4" w:rsidRPr="00D353B4" w14:paraId="47764E1C" w14:textId="77777777" w:rsidTr="003801E6">
        <w:trPr>
          <w:trHeight w:val="233"/>
        </w:trPr>
        <w:tc>
          <w:tcPr>
            <w:tcW w:w="1970" w:type="pct"/>
            <w:vMerge/>
            <w:shd w:val="clear" w:color="auto" w:fill="auto"/>
          </w:tcPr>
          <w:p w14:paraId="512EA828" w14:textId="77777777" w:rsidR="00D22916" w:rsidRPr="00D353B4" w:rsidRDefault="00D22916" w:rsidP="00D22916">
            <w:pPr>
              <w:rPr>
                <w:highlight w:val="yellow"/>
              </w:rPr>
            </w:pPr>
          </w:p>
        </w:tc>
        <w:tc>
          <w:tcPr>
            <w:tcW w:w="3030" w:type="pct"/>
            <w:shd w:val="clear" w:color="auto" w:fill="auto"/>
          </w:tcPr>
          <w:p w14:paraId="05F5F2F5" w14:textId="1D97F09D" w:rsidR="00D22916" w:rsidRPr="00D353B4" w:rsidRDefault="00D22916" w:rsidP="00D22916">
            <w:r w:rsidRPr="00D353B4">
              <w:t>Umiejętności:</w:t>
            </w:r>
          </w:p>
        </w:tc>
      </w:tr>
      <w:tr w:rsidR="00D353B4" w:rsidRPr="00D353B4" w14:paraId="7A8758C4" w14:textId="77777777" w:rsidTr="003801E6">
        <w:trPr>
          <w:trHeight w:val="233"/>
        </w:trPr>
        <w:tc>
          <w:tcPr>
            <w:tcW w:w="1970" w:type="pct"/>
            <w:vMerge/>
            <w:shd w:val="clear" w:color="auto" w:fill="auto"/>
          </w:tcPr>
          <w:p w14:paraId="209F6F5A" w14:textId="77777777" w:rsidR="00D22916" w:rsidRPr="00D353B4" w:rsidRDefault="00D22916" w:rsidP="00D22916">
            <w:pPr>
              <w:rPr>
                <w:highlight w:val="yellow"/>
              </w:rPr>
            </w:pPr>
          </w:p>
        </w:tc>
        <w:tc>
          <w:tcPr>
            <w:tcW w:w="3030" w:type="pct"/>
            <w:shd w:val="clear" w:color="auto" w:fill="auto"/>
          </w:tcPr>
          <w:p w14:paraId="1F7F87BE" w14:textId="53E4ACC8" w:rsidR="00D22916" w:rsidRPr="00D353B4" w:rsidRDefault="00D22916" w:rsidP="00D22916">
            <w:r w:rsidRPr="00D353B4">
              <w:t>U1. Posiada umiejętność formułowania dłuższych, złożonych wypowiedzi na tematy zawodowe z wykorzystaniem elementów języka specjalistycznego.</w:t>
            </w:r>
          </w:p>
        </w:tc>
      </w:tr>
      <w:tr w:rsidR="00D353B4" w:rsidRPr="00D353B4" w14:paraId="550E2ADE" w14:textId="77777777" w:rsidTr="003801E6">
        <w:trPr>
          <w:trHeight w:val="233"/>
        </w:trPr>
        <w:tc>
          <w:tcPr>
            <w:tcW w:w="1970" w:type="pct"/>
            <w:vMerge/>
            <w:shd w:val="clear" w:color="auto" w:fill="auto"/>
          </w:tcPr>
          <w:p w14:paraId="356541C1" w14:textId="77777777" w:rsidR="00D22916" w:rsidRPr="00D353B4" w:rsidRDefault="00D22916" w:rsidP="00D22916">
            <w:pPr>
              <w:rPr>
                <w:highlight w:val="yellow"/>
              </w:rPr>
            </w:pPr>
          </w:p>
        </w:tc>
        <w:tc>
          <w:tcPr>
            <w:tcW w:w="3030" w:type="pct"/>
            <w:shd w:val="clear" w:color="auto" w:fill="auto"/>
          </w:tcPr>
          <w:p w14:paraId="089847FB" w14:textId="5C7AB7A0" w:rsidR="00D22916" w:rsidRPr="00D353B4" w:rsidRDefault="00D22916" w:rsidP="00D22916">
            <w:r w:rsidRPr="00D353B4">
              <w:t>U2. Posiada umiejętność czytania ze zrozumieniem tekstów o tematyce bieżącej oraz artykułów zawodowych.</w:t>
            </w:r>
          </w:p>
        </w:tc>
      </w:tr>
      <w:tr w:rsidR="00D353B4" w:rsidRPr="00D353B4" w14:paraId="5ADE6710" w14:textId="77777777" w:rsidTr="003801E6">
        <w:trPr>
          <w:trHeight w:val="233"/>
        </w:trPr>
        <w:tc>
          <w:tcPr>
            <w:tcW w:w="1970" w:type="pct"/>
            <w:vMerge/>
            <w:shd w:val="clear" w:color="auto" w:fill="auto"/>
          </w:tcPr>
          <w:p w14:paraId="1B8F79D1" w14:textId="77777777" w:rsidR="00D22916" w:rsidRPr="00D353B4" w:rsidRDefault="00D22916" w:rsidP="00D22916">
            <w:pPr>
              <w:rPr>
                <w:highlight w:val="yellow"/>
              </w:rPr>
            </w:pPr>
          </w:p>
        </w:tc>
        <w:tc>
          <w:tcPr>
            <w:tcW w:w="3030" w:type="pct"/>
            <w:shd w:val="clear" w:color="auto" w:fill="auto"/>
          </w:tcPr>
          <w:p w14:paraId="6A41015E" w14:textId="2CC69200" w:rsidR="00D22916" w:rsidRPr="00D353B4" w:rsidRDefault="00D22916" w:rsidP="00D22916">
            <w:r w:rsidRPr="00D353B4">
              <w:t xml:space="preserve">U3. Rozumie sens dłuższych  wypowiedzi, zawodowych wykładów, prezentacji, audycji radiowych. </w:t>
            </w:r>
          </w:p>
        </w:tc>
      </w:tr>
      <w:tr w:rsidR="00D353B4" w:rsidRPr="00D353B4" w14:paraId="14EE6B1B" w14:textId="77777777" w:rsidTr="003801E6">
        <w:trPr>
          <w:trHeight w:val="233"/>
        </w:trPr>
        <w:tc>
          <w:tcPr>
            <w:tcW w:w="1970" w:type="pct"/>
            <w:vMerge/>
            <w:shd w:val="clear" w:color="auto" w:fill="auto"/>
          </w:tcPr>
          <w:p w14:paraId="2124AA94" w14:textId="77777777" w:rsidR="00D22916" w:rsidRPr="00D353B4" w:rsidRDefault="00D22916" w:rsidP="00D22916">
            <w:pPr>
              <w:rPr>
                <w:highlight w:val="yellow"/>
              </w:rPr>
            </w:pPr>
          </w:p>
        </w:tc>
        <w:tc>
          <w:tcPr>
            <w:tcW w:w="3030" w:type="pct"/>
            <w:shd w:val="clear" w:color="auto" w:fill="auto"/>
          </w:tcPr>
          <w:p w14:paraId="16B0BA79" w14:textId="03B2A3F5" w:rsidR="00D22916" w:rsidRPr="00D353B4" w:rsidRDefault="00D22916" w:rsidP="00D22916">
            <w:r w:rsidRPr="00D353B4">
              <w:t xml:space="preserve">U4. Konstruuje w formie dłuższej pisemnej notatki, raporty z wykorzystaniem słownictwa oraz zwrotów z </w:t>
            </w:r>
            <w:r w:rsidRPr="00D353B4">
              <w:lastRenderedPageBreak/>
              <w:t>dyscypliny związanej ze studiowanym kierunkiem studiów.</w:t>
            </w:r>
          </w:p>
        </w:tc>
      </w:tr>
      <w:tr w:rsidR="00D353B4" w:rsidRPr="00D353B4" w14:paraId="15BC52B5" w14:textId="77777777" w:rsidTr="003801E6">
        <w:trPr>
          <w:trHeight w:val="233"/>
        </w:trPr>
        <w:tc>
          <w:tcPr>
            <w:tcW w:w="1970" w:type="pct"/>
            <w:vMerge/>
            <w:shd w:val="clear" w:color="auto" w:fill="auto"/>
          </w:tcPr>
          <w:p w14:paraId="198FB8A9" w14:textId="77777777" w:rsidR="00D22916" w:rsidRPr="00D353B4" w:rsidRDefault="00D22916" w:rsidP="00D22916">
            <w:pPr>
              <w:rPr>
                <w:highlight w:val="yellow"/>
              </w:rPr>
            </w:pPr>
          </w:p>
        </w:tc>
        <w:tc>
          <w:tcPr>
            <w:tcW w:w="3030" w:type="pct"/>
            <w:shd w:val="clear" w:color="auto" w:fill="auto"/>
          </w:tcPr>
          <w:p w14:paraId="39ABFAAB" w14:textId="39986FA6" w:rsidR="00D22916" w:rsidRPr="00D353B4" w:rsidRDefault="00D22916" w:rsidP="00D22916">
            <w:r w:rsidRPr="00D353B4">
              <w:t>Kompetencje społeczne:</w:t>
            </w:r>
          </w:p>
        </w:tc>
      </w:tr>
      <w:tr w:rsidR="00D353B4" w:rsidRPr="00D353B4" w14:paraId="2AC919BB" w14:textId="77777777" w:rsidTr="003801E6">
        <w:trPr>
          <w:trHeight w:val="233"/>
        </w:trPr>
        <w:tc>
          <w:tcPr>
            <w:tcW w:w="1970" w:type="pct"/>
            <w:vMerge/>
            <w:shd w:val="clear" w:color="auto" w:fill="auto"/>
          </w:tcPr>
          <w:p w14:paraId="74BDA266" w14:textId="77777777" w:rsidR="00D22916" w:rsidRPr="00D353B4" w:rsidRDefault="00D22916" w:rsidP="00D22916">
            <w:pPr>
              <w:rPr>
                <w:highlight w:val="yellow"/>
              </w:rPr>
            </w:pPr>
          </w:p>
        </w:tc>
        <w:tc>
          <w:tcPr>
            <w:tcW w:w="3030" w:type="pct"/>
            <w:shd w:val="clear" w:color="auto" w:fill="auto"/>
          </w:tcPr>
          <w:p w14:paraId="2A0C092F" w14:textId="25BD32CC" w:rsidR="00D22916" w:rsidRPr="00D353B4" w:rsidRDefault="00D22916" w:rsidP="00D22916">
            <w:r w:rsidRPr="00D353B4">
              <w:t xml:space="preserve">K1. </w:t>
            </w:r>
            <w:r w:rsidR="007024EA" w:rsidRPr="00D353B4">
              <w:t>Jest gotów do krytycznej oceny posiadanych praktycznych umiejętności językowych.</w:t>
            </w:r>
          </w:p>
        </w:tc>
      </w:tr>
      <w:tr w:rsidR="00D353B4" w:rsidRPr="00D353B4" w14:paraId="10C6C3BC" w14:textId="77777777" w:rsidTr="003801E6">
        <w:trPr>
          <w:trHeight w:val="233"/>
        </w:trPr>
        <w:tc>
          <w:tcPr>
            <w:tcW w:w="1970" w:type="pct"/>
            <w:shd w:val="clear" w:color="auto" w:fill="auto"/>
          </w:tcPr>
          <w:p w14:paraId="7FECE39C" w14:textId="77777777" w:rsidR="00D22916" w:rsidRPr="00D353B4" w:rsidRDefault="00D22916" w:rsidP="00D22916">
            <w:pPr>
              <w:rPr>
                <w:highlight w:val="yellow"/>
              </w:rPr>
            </w:pPr>
            <w:r w:rsidRPr="00D353B4">
              <w:t>Odniesienie modułowych efektów uczenia się do kierunkowych efektów uczenia się</w:t>
            </w:r>
          </w:p>
        </w:tc>
        <w:tc>
          <w:tcPr>
            <w:tcW w:w="3030" w:type="pct"/>
            <w:shd w:val="clear" w:color="auto" w:fill="auto"/>
          </w:tcPr>
          <w:p w14:paraId="19217BF6" w14:textId="77777777" w:rsidR="00D22916" w:rsidRPr="00D353B4" w:rsidRDefault="00D22916" w:rsidP="00D22916">
            <w:r w:rsidRPr="00D353B4">
              <w:t>U1 – TR_U08, TR_U010, TR_U011</w:t>
            </w:r>
          </w:p>
          <w:p w14:paraId="349D4DA1" w14:textId="77777777" w:rsidR="00D22916" w:rsidRPr="00D353B4" w:rsidRDefault="00D22916" w:rsidP="00D22916">
            <w:r w:rsidRPr="00D353B4">
              <w:t>U2 – TR_U08, TR_U010, TR_U011</w:t>
            </w:r>
          </w:p>
          <w:p w14:paraId="11B7FB59" w14:textId="77777777" w:rsidR="00D22916" w:rsidRPr="00D353B4" w:rsidRDefault="00D22916" w:rsidP="00D22916">
            <w:r w:rsidRPr="00D353B4">
              <w:t>U3 – TR_U010, TR_U011</w:t>
            </w:r>
          </w:p>
          <w:p w14:paraId="5A324159" w14:textId="77777777" w:rsidR="00D22916" w:rsidRPr="00D353B4" w:rsidRDefault="00D22916" w:rsidP="00D22916">
            <w:r w:rsidRPr="00D353B4">
              <w:t>U4 -  TR_U010, TR_U011</w:t>
            </w:r>
          </w:p>
          <w:p w14:paraId="33E26EF0" w14:textId="5501E020" w:rsidR="00D22916" w:rsidRPr="00D353B4" w:rsidRDefault="00D22916" w:rsidP="00D22916">
            <w:r w:rsidRPr="00D353B4">
              <w:t>K1 – TR_K01</w:t>
            </w:r>
          </w:p>
        </w:tc>
      </w:tr>
      <w:tr w:rsidR="00D353B4" w:rsidRPr="00D353B4" w14:paraId="4333CDD1" w14:textId="77777777" w:rsidTr="003801E6">
        <w:tc>
          <w:tcPr>
            <w:tcW w:w="1970" w:type="pct"/>
            <w:shd w:val="clear" w:color="auto" w:fill="auto"/>
          </w:tcPr>
          <w:p w14:paraId="344FAEE8" w14:textId="77777777" w:rsidR="00D22916" w:rsidRPr="00D353B4" w:rsidRDefault="00D22916" w:rsidP="00D22916">
            <w:r w:rsidRPr="00D353B4">
              <w:t>Odniesienie modułowych efektów uczenia się do efektów inżynierskich (jeżeli dotyczy)</w:t>
            </w:r>
          </w:p>
        </w:tc>
        <w:tc>
          <w:tcPr>
            <w:tcW w:w="3030" w:type="pct"/>
            <w:shd w:val="clear" w:color="auto" w:fill="auto"/>
          </w:tcPr>
          <w:p w14:paraId="6FF5C92E" w14:textId="5422C6C2" w:rsidR="00D22916" w:rsidRPr="00D353B4" w:rsidRDefault="00D22916" w:rsidP="00D22916">
            <w:pPr>
              <w:jc w:val="both"/>
            </w:pPr>
            <w:r w:rsidRPr="00D353B4">
              <w:t xml:space="preserve">nie dotyczy </w:t>
            </w:r>
          </w:p>
        </w:tc>
      </w:tr>
      <w:tr w:rsidR="00D353B4" w:rsidRPr="00D353B4" w14:paraId="7DF489C5" w14:textId="77777777" w:rsidTr="003801E6">
        <w:tc>
          <w:tcPr>
            <w:tcW w:w="1970" w:type="pct"/>
            <w:shd w:val="clear" w:color="auto" w:fill="auto"/>
          </w:tcPr>
          <w:p w14:paraId="356B982E" w14:textId="77777777" w:rsidR="00D22916" w:rsidRPr="00D353B4" w:rsidRDefault="00D22916" w:rsidP="00D22916">
            <w:r w:rsidRPr="00D353B4">
              <w:t xml:space="preserve">Treści programowe modułu </w:t>
            </w:r>
          </w:p>
          <w:p w14:paraId="7BB9DA99" w14:textId="77777777" w:rsidR="00D22916" w:rsidRPr="00D353B4" w:rsidRDefault="00D22916" w:rsidP="00D22916"/>
        </w:tc>
        <w:tc>
          <w:tcPr>
            <w:tcW w:w="3030" w:type="pct"/>
            <w:shd w:val="clear" w:color="auto" w:fill="auto"/>
          </w:tcPr>
          <w:p w14:paraId="552FE0C2" w14:textId="77777777" w:rsidR="00D22916" w:rsidRPr="00D353B4" w:rsidRDefault="00D22916" w:rsidP="00D22916">
            <w:r w:rsidRPr="00D353B4">
              <w:t>Prowadzone w ramach modułu zajęcia przygotowane są w oparciu o podręcznik do nauki języka akademickiego oraz materiałów do nauczania języków specjalistycznych związanych z kierunkiem studiów. Obejmują rozszerzenie słownictwa zawodowego w zakresie autoprezentacji, zainteresowań, życia w społeczeństwie, nowoczesnych technologii oraz pracy zawodowej.</w:t>
            </w:r>
          </w:p>
          <w:p w14:paraId="28CE5BFA" w14:textId="77777777" w:rsidR="00D22916" w:rsidRPr="00D353B4" w:rsidRDefault="00D22916" w:rsidP="00D22916">
            <w:r w:rsidRPr="00D353B4">
              <w:t xml:space="preserve">W czasie ćwiczeń zostanie wprowadzone słownictwo specjalistyczne i naukowe z reprezentowanej dziedziny naukowej, studenci zostaną przygotowani do czytania ze zrozumieniem literatury fachowej i samodzielnej pracy z tekstem źródłowym. </w:t>
            </w:r>
          </w:p>
          <w:p w14:paraId="0FAB5612" w14:textId="77777777" w:rsidR="00D22916" w:rsidRPr="00D353B4" w:rsidRDefault="00D22916" w:rsidP="00D22916">
            <w:r w:rsidRPr="00D353B4">
              <w:t>Moduł obejmuje również ćwiczenie zaawansowanych struktur gramatycznych i leksykalnych celem osiągnięcia przez studenta bardzo sprawnej komunikacji.</w:t>
            </w:r>
          </w:p>
          <w:p w14:paraId="60B795A3" w14:textId="3B11B89F" w:rsidR="00D22916" w:rsidRPr="00D353B4" w:rsidRDefault="00D22916" w:rsidP="00D22916">
            <w:r w:rsidRPr="00D353B4">
              <w:t>Moduł ma również za zadanie bardziej szczegółowe i specjalistyczne zapoznanie studenta  z kulturą danego obszaru językowego.</w:t>
            </w:r>
          </w:p>
        </w:tc>
      </w:tr>
      <w:bookmarkEnd w:id="10"/>
      <w:tr w:rsidR="00D353B4" w:rsidRPr="00D353B4" w14:paraId="18DF4F75" w14:textId="77777777" w:rsidTr="003801E6">
        <w:tc>
          <w:tcPr>
            <w:tcW w:w="1970" w:type="pct"/>
            <w:shd w:val="clear" w:color="auto" w:fill="auto"/>
          </w:tcPr>
          <w:p w14:paraId="29563890" w14:textId="77777777" w:rsidR="00222992" w:rsidRPr="00D353B4" w:rsidRDefault="00222992" w:rsidP="00AD3881">
            <w:r w:rsidRPr="00D353B4">
              <w:t>Wykaz literatury podstawowej i uzupełniającej</w:t>
            </w:r>
          </w:p>
        </w:tc>
        <w:tc>
          <w:tcPr>
            <w:tcW w:w="3030" w:type="pct"/>
            <w:shd w:val="clear" w:color="auto" w:fill="auto"/>
          </w:tcPr>
          <w:p w14:paraId="6BC4B8A9" w14:textId="77777777" w:rsidR="00222992" w:rsidRPr="00D353B4" w:rsidRDefault="00222992" w:rsidP="003801E6">
            <w:pPr>
              <w:jc w:val="both"/>
            </w:pPr>
            <w:r w:rsidRPr="00D353B4">
              <w:t>Literatura podstawowa:</w:t>
            </w:r>
          </w:p>
          <w:p w14:paraId="74ED2F1E" w14:textId="77777777" w:rsidR="00222992" w:rsidRPr="00D353B4" w:rsidRDefault="00222992" w:rsidP="003801E6">
            <w:pPr>
              <w:contextualSpacing/>
              <w:rPr>
                <w:lang w:val="ru-RU"/>
              </w:rPr>
            </w:pPr>
            <w:r w:rsidRPr="00D353B4">
              <w:rPr>
                <w:lang w:val="ru-RU"/>
              </w:rPr>
              <w:t xml:space="preserve">Махнач А., Из первых уст. Русский язык для среднего уровня, </w:t>
            </w:r>
            <w:r w:rsidRPr="00D353B4">
              <w:t>Warszawa</w:t>
            </w:r>
            <w:r w:rsidRPr="00D353B4">
              <w:rPr>
                <w:lang w:val="ru-RU"/>
              </w:rPr>
              <w:t xml:space="preserve"> 2021.</w:t>
            </w:r>
          </w:p>
          <w:p w14:paraId="683021DC" w14:textId="77777777" w:rsidR="003801E6" w:rsidRPr="00D353B4" w:rsidRDefault="003801E6" w:rsidP="003801E6">
            <w:pPr>
              <w:contextualSpacing/>
              <w:rPr>
                <w:lang w:val="ru-RU"/>
              </w:rPr>
            </w:pPr>
          </w:p>
          <w:p w14:paraId="4A357853" w14:textId="77777777" w:rsidR="00222992" w:rsidRPr="00D353B4" w:rsidRDefault="00222992" w:rsidP="003801E6">
            <w:pPr>
              <w:jc w:val="both"/>
            </w:pPr>
            <w:r w:rsidRPr="00D353B4">
              <w:t>Literatura uzupełniająca:</w:t>
            </w:r>
          </w:p>
          <w:p w14:paraId="0055EDAF" w14:textId="77777777" w:rsidR="00222992" w:rsidRPr="00D353B4" w:rsidRDefault="00222992" w:rsidP="003801E6">
            <w:pPr>
              <w:pStyle w:val="Akapitzlist"/>
              <w:numPr>
                <w:ilvl w:val="0"/>
                <w:numId w:val="26"/>
              </w:numPr>
              <w:suppressAutoHyphens w:val="0"/>
              <w:autoSpaceDN/>
              <w:spacing w:line="240" w:lineRule="auto"/>
              <w:ind w:left="427"/>
              <w:contextualSpacing/>
              <w:textAlignment w:val="auto"/>
              <w:rPr>
                <w:rFonts w:ascii="Times New Roman" w:hAnsi="Times New Roman"/>
                <w:sz w:val="24"/>
                <w:szCs w:val="24"/>
              </w:rPr>
            </w:pPr>
            <w:r w:rsidRPr="00D353B4">
              <w:rPr>
                <w:rFonts w:ascii="Times New Roman" w:hAnsi="Times New Roman"/>
                <w:sz w:val="24"/>
                <w:szCs w:val="24"/>
              </w:rPr>
              <w:t>Zdunik M., Galant S., Repetytorium maturalne z języka rosyjskiego, Warszawa 2014.</w:t>
            </w:r>
          </w:p>
          <w:p w14:paraId="7B8C0AC4" w14:textId="77777777" w:rsidR="00222992" w:rsidRPr="00D353B4" w:rsidRDefault="00222992" w:rsidP="003801E6">
            <w:pPr>
              <w:pStyle w:val="Akapitzlist"/>
              <w:numPr>
                <w:ilvl w:val="0"/>
                <w:numId w:val="26"/>
              </w:numPr>
              <w:suppressAutoHyphens w:val="0"/>
              <w:autoSpaceDN/>
              <w:spacing w:line="240" w:lineRule="auto"/>
              <w:ind w:left="427"/>
              <w:contextualSpacing/>
              <w:textAlignment w:val="auto"/>
              <w:rPr>
                <w:rFonts w:ascii="Times New Roman" w:hAnsi="Times New Roman"/>
                <w:sz w:val="24"/>
                <w:szCs w:val="24"/>
              </w:rPr>
            </w:pPr>
            <w:r w:rsidRPr="00D353B4">
              <w:rPr>
                <w:rFonts w:ascii="Times New Roman" w:hAnsi="Times New Roman"/>
                <w:sz w:val="24"/>
                <w:szCs w:val="24"/>
              </w:rPr>
              <w:t xml:space="preserve">Chuchmacz D., Ossowska H., </w:t>
            </w:r>
            <w:r w:rsidRPr="00D353B4">
              <w:rPr>
                <w:rFonts w:ascii="Times New Roman" w:hAnsi="Times New Roman"/>
                <w:sz w:val="24"/>
                <w:szCs w:val="24"/>
                <w:lang w:val="ru-RU"/>
              </w:rPr>
              <w:t>Вот</w:t>
            </w:r>
            <w:r w:rsidRPr="00D353B4">
              <w:rPr>
                <w:rFonts w:ascii="Times New Roman" w:hAnsi="Times New Roman"/>
                <w:sz w:val="24"/>
                <w:szCs w:val="24"/>
              </w:rPr>
              <w:t xml:space="preserve"> </w:t>
            </w:r>
            <w:r w:rsidRPr="00D353B4">
              <w:rPr>
                <w:rFonts w:ascii="Times New Roman" w:hAnsi="Times New Roman"/>
                <w:sz w:val="24"/>
                <w:szCs w:val="24"/>
                <w:lang w:val="ru-RU"/>
              </w:rPr>
              <w:t>грамматика</w:t>
            </w:r>
            <w:r w:rsidRPr="00D353B4">
              <w:rPr>
                <w:rFonts w:ascii="Times New Roman" w:hAnsi="Times New Roman"/>
                <w:sz w:val="24"/>
                <w:szCs w:val="24"/>
              </w:rPr>
              <w:t>! Repetytorium gramatyczne z języka rosyjskiego z ćwiczeniami, Warszawa 2010.</w:t>
            </w:r>
          </w:p>
          <w:p w14:paraId="46860A40" w14:textId="77777777" w:rsidR="00222992" w:rsidRPr="00D353B4" w:rsidRDefault="00222992" w:rsidP="003801E6">
            <w:pPr>
              <w:pStyle w:val="Akapitzlist"/>
              <w:numPr>
                <w:ilvl w:val="0"/>
                <w:numId w:val="26"/>
              </w:numPr>
              <w:suppressAutoHyphens w:val="0"/>
              <w:autoSpaceDN/>
              <w:spacing w:line="240" w:lineRule="auto"/>
              <w:ind w:left="427"/>
              <w:contextualSpacing/>
              <w:textAlignment w:val="auto"/>
              <w:rPr>
                <w:rFonts w:ascii="Times New Roman" w:hAnsi="Times New Roman"/>
                <w:sz w:val="24"/>
                <w:szCs w:val="24"/>
                <w:lang w:val="ru-RU"/>
              </w:rPr>
            </w:pPr>
            <w:r w:rsidRPr="00D353B4">
              <w:rPr>
                <w:rFonts w:ascii="Times New Roman" w:hAnsi="Times New Roman"/>
                <w:sz w:val="24"/>
                <w:szCs w:val="24"/>
                <w:lang w:val="ru-RU"/>
              </w:rPr>
              <w:t>Караванова Н.Б., Читаем и всё понимаем. Пособие по чтению и развитию речи для иностранцев, изучающих русский язык, Москва 2013.</w:t>
            </w:r>
          </w:p>
          <w:p w14:paraId="1F4403A8" w14:textId="77777777" w:rsidR="00222992" w:rsidRPr="00D353B4" w:rsidRDefault="00222992" w:rsidP="003801E6">
            <w:pPr>
              <w:pStyle w:val="Akapitzlist"/>
              <w:numPr>
                <w:ilvl w:val="0"/>
                <w:numId w:val="26"/>
              </w:numPr>
              <w:suppressAutoHyphens w:val="0"/>
              <w:autoSpaceDN/>
              <w:spacing w:line="240" w:lineRule="auto"/>
              <w:ind w:left="427"/>
              <w:contextualSpacing/>
              <w:textAlignment w:val="auto"/>
              <w:rPr>
                <w:rFonts w:ascii="Times New Roman" w:hAnsi="Times New Roman"/>
                <w:sz w:val="24"/>
                <w:szCs w:val="24"/>
              </w:rPr>
            </w:pPr>
            <w:r w:rsidRPr="00D353B4">
              <w:rPr>
                <w:rFonts w:ascii="Times New Roman" w:hAnsi="Times New Roman"/>
                <w:sz w:val="24"/>
                <w:szCs w:val="24"/>
              </w:rPr>
              <w:t>Kuca Z., Język rosyjski w biznesie, Warszawa 2007.</w:t>
            </w:r>
          </w:p>
          <w:p w14:paraId="0F4D05AC" w14:textId="77777777" w:rsidR="00222992" w:rsidRPr="00D353B4" w:rsidRDefault="00222992" w:rsidP="003801E6">
            <w:pPr>
              <w:pStyle w:val="Akapitzlist"/>
              <w:numPr>
                <w:ilvl w:val="0"/>
                <w:numId w:val="26"/>
              </w:numPr>
              <w:suppressAutoHyphens w:val="0"/>
              <w:autoSpaceDN/>
              <w:spacing w:line="240" w:lineRule="auto"/>
              <w:ind w:left="427"/>
              <w:contextualSpacing/>
              <w:jc w:val="left"/>
              <w:textAlignment w:val="auto"/>
              <w:rPr>
                <w:lang w:val="ru-RU"/>
              </w:rPr>
            </w:pPr>
            <w:r w:rsidRPr="00D353B4">
              <w:rPr>
                <w:rFonts w:ascii="Times New Roman" w:hAnsi="Times New Roman"/>
                <w:sz w:val="24"/>
                <w:szCs w:val="24"/>
                <w:lang w:val="ru-RU"/>
              </w:rPr>
              <w:t>Ткаченко Н.Г., Тесты. Грамматика русского языка ч. 1, 2, Москва 2012</w:t>
            </w:r>
          </w:p>
        </w:tc>
      </w:tr>
      <w:tr w:rsidR="00D353B4" w:rsidRPr="00D353B4" w14:paraId="3D3BF5AD" w14:textId="77777777" w:rsidTr="003801E6">
        <w:tc>
          <w:tcPr>
            <w:tcW w:w="1970" w:type="pct"/>
            <w:shd w:val="clear" w:color="auto" w:fill="auto"/>
          </w:tcPr>
          <w:p w14:paraId="49F80947" w14:textId="77777777" w:rsidR="00222992" w:rsidRPr="00D353B4" w:rsidRDefault="00222992" w:rsidP="00AD3881">
            <w:r w:rsidRPr="00D353B4">
              <w:t>Planowane formy/działania/metody dydaktyczne</w:t>
            </w:r>
          </w:p>
        </w:tc>
        <w:tc>
          <w:tcPr>
            <w:tcW w:w="3030" w:type="pct"/>
            <w:shd w:val="clear" w:color="auto" w:fill="auto"/>
          </w:tcPr>
          <w:p w14:paraId="4B88D776" w14:textId="77777777" w:rsidR="00222992" w:rsidRPr="00D353B4" w:rsidRDefault="00222992" w:rsidP="00AD3881">
            <w:r w:rsidRPr="00D353B4">
              <w:t>Wykład, dyskusja, prezentacja, konwersacja,</w:t>
            </w:r>
          </w:p>
          <w:p w14:paraId="5BBEAE92" w14:textId="77777777" w:rsidR="00222992" w:rsidRPr="00D353B4" w:rsidRDefault="00222992" w:rsidP="00AD3881">
            <w:r w:rsidRPr="00D353B4">
              <w:t>metoda gramatyczno-tłumaczeniowa (teksty specjalistyczne), metoda komunikacyjna i bezpośrednia ze szczególnym uwzględnieniem umiejętności komunikowania się.</w:t>
            </w:r>
          </w:p>
        </w:tc>
      </w:tr>
      <w:tr w:rsidR="00D353B4" w:rsidRPr="00D353B4" w14:paraId="3DC6A8F7" w14:textId="77777777" w:rsidTr="003801E6">
        <w:tc>
          <w:tcPr>
            <w:tcW w:w="1970" w:type="pct"/>
            <w:shd w:val="clear" w:color="auto" w:fill="auto"/>
          </w:tcPr>
          <w:p w14:paraId="404CB122" w14:textId="77777777" w:rsidR="00222992" w:rsidRPr="00D353B4" w:rsidRDefault="00222992" w:rsidP="00AD3881">
            <w:r w:rsidRPr="00D353B4">
              <w:lastRenderedPageBreak/>
              <w:t>Sposoby weryfikacji oraz formy dokumentowania osiągniętych efektów uczenia się</w:t>
            </w:r>
          </w:p>
        </w:tc>
        <w:tc>
          <w:tcPr>
            <w:tcW w:w="3030" w:type="pct"/>
            <w:shd w:val="clear" w:color="auto" w:fill="auto"/>
          </w:tcPr>
          <w:p w14:paraId="59344389" w14:textId="77777777" w:rsidR="00222992" w:rsidRPr="00D353B4" w:rsidRDefault="00222992" w:rsidP="00AD3881">
            <w:pPr>
              <w:jc w:val="both"/>
            </w:pPr>
            <w:r w:rsidRPr="00D353B4">
              <w:t xml:space="preserve">U1-ocena wypowiedzi ustnych na zajęciach </w:t>
            </w:r>
          </w:p>
          <w:p w14:paraId="450FC4F9" w14:textId="77777777" w:rsidR="00222992" w:rsidRPr="00D353B4" w:rsidRDefault="00222992" w:rsidP="00AD3881">
            <w:pPr>
              <w:jc w:val="both"/>
            </w:pPr>
            <w:r w:rsidRPr="00D353B4">
              <w:t>U2-ocena wypowiedzi ustnych na zajęciach oraz prac domowych</w:t>
            </w:r>
          </w:p>
          <w:p w14:paraId="09045502" w14:textId="77777777" w:rsidR="00222992" w:rsidRPr="00D353B4" w:rsidRDefault="00222992" w:rsidP="00AD3881">
            <w:pPr>
              <w:jc w:val="both"/>
            </w:pPr>
            <w:r w:rsidRPr="00D353B4">
              <w:t xml:space="preserve">U3-ocena wypowiedzi ustnych </w:t>
            </w:r>
          </w:p>
          <w:p w14:paraId="063DEB52" w14:textId="77777777" w:rsidR="00222992" w:rsidRPr="00D353B4" w:rsidRDefault="00222992" w:rsidP="00AD3881">
            <w:pPr>
              <w:jc w:val="both"/>
            </w:pPr>
            <w:r w:rsidRPr="00D353B4">
              <w:t>U4-ocena dłuższych wypowiedzi pisemnych oraz prac domowych</w:t>
            </w:r>
          </w:p>
          <w:p w14:paraId="1079681B" w14:textId="77777777" w:rsidR="00222992" w:rsidRPr="00D353B4" w:rsidRDefault="00222992" w:rsidP="00AD3881">
            <w:pPr>
              <w:jc w:val="both"/>
            </w:pPr>
            <w:r w:rsidRPr="00D353B4">
              <w:t xml:space="preserve">K1-ocena przygotowania do zajęć i aktywności na ćwiczeniach </w:t>
            </w:r>
          </w:p>
          <w:p w14:paraId="1C9B99F2" w14:textId="77777777" w:rsidR="00222992" w:rsidRPr="00D353B4" w:rsidRDefault="00222992" w:rsidP="00AD3881">
            <w:pPr>
              <w:jc w:val="both"/>
            </w:pPr>
            <w:r w:rsidRPr="00D353B4">
              <w:t>Formy dokumentowania osiągniętych efektów kształcenia:</w:t>
            </w:r>
          </w:p>
          <w:p w14:paraId="186D8CFE" w14:textId="77777777" w:rsidR="00222992" w:rsidRPr="00D353B4" w:rsidRDefault="00222992" w:rsidP="00AD3881">
            <w:pPr>
              <w:jc w:val="both"/>
            </w:pPr>
            <w:r w:rsidRPr="00D353B4">
              <w:t xml:space="preserve">Śródsemestralne sprawdziany pisemne, dziennik lektora.                                                                                        </w:t>
            </w:r>
            <w:r w:rsidRPr="00D353B4">
              <w:rPr>
                <w:rFonts w:eastAsia="Calibri"/>
                <w:lang w:eastAsia="en-US"/>
              </w:rPr>
              <w:t>Kryteria oceniania dostępne są w CNJOiC.</w:t>
            </w:r>
          </w:p>
        </w:tc>
      </w:tr>
      <w:tr w:rsidR="00D353B4" w:rsidRPr="00D353B4" w14:paraId="1B4B30CB" w14:textId="77777777" w:rsidTr="003801E6">
        <w:tc>
          <w:tcPr>
            <w:tcW w:w="1970" w:type="pct"/>
            <w:shd w:val="clear" w:color="auto" w:fill="auto"/>
          </w:tcPr>
          <w:p w14:paraId="094CEA85" w14:textId="77777777" w:rsidR="00222992" w:rsidRPr="00D353B4" w:rsidRDefault="00222992" w:rsidP="00AD3881">
            <w:r w:rsidRPr="00D353B4">
              <w:t>Elementy i wagi mające wpływ na ocenę końcową</w:t>
            </w:r>
          </w:p>
          <w:p w14:paraId="66CD9B2C" w14:textId="77777777" w:rsidR="00222992" w:rsidRPr="00D353B4" w:rsidRDefault="00222992" w:rsidP="00AD3881"/>
          <w:p w14:paraId="78C6E34A" w14:textId="77777777" w:rsidR="00222992" w:rsidRPr="00D353B4" w:rsidRDefault="00222992" w:rsidP="00AD3881"/>
        </w:tc>
        <w:tc>
          <w:tcPr>
            <w:tcW w:w="3030" w:type="pct"/>
            <w:shd w:val="clear" w:color="auto" w:fill="auto"/>
          </w:tcPr>
          <w:p w14:paraId="010A74D7" w14:textId="77777777" w:rsidR="00222992" w:rsidRPr="00D353B4" w:rsidRDefault="00222992"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0930FF66" w14:textId="77777777" w:rsidR="00222992" w:rsidRPr="00D353B4" w:rsidRDefault="00222992" w:rsidP="00AD3881">
            <w:pPr>
              <w:spacing w:line="252" w:lineRule="auto"/>
              <w:rPr>
                <w:rFonts w:eastAsiaTheme="minorHAnsi"/>
                <w:lang w:eastAsia="en-US"/>
              </w:rPr>
            </w:pPr>
            <w:r w:rsidRPr="00D353B4">
              <w:rPr>
                <w:rFonts w:eastAsiaTheme="minorHAnsi"/>
                <w:lang w:eastAsia="en-US"/>
              </w:rPr>
              <w:t>- sprawdziany pisemne – 50%</w:t>
            </w:r>
          </w:p>
          <w:p w14:paraId="37C2B4BD"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ustne – 25%</w:t>
            </w:r>
          </w:p>
          <w:p w14:paraId="439C7CFB"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pisemne – 25%</w:t>
            </w:r>
          </w:p>
          <w:p w14:paraId="657381E6" w14:textId="77777777" w:rsidR="00222992" w:rsidRPr="00D353B4" w:rsidRDefault="00222992" w:rsidP="00AD3881">
            <w:pPr>
              <w:jc w:val="both"/>
            </w:pPr>
            <w:r w:rsidRPr="00D353B4">
              <w:rPr>
                <w:rFonts w:eastAsiaTheme="minorHAnsi"/>
                <w:lang w:eastAsia="en-US"/>
              </w:rPr>
              <w:t>Student może uzyskać ocenę wyższą o pół stopnia, jeżeli wykazał się 100% frekwencją oraz wielokrotną aktywnością w czasie zajęć.</w:t>
            </w:r>
          </w:p>
        </w:tc>
      </w:tr>
      <w:tr w:rsidR="00D353B4" w:rsidRPr="00D353B4" w14:paraId="2EF7C325" w14:textId="77777777" w:rsidTr="003801E6">
        <w:trPr>
          <w:trHeight w:val="1182"/>
        </w:trPr>
        <w:tc>
          <w:tcPr>
            <w:tcW w:w="1970" w:type="pct"/>
            <w:shd w:val="clear" w:color="auto" w:fill="auto"/>
          </w:tcPr>
          <w:p w14:paraId="2E9BA63A" w14:textId="77777777" w:rsidR="000D6E9A" w:rsidRPr="00D353B4" w:rsidRDefault="000D6E9A" w:rsidP="000D6E9A">
            <w:pPr>
              <w:jc w:val="both"/>
            </w:pPr>
            <w:r w:rsidRPr="00D353B4">
              <w:t>Bilans punktów ECTS</w:t>
            </w:r>
          </w:p>
        </w:tc>
        <w:tc>
          <w:tcPr>
            <w:tcW w:w="3030" w:type="pct"/>
            <w:shd w:val="clear" w:color="auto" w:fill="auto"/>
          </w:tcPr>
          <w:p w14:paraId="675CF487" w14:textId="77777777" w:rsidR="000D6E9A" w:rsidRPr="00D353B4" w:rsidRDefault="000D6E9A" w:rsidP="000D6E9A">
            <w:r w:rsidRPr="00D353B4">
              <w:t>KONTAKTOWE:</w:t>
            </w:r>
          </w:p>
          <w:p w14:paraId="741DDABF" w14:textId="77777777" w:rsidR="000D6E9A" w:rsidRPr="00D353B4" w:rsidRDefault="000D6E9A" w:rsidP="000D6E9A">
            <w:r w:rsidRPr="00D353B4">
              <w:t>Udział w ćwiczeniach: 20 godz.</w:t>
            </w:r>
          </w:p>
          <w:p w14:paraId="385DCD52" w14:textId="77777777" w:rsidR="000D6E9A" w:rsidRPr="00D353B4" w:rsidRDefault="000D6E9A" w:rsidP="000D6E9A">
            <w:pPr>
              <w:rPr>
                <w:u w:val="single"/>
              </w:rPr>
            </w:pPr>
            <w:r w:rsidRPr="00D353B4">
              <w:rPr>
                <w:u w:val="single"/>
              </w:rPr>
              <w:t>RAZEM KONTAKTOWE:     20 godz. / 0,8 ECTS</w:t>
            </w:r>
          </w:p>
          <w:p w14:paraId="019A870E" w14:textId="77777777" w:rsidR="000D6E9A" w:rsidRPr="00D353B4" w:rsidRDefault="000D6E9A" w:rsidP="000D6E9A"/>
          <w:p w14:paraId="203BC369" w14:textId="77777777" w:rsidR="000D6E9A" w:rsidRPr="00D353B4" w:rsidRDefault="000D6E9A" w:rsidP="000D6E9A">
            <w:r w:rsidRPr="00D353B4">
              <w:t>NIEKONTAKTOWE:</w:t>
            </w:r>
          </w:p>
          <w:p w14:paraId="2FC443C7" w14:textId="77777777" w:rsidR="000D6E9A" w:rsidRPr="00D353B4" w:rsidRDefault="000D6E9A" w:rsidP="000D6E9A">
            <w:r w:rsidRPr="00D353B4">
              <w:t>Przygotowanie do zajęć: 15 godz.</w:t>
            </w:r>
          </w:p>
          <w:p w14:paraId="1768E3DA" w14:textId="77777777" w:rsidR="000D6E9A" w:rsidRPr="00D353B4" w:rsidRDefault="000D6E9A" w:rsidP="000D6E9A">
            <w:r w:rsidRPr="00D353B4">
              <w:t>Przygotowanie do sprawdzianów: 15 godz.</w:t>
            </w:r>
          </w:p>
          <w:p w14:paraId="2DF9E705" w14:textId="77777777" w:rsidR="000D6E9A" w:rsidRPr="00D353B4" w:rsidRDefault="000D6E9A" w:rsidP="000D6E9A">
            <w:pPr>
              <w:rPr>
                <w:u w:val="single"/>
              </w:rPr>
            </w:pPr>
            <w:r w:rsidRPr="00D353B4">
              <w:rPr>
                <w:u w:val="single"/>
              </w:rPr>
              <w:t>RAZEM NIEKONTAKTOWE:  30 godz. / 1,2  ECTS</w:t>
            </w:r>
          </w:p>
          <w:p w14:paraId="67206B37" w14:textId="77777777" w:rsidR="000D6E9A" w:rsidRPr="00D353B4" w:rsidRDefault="000D6E9A" w:rsidP="000D6E9A"/>
          <w:p w14:paraId="016C3346" w14:textId="61BE0E9C" w:rsidR="000D6E9A" w:rsidRPr="00D353B4" w:rsidRDefault="000D6E9A" w:rsidP="000D6E9A">
            <w:r w:rsidRPr="00D353B4">
              <w:t>Łączny nakład pracy studenta to 50 godz. co odpowiada  2 punktom ECTS</w:t>
            </w:r>
          </w:p>
        </w:tc>
      </w:tr>
      <w:tr w:rsidR="000D6E9A" w:rsidRPr="00D353B4" w14:paraId="3DCB1A68" w14:textId="77777777" w:rsidTr="003801E6">
        <w:trPr>
          <w:trHeight w:val="718"/>
        </w:trPr>
        <w:tc>
          <w:tcPr>
            <w:tcW w:w="1970" w:type="pct"/>
            <w:shd w:val="clear" w:color="auto" w:fill="auto"/>
          </w:tcPr>
          <w:p w14:paraId="72063D8D" w14:textId="77777777" w:rsidR="000D6E9A" w:rsidRPr="00D353B4" w:rsidRDefault="000D6E9A" w:rsidP="000D6E9A">
            <w:r w:rsidRPr="00D353B4">
              <w:t>Nakład pracy związany z zajęciami wymagającymi bezpośredniego udziału nauczyciela akademickiego</w:t>
            </w:r>
          </w:p>
        </w:tc>
        <w:tc>
          <w:tcPr>
            <w:tcW w:w="3030" w:type="pct"/>
            <w:shd w:val="clear" w:color="auto" w:fill="auto"/>
          </w:tcPr>
          <w:p w14:paraId="583825FA" w14:textId="77777777" w:rsidR="000D6E9A" w:rsidRPr="00D353B4" w:rsidRDefault="000D6E9A" w:rsidP="000D6E9A">
            <w:r w:rsidRPr="00D353B4">
              <w:t>- udział w ćwiczeniach – 20 godzin</w:t>
            </w:r>
          </w:p>
          <w:p w14:paraId="77096095" w14:textId="7D15CB06" w:rsidR="000D6E9A" w:rsidRPr="00D353B4" w:rsidRDefault="000D6E9A" w:rsidP="000D6E9A">
            <w:pPr>
              <w:jc w:val="both"/>
            </w:pPr>
            <w:r w:rsidRPr="00D353B4">
              <w:t>Łącznie 20 godz. co odpowiada 0,8 punktom ECTS</w:t>
            </w:r>
          </w:p>
        </w:tc>
      </w:tr>
    </w:tbl>
    <w:p w14:paraId="33C0DF60" w14:textId="77777777" w:rsidR="00222992" w:rsidRPr="00D353B4" w:rsidRDefault="00222992" w:rsidP="00AD3881">
      <w:pPr>
        <w:rPr>
          <w:sz w:val="28"/>
          <w:szCs w:val="28"/>
        </w:rPr>
      </w:pPr>
    </w:p>
    <w:p w14:paraId="5EAD71CF" w14:textId="57AFA420" w:rsidR="00710F32" w:rsidRPr="00D353B4" w:rsidRDefault="00710F32" w:rsidP="00222992">
      <w:pPr>
        <w:tabs>
          <w:tab w:val="left" w:pos="4190"/>
        </w:tabs>
        <w:rPr>
          <w:b/>
          <w:sz w:val="28"/>
        </w:rPr>
      </w:pPr>
      <w:r w:rsidRPr="00D353B4">
        <w:rPr>
          <w:b/>
          <w:sz w:val="28"/>
        </w:rPr>
        <w:t>Karta opisu zajęć z modułu  język drugi  angielski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D353B4" w:rsidRPr="00D353B4" w14:paraId="7BB6FBB4" w14:textId="77777777" w:rsidTr="003801E6">
        <w:tc>
          <w:tcPr>
            <w:tcW w:w="1970" w:type="pct"/>
            <w:shd w:val="clear" w:color="auto" w:fill="auto"/>
          </w:tcPr>
          <w:p w14:paraId="1F54C585" w14:textId="1E07697F" w:rsidR="00222992" w:rsidRPr="00D353B4" w:rsidRDefault="00222992" w:rsidP="00222992">
            <w:r w:rsidRPr="00D353B4">
              <w:t xml:space="preserve">Nazwa kierunku studiów </w:t>
            </w:r>
          </w:p>
        </w:tc>
        <w:tc>
          <w:tcPr>
            <w:tcW w:w="3030" w:type="pct"/>
            <w:shd w:val="clear" w:color="auto" w:fill="auto"/>
          </w:tcPr>
          <w:p w14:paraId="122A4C1F" w14:textId="77777777" w:rsidR="00222992" w:rsidRPr="00D353B4" w:rsidRDefault="00222992" w:rsidP="00AD3881">
            <w:r w:rsidRPr="00D353B4">
              <w:t>Turystyka i rekreacja</w:t>
            </w:r>
          </w:p>
        </w:tc>
      </w:tr>
      <w:tr w:rsidR="00D353B4" w:rsidRPr="00D353B4" w14:paraId="41FECF35" w14:textId="77777777" w:rsidTr="003801E6">
        <w:tc>
          <w:tcPr>
            <w:tcW w:w="1970" w:type="pct"/>
            <w:shd w:val="clear" w:color="auto" w:fill="auto"/>
          </w:tcPr>
          <w:p w14:paraId="35E31C4E" w14:textId="77777777" w:rsidR="00222992" w:rsidRPr="00D353B4" w:rsidRDefault="00222992" w:rsidP="00AD3881">
            <w:r w:rsidRPr="00D353B4">
              <w:t>Nazwa modułu, także nazwa w języku angielskim</w:t>
            </w:r>
          </w:p>
        </w:tc>
        <w:tc>
          <w:tcPr>
            <w:tcW w:w="3030" w:type="pct"/>
            <w:shd w:val="clear" w:color="auto" w:fill="auto"/>
          </w:tcPr>
          <w:p w14:paraId="64C1B62C" w14:textId="77777777" w:rsidR="00222992" w:rsidRPr="00D353B4" w:rsidRDefault="00222992" w:rsidP="00AD3881">
            <w:pPr>
              <w:rPr>
                <w:lang w:val="en-US"/>
              </w:rPr>
            </w:pPr>
            <w:r w:rsidRPr="00D353B4">
              <w:rPr>
                <w:lang w:val="en-US"/>
              </w:rPr>
              <w:t>Język obcy drugi 1– Angielski A2</w:t>
            </w:r>
          </w:p>
          <w:p w14:paraId="7676AE04" w14:textId="77777777" w:rsidR="00222992" w:rsidRPr="00D353B4" w:rsidRDefault="00222992" w:rsidP="00AD3881">
            <w:pPr>
              <w:rPr>
                <w:lang w:val="en-GB"/>
              </w:rPr>
            </w:pPr>
            <w:r w:rsidRPr="00D353B4">
              <w:rPr>
                <w:lang w:val="en-US"/>
              </w:rPr>
              <w:t>The second foreign Language 1– English A2</w:t>
            </w:r>
          </w:p>
        </w:tc>
      </w:tr>
      <w:tr w:rsidR="00D353B4" w:rsidRPr="00D353B4" w14:paraId="6B6FB2D7" w14:textId="77777777" w:rsidTr="003801E6">
        <w:tc>
          <w:tcPr>
            <w:tcW w:w="1970" w:type="pct"/>
            <w:shd w:val="clear" w:color="auto" w:fill="auto"/>
          </w:tcPr>
          <w:p w14:paraId="66E9044E" w14:textId="623EB9BC" w:rsidR="00222992" w:rsidRPr="00D353B4" w:rsidRDefault="00222992" w:rsidP="00222992">
            <w:r w:rsidRPr="00D353B4">
              <w:t xml:space="preserve">Język wykładowy </w:t>
            </w:r>
          </w:p>
        </w:tc>
        <w:tc>
          <w:tcPr>
            <w:tcW w:w="3030" w:type="pct"/>
            <w:shd w:val="clear" w:color="auto" w:fill="auto"/>
          </w:tcPr>
          <w:p w14:paraId="1457128F" w14:textId="77777777" w:rsidR="00222992" w:rsidRPr="00D353B4" w:rsidRDefault="00222992" w:rsidP="00AD3881">
            <w:pPr>
              <w:rPr>
                <w:lang w:val="en-GB"/>
              </w:rPr>
            </w:pPr>
            <w:r w:rsidRPr="00D353B4">
              <w:rPr>
                <w:lang w:val="en-GB"/>
              </w:rPr>
              <w:t>angielski</w:t>
            </w:r>
          </w:p>
        </w:tc>
      </w:tr>
      <w:tr w:rsidR="00D353B4" w:rsidRPr="00D353B4" w14:paraId="1F11D11C" w14:textId="77777777" w:rsidTr="003801E6">
        <w:tc>
          <w:tcPr>
            <w:tcW w:w="1970" w:type="pct"/>
            <w:shd w:val="clear" w:color="auto" w:fill="auto"/>
          </w:tcPr>
          <w:p w14:paraId="4E9F91B5" w14:textId="1B6853F1" w:rsidR="00222992" w:rsidRPr="00D353B4" w:rsidRDefault="00222992" w:rsidP="00222992">
            <w:pPr>
              <w:autoSpaceDE w:val="0"/>
              <w:autoSpaceDN w:val="0"/>
              <w:adjustRightInd w:val="0"/>
            </w:pPr>
            <w:r w:rsidRPr="00D353B4">
              <w:t xml:space="preserve">Rodzaj modułu </w:t>
            </w:r>
          </w:p>
        </w:tc>
        <w:tc>
          <w:tcPr>
            <w:tcW w:w="3030" w:type="pct"/>
            <w:shd w:val="clear" w:color="auto" w:fill="auto"/>
          </w:tcPr>
          <w:p w14:paraId="5AA5A0AC" w14:textId="77777777" w:rsidR="00222992" w:rsidRPr="00D353B4" w:rsidRDefault="00222992" w:rsidP="00AD3881">
            <w:r w:rsidRPr="00D353B4">
              <w:t>obowiązkowy</w:t>
            </w:r>
          </w:p>
        </w:tc>
      </w:tr>
      <w:tr w:rsidR="00D353B4" w:rsidRPr="00D353B4" w14:paraId="1AF602A5" w14:textId="77777777" w:rsidTr="003801E6">
        <w:tc>
          <w:tcPr>
            <w:tcW w:w="1970" w:type="pct"/>
            <w:shd w:val="clear" w:color="auto" w:fill="auto"/>
          </w:tcPr>
          <w:p w14:paraId="098FE4DC" w14:textId="77777777" w:rsidR="00222992" w:rsidRPr="00D353B4" w:rsidRDefault="00222992" w:rsidP="00AD3881">
            <w:r w:rsidRPr="00D353B4">
              <w:t>Poziom studiów</w:t>
            </w:r>
          </w:p>
        </w:tc>
        <w:tc>
          <w:tcPr>
            <w:tcW w:w="3030" w:type="pct"/>
            <w:shd w:val="clear" w:color="auto" w:fill="auto"/>
          </w:tcPr>
          <w:p w14:paraId="704B7C8C" w14:textId="77777777" w:rsidR="00222992" w:rsidRPr="00D353B4" w:rsidRDefault="00222992" w:rsidP="00AD3881">
            <w:r w:rsidRPr="00D353B4">
              <w:t xml:space="preserve">studia pierwszego stopnia </w:t>
            </w:r>
          </w:p>
        </w:tc>
      </w:tr>
      <w:tr w:rsidR="00D353B4" w:rsidRPr="00D353B4" w14:paraId="02FB9FBC" w14:textId="77777777" w:rsidTr="003801E6">
        <w:tc>
          <w:tcPr>
            <w:tcW w:w="1970" w:type="pct"/>
            <w:shd w:val="clear" w:color="auto" w:fill="auto"/>
          </w:tcPr>
          <w:p w14:paraId="4EEC80E3" w14:textId="0C68F495" w:rsidR="00222992" w:rsidRPr="00D353B4" w:rsidRDefault="00222992" w:rsidP="00222992">
            <w:r w:rsidRPr="00D353B4">
              <w:t>Forma studiów</w:t>
            </w:r>
          </w:p>
        </w:tc>
        <w:tc>
          <w:tcPr>
            <w:tcW w:w="3030" w:type="pct"/>
            <w:shd w:val="clear" w:color="auto" w:fill="auto"/>
          </w:tcPr>
          <w:p w14:paraId="62196319" w14:textId="11E5B0DD" w:rsidR="00222992" w:rsidRPr="00D353B4" w:rsidRDefault="00944DE1" w:rsidP="00AD3881">
            <w:r w:rsidRPr="00D353B4">
              <w:t>nie</w:t>
            </w:r>
            <w:r w:rsidR="00222992" w:rsidRPr="00D353B4">
              <w:t>stacjonarne</w:t>
            </w:r>
          </w:p>
        </w:tc>
      </w:tr>
      <w:tr w:rsidR="00D353B4" w:rsidRPr="00D353B4" w14:paraId="54F19CFC" w14:textId="77777777" w:rsidTr="003801E6">
        <w:tc>
          <w:tcPr>
            <w:tcW w:w="1970" w:type="pct"/>
            <w:shd w:val="clear" w:color="auto" w:fill="auto"/>
          </w:tcPr>
          <w:p w14:paraId="0A2BA71F" w14:textId="77777777" w:rsidR="00222992" w:rsidRPr="00D353B4" w:rsidRDefault="00222992" w:rsidP="00AD3881">
            <w:r w:rsidRPr="00D353B4">
              <w:t>Rok studiów dla kierunku</w:t>
            </w:r>
          </w:p>
        </w:tc>
        <w:tc>
          <w:tcPr>
            <w:tcW w:w="3030" w:type="pct"/>
            <w:shd w:val="clear" w:color="auto" w:fill="auto"/>
          </w:tcPr>
          <w:p w14:paraId="47B7101A" w14:textId="77777777" w:rsidR="00222992" w:rsidRPr="00D353B4" w:rsidRDefault="00222992" w:rsidP="00AD3881">
            <w:r w:rsidRPr="00D353B4">
              <w:t>II</w:t>
            </w:r>
          </w:p>
        </w:tc>
      </w:tr>
      <w:tr w:rsidR="00D353B4" w:rsidRPr="00D353B4" w14:paraId="1DCA7366" w14:textId="77777777" w:rsidTr="003801E6">
        <w:tc>
          <w:tcPr>
            <w:tcW w:w="1970" w:type="pct"/>
            <w:shd w:val="clear" w:color="auto" w:fill="auto"/>
          </w:tcPr>
          <w:p w14:paraId="54206183" w14:textId="77777777" w:rsidR="00222992" w:rsidRPr="00D353B4" w:rsidRDefault="00222992" w:rsidP="00AD3881">
            <w:r w:rsidRPr="00D353B4">
              <w:t>Semestr dla kierunku</w:t>
            </w:r>
          </w:p>
        </w:tc>
        <w:tc>
          <w:tcPr>
            <w:tcW w:w="3030" w:type="pct"/>
            <w:shd w:val="clear" w:color="auto" w:fill="auto"/>
          </w:tcPr>
          <w:p w14:paraId="7949C2FE" w14:textId="77777777" w:rsidR="00222992" w:rsidRPr="00D353B4" w:rsidRDefault="00222992" w:rsidP="00AD3881">
            <w:r w:rsidRPr="00D353B4">
              <w:t>3</w:t>
            </w:r>
          </w:p>
        </w:tc>
      </w:tr>
      <w:tr w:rsidR="00D353B4" w:rsidRPr="00D353B4" w14:paraId="78552B91" w14:textId="77777777" w:rsidTr="003801E6">
        <w:tc>
          <w:tcPr>
            <w:tcW w:w="1970" w:type="pct"/>
            <w:shd w:val="clear" w:color="auto" w:fill="auto"/>
          </w:tcPr>
          <w:p w14:paraId="7AB9E3E5" w14:textId="242AF745" w:rsidR="00222992" w:rsidRPr="00D353B4" w:rsidRDefault="00222992" w:rsidP="00AD3881">
            <w:pPr>
              <w:autoSpaceDE w:val="0"/>
              <w:autoSpaceDN w:val="0"/>
              <w:adjustRightInd w:val="0"/>
            </w:pPr>
            <w:r w:rsidRPr="00D353B4">
              <w:t>Liczba punktów ECTS z podziałem na kontaktowe/</w:t>
            </w:r>
            <w:r w:rsidR="003801E6" w:rsidRPr="00D353B4">
              <w:t xml:space="preserve"> </w:t>
            </w:r>
            <w:r w:rsidRPr="00D353B4">
              <w:t>niekontaktowe</w:t>
            </w:r>
          </w:p>
        </w:tc>
        <w:tc>
          <w:tcPr>
            <w:tcW w:w="3030" w:type="pct"/>
            <w:shd w:val="clear" w:color="auto" w:fill="auto"/>
          </w:tcPr>
          <w:p w14:paraId="4868D236" w14:textId="5E550211" w:rsidR="00222992" w:rsidRPr="00D353B4" w:rsidRDefault="000D6E9A" w:rsidP="00AD3881">
            <w:r w:rsidRPr="00D353B4">
              <w:t>2 (0,8/1,2)</w:t>
            </w:r>
          </w:p>
        </w:tc>
      </w:tr>
      <w:tr w:rsidR="00D353B4" w:rsidRPr="00D353B4" w14:paraId="088D21B8" w14:textId="77777777" w:rsidTr="003801E6">
        <w:tc>
          <w:tcPr>
            <w:tcW w:w="1970" w:type="pct"/>
            <w:shd w:val="clear" w:color="auto" w:fill="auto"/>
          </w:tcPr>
          <w:p w14:paraId="76756497" w14:textId="77777777" w:rsidR="00222992" w:rsidRPr="00D353B4" w:rsidRDefault="00222992" w:rsidP="00AD3881">
            <w:pPr>
              <w:autoSpaceDE w:val="0"/>
              <w:autoSpaceDN w:val="0"/>
              <w:adjustRightInd w:val="0"/>
            </w:pPr>
            <w:r w:rsidRPr="00D353B4">
              <w:t>Tytuł naukowy/stopień naukowy, imię i nazwisko osoby odpowiedzialnej za moduł</w:t>
            </w:r>
          </w:p>
        </w:tc>
        <w:tc>
          <w:tcPr>
            <w:tcW w:w="3030" w:type="pct"/>
            <w:shd w:val="clear" w:color="auto" w:fill="auto"/>
          </w:tcPr>
          <w:p w14:paraId="10A0EC12" w14:textId="77777777" w:rsidR="00222992" w:rsidRPr="00D353B4" w:rsidRDefault="00222992" w:rsidP="00AD3881">
            <w:r w:rsidRPr="00D353B4">
              <w:t>mgr Joanna Rączkiewicz-Gołacka</w:t>
            </w:r>
          </w:p>
        </w:tc>
      </w:tr>
      <w:tr w:rsidR="00D353B4" w:rsidRPr="00D353B4" w14:paraId="6C39527C" w14:textId="77777777" w:rsidTr="003801E6">
        <w:tc>
          <w:tcPr>
            <w:tcW w:w="1970" w:type="pct"/>
            <w:shd w:val="clear" w:color="auto" w:fill="auto"/>
          </w:tcPr>
          <w:p w14:paraId="7AA38E73" w14:textId="317BBC2A" w:rsidR="00222992" w:rsidRPr="00D353B4" w:rsidRDefault="00222992" w:rsidP="00222992">
            <w:r w:rsidRPr="00D353B4">
              <w:t>Jednostka oferująca moduł</w:t>
            </w:r>
          </w:p>
        </w:tc>
        <w:tc>
          <w:tcPr>
            <w:tcW w:w="3030" w:type="pct"/>
            <w:shd w:val="clear" w:color="auto" w:fill="auto"/>
          </w:tcPr>
          <w:p w14:paraId="6F9CC4DD" w14:textId="77777777" w:rsidR="00222992" w:rsidRPr="00D353B4" w:rsidRDefault="00222992" w:rsidP="00AD3881">
            <w:r w:rsidRPr="00D353B4">
              <w:t>Centrum Nauczania Języków Obcych i Certyfikacji</w:t>
            </w:r>
          </w:p>
        </w:tc>
      </w:tr>
      <w:tr w:rsidR="00D353B4" w:rsidRPr="00D353B4" w14:paraId="19B627F0" w14:textId="77777777" w:rsidTr="003801E6">
        <w:tc>
          <w:tcPr>
            <w:tcW w:w="1970" w:type="pct"/>
            <w:shd w:val="clear" w:color="auto" w:fill="auto"/>
          </w:tcPr>
          <w:p w14:paraId="1D0279F7" w14:textId="6458225B" w:rsidR="00222992" w:rsidRPr="00D353B4" w:rsidRDefault="00222992" w:rsidP="00AD3881">
            <w:bookmarkStart w:id="11" w:name="_Hlk170643551"/>
            <w:r w:rsidRPr="00D353B4">
              <w:lastRenderedPageBreak/>
              <w:t>Cel modułu</w:t>
            </w:r>
          </w:p>
        </w:tc>
        <w:tc>
          <w:tcPr>
            <w:tcW w:w="3030" w:type="pct"/>
            <w:shd w:val="clear" w:color="auto" w:fill="auto"/>
          </w:tcPr>
          <w:p w14:paraId="030DC9E2" w14:textId="77777777" w:rsidR="00222992" w:rsidRPr="00D353B4" w:rsidRDefault="00222992" w:rsidP="00D22916">
            <w:pPr>
              <w:jc w:val="both"/>
            </w:pPr>
            <w:r w:rsidRPr="00D353B4">
              <w:t>Nabycie kompetencji językowych w zakresie podstawowych zwrotów życia codziennego.</w:t>
            </w:r>
          </w:p>
          <w:p w14:paraId="43068BB6" w14:textId="77777777" w:rsidR="00222992" w:rsidRPr="00D353B4" w:rsidRDefault="00222992" w:rsidP="00D22916">
            <w:pPr>
              <w:jc w:val="both"/>
            </w:pPr>
            <w:r w:rsidRPr="00D353B4">
              <w:t>Rozwijanie umiejętności w miarę poprawnej komunikacji w środowisku zawodowym.</w:t>
            </w:r>
          </w:p>
          <w:p w14:paraId="6D2AB031" w14:textId="77777777" w:rsidR="00222992" w:rsidRPr="00D353B4" w:rsidRDefault="00222992" w:rsidP="00D22916">
            <w:pPr>
              <w:autoSpaceDE w:val="0"/>
              <w:autoSpaceDN w:val="0"/>
              <w:adjustRightInd w:val="0"/>
              <w:jc w:val="both"/>
            </w:pPr>
            <w:r w:rsidRPr="00D353B4">
              <w:t>Przekazanie wiedzy niezbędnej do stosowania podstawowych struktur gramatycznych.</w:t>
            </w:r>
          </w:p>
        </w:tc>
      </w:tr>
      <w:tr w:rsidR="00D353B4" w:rsidRPr="00D353B4" w14:paraId="0E80BEE1" w14:textId="77777777" w:rsidTr="003801E6">
        <w:trPr>
          <w:trHeight w:val="236"/>
        </w:trPr>
        <w:tc>
          <w:tcPr>
            <w:tcW w:w="1970" w:type="pct"/>
            <w:vMerge w:val="restart"/>
            <w:shd w:val="clear" w:color="auto" w:fill="auto"/>
          </w:tcPr>
          <w:p w14:paraId="7C26D775" w14:textId="77777777" w:rsidR="00222992" w:rsidRPr="00D353B4" w:rsidRDefault="00222992" w:rsidP="00AD3881">
            <w:pPr>
              <w:jc w:val="both"/>
            </w:pPr>
            <w:r w:rsidRPr="00D353B4">
              <w:t>Efekty uczenia się dla modułu to opis zasobu wiedzy, umiejętności i kompetencji społecznych, które student osiągnie po zrealizowaniu zajęć.</w:t>
            </w:r>
          </w:p>
        </w:tc>
        <w:tc>
          <w:tcPr>
            <w:tcW w:w="3030" w:type="pct"/>
            <w:shd w:val="clear" w:color="auto" w:fill="auto"/>
          </w:tcPr>
          <w:p w14:paraId="7924A953" w14:textId="77777777" w:rsidR="00222992" w:rsidRPr="00D353B4" w:rsidRDefault="00222992" w:rsidP="00AD3881">
            <w:r w:rsidRPr="00D353B4">
              <w:t xml:space="preserve">Wiedza: </w:t>
            </w:r>
          </w:p>
        </w:tc>
      </w:tr>
      <w:tr w:rsidR="00D353B4" w:rsidRPr="00D353B4" w14:paraId="7439EB96" w14:textId="77777777" w:rsidTr="003801E6">
        <w:trPr>
          <w:trHeight w:val="233"/>
        </w:trPr>
        <w:tc>
          <w:tcPr>
            <w:tcW w:w="1970" w:type="pct"/>
            <w:vMerge/>
            <w:shd w:val="clear" w:color="auto" w:fill="auto"/>
          </w:tcPr>
          <w:p w14:paraId="7C277C9A" w14:textId="77777777" w:rsidR="00222992" w:rsidRPr="00D353B4" w:rsidRDefault="00222992" w:rsidP="00AD3881">
            <w:pPr>
              <w:rPr>
                <w:highlight w:val="yellow"/>
              </w:rPr>
            </w:pPr>
          </w:p>
        </w:tc>
        <w:tc>
          <w:tcPr>
            <w:tcW w:w="3030" w:type="pct"/>
            <w:shd w:val="clear" w:color="auto" w:fill="auto"/>
          </w:tcPr>
          <w:p w14:paraId="11E408FF" w14:textId="77777777" w:rsidR="00222992" w:rsidRPr="00D353B4" w:rsidRDefault="00222992" w:rsidP="00AD3881">
            <w:r w:rsidRPr="00D353B4">
              <w:t>1.</w:t>
            </w:r>
          </w:p>
        </w:tc>
      </w:tr>
      <w:tr w:rsidR="00D353B4" w:rsidRPr="00D353B4" w14:paraId="32BC42ED" w14:textId="77777777" w:rsidTr="003801E6">
        <w:trPr>
          <w:trHeight w:val="233"/>
        </w:trPr>
        <w:tc>
          <w:tcPr>
            <w:tcW w:w="1970" w:type="pct"/>
            <w:vMerge/>
            <w:shd w:val="clear" w:color="auto" w:fill="auto"/>
          </w:tcPr>
          <w:p w14:paraId="6D0FC83C" w14:textId="77777777" w:rsidR="00222992" w:rsidRPr="00D353B4" w:rsidRDefault="00222992" w:rsidP="00AD3881">
            <w:pPr>
              <w:rPr>
                <w:highlight w:val="yellow"/>
              </w:rPr>
            </w:pPr>
          </w:p>
        </w:tc>
        <w:tc>
          <w:tcPr>
            <w:tcW w:w="3030" w:type="pct"/>
            <w:shd w:val="clear" w:color="auto" w:fill="auto"/>
          </w:tcPr>
          <w:p w14:paraId="1181919F" w14:textId="77777777" w:rsidR="00222992" w:rsidRPr="00D353B4" w:rsidRDefault="00222992" w:rsidP="00AD3881">
            <w:r w:rsidRPr="00D353B4">
              <w:t>2.</w:t>
            </w:r>
          </w:p>
        </w:tc>
      </w:tr>
      <w:tr w:rsidR="00D353B4" w:rsidRPr="00D353B4" w14:paraId="4D5E509C" w14:textId="77777777" w:rsidTr="003801E6">
        <w:trPr>
          <w:trHeight w:val="233"/>
        </w:trPr>
        <w:tc>
          <w:tcPr>
            <w:tcW w:w="1970" w:type="pct"/>
            <w:vMerge/>
            <w:shd w:val="clear" w:color="auto" w:fill="auto"/>
          </w:tcPr>
          <w:p w14:paraId="7B60407B" w14:textId="77777777" w:rsidR="00222992" w:rsidRPr="00D353B4" w:rsidRDefault="00222992" w:rsidP="00AD3881">
            <w:pPr>
              <w:rPr>
                <w:highlight w:val="yellow"/>
              </w:rPr>
            </w:pPr>
          </w:p>
        </w:tc>
        <w:tc>
          <w:tcPr>
            <w:tcW w:w="3030" w:type="pct"/>
            <w:shd w:val="clear" w:color="auto" w:fill="auto"/>
          </w:tcPr>
          <w:p w14:paraId="3696AC57" w14:textId="77777777" w:rsidR="00222992" w:rsidRPr="00D353B4" w:rsidRDefault="00222992" w:rsidP="00AD3881">
            <w:r w:rsidRPr="00D353B4">
              <w:t>Umiejętności:</w:t>
            </w:r>
          </w:p>
        </w:tc>
      </w:tr>
      <w:tr w:rsidR="00D353B4" w:rsidRPr="00D353B4" w14:paraId="098620AF" w14:textId="77777777" w:rsidTr="003801E6">
        <w:trPr>
          <w:trHeight w:val="233"/>
        </w:trPr>
        <w:tc>
          <w:tcPr>
            <w:tcW w:w="1970" w:type="pct"/>
            <w:vMerge/>
            <w:shd w:val="clear" w:color="auto" w:fill="auto"/>
          </w:tcPr>
          <w:p w14:paraId="364743B1" w14:textId="77777777" w:rsidR="00222992" w:rsidRPr="00D353B4" w:rsidRDefault="00222992" w:rsidP="00AD3881">
            <w:pPr>
              <w:rPr>
                <w:highlight w:val="yellow"/>
              </w:rPr>
            </w:pPr>
          </w:p>
        </w:tc>
        <w:tc>
          <w:tcPr>
            <w:tcW w:w="3030" w:type="pct"/>
            <w:shd w:val="clear" w:color="auto" w:fill="auto"/>
          </w:tcPr>
          <w:p w14:paraId="66FCC107" w14:textId="77777777" w:rsidR="00222992" w:rsidRPr="00D353B4" w:rsidRDefault="00222992" w:rsidP="00AD3881">
            <w:r w:rsidRPr="00D353B4">
              <w:t>U1. Posiada umiejętność podstawowej komunikacji w prostych, rutynowych sytuacjach życia codziennego i środowisku zawodowym</w:t>
            </w:r>
          </w:p>
        </w:tc>
      </w:tr>
      <w:tr w:rsidR="00D353B4" w:rsidRPr="00D353B4" w14:paraId="23C45BCC" w14:textId="77777777" w:rsidTr="003801E6">
        <w:trPr>
          <w:trHeight w:val="233"/>
        </w:trPr>
        <w:tc>
          <w:tcPr>
            <w:tcW w:w="1970" w:type="pct"/>
            <w:vMerge/>
            <w:shd w:val="clear" w:color="auto" w:fill="auto"/>
          </w:tcPr>
          <w:p w14:paraId="79A085B4" w14:textId="77777777" w:rsidR="00222992" w:rsidRPr="00D353B4" w:rsidRDefault="00222992" w:rsidP="00AD3881">
            <w:pPr>
              <w:rPr>
                <w:highlight w:val="yellow"/>
              </w:rPr>
            </w:pPr>
          </w:p>
        </w:tc>
        <w:tc>
          <w:tcPr>
            <w:tcW w:w="3030" w:type="pct"/>
            <w:shd w:val="clear" w:color="auto" w:fill="auto"/>
          </w:tcPr>
          <w:p w14:paraId="1E364A12" w14:textId="77777777" w:rsidR="00222992" w:rsidRPr="00D353B4" w:rsidRDefault="00222992" w:rsidP="00AD3881">
            <w:r w:rsidRPr="00D353B4">
              <w:t>U2. Potrafi przedstawić wydarzenia posługując się prostymi zwrotami.</w:t>
            </w:r>
          </w:p>
        </w:tc>
      </w:tr>
      <w:tr w:rsidR="00D353B4" w:rsidRPr="00D353B4" w14:paraId="53447935" w14:textId="77777777" w:rsidTr="003801E6">
        <w:trPr>
          <w:trHeight w:val="233"/>
        </w:trPr>
        <w:tc>
          <w:tcPr>
            <w:tcW w:w="1970" w:type="pct"/>
            <w:vMerge/>
            <w:shd w:val="clear" w:color="auto" w:fill="auto"/>
          </w:tcPr>
          <w:p w14:paraId="3F0270FC" w14:textId="77777777" w:rsidR="00222992" w:rsidRPr="00D353B4" w:rsidRDefault="00222992" w:rsidP="00AD3881">
            <w:pPr>
              <w:rPr>
                <w:highlight w:val="yellow"/>
              </w:rPr>
            </w:pPr>
          </w:p>
        </w:tc>
        <w:tc>
          <w:tcPr>
            <w:tcW w:w="3030" w:type="pct"/>
            <w:shd w:val="clear" w:color="auto" w:fill="auto"/>
          </w:tcPr>
          <w:p w14:paraId="5BB53F26" w14:textId="77777777" w:rsidR="00222992" w:rsidRPr="00D353B4" w:rsidRDefault="00222992" w:rsidP="00AD3881">
            <w:r w:rsidRPr="00D353B4">
              <w:t>U3. Posiada umiejętność czytania ze zrozumieniem prostych tekstów obcojęzycznych z zakresu reprezentowanej dziedziny naukowej.</w:t>
            </w:r>
          </w:p>
        </w:tc>
      </w:tr>
      <w:tr w:rsidR="00D353B4" w:rsidRPr="00D353B4" w14:paraId="2BFB796A" w14:textId="77777777" w:rsidTr="003801E6">
        <w:trPr>
          <w:trHeight w:val="233"/>
        </w:trPr>
        <w:tc>
          <w:tcPr>
            <w:tcW w:w="1970" w:type="pct"/>
            <w:vMerge/>
            <w:shd w:val="clear" w:color="auto" w:fill="auto"/>
          </w:tcPr>
          <w:p w14:paraId="04EACF62" w14:textId="77777777" w:rsidR="00222992" w:rsidRPr="00D353B4" w:rsidRDefault="00222992" w:rsidP="00AD3881">
            <w:pPr>
              <w:rPr>
                <w:highlight w:val="yellow"/>
              </w:rPr>
            </w:pPr>
          </w:p>
        </w:tc>
        <w:tc>
          <w:tcPr>
            <w:tcW w:w="3030" w:type="pct"/>
            <w:shd w:val="clear" w:color="auto" w:fill="auto"/>
          </w:tcPr>
          <w:p w14:paraId="3F229002" w14:textId="77777777" w:rsidR="00222992" w:rsidRPr="00D353B4" w:rsidRDefault="00222992" w:rsidP="00AD3881">
            <w:r w:rsidRPr="00D353B4">
              <w:t>U4. Potrafi konstruować krótkie notatki i wiadomości dotyczące spraw prywatnych i służbowych.</w:t>
            </w:r>
          </w:p>
        </w:tc>
      </w:tr>
      <w:tr w:rsidR="00D353B4" w:rsidRPr="00D353B4" w14:paraId="298EBC24" w14:textId="77777777" w:rsidTr="003801E6">
        <w:trPr>
          <w:trHeight w:val="233"/>
        </w:trPr>
        <w:tc>
          <w:tcPr>
            <w:tcW w:w="1970" w:type="pct"/>
            <w:vMerge/>
            <w:shd w:val="clear" w:color="auto" w:fill="auto"/>
          </w:tcPr>
          <w:p w14:paraId="696DA56E" w14:textId="77777777" w:rsidR="00222992" w:rsidRPr="00D353B4" w:rsidRDefault="00222992" w:rsidP="00AD3881">
            <w:pPr>
              <w:rPr>
                <w:highlight w:val="yellow"/>
              </w:rPr>
            </w:pPr>
          </w:p>
        </w:tc>
        <w:tc>
          <w:tcPr>
            <w:tcW w:w="3030" w:type="pct"/>
            <w:shd w:val="clear" w:color="auto" w:fill="auto"/>
          </w:tcPr>
          <w:p w14:paraId="2E706991" w14:textId="77777777" w:rsidR="00222992" w:rsidRPr="00D353B4" w:rsidRDefault="00222992" w:rsidP="00AD3881">
            <w:r w:rsidRPr="00D353B4">
              <w:t>Kompetencje społeczne:</w:t>
            </w:r>
          </w:p>
        </w:tc>
      </w:tr>
      <w:tr w:rsidR="00D353B4" w:rsidRPr="00D353B4" w14:paraId="3220F247" w14:textId="77777777" w:rsidTr="003801E6">
        <w:trPr>
          <w:trHeight w:val="233"/>
        </w:trPr>
        <w:tc>
          <w:tcPr>
            <w:tcW w:w="1970" w:type="pct"/>
            <w:vMerge/>
            <w:shd w:val="clear" w:color="auto" w:fill="auto"/>
          </w:tcPr>
          <w:p w14:paraId="63D46A19" w14:textId="77777777" w:rsidR="00222992" w:rsidRPr="00D353B4" w:rsidRDefault="00222992" w:rsidP="00AD3881">
            <w:pPr>
              <w:rPr>
                <w:highlight w:val="yellow"/>
              </w:rPr>
            </w:pPr>
          </w:p>
        </w:tc>
        <w:tc>
          <w:tcPr>
            <w:tcW w:w="3030" w:type="pct"/>
            <w:shd w:val="clear" w:color="auto" w:fill="auto"/>
          </w:tcPr>
          <w:p w14:paraId="66F723B0" w14:textId="38DC7549" w:rsidR="00222992" w:rsidRPr="00D353B4" w:rsidRDefault="00222992" w:rsidP="00AD3881">
            <w:r w:rsidRPr="00D353B4">
              <w:t xml:space="preserve">K1. </w:t>
            </w:r>
            <w:r w:rsidR="00FB5CEE" w:rsidRPr="00D353B4">
              <w:t>Jest gotów do krytycznej oceny posiadanych praktycznych umiejętności językowych</w:t>
            </w:r>
            <w:r w:rsidRPr="00D353B4">
              <w:t>.</w:t>
            </w:r>
          </w:p>
        </w:tc>
      </w:tr>
      <w:tr w:rsidR="00D353B4" w:rsidRPr="00D353B4" w14:paraId="40B098EF" w14:textId="77777777" w:rsidTr="003801E6">
        <w:trPr>
          <w:trHeight w:val="718"/>
        </w:trPr>
        <w:tc>
          <w:tcPr>
            <w:tcW w:w="1970" w:type="pct"/>
            <w:shd w:val="clear" w:color="auto" w:fill="auto"/>
          </w:tcPr>
          <w:p w14:paraId="34FB5161" w14:textId="77777777" w:rsidR="00222992" w:rsidRPr="00D353B4" w:rsidRDefault="00222992" w:rsidP="00AD3881">
            <w:pPr>
              <w:jc w:val="both"/>
            </w:pPr>
            <w:r w:rsidRPr="00D353B4">
              <w:t>Odniesienie modułowych efektów uczenia się do kierunkowych efektów uczenia się</w:t>
            </w:r>
          </w:p>
        </w:tc>
        <w:tc>
          <w:tcPr>
            <w:tcW w:w="3030" w:type="pct"/>
            <w:shd w:val="clear" w:color="auto" w:fill="auto"/>
          </w:tcPr>
          <w:p w14:paraId="286DC9EF" w14:textId="77777777" w:rsidR="00222992" w:rsidRPr="00D353B4" w:rsidRDefault="00222992" w:rsidP="00AD3881">
            <w:r w:rsidRPr="00D353B4">
              <w:t>U1 – TR_U011</w:t>
            </w:r>
          </w:p>
          <w:p w14:paraId="16E8AB8C" w14:textId="77777777" w:rsidR="00222992" w:rsidRPr="00D353B4" w:rsidRDefault="00222992" w:rsidP="00AD3881">
            <w:r w:rsidRPr="00D353B4">
              <w:t>U2 – TR_U011</w:t>
            </w:r>
          </w:p>
          <w:p w14:paraId="7709C58A" w14:textId="77777777" w:rsidR="00222992" w:rsidRPr="00D353B4" w:rsidRDefault="00222992" w:rsidP="00AD3881">
            <w:r w:rsidRPr="00D353B4">
              <w:t>U3 – TR_U011</w:t>
            </w:r>
          </w:p>
          <w:p w14:paraId="4CEC3B5D" w14:textId="77777777" w:rsidR="00222992" w:rsidRPr="00D353B4" w:rsidRDefault="00222992" w:rsidP="00AD3881">
            <w:r w:rsidRPr="00D353B4">
              <w:t>U4 - TR_U011</w:t>
            </w:r>
          </w:p>
          <w:p w14:paraId="1DAE3EEC" w14:textId="77777777" w:rsidR="00222992" w:rsidRPr="00D353B4" w:rsidRDefault="00222992" w:rsidP="00AD3881">
            <w:r w:rsidRPr="00D353B4">
              <w:t>K1 – TR_K01</w:t>
            </w:r>
          </w:p>
        </w:tc>
      </w:tr>
      <w:tr w:rsidR="00D353B4" w:rsidRPr="00D353B4" w14:paraId="051F9453" w14:textId="77777777" w:rsidTr="003801E6">
        <w:tc>
          <w:tcPr>
            <w:tcW w:w="1970" w:type="pct"/>
            <w:shd w:val="clear" w:color="auto" w:fill="auto"/>
          </w:tcPr>
          <w:p w14:paraId="51E7E150" w14:textId="77777777" w:rsidR="00222992" w:rsidRPr="00D353B4" w:rsidRDefault="00222992" w:rsidP="00AD3881">
            <w:r w:rsidRPr="00D353B4">
              <w:t>Odniesienie modułowych efektów uczenia się do efektów inżynierskich (jeżeli dotyczy)</w:t>
            </w:r>
          </w:p>
        </w:tc>
        <w:tc>
          <w:tcPr>
            <w:tcW w:w="3030" w:type="pct"/>
            <w:shd w:val="clear" w:color="auto" w:fill="auto"/>
          </w:tcPr>
          <w:p w14:paraId="47BBA7C2" w14:textId="77777777" w:rsidR="00222992" w:rsidRPr="00D353B4" w:rsidRDefault="00222992" w:rsidP="00AD3881">
            <w:pPr>
              <w:jc w:val="both"/>
            </w:pPr>
            <w:r w:rsidRPr="00D353B4">
              <w:t>Nie dotyczy</w:t>
            </w:r>
          </w:p>
        </w:tc>
      </w:tr>
      <w:tr w:rsidR="00D353B4" w:rsidRPr="00D353B4" w14:paraId="1DD8F013" w14:textId="77777777" w:rsidTr="003801E6">
        <w:tc>
          <w:tcPr>
            <w:tcW w:w="1970" w:type="pct"/>
            <w:shd w:val="clear" w:color="auto" w:fill="auto"/>
          </w:tcPr>
          <w:p w14:paraId="2789D546" w14:textId="77777777" w:rsidR="00222992" w:rsidRPr="00D353B4" w:rsidRDefault="00222992" w:rsidP="00AD3881">
            <w:r w:rsidRPr="00D353B4">
              <w:t xml:space="preserve">Wymagania wstępne i dodatkowe </w:t>
            </w:r>
          </w:p>
        </w:tc>
        <w:tc>
          <w:tcPr>
            <w:tcW w:w="3030" w:type="pct"/>
            <w:shd w:val="clear" w:color="auto" w:fill="auto"/>
          </w:tcPr>
          <w:p w14:paraId="6DC79CD8" w14:textId="77777777" w:rsidR="00222992" w:rsidRPr="00D353B4" w:rsidRDefault="00222992" w:rsidP="00AD3881">
            <w:pPr>
              <w:jc w:val="both"/>
            </w:pPr>
            <w:r w:rsidRPr="00D353B4">
              <w:t>Nie jest wymagana znajomość języka obcego.</w:t>
            </w:r>
          </w:p>
        </w:tc>
      </w:tr>
      <w:tr w:rsidR="00D353B4" w:rsidRPr="00D353B4" w14:paraId="03CB5A43" w14:textId="77777777" w:rsidTr="003801E6">
        <w:tc>
          <w:tcPr>
            <w:tcW w:w="1970" w:type="pct"/>
            <w:shd w:val="clear" w:color="auto" w:fill="auto"/>
          </w:tcPr>
          <w:p w14:paraId="267EC812" w14:textId="77777777" w:rsidR="00222992" w:rsidRPr="00D353B4" w:rsidRDefault="00222992" w:rsidP="00AD3881">
            <w:r w:rsidRPr="00D353B4">
              <w:t xml:space="preserve">Treści programowe modułu </w:t>
            </w:r>
          </w:p>
          <w:p w14:paraId="68CE12BC" w14:textId="77777777" w:rsidR="00222992" w:rsidRPr="00D353B4" w:rsidRDefault="00222992" w:rsidP="00AD3881"/>
        </w:tc>
        <w:tc>
          <w:tcPr>
            <w:tcW w:w="3030" w:type="pct"/>
            <w:shd w:val="clear" w:color="auto" w:fill="auto"/>
          </w:tcPr>
          <w:p w14:paraId="44B198FA" w14:textId="77777777" w:rsidR="00222992" w:rsidRPr="00D353B4" w:rsidRDefault="00222992" w:rsidP="00AD3881">
            <w:r w:rsidRPr="00D353B4">
              <w:t>Prowadzone w ramach modułu zajęcia przygotowane są w oparciu o podręcznik do nauki języka obcego na poziomie początkującym oraz materiałów do nauczania prostych zwrotów specjalistycznych związanych z kierunkiem studiów. Obejmują podstawowe słownictwo ogólne w zakresie autoprezentacji, zainteresowań, życia w społeczeństwie oraz pracy zawodowej.</w:t>
            </w:r>
          </w:p>
          <w:p w14:paraId="6C469120" w14:textId="77777777" w:rsidR="00222992" w:rsidRPr="00D353B4" w:rsidRDefault="00222992" w:rsidP="00AD3881">
            <w:r w:rsidRPr="00D353B4">
              <w:t xml:space="preserve">W czasie ćwiczeń zostanie wprowadzone proste słownictwo specjalistyczne z reprezentowanej dziedziny naukowej, studenci zostaną przygotowani do czytania ze zrozumieniem nieskomplikowanych tekstów literatury fachowej i samodzielnej pracy z tekstem źródłowym. </w:t>
            </w:r>
          </w:p>
          <w:p w14:paraId="6A3A5E73" w14:textId="77777777" w:rsidR="00222992" w:rsidRPr="00D353B4" w:rsidRDefault="00222992" w:rsidP="00AD3881">
            <w:r w:rsidRPr="00D353B4">
              <w:t>Moduł obejmuje również ćwiczenie podstawowych struktur gramatycznych i leksykalnych celem osiągnięcia przez studenta w miarę poprawnej komunikacji.</w:t>
            </w:r>
          </w:p>
          <w:p w14:paraId="124F35B0" w14:textId="1F5CCF5C" w:rsidR="00222992" w:rsidRPr="00D353B4" w:rsidRDefault="00222992" w:rsidP="00AD3881">
            <w:r w:rsidRPr="00D353B4">
              <w:t>Moduł ma również za zadanie zapoznanie studenta z kulturą danego obszaru językowego.</w:t>
            </w:r>
          </w:p>
        </w:tc>
      </w:tr>
      <w:bookmarkEnd w:id="11"/>
      <w:tr w:rsidR="00D353B4" w:rsidRPr="00D353B4" w14:paraId="398BC997" w14:textId="77777777" w:rsidTr="003801E6">
        <w:tc>
          <w:tcPr>
            <w:tcW w:w="1970" w:type="pct"/>
            <w:shd w:val="clear" w:color="auto" w:fill="auto"/>
          </w:tcPr>
          <w:p w14:paraId="2B526E18" w14:textId="77777777" w:rsidR="00222992" w:rsidRPr="00D353B4" w:rsidRDefault="00222992" w:rsidP="00AD3881">
            <w:r w:rsidRPr="00D353B4">
              <w:t>Wykaz literatury podstawowej i uzupełniającej</w:t>
            </w:r>
          </w:p>
        </w:tc>
        <w:tc>
          <w:tcPr>
            <w:tcW w:w="3030" w:type="pct"/>
            <w:shd w:val="clear" w:color="auto" w:fill="auto"/>
          </w:tcPr>
          <w:p w14:paraId="14565993" w14:textId="77777777" w:rsidR="00222992" w:rsidRPr="00D353B4" w:rsidRDefault="00222992" w:rsidP="00AD3881">
            <w:pPr>
              <w:rPr>
                <w:lang w:val="en-GB"/>
              </w:rPr>
            </w:pPr>
            <w:r w:rsidRPr="00D353B4">
              <w:rPr>
                <w:lang w:val="en-GB"/>
              </w:rPr>
              <w:t>Lektury podstawowe:</w:t>
            </w:r>
          </w:p>
          <w:p w14:paraId="4FB7217C" w14:textId="77777777" w:rsidR="00222992" w:rsidRPr="00D353B4" w:rsidRDefault="00222992" w:rsidP="00AD3881">
            <w:pPr>
              <w:rPr>
                <w:lang w:val="en-GB"/>
              </w:rPr>
            </w:pPr>
            <w:r w:rsidRPr="00D353B4">
              <w:rPr>
                <w:lang w:val="en-GB"/>
              </w:rPr>
              <w:t>1.K. Harding, Oxford English for Careers: Tourism 1, Oxford University Press, 2006</w:t>
            </w:r>
          </w:p>
          <w:p w14:paraId="3F8C7E05" w14:textId="77777777" w:rsidR="00222992" w:rsidRPr="00D353B4" w:rsidRDefault="00222992" w:rsidP="00AD3881">
            <w:pPr>
              <w:rPr>
                <w:lang w:val="en-GB"/>
              </w:rPr>
            </w:pPr>
          </w:p>
          <w:p w14:paraId="0BCB55D8" w14:textId="77777777" w:rsidR="00222992" w:rsidRPr="00D353B4" w:rsidRDefault="00222992" w:rsidP="00AD3881">
            <w:pPr>
              <w:rPr>
                <w:lang w:val="fr-FR"/>
              </w:rPr>
            </w:pPr>
            <w:r w:rsidRPr="00D353B4">
              <w:rPr>
                <w:lang w:val="fr-FR"/>
              </w:rPr>
              <w:t>Literatury uzupełniajace : </w:t>
            </w:r>
          </w:p>
          <w:p w14:paraId="12A8F2A6" w14:textId="77777777" w:rsidR="00222992" w:rsidRPr="00D353B4" w:rsidRDefault="00222992" w:rsidP="00AD3881">
            <w:r w:rsidRPr="00D353B4">
              <w:rPr>
                <w:lang w:val="fr-FR"/>
              </w:rPr>
              <w:t>1.</w:t>
            </w:r>
            <w:r w:rsidRPr="00D353B4">
              <w:t>Zbiór tekstów specjalistycznych opracowanych przez wykładowców CNJOiC</w:t>
            </w:r>
          </w:p>
          <w:p w14:paraId="7B4C4F51" w14:textId="468BC63A" w:rsidR="00222992" w:rsidRPr="00D353B4" w:rsidRDefault="00222992" w:rsidP="003801E6">
            <w:pPr>
              <w:shd w:val="clear" w:color="auto" w:fill="FFFFFF"/>
              <w:spacing w:line="288" w:lineRule="auto"/>
            </w:pPr>
            <w:r w:rsidRPr="00D353B4">
              <w:t>2. Teksty specjalistyczne z różnych źródeł: Internet, prasa, publikacje naukowe, podręczniki naukowe</w:t>
            </w:r>
          </w:p>
        </w:tc>
      </w:tr>
      <w:tr w:rsidR="00D353B4" w:rsidRPr="00D353B4" w14:paraId="1D733D24" w14:textId="77777777" w:rsidTr="003801E6">
        <w:tc>
          <w:tcPr>
            <w:tcW w:w="1970" w:type="pct"/>
            <w:shd w:val="clear" w:color="auto" w:fill="auto"/>
          </w:tcPr>
          <w:p w14:paraId="42C186BD" w14:textId="77777777" w:rsidR="00222992" w:rsidRPr="00D353B4" w:rsidRDefault="00222992" w:rsidP="00AD3881">
            <w:r w:rsidRPr="00D353B4">
              <w:lastRenderedPageBreak/>
              <w:t>Planowane formy/działania/metody dydaktyczne</w:t>
            </w:r>
          </w:p>
        </w:tc>
        <w:tc>
          <w:tcPr>
            <w:tcW w:w="3030" w:type="pct"/>
            <w:shd w:val="clear" w:color="auto" w:fill="auto"/>
          </w:tcPr>
          <w:p w14:paraId="155AD52F" w14:textId="77777777" w:rsidR="00222992" w:rsidRPr="00D353B4" w:rsidRDefault="00222992" w:rsidP="00AD3881">
            <w:r w:rsidRPr="00D353B4">
              <w:t>wykład, dyskusja, prezentacja, konwersacja,</w:t>
            </w:r>
          </w:p>
          <w:p w14:paraId="58B11B5A" w14:textId="77777777" w:rsidR="00222992" w:rsidRPr="00D353B4" w:rsidRDefault="00222992" w:rsidP="00AD3881">
            <w:r w:rsidRPr="00D353B4">
              <w:t>metoda gramatyczno-tłumaczeniowa (teksty specjalistyczne), metoda komunikacyjna i bezpośrednia ze szczególnym uwzględnieniem umiejętności komunikowania się.</w:t>
            </w:r>
          </w:p>
        </w:tc>
      </w:tr>
      <w:tr w:rsidR="00D353B4" w:rsidRPr="00D353B4" w14:paraId="5504EA87" w14:textId="77777777" w:rsidTr="003801E6">
        <w:tc>
          <w:tcPr>
            <w:tcW w:w="1970" w:type="pct"/>
            <w:shd w:val="clear" w:color="auto" w:fill="auto"/>
          </w:tcPr>
          <w:p w14:paraId="68FD41B4" w14:textId="77777777" w:rsidR="00222992" w:rsidRPr="00D353B4" w:rsidRDefault="00222992" w:rsidP="00AD3881">
            <w:r w:rsidRPr="00D353B4">
              <w:t>Sposoby weryfikacji oraz formy dokumentowania osiągniętych efektów uczenia się</w:t>
            </w:r>
          </w:p>
        </w:tc>
        <w:tc>
          <w:tcPr>
            <w:tcW w:w="3030" w:type="pct"/>
            <w:shd w:val="clear" w:color="auto" w:fill="auto"/>
          </w:tcPr>
          <w:p w14:paraId="56CE7600" w14:textId="77777777" w:rsidR="00222992" w:rsidRPr="00D353B4" w:rsidRDefault="00222992" w:rsidP="00AD3881">
            <w:pPr>
              <w:jc w:val="both"/>
            </w:pPr>
            <w:r w:rsidRPr="00D353B4">
              <w:t xml:space="preserve">U1 -ocena wypowiedzi ustnych na zajęciach </w:t>
            </w:r>
          </w:p>
          <w:p w14:paraId="4991AF26" w14:textId="77777777" w:rsidR="00222992" w:rsidRPr="00D353B4" w:rsidRDefault="00222992" w:rsidP="00AD3881">
            <w:pPr>
              <w:jc w:val="both"/>
            </w:pPr>
            <w:r w:rsidRPr="00D353B4">
              <w:t xml:space="preserve">U2 -ocena wypowiedzi ustnych na zajęciach </w:t>
            </w:r>
          </w:p>
          <w:p w14:paraId="74F913C7" w14:textId="77777777" w:rsidR="00222992" w:rsidRPr="00D353B4" w:rsidRDefault="00222992" w:rsidP="00AD3881">
            <w:pPr>
              <w:jc w:val="both"/>
            </w:pPr>
            <w:r w:rsidRPr="00D353B4">
              <w:t xml:space="preserve">U3-sprawdzian pisemny znajomości i umiejętności stosowania słownictwa specjalistycznego </w:t>
            </w:r>
          </w:p>
          <w:p w14:paraId="1278A45E" w14:textId="77777777" w:rsidR="00222992" w:rsidRPr="00D353B4" w:rsidRDefault="00222992" w:rsidP="00AD3881">
            <w:pPr>
              <w:jc w:val="both"/>
            </w:pPr>
            <w:r w:rsidRPr="00D353B4">
              <w:t>U4 –ocena prac domowych w formie wypowiedzi pisemnych</w:t>
            </w:r>
          </w:p>
          <w:p w14:paraId="3946735B" w14:textId="77777777" w:rsidR="00222992" w:rsidRPr="00D353B4" w:rsidRDefault="00222992" w:rsidP="00AD3881">
            <w:pPr>
              <w:jc w:val="both"/>
            </w:pPr>
            <w:r w:rsidRPr="00D353B4">
              <w:t xml:space="preserve">K1-ocena przygotowania do zajęć i aktywności na ćwiczeniach </w:t>
            </w:r>
          </w:p>
          <w:p w14:paraId="5EC42F4A" w14:textId="77777777" w:rsidR="00222992" w:rsidRPr="00D353B4" w:rsidRDefault="00222992" w:rsidP="00AD3881">
            <w:pPr>
              <w:jc w:val="both"/>
            </w:pPr>
            <w:r w:rsidRPr="00D353B4">
              <w:t>Formy dokumentowania osiągniętych efektów kształcenia:</w:t>
            </w:r>
          </w:p>
          <w:p w14:paraId="57C11E1E" w14:textId="77777777" w:rsidR="003801E6" w:rsidRPr="00D353B4" w:rsidRDefault="00222992" w:rsidP="00AD3881">
            <w:pPr>
              <w:jc w:val="both"/>
            </w:pPr>
            <w:r w:rsidRPr="00D353B4">
              <w:t xml:space="preserve">Śródsemestralne sprawdziany pisemne przechowywane 1 rok, dzienniczek lektora przechowywany 5 lat                                                                                   </w:t>
            </w:r>
          </w:p>
          <w:p w14:paraId="275723CB" w14:textId="602071F8" w:rsidR="00222992" w:rsidRPr="00D353B4" w:rsidRDefault="00222992" w:rsidP="00AD3881">
            <w:pPr>
              <w:jc w:val="both"/>
            </w:pPr>
            <w:r w:rsidRPr="00D353B4">
              <w:rPr>
                <w:rFonts w:eastAsia="Calibri"/>
                <w:lang w:eastAsia="en-US"/>
              </w:rPr>
              <w:t>Kryteria ocen dostępne w CNJOiC</w:t>
            </w:r>
          </w:p>
        </w:tc>
      </w:tr>
      <w:tr w:rsidR="00D353B4" w:rsidRPr="00D353B4" w14:paraId="0F292A5F" w14:textId="77777777" w:rsidTr="003801E6">
        <w:tc>
          <w:tcPr>
            <w:tcW w:w="1970" w:type="pct"/>
            <w:shd w:val="clear" w:color="auto" w:fill="auto"/>
          </w:tcPr>
          <w:p w14:paraId="38A61755" w14:textId="77777777" w:rsidR="00222992" w:rsidRPr="00D353B4" w:rsidRDefault="00222992" w:rsidP="00AD3881">
            <w:r w:rsidRPr="00D353B4">
              <w:t>Elementy i wagi mające wpływ na ocenę końcową</w:t>
            </w:r>
          </w:p>
          <w:p w14:paraId="56D9ECFF" w14:textId="77777777" w:rsidR="00222992" w:rsidRPr="00D353B4" w:rsidRDefault="00222992" w:rsidP="00AD3881"/>
          <w:p w14:paraId="0165D9AB" w14:textId="77777777" w:rsidR="00222992" w:rsidRPr="00D353B4" w:rsidRDefault="00222992" w:rsidP="00AD3881"/>
        </w:tc>
        <w:tc>
          <w:tcPr>
            <w:tcW w:w="3030" w:type="pct"/>
            <w:shd w:val="clear" w:color="auto" w:fill="auto"/>
          </w:tcPr>
          <w:p w14:paraId="3B5C1F3B" w14:textId="77777777" w:rsidR="00222992" w:rsidRPr="00D353B4" w:rsidRDefault="00222992"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5826F76B" w14:textId="77777777" w:rsidR="00222992" w:rsidRPr="00D353B4" w:rsidRDefault="00222992" w:rsidP="00AD3881">
            <w:pPr>
              <w:spacing w:line="252" w:lineRule="auto"/>
              <w:rPr>
                <w:rFonts w:eastAsiaTheme="minorHAnsi"/>
                <w:lang w:eastAsia="en-US"/>
              </w:rPr>
            </w:pPr>
            <w:r w:rsidRPr="00D353B4">
              <w:rPr>
                <w:rFonts w:eastAsiaTheme="minorHAnsi"/>
                <w:lang w:eastAsia="en-US"/>
              </w:rPr>
              <w:t>- sprawdziany pisemne – 50%</w:t>
            </w:r>
          </w:p>
          <w:p w14:paraId="69EEB922"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ustne – 25%</w:t>
            </w:r>
          </w:p>
          <w:p w14:paraId="06413176"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pisemne – 25%</w:t>
            </w:r>
          </w:p>
          <w:p w14:paraId="0E1322C2" w14:textId="77777777" w:rsidR="00222992" w:rsidRPr="00D353B4" w:rsidRDefault="00222992" w:rsidP="00AD3881">
            <w:pPr>
              <w:jc w:val="both"/>
            </w:pPr>
            <w:r w:rsidRPr="00D353B4">
              <w:rPr>
                <w:rFonts w:eastAsiaTheme="minorHAnsi"/>
                <w:lang w:eastAsia="en-US"/>
              </w:rPr>
              <w:t xml:space="preserve">Student może uzyskać ocenę wyższą o pół stopnia, jeżeli wykazał się 100% frekwencją oraz wielokrotną aktywnością w czasie zajęć. </w:t>
            </w:r>
          </w:p>
        </w:tc>
      </w:tr>
      <w:tr w:rsidR="00D353B4" w:rsidRPr="00D353B4" w14:paraId="0B3DACEB" w14:textId="77777777" w:rsidTr="003801E6">
        <w:trPr>
          <w:trHeight w:val="1182"/>
        </w:trPr>
        <w:tc>
          <w:tcPr>
            <w:tcW w:w="1970" w:type="pct"/>
            <w:shd w:val="clear" w:color="auto" w:fill="auto"/>
          </w:tcPr>
          <w:p w14:paraId="394B3356" w14:textId="77777777" w:rsidR="000D6E9A" w:rsidRPr="00D353B4" w:rsidRDefault="000D6E9A" w:rsidP="000D6E9A">
            <w:pPr>
              <w:jc w:val="both"/>
            </w:pPr>
            <w:r w:rsidRPr="00D353B4">
              <w:t>Bilans punktów ECTS</w:t>
            </w:r>
          </w:p>
        </w:tc>
        <w:tc>
          <w:tcPr>
            <w:tcW w:w="3030" w:type="pct"/>
            <w:shd w:val="clear" w:color="auto" w:fill="auto"/>
          </w:tcPr>
          <w:p w14:paraId="78DECC4B" w14:textId="77777777" w:rsidR="000D6E9A" w:rsidRPr="00D353B4" w:rsidRDefault="000D6E9A" w:rsidP="000D6E9A">
            <w:r w:rsidRPr="00D353B4">
              <w:t>KONTAKTOWE:</w:t>
            </w:r>
          </w:p>
          <w:p w14:paraId="16505375" w14:textId="77777777" w:rsidR="000D6E9A" w:rsidRPr="00D353B4" w:rsidRDefault="000D6E9A" w:rsidP="000D6E9A">
            <w:r w:rsidRPr="00D353B4">
              <w:t>Udział w ćwiczeniach: 20 godz.</w:t>
            </w:r>
          </w:p>
          <w:p w14:paraId="229E6CDF" w14:textId="77777777" w:rsidR="000D6E9A" w:rsidRPr="00D353B4" w:rsidRDefault="000D6E9A" w:rsidP="000D6E9A">
            <w:pPr>
              <w:rPr>
                <w:u w:val="single"/>
              </w:rPr>
            </w:pPr>
            <w:r w:rsidRPr="00D353B4">
              <w:rPr>
                <w:u w:val="single"/>
              </w:rPr>
              <w:t>RAZEM KONTAKTOWE:     20 godz. / 0,8 ECTS</w:t>
            </w:r>
          </w:p>
          <w:p w14:paraId="32C377C9" w14:textId="77777777" w:rsidR="000D6E9A" w:rsidRPr="00D353B4" w:rsidRDefault="000D6E9A" w:rsidP="000D6E9A"/>
          <w:p w14:paraId="0FD72C85" w14:textId="77777777" w:rsidR="000D6E9A" w:rsidRPr="00D353B4" w:rsidRDefault="000D6E9A" w:rsidP="000D6E9A">
            <w:r w:rsidRPr="00D353B4">
              <w:t>NIEKONTAKTOWE:</w:t>
            </w:r>
          </w:p>
          <w:p w14:paraId="4CD39D44" w14:textId="77777777" w:rsidR="000D6E9A" w:rsidRPr="00D353B4" w:rsidRDefault="000D6E9A" w:rsidP="000D6E9A">
            <w:r w:rsidRPr="00D353B4">
              <w:t>Przygotowanie do zajęć: 15 godz.</w:t>
            </w:r>
          </w:p>
          <w:p w14:paraId="6D452752" w14:textId="77777777" w:rsidR="000D6E9A" w:rsidRPr="00D353B4" w:rsidRDefault="000D6E9A" w:rsidP="000D6E9A">
            <w:r w:rsidRPr="00D353B4">
              <w:t>Przygotowanie do sprawdzianów: 15 godz.</w:t>
            </w:r>
          </w:p>
          <w:p w14:paraId="11026B07" w14:textId="77777777" w:rsidR="000D6E9A" w:rsidRPr="00D353B4" w:rsidRDefault="000D6E9A" w:rsidP="000D6E9A">
            <w:pPr>
              <w:rPr>
                <w:u w:val="single"/>
              </w:rPr>
            </w:pPr>
            <w:r w:rsidRPr="00D353B4">
              <w:rPr>
                <w:u w:val="single"/>
              </w:rPr>
              <w:t>RAZEM NIEKONTAKTOWE:  30 godz. / 1,2  ECTS</w:t>
            </w:r>
          </w:p>
          <w:p w14:paraId="24D0B74C" w14:textId="77777777" w:rsidR="000D6E9A" w:rsidRPr="00D353B4" w:rsidRDefault="000D6E9A" w:rsidP="000D6E9A"/>
          <w:p w14:paraId="180ECF91" w14:textId="7614AA95" w:rsidR="000D6E9A" w:rsidRPr="00D353B4" w:rsidRDefault="000D6E9A" w:rsidP="000D6E9A">
            <w:r w:rsidRPr="00D353B4">
              <w:t>Łączny nakład pracy studenta to 50 godz. co odpowiada  2 punktom ECTS</w:t>
            </w:r>
          </w:p>
        </w:tc>
      </w:tr>
      <w:tr w:rsidR="000D6E9A" w:rsidRPr="00D353B4" w14:paraId="20C44D4E" w14:textId="77777777" w:rsidTr="003801E6">
        <w:trPr>
          <w:trHeight w:val="718"/>
        </w:trPr>
        <w:tc>
          <w:tcPr>
            <w:tcW w:w="1970" w:type="pct"/>
            <w:shd w:val="clear" w:color="auto" w:fill="auto"/>
          </w:tcPr>
          <w:p w14:paraId="581F7289" w14:textId="77777777" w:rsidR="000D6E9A" w:rsidRPr="00D353B4" w:rsidRDefault="000D6E9A" w:rsidP="000D6E9A">
            <w:r w:rsidRPr="00D353B4">
              <w:t>Nakład pracy związany z zajęciami wymagającymi bezpośredniego udziału nauczyciela akademickiego</w:t>
            </w:r>
          </w:p>
        </w:tc>
        <w:tc>
          <w:tcPr>
            <w:tcW w:w="3030" w:type="pct"/>
            <w:shd w:val="clear" w:color="auto" w:fill="auto"/>
          </w:tcPr>
          <w:p w14:paraId="0430C079" w14:textId="77777777" w:rsidR="000D6E9A" w:rsidRPr="00D353B4" w:rsidRDefault="000D6E9A" w:rsidP="000D6E9A">
            <w:r w:rsidRPr="00D353B4">
              <w:t>- udział w ćwiczeniach – 20 godzin</w:t>
            </w:r>
          </w:p>
          <w:p w14:paraId="5DFBD26B" w14:textId="5D549834" w:rsidR="000D6E9A" w:rsidRPr="00D353B4" w:rsidRDefault="000D6E9A" w:rsidP="000D6E9A">
            <w:pPr>
              <w:jc w:val="both"/>
            </w:pPr>
            <w:r w:rsidRPr="00D353B4">
              <w:t>Łącznie 20 godz. co odpowiada 0,8 punktom ECTS</w:t>
            </w:r>
          </w:p>
        </w:tc>
      </w:tr>
    </w:tbl>
    <w:p w14:paraId="6F302F7E" w14:textId="77777777" w:rsidR="00222992" w:rsidRPr="00D353B4" w:rsidRDefault="00222992" w:rsidP="00222992">
      <w:pPr>
        <w:tabs>
          <w:tab w:val="left" w:pos="4190"/>
        </w:tabs>
        <w:rPr>
          <w:b/>
          <w:sz w:val="28"/>
        </w:rPr>
      </w:pPr>
    </w:p>
    <w:p w14:paraId="6686F941" w14:textId="083B8A2A" w:rsidR="00710F32" w:rsidRPr="00D353B4" w:rsidRDefault="00710F32" w:rsidP="00222992">
      <w:pPr>
        <w:tabs>
          <w:tab w:val="left" w:pos="4190"/>
        </w:tabs>
        <w:rPr>
          <w:b/>
          <w:sz w:val="28"/>
        </w:rPr>
      </w:pPr>
      <w:r w:rsidRPr="00D353B4">
        <w:rPr>
          <w:b/>
          <w:sz w:val="28"/>
        </w:rPr>
        <w:t>Karta opisu zajęć z modułu  język  drugi niemiecki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D353B4" w:rsidRPr="00D353B4" w14:paraId="627B01FB" w14:textId="77777777" w:rsidTr="003801E6">
        <w:tc>
          <w:tcPr>
            <w:tcW w:w="1970" w:type="pct"/>
            <w:shd w:val="clear" w:color="auto" w:fill="auto"/>
          </w:tcPr>
          <w:p w14:paraId="400A2D61" w14:textId="269AE47E" w:rsidR="00222992" w:rsidRPr="00D353B4" w:rsidRDefault="00222992" w:rsidP="00222992">
            <w:r w:rsidRPr="00D353B4">
              <w:t xml:space="preserve">Nazwa kierunku studiów </w:t>
            </w:r>
          </w:p>
        </w:tc>
        <w:tc>
          <w:tcPr>
            <w:tcW w:w="3030" w:type="pct"/>
            <w:shd w:val="clear" w:color="auto" w:fill="auto"/>
          </w:tcPr>
          <w:p w14:paraId="617BB927" w14:textId="77777777" w:rsidR="00222992" w:rsidRPr="00D353B4" w:rsidRDefault="00222992" w:rsidP="00AD3881">
            <w:r w:rsidRPr="00D353B4">
              <w:t>Turystyka i rekreacja</w:t>
            </w:r>
          </w:p>
        </w:tc>
      </w:tr>
      <w:tr w:rsidR="00D353B4" w:rsidRPr="00D353B4" w14:paraId="5D0B922B" w14:textId="77777777" w:rsidTr="003801E6">
        <w:tc>
          <w:tcPr>
            <w:tcW w:w="1970" w:type="pct"/>
            <w:shd w:val="clear" w:color="auto" w:fill="auto"/>
          </w:tcPr>
          <w:p w14:paraId="2407DAD8" w14:textId="77777777" w:rsidR="00222992" w:rsidRPr="00D353B4" w:rsidRDefault="00222992" w:rsidP="00AD3881">
            <w:r w:rsidRPr="00D353B4">
              <w:t>Nazwa modułu, także nazwa w języku angielskim</w:t>
            </w:r>
          </w:p>
        </w:tc>
        <w:tc>
          <w:tcPr>
            <w:tcW w:w="3030" w:type="pct"/>
            <w:shd w:val="clear" w:color="auto" w:fill="auto"/>
          </w:tcPr>
          <w:p w14:paraId="5C635015" w14:textId="436D4988" w:rsidR="00222992" w:rsidRPr="00D353B4" w:rsidRDefault="00222992" w:rsidP="00AD3881">
            <w:pPr>
              <w:rPr>
                <w:lang w:val="en-US"/>
              </w:rPr>
            </w:pPr>
            <w:r w:rsidRPr="00D353B4">
              <w:rPr>
                <w:lang w:val="en-US"/>
              </w:rPr>
              <w:t xml:space="preserve">Język obcy drugi 1– Niemiecki </w:t>
            </w:r>
            <w:r w:rsidR="001538D4" w:rsidRPr="00D353B4">
              <w:rPr>
                <w:lang w:val="en-US"/>
              </w:rPr>
              <w:t>A</w:t>
            </w:r>
            <w:r w:rsidRPr="00D353B4">
              <w:rPr>
                <w:lang w:val="en-US"/>
              </w:rPr>
              <w:t>2</w:t>
            </w:r>
          </w:p>
          <w:p w14:paraId="690417A2" w14:textId="7CAC3666" w:rsidR="00222992" w:rsidRPr="00D353B4" w:rsidRDefault="00222992" w:rsidP="00AD3881">
            <w:pPr>
              <w:rPr>
                <w:lang w:val="en-GB"/>
              </w:rPr>
            </w:pPr>
            <w:r w:rsidRPr="00D353B4">
              <w:rPr>
                <w:lang w:val="en-GB"/>
              </w:rPr>
              <w:t>The second f</w:t>
            </w:r>
            <w:r w:rsidRPr="00D353B4">
              <w:rPr>
                <w:lang w:val="en-US"/>
              </w:rPr>
              <w:t xml:space="preserve">oreign Language 1– German </w:t>
            </w:r>
            <w:r w:rsidR="001538D4" w:rsidRPr="00D353B4">
              <w:rPr>
                <w:lang w:val="en-US"/>
              </w:rPr>
              <w:t>A</w:t>
            </w:r>
            <w:r w:rsidRPr="00D353B4">
              <w:rPr>
                <w:lang w:val="en-US"/>
              </w:rPr>
              <w:t>2</w:t>
            </w:r>
          </w:p>
        </w:tc>
      </w:tr>
      <w:tr w:rsidR="00D353B4" w:rsidRPr="00D353B4" w14:paraId="6094E3E6" w14:textId="77777777" w:rsidTr="003801E6">
        <w:tc>
          <w:tcPr>
            <w:tcW w:w="1970" w:type="pct"/>
            <w:shd w:val="clear" w:color="auto" w:fill="auto"/>
          </w:tcPr>
          <w:p w14:paraId="56BD6F0B" w14:textId="0559D2DD" w:rsidR="00222992" w:rsidRPr="00D353B4" w:rsidRDefault="00222992" w:rsidP="00222992">
            <w:r w:rsidRPr="00D353B4">
              <w:t xml:space="preserve">Język wykładowy </w:t>
            </w:r>
          </w:p>
        </w:tc>
        <w:tc>
          <w:tcPr>
            <w:tcW w:w="3030" w:type="pct"/>
            <w:shd w:val="clear" w:color="auto" w:fill="auto"/>
          </w:tcPr>
          <w:p w14:paraId="3C59EAE3" w14:textId="77777777" w:rsidR="00222992" w:rsidRPr="00D353B4" w:rsidRDefault="00222992" w:rsidP="00AD3881">
            <w:pPr>
              <w:rPr>
                <w:lang w:val="en-GB"/>
              </w:rPr>
            </w:pPr>
            <w:r w:rsidRPr="00D353B4">
              <w:rPr>
                <w:lang w:val="en-GB"/>
              </w:rPr>
              <w:t>niemiecki</w:t>
            </w:r>
          </w:p>
        </w:tc>
      </w:tr>
      <w:tr w:rsidR="00D353B4" w:rsidRPr="00D353B4" w14:paraId="1F073217" w14:textId="77777777" w:rsidTr="003801E6">
        <w:tc>
          <w:tcPr>
            <w:tcW w:w="1970" w:type="pct"/>
            <w:shd w:val="clear" w:color="auto" w:fill="auto"/>
          </w:tcPr>
          <w:p w14:paraId="21B81ADF" w14:textId="61FB22A7" w:rsidR="00222992" w:rsidRPr="00D353B4" w:rsidRDefault="00222992" w:rsidP="00222992">
            <w:pPr>
              <w:autoSpaceDE w:val="0"/>
              <w:autoSpaceDN w:val="0"/>
              <w:adjustRightInd w:val="0"/>
            </w:pPr>
            <w:r w:rsidRPr="00D353B4">
              <w:lastRenderedPageBreak/>
              <w:t xml:space="preserve">Rodzaj modułu </w:t>
            </w:r>
          </w:p>
        </w:tc>
        <w:tc>
          <w:tcPr>
            <w:tcW w:w="3030" w:type="pct"/>
            <w:shd w:val="clear" w:color="auto" w:fill="auto"/>
          </w:tcPr>
          <w:p w14:paraId="2EEB96DC" w14:textId="77777777" w:rsidR="00222992" w:rsidRPr="00D353B4" w:rsidRDefault="00222992" w:rsidP="00AD3881">
            <w:r w:rsidRPr="00D353B4">
              <w:t>obowiązkowy</w:t>
            </w:r>
          </w:p>
        </w:tc>
      </w:tr>
      <w:tr w:rsidR="00D353B4" w:rsidRPr="00D353B4" w14:paraId="6F4F1230" w14:textId="77777777" w:rsidTr="003801E6">
        <w:tc>
          <w:tcPr>
            <w:tcW w:w="1970" w:type="pct"/>
            <w:shd w:val="clear" w:color="auto" w:fill="auto"/>
          </w:tcPr>
          <w:p w14:paraId="721970B9" w14:textId="77777777" w:rsidR="00222992" w:rsidRPr="00D353B4" w:rsidRDefault="00222992" w:rsidP="00AD3881">
            <w:r w:rsidRPr="00D353B4">
              <w:t>Poziom studiów</w:t>
            </w:r>
          </w:p>
        </w:tc>
        <w:tc>
          <w:tcPr>
            <w:tcW w:w="3030" w:type="pct"/>
            <w:shd w:val="clear" w:color="auto" w:fill="auto"/>
          </w:tcPr>
          <w:p w14:paraId="55065747" w14:textId="77777777" w:rsidR="00222992" w:rsidRPr="00D353B4" w:rsidRDefault="00222992" w:rsidP="00AD3881">
            <w:r w:rsidRPr="00D353B4">
              <w:t xml:space="preserve">studia pierwszego stopnia </w:t>
            </w:r>
          </w:p>
        </w:tc>
      </w:tr>
      <w:tr w:rsidR="00D353B4" w:rsidRPr="00D353B4" w14:paraId="2E083F39" w14:textId="77777777" w:rsidTr="003801E6">
        <w:tc>
          <w:tcPr>
            <w:tcW w:w="1970" w:type="pct"/>
            <w:shd w:val="clear" w:color="auto" w:fill="auto"/>
          </w:tcPr>
          <w:p w14:paraId="1F54EB79" w14:textId="7A6D4D9C" w:rsidR="00222992" w:rsidRPr="00D353B4" w:rsidRDefault="00222992" w:rsidP="00222992">
            <w:r w:rsidRPr="00D353B4">
              <w:t>Forma studiów</w:t>
            </w:r>
          </w:p>
        </w:tc>
        <w:tc>
          <w:tcPr>
            <w:tcW w:w="3030" w:type="pct"/>
            <w:shd w:val="clear" w:color="auto" w:fill="auto"/>
          </w:tcPr>
          <w:p w14:paraId="17DA5554" w14:textId="5DA369FC" w:rsidR="00222992" w:rsidRPr="00D353B4" w:rsidRDefault="00944DE1" w:rsidP="00AD3881">
            <w:r w:rsidRPr="00D353B4">
              <w:t>nie</w:t>
            </w:r>
            <w:r w:rsidR="00222992" w:rsidRPr="00D353B4">
              <w:t>stacjonarne</w:t>
            </w:r>
          </w:p>
        </w:tc>
      </w:tr>
      <w:tr w:rsidR="00D353B4" w:rsidRPr="00D353B4" w14:paraId="6FC3194E" w14:textId="77777777" w:rsidTr="003801E6">
        <w:tc>
          <w:tcPr>
            <w:tcW w:w="1970" w:type="pct"/>
            <w:shd w:val="clear" w:color="auto" w:fill="auto"/>
          </w:tcPr>
          <w:p w14:paraId="0D6E4108" w14:textId="77777777" w:rsidR="00222992" w:rsidRPr="00D353B4" w:rsidRDefault="00222992" w:rsidP="00AD3881">
            <w:r w:rsidRPr="00D353B4">
              <w:t>Rok studiów dla kierunku</w:t>
            </w:r>
          </w:p>
        </w:tc>
        <w:tc>
          <w:tcPr>
            <w:tcW w:w="3030" w:type="pct"/>
            <w:shd w:val="clear" w:color="auto" w:fill="auto"/>
          </w:tcPr>
          <w:p w14:paraId="59C182C8" w14:textId="77777777" w:rsidR="00222992" w:rsidRPr="00D353B4" w:rsidRDefault="00222992" w:rsidP="00AD3881">
            <w:r w:rsidRPr="00D353B4">
              <w:t>II</w:t>
            </w:r>
          </w:p>
        </w:tc>
      </w:tr>
      <w:tr w:rsidR="00D353B4" w:rsidRPr="00D353B4" w14:paraId="5B69249F" w14:textId="77777777" w:rsidTr="003801E6">
        <w:tc>
          <w:tcPr>
            <w:tcW w:w="1970" w:type="pct"/>
            <w:shd w:val="clear" w:color="auto" w:fill="auto"/>
          </w:tcPr>
          <w:p w14:paraId="2AAEBFB2" w14:textId="77777777" w:rsidR="00222992" w:rsidRPr="00D353B4" w:rsidRDefault="00222992" w:rsidP="00AD3881">
            <w:r w:rsidRPr="00D353B4">
              <w:t>Semestr dla kierunku</w:t>
            </w:r>
          </w:p>
        </w:tc>
        <w:tc>
          <w:tcPr>
            <w:tcW w:w="3030" w:type="pct"/>
            <w:shd w:val="clear" w:color="auto" w:fill="auto"/>
          </w:tcPr>
          <w:p w14:paraId="0CFCDAF8" w14:textId="77777777" w:rsidR="00222992" w:rsidRPr="00D353B4" w:rsidRDefault="00222992" w:rsidP="00AD3881">
            <w:r w:rsidRPr="00D353B4">
              <w:t>3</w:t>
            </w:r>
          </w:p>
        </w:tc>
      </w:tr>
      <w:tr w:rsidR="00D353B4" w:rsidRPr="00D353B4" w14:paraId="7F7EA293" w14:textId="77777777" w:rsidTr="003801E6">
        <w:tc>
          <w:tcPr>
            <w:tcW w:w="1970" w:type="pct"/>
            <w:shd w:val="clear" w:color="auto" w:fill="auto"/>
          </w:tcPr>
          <w:p w14:paraId="6BAEE15E" w14:textId="77777777" w:rsidR="00222992" w:rsidRPr="00D353B4" w:rsidRDefault="00222992" w:rsidP="00AD3881">
            <w:pPr>
              <w:autoSpaceDE w:val="0"/>
              <w:autoSpaceDN w:val="0"/>
              <w:adjustRightInd w:val="0"/>
            </w:pPr>
            <w:r w:rsidRPr="00D353B4">
              <w:t>Liczba punktów ECTS z podziałem na kontaktowe/niekontaktowe</w:t>
            </w:r>
          </w:p>
        </w:tc>
        <w:tc>
          <w:tcPr>
            <w:tcW w:w="3030" w:type="pct"/>
            <w:shd w:val="clear" w:color="auto" w:fill="auto"/>
          </w:tcPr>
          <w:p w14:paraId="2F08CBC9" w14:textId="0BAE57DC" w:rsidR="00222992" w:rsidRPr="00D353B4" w:rsidRDefault="000D6E9A" w:rsidP="00AD3881">
            <w:r w:rsidRPr="00D353B4">
              <w:t>2 (0,8/1,2)</w:t>
            </w:r>
          </w:p>
        </w:tc>
      </w:tr>
      <w:tr w:rsidR="00D353B4" w:rsidRPr="00D353B4" w14:paraId="04FB790E" w14:textId="77777777" w:rsidTr="003801E6">
        <w:tc>
          <w:tcPr>
            <w:tcW w:w="1970" w:type="pct"/>
            <w:shd w:val="clear" w:color="auto" w:fill="auto"/>
          </w:tcPr>
          <w:p w14:paraId="382FE953" w14:textId="77777777" w:rsidR="00222992" w:rsidRPr="00D353B4" w:rsidRDefault="00222992" w:rsidP="00AD3881">
            <w:pPr>
              <w:autoSpaceDE w:val="0"/>
              <w:autoSpaceDN w:val="0"/>
              <w:adjustRightInd w:val="0"/>
            </w:pPr>
            <w:r w:rsidRPr="00D353B4">
              <w:t>Tytuł naukowy/stopień naukowy, imię i nazwisko osoby odpowiedzialnej za moduł</w:t>
            </w:r>
          </w:p>
        </w:tc>
        <w:tc>
          <w:tcPr>
            <w:tcW w:w="3030" w:type="pct"/>
            <w:shd w:val="clear" w:color="auto" w:fill="auto"/>
          </w:tcPr>
          <w:p w14:paraId="2116DBD0" w14:textId="77777777" w:rsidR="00222992" w:rsidRPr="00D353B4" w:rsidRDefault="00222992" w:rsidP="00AD3881">
            <w:r w:rsidRPr="00D353B4">
              <w:t>mgr Anna Gruszecka</w:t>
            </w:r>
          </w:p>
        </w:tc>
      </w:tr>
      <w:tr w:rsidR="00D353B4" w:rsidRPr="00D353B4" w14:paraId="5F7AD62D" w14:textId="77777777" w:rsidTr="003801E6">
        <w:tc>
          <w:tcPr>
            <w:tcW w:w="1970" w:type="pct"/>
            <w:shd w:val="clear" w:color="auto" w:fill="auto"/>
          </w:tcPr>
          <w:p w14:paraId="7D6022A6" w14:textId="4E475DEB" w:rsidR="00222992" w:rsidRPr="00D353B4" w:rsidRDefault="00222992" w:rsidP="00222992">
            <w:r w:rsidRPr="00D353B4">
              <w:t>Jednostka oferująca moduł</w:t>
            </w:r>
          </w:p>
        </w:tc>
        <w:tc>
          <w:tcPr>
            <w:tcW w:w="3030" w:type="pct"/>
            <w:shd w:val="clear" w:color="auto" w:fill="auto"/>
          </w:tcPr>
          <w:p w14:paraId="6C1E3F9A" w14:textId="77777777" w:rsidR="00222992" w:rsidRPr="00D353B4" w:rsidRDefault="00222992" w:rsidP="00AD3881">
            <w:r w:rsidRPr="00D353B4">
              <w:t>Centrum Nauczania Języków Obcych i Certyfikacji</w:t>
            </w:r>
          </w:p>
        </w:tc>
      </w:tr>
      <w:tr w:rsidR="00D353B4" w:rsidRPr="00D353B4" w14:paraId="531E09E7" w14:textId="77777777" w:rsidTr="003801E6">
        <w:tc>
          <w:tcPr>
            <w:tcW w:w="1970" w:type="pct"/>
            <w:shd w:val="clear" w:color="auto" w:fill="auto"/>
          </w:tcPr>
          <w:p w14:paraId="06777775" w14:textId="77777777" w:rsidR="00222992" w:rsidRPr="00D353B4" w:rsidRDefault="00222992" w:rsidP="00AD3881">
            <w:r w:rsidRPr="00D353B4">
              <w:t>Cel modułu</w:t>
            </w:r>
          </w:p>
          <w:p w14:paraId="302E87B1" w14:textId="77777777" w:rsidR="00222992" w:rsidRPr="00D353B4" w:rsidRDefault="00222992" w:rsidP="00AD3881"/>
        </w:tc>
        <w:tc>
          <w:tcPr>
            <w:tcW w:w="3030" w:type="pct"/>
            <w:shd w:val="clear" w:color="auto" w:fill="auto"/>
          </w:tcPr>
          <w:p w14:paraId="04185005" w14:textId="77777777" w:rsidR="00222992" w:rsidRPr="00D353B4" w:rsidRDefault="00222992" w:rsidP="00AD3881">
            <w:r w:rsidRPr="00D353B4">
              <w:t>Nabycie kompetencji językowych w zakresie podstawowych zwrotów życia codziennego.</w:t>
            </w:r>
          </w:p>
          <w:p w14:paraId="33C28491" w14:textId="77777777" w:rsidR="00222992" w:rsidRPr="00D353B4" w:rsidRDefault="00222992" w:rsidP="00AD3881">
            <w:r w:rsidRPr="00D353B4">
              <w:t>Rozwijanie umiejętności w miarę poprawnej komunikacji w środowisku zawodowym.</w:t>
            </w:r>
          </w:p>
          <w:p w14:paraId="486483B8" w14:textId="77777777" w:rsidR="00222992" w:rsidRPr="00D353B4" w:rsidRDefault="00222992" w:rsidP="00AD3881">
            <w:pPr>
              <w:autoSpaceDE w:val="0"/>
              <w:autoSpaceDN w:val="0"/>
              <w:adjustRightInd w:val="0"/>
            </w:pPr>
            <w:r w:rsidRPr="00D353B4">
              <w:t>Przekazanie wiedzy niezbędnej do stosowania podstawowych struktur gramatycznych.</w:t>
            </w:r>
          </w:p>
        </w:tc>
      </w:tr>
      <w:tr w:rsidR="00D353B4" w:rsidRPr="00D353B4" w14:paraId="379F06D9" w14:textId="77777777" w:rsidTr="003801E6">
        <w:trPr>
          <w:trHeight w:val="236"/>
        </w:trPr>
        <w:tc>
          <w:tcPr>
            <w:tcW w:w="1970" w:type="pct"/>
            <w:vMerge w:val="restart"/>
            <w:shd w:val="clear" w:color="auto" w:fill="auto"/>
          </w:tcPr>
          <w:p w14:paraId="426EB783" w14:textId="77777777" w:rsidR="00222992" w:rsidRPr="00D353B4" w:rsidRDefault="00222992" w:rsidP="00AD3881">
            <w:pPr>
              <w:jc w:val="both"/>
            </w:pPr>
            <w:r w:rsidRPr="00D353B4">
              <w:t>Efekty uczenia się dla modułu to opis zasobu wiedzy, umiejętności i kompetencji społecznych, które student osiągnie po zrealizowaniu zajęć.</w:t>
            </w:r>
          </w:p>
        </w:tc>
        <w:tc>
          <w:tcPr>
            <w:tcW w:w="3030" w:type="pct"/>
            <w:shd w:val="clear" w:color="auto" w:fill="auto"/>
          </w:tcPr>
          <w:p w14:paraId="2C82F934" w14:textId="77777777" w:rsidR="00222992" w:rsidRPr="00D353B4" w:rsidRDefault="00222992" w:rsidP="00AD3881">
            <w:r w:rsidRPr="00D353B4">
              <w:t xml:space="preserve">Wiedza: </w:t>
            </w:r>
          </w:p>
        </w:tc>
      </w:tr>
      <w:tr w:rsidR="00D353B4" w:rsidRPr="00D353B4" w14:paraId="7264E13A" w14:textId="77777777" w:rsidTr="003801E6">
        <w:trPr>
          <w:trHeight w:val="233"/>
        </w:trPr>
        <w:tc>
          <w:tcPr>
            <w:tcW w:w="1970" w:type="pct"/>
            <w:vMerge/>
            <w:shd w:val="clear" w:color="auto" w:fill="auto"/>
          </w:tcPr>
          <w:p w14:paraId="6AD68D31" w14:textId="77777777" w:rsidR="00222992" w:rsidRPr="00D353B4" w:rsidRDefault="00222992" w:rsidP="00AD3881">
            <w:pPr>
              <w:rPr>
                <w:highlight w:val="yellow"/>
              </w:rPr>
            </w:pPr>
          </w:p>
        </w:tc>
        <w:tc>
          <w:tcPr>
            <w:tcW w:w="3030" w:type="pct"/>
            <w:shd w:val="clear" w:color="auto" w:fill="auto"/>
          </w:tcPr>
          <w:p w14:paraId="43F39340" w14:textId="77777777" w:rsidR="00222992" w:rsidRPr="00D353B4" w:rsidRDefault="00222992" w:rsidP="00AD3881">
            <w:r w:rsidRPr="00D353B4">
              <w:t>1.</w:t>
            </w:r>
          </w:p>
        </w:tc>
      </w:tr>
      <w:tr w:rsidR="00D353B4" w:rsidRPr="00D353B4" w14:paraId="1C4AA4CA" w14:textId="77777777" w:rsidTr="003801E6">
        <w:trPr>
          <w:trHeight w:val="233"/>
        </w:trPr>
        <w:tc>
          <w:tcPr>
            <w:tcW w:w="1970" w:type="pct"/>
            <w:vMerge/>
            <w:shd w:val="clear" w:color="auto" w:fill="auto"/>
          </w:tcPr>
          <w:p w14:paraId="23216C40" w14:textId="77777777" w:rsidR="00222992" w:rsidRPr="00D353B4" w:rsidRDefault="00222992" w:rsidP="00AD3881">
            <w:pPr>
              <w:rPr>
                <w:highlight w:val="yellow"/>
              </w:rPr>
            </w:pPr>
          </w:p>
        </w:tc>
        <w:tc>
          <w:tcPr>
            <w:tcW w:w="3030" w:type="pct"/>
            <w:shd w:val="clear" w:color="auto" w:fill="auto"/>
          </w:tcPr>
          <w:p w14:paraId="5442A898" w14:textId="77777777" w:rsidR="00222992" w:rsidRPr="00D353B4" w:rsidRDefault="00222992" w:rsidP="00AD3881">
            <w:r w:rsidRPr="00D353B4">
              <w:t>2.</w:t>
            </w:r>
          </w:p>
        </w:tc>
      </w:tr>
      <w:tr w:rsidR="00D353B4" w:rsidRPr="00D353B4" w14:paraId="07156557" w14:textId="77777777" w:rsidTr="003801E6">
        <w:trPr>
          <w:trHeight w:val="233"/>
        </w:trPr>
        <w:tc>
          <w:tcPr>
            <w:tcW w:w="1970" w:type="pct"/>
            <w:vMerge/>
            <w:shd w:val="clear" w:color="auto" w:fill="auto"/>
          </w:tcPr>
          <w:p w14:paraId="76A09D7D" w14:textId="77777777" w:rsidR="00222992" w:rsidRPr="00D353B4" w:rsidRDefault="00222992" w:rsidP="00AD3881">
            <w:pPr>
              <w:rPr>
                <w:highlight w:val="yellow"/>
              </w:rPr>
            </w:pPr>
          </w:p>
        </w:tc>
        <w:tc>
          <w:tcPr>
            <w:tcW w:w="3030" w:type="pct"/>
            <w:shd w:val="clear" w:color="auto" w:fill="auto"/>
          </w:tcPr>
          <w:p w14:paraId="0AC6C8E3" w14:textId="77777777" w:rsidR="00222992" w:rsidRPr="00D353B4" w:rsidRDefault="00222992" w:rsidP="00AD3881">
            <w:r w:rsidRPr="00D353B4">
              <w:t>Umiejętności:</w:t>
            </w:r>
          </w:p>
        </w:tc>
      </w:tr>
      <w:tr w:rsidR="00D353B4" w:rsidRPr="00D353B4" w14:paraId="79A5F1E7" w14:textId="77777777" w:rsidTr="003801E6">
        <w:trPr>
          <w:trHeight w:val="233"/>
        </w:trPr>
        <w:tc>
          <w:tcPr>
            <w:tcW w:w="1970" w:type="pct"/>
            <w:vMerge/>
            <w:shd w:val="clear" w:color="auto" w:fill="auto"/>
          </w:tcPr>
          <w:p w14:paraId="5ADD68E9" w14:textId="77777777" w:rsidR="00222992" w:rsidRPr="00D353B4" w:rsidRDefault="00222992" w:rsidP="00AD3881">
            <w:pPr>
              <w:rPr>
                <w:highlight w:val="yellow"/>
              </w:rPr>
            </w:pPr>
          </w:p>
        </w:tc>
        <w:tc>
          <w:tcPr>
            <w:tcW w:w="3030" w:type="pct"/>
            <w:shd w:val="clear" w:color="auto" w:fill="auto"/>
          </w:tcPr>
          <w:p w14:paraId="7B0E9639" w14:textId="77777777" w:rsidR="00222992" w:rsidRPr="00D353B4" w:rsidRDefault="00222992" w:rsidP="00AD3881">
            <w:r w:rsidRPr="00D353B4">
              <w:t>U1. Posiada umiejętność podstawowej komunikacji w prostych, rutynowych sytuacjach życia codziennego i środowisku zawodowym</w:t>
            </w:r>
          </w:p>
        </w:tc>
      </w:tr>
      <w:tr w:rsidR="00D353B4" w:rsidRPr="00D353B4" w14:paraId="3CEB21D9" w14:textId="77777777" w:rsidTr="003801E6">
        <w:trPr>
          <w:trHeight w:val="233"/>
        </w:trPr>
        <w:tc>
          <w:tcPr>
            <w:tcW w:w="1970" w:type="pct"/>
            <w:vMerge/>
            <w:shd w:val="clear" w:color="auto" w:fill="auto"/>
          </w:tcPr>
          <w:p w14:paraId="6E3E2C04" w14:textId="77777777" w:rsidR="00222992" w:rsidRPr="00D353B4" w:rsidRDefault="00222992" w:rsidP="00AD3881">
            <w:pPr>
              <w:rPr>
                <w:highlight w:val="yellow"/>
              </w:rPr>
            </w:pPr>
          </w:p>
        </w:tc>
        <w:tc>
          <w:tcPr>
            <w:tcW w:w="3030" w:type="pct"/>
            <w:shd w:val="clear" w:color="auto" w:fill="auto"/>
          </w:tcPr>
          <w:p w14:paraId="622B9474" w14:textId="77777777" w:rsidR="00222992" w:rsidRPr="00D353B4" w:rsidRDefault="00222992" w:rsidP="00AD3881">
            <w:r w:rsidRPr="00D353B4">
              <w:t>U2. Potrafi przedstawić wydarzenia posługując się prostymi zwrotami.</w:t>
            </w:r>
          </w:p>
        </w:tc>
      </w:tr>
      <w:tr w:rsidR="00D353B4" w:rsidRPr="00D353B4" w14:paraId="315EEF27" w14:textId="77777777" w:rsidTr="003801E6">
        <w:trPr>
          <w:trHeight w:val="233"/>
        </w:trPr>
        <w:tc>
          <w:tcPr>
            <w:tcW w:w="1970" w:type="pct"/>
            <w:vMerge/>
            <w:shd w:val="clear" w:color="auto" w:fill="auto"/>
          </w:tcPr>
          <w:p w14:paraId="237E5767" w14:textId="77777777" w:rsidR="00222992" w:rsidRPr="00D353B4" w:rsidRDefault="00222992" w:rsidP="00AD3881">
            <w:pPr>
              <w:rPr>
                <w:highlight w:val="yellow"/>
              </w:rPr>
            </w:pPr>
          </w:p>
        </w:tc>
        <w:tc>
          <w:tcPr>
            <w:tcW w:w="3030" w:type="pct"/>
            <w:shd w:val="clear" w:color="auto" w:fill="auto"/>
          </w:tcPr>
          <w:p w14:paraId="40EBCE87" w14:textId="77777777" w:rsidR="00222992" w:rsidRPr="00D353B4" w:rsidRDefault="00222992" w:rsidP="00AD3881">
            <w:r w:rsidRPr="00D353B4">
              <w:t>U3. Posiada umiejętność czytania ze zrozumieniem prostych tekstów obcojęzycznych z zakresu reprezentowanej dziedziny naukowej.</w:t>
            </w:r>
          </w:p>
        </w:tc>
      </w:tr>
      <w:tr w:rsidR="00D353B4" w:rsidRPr="00D353B4" w14:paraId="60CC3D92" w14:textId="77777777" w:rsidTr="003801E6">
        <w:trPr>
          <w:trHeight w:val="233"/>
        </w:trPr>
        <w:tc>
          <w:tcPr>
            <w:tcW w:w="1970" w:type="pct"/>
            <w:vMerge/>
            <w:shd w:val="clear" w:color="auto" w:fill="auto"/>
          </w:tcPr>
          <w:p w14:paraId="22098A67" w14:textId="77777777" w:rsidR="00222992" w:rsidRPr="00D353B4" w:rsidRDefault="00222992" w:rsidP="00AD3881">
            <w:pPr>
              <w:rPr>
                <w:highlight w:val="yellow"/>
              </w:rPr>
            </w:pPr>
          </w:p>
        </w:tc>
        <w:tc>
          <w:tcPr>
            <w:tcW w:w="3030" w:type="pct"/>
            <w:shd w:val="clear" w:color="auto" w:fill="auto"/>
          </w:tcPr>
          <w:p w14:paraId="630F6616" w14:textId="77777777" w:rsidR="00222992" w:rsidRPr="00D353B4" w:rsidRDefault="00222992" w:rsidP="00AD3881">
            <w:r w:rsidRPr="00D353B4">
              <w:t>U4. Potrafi konstruować krótkie notatki i wiadomości dotyczące spraw prywatnych i służbowych.</w:t>
            </w:r>
          </w:p>
        </w:tc>
      </w:tr>
      <w:tr w:rsidR="00D353B4" w:rsidRPr="00D353B4" w14:paraId="23F8611F" w14:textId="77777777" w:rsidTr="003801E6">
        <w:trPr>
          <w:trHeight w:val="233"/>
        </w:trPr>
        <w:tc>
          <w:tcPr>
            <w:tcW w:w="1970" w:type="pct"/>
            <w:vMerge/>
            <w:shd w:val="clear" w:color="auto" w:fill="auto"/>
          </w:tcPr>
          <w:p w14:paraId="1662F33E" w14:textId="77777777" w:rsidR="00222992" w:rsidRPr="00D353B4" w:rsidRDefault="00222992" w:rsidP="00AD3881">
            <w:pPr>
              <w:rPr>
                <w:highlight w:val="yellow"/>
              </w:rPr>
            </w:pPr>
          </w:p>
        </w:tc>
        <w:tc>
          <w:tcPr>
            <w:tcW w:w="3030" w:type="pct"/>
            <w:shd w:val="clear" w:color="auto" w:fill="auto"/>
          </w:tcPr>
          <w:p w14:paraId="6D1A45E5" w14:textId="77777777" w:rsidR="00222992" w:rsidRPr="00D353B4" w:rsidRDefault="00222992" w:rsidP="00AD3881">
            <w:r w:rsidRPr="00D353B4">
              <w:t>Kompetencje społeczne:</w:t>
            </w:r>
          </w:p>
        </w:tc>
      </w:tr>
      <w:tr w:rsidR="00D353B4" w:rsidRPr="00D353B4" w14:paraId="10A08FE9" w14:textId="77777777" w:rsidTr="003801E6">
        <w:trPr>
          <w:trHeight w:val="233"/>
        </w:trPr>
        <w:tc>
          <w:tcPr>
            <w:tcW w:w="1970" w:type="pct"/>
            <w:vMerge/>
            <w:shd w:val="clear" w:color="auto" w:fill="auto"/>
          </w:tcPr>
          <w:p w14:paraId="0AB2B0B7" w14:textId="77777777" w:rsidR="00222992" w:rsidRPr="00D353B4" w:rsidRDefault="00222992" w:rsidP="00AD3881">
            <w:pPr>
              <w:rPr>
                <w:highlight w:val="yellow"/>
              </w:rPr>
            </w:pPr>
          </w:p>
        </w:tc>
        <w:tc>
          <w:tcPr>
            <w:tcW w:w="3030" w:type="pct"/>
            <w:shd w:val="clear" w:color="auto" w:fill="auto"/>
          </w:tcPr>
          <w:p w14:paraId="043216C7" w14:textId="2DDD7277" w:rsidR="00222992" w:rsidRPr="00D353B4" w:rsidRDefault="00222992" w:rsidP="00AD3881">
            <w:r w:rsidRPr="00D353B4">
              <w:t xml:space="preserve">K1. </w:t>
            </w:r>
            <w:r w:rsidR="00FB5CEE" w:rsidRPr="00D353B4">
              <w:t>Jest gotów do krytycznej oceny posiadanych praktycznych umiejętności językowych</w:t>
            </w:r>
            <w:r w:rsidRPr="00D353B4">
              <w:t>.</w:t>
            </w:r>
          </w:p>
        </w:tc>
      </w:tr>
      <w:tr w:rsidR="00D353B4" w:rsidRPr="00D353B4" w14:paraId="125DE069" w14:textId="77777777" w:rsidTr="003801E6">
        <w:trPr>
          <w:trHeight w:val="718"/>
        </w:trPr>
        <w:tc>
          <w:tcPr>
            <w:tcW w:w="1970" w:type="pct"/>
            <w:shd w:val="clear" w:color="auto" w:fill="auto"/>
          </w:tcPr>
          <w:p w14:paraId="7ABD9949" w14:textId="77777777" w:rsidR="00222992" w:rsidRPr="00D353B4" w:rsidRDefault="00222992" w:rsidP="00AD3881">
            <w:pPr>
              <w:jc w:val="both"/>
            </w:pPr>
            <w:r w:rsidRPr="00D353B4">
              <w:t>Odniesienie modułowych efektów uczenia się do kierunkowych efektów uczenia się</w:t>
            </w:r>
          </w:p>
        </w:tc>
        <w:tc>
          <w:tcPr>
            <w:tcW w:w="3030" w:type="pct"/>
            <w:shd w:val="clear" w:color="auto" w:fill="auto"/>
          </w:tcPr>
          <w:p w14:paraId="56AE75D6" w14:textId="77777777" w:rsidR="00222992" w:rsidRPr="00D353B4" w:rsidRDefault="00222992" w:rsidP="00AD3881">
            <w:r w:rsidRPr="00D353B4">
              <w:t>U1 – TR_U011</w:t>
            </w:r>
          </w:p>
          <w:p w14:paraId="7DEB775E" w14:textId="77777777" w:rsidR="00222992" w:rsidRPr="00D353B4" w:rsidRDefault="00222992" w:rsidP="00AD3881">
            <w:r w:rsidRPr="00D353B4">
              <w:t>U2 – TR_U011</w:t>
            </w:r>
          </w:p>
          <w:p w14:paraId="4D4F4F2D" w14:textId="77777777" w:rsidR="00222992" w:rsidRPr="00D353B4" w:rsidRDefault="00222992" w:rsidP="00AD3881">
            <w:r w:rsidRPr="00D353B4">
              <w:t>U3 – TR_U011</w:t>
            </w:r>
          </w:p>
          <w:p w14:paraId="769D5F44" w14:textId="77777777" w:rsidR="00222992" w:rsidRPr="00D353B4" w:rsidRDefault="00222992" w:rsidP="00AD3881">
            <w:r w:rsidRPr="00D353B4">
              <w:t>U4 - TR_U011</w:t>
            </w:r>
          </w:p>
          <w:p w14:paraId="0E5C9F74" w14:textId="77777777" w:rsidR="00222992" w:rsidRPr="00D353B4" w:rsidRDefault="00222992" w:rsidP="00AD3881">
            <w:r w:rsidRPr="00D353B4">
              <w:t>K1 – TR_K01</w:t>
            </w:r>
          </w:p>
        </w:tc>
      </w:tr>
      <w:tr w:rsidR="00D353B4" w:rsidRPr="00D353B4" w14:paraId="4C787BC6" w14:textId="77777777" w:rsidTr="003801E6">
        <w:tc>
          <w:tcPr>
            <w:tcW w:w="1970" w:type="pct"/>
            <w:shd w:val="clear" w:color="auto" w:fill="auto"/>
          </w:tcPr>
          <w:p w14:paraId="3676E99F" w14:textId="77777777" w:rsidR="00222992" w:rsidRPr="00D353B4" w:rsidRDefault="00222992" w:rsidP="00AD3881">
            <w:r w:rsidRPr="00D353B4">
              <w:t>Odniesienie modułowych efektów uczenia się do efektów inżynierskich (jeżeli dotyczy)</w:t>
            </w:r>
          </w:p>
        </w:tc>
        <w:tc>
          <w:tcPr>
            <w:tcW w:w="3030" w:type="pct"/>
            <w:shd w:val="clear" w:color="auto" w:fill="auto"/>
          </w:tcPr>
          <w:p w14:paraId="0AED4B90" w14:textId="77777777" w:rsidR="00222992" w:rsidRPr="00D353B4" w:rsidRDefault="00222992" w:rsidP="00AD3881">
            <w:pPr>
              <w:jc w:val="both"/>
            </w:pPr>
            <w:r w:rsidRPr="00D353B4">
              <w:t>Nie dotyczy</w:t>
            </w:r>
          </w:p>
        </w:tc>
      </w:tr>
      <w:tr w:rsidR="00D353B4" w:rsidRPr="00D353B4" w14:paraId="29819FBE" w14:textId="77777777" w:rsidTr="003801E6">
        <w:tc>
          <w:tcPr>
            <w:tcW w:w="1970" w:type="pct"/>
            <w:shd w:val="clear" w:color="auto" w:fill="auto"/>
          </w:tcPr>
          <w:p w14:paraId="45313811" w14:textId="77777777" w:rsidR="00222992" w:rsidRPr="00D353B4" w:rsidRDefault="00222992" w:rsidP="00AD3881">
            <w:r w:rsidRPr="00D353B4">
              <w:t xml:space="preserve">Wymagania wstępne i dodatkowe </w:t>
            </w:r>
          </w:p>
        </w:tc>
        <w:tc>
          <w:tcPr>
            <w:tcW w:w="3030" w:type="pct"/>
            <w:shd w:val="clear" w:color="auto" w:fill="auto"/>
          </w:tcPr>
          <w:p w14:paraId="0C40B58D" w14:textId="77777777" w:rsidR="00222992" w:rsidRPr="00D353B4" w:rsidRDefault="00222992" w:rsidP="00AD3881">
            <w:pPr>
              <w:jc w:val="both"/>
            </w:pPr>
            <w:r w:rsidRPr="00D353B4">
              <w:t>Nie jest wymagana znajomość języka obcego.</w:t>
            </w:r>
          </w:p>
        </w:tc>
      </w:tr>
      <w:tr w:rsidR="00D353B4" w:rsidRPr="00D353B4" w14:paraId="7546207D" w14:textId="77777777" w:rsidTr="003801E6">
        <w:tc>
          <w:tcPr>
            <w:tcW w:w="1970" w:type="pct"/>
            <w:shd w:val="clear" w:color="auto" w:fill="auto"/>
          </w:tcPr>
          <w:p w14:paraId="6CD9F45E" w14:textId="77777777" w:rsidR="00222992" w:rsidRPr="00D353B4" w:rsidRDefault="00222992" w:rsidP="00AD3881">
            <w:r w:rsidRPr="00D353B4">
              <w:t xml:space="preserve">Treści programowe modułu </w:t>
            </w:r>
          </w:p>
          <w:p w14:paraId="0080AAC5" w14:textId="77777777" w:rsidR="00222992" w:rsidRPr="00D353B4" w:rsidRDefault="00222992" w:rsidP="00AD3881"/>
        </w:tc>
        <w:tc>
          <w:tcPr>
            <w:tcW w:w="3030" w:type="pct"/>
            <w:shd w:val="clear" w:color="auto" w:fill="auto"/>
          </w:tcPr>
          <w:p w14:paraId="6323FB57" w14:textId="77777777" w:rsidR="00222992" w:rsidRPr="00D353B4" w:rsidRDefault="00222992" w:rsidP="00AD3881">
            <w:r w:rsidRPr="00D353B4">
              <w:t>Prowadzone w ramach modułu zajęcia przygotowane są w oparciu o podręcznik do nauki języka obcego na poziomie początkującym oraz materiałów do nauczania prostych zwrotów specjalistycznych związanych z kierunkiem studiów. Obejmują podstawowe słownictwo ogólne w zakresie autoprezentacji, zainteresowań, życia w społeczeństwie oraz pracy zawodowej.</w:t>
            </w:r>
          </w:p>
          <w:p w14:paraId="766E2626" w14:textId="77777777" w:rsidR="00222992" w:rsidRPr="00D353B4" w:rsidRDefault="00222992" w:rsidP="00AD3881">
            <w:r w:rsidRPr="00D353B4">
              <w:lastRenderedPageBreak/>
              <w:t xml:space="preserve">W czasie ćwiczeń zostanie wprowadzone proste słownictwo specjalistyczne z reprezentowanej dziedziny naukowej, studenci zostaną przygotowani do czytania ze zrozumieniem nieskomplikowanych tekstów literatury fachowej i samodzielnej pracy z tekstem źródłowym. </w:t>
            </w:r>
          </w:p>
          <w:p w14:paraId="7ABA7A89" w14:textId="77777777" w:rsidR="00222992" w:rsidRPr="00D353B4" w:rsidRDefault="00222992" w:rsidP="00AD3881">
            <w:r w:rsidRPr="00D353B4">
              <w:t>Moduł obejmuje również ćwiczenie podstawowych struktur gramatycznych i leksykalnych celem osiągnięcia przez studenta w miarę poprawnej komunikacji.</w:t>
            </w:r>
          </w:p>
          <w:p w14:paraId="7C34163D" w14:textId="26AD5BBD" w:rsidR="00222992" w:rsidRPr="00D353B4" w:rsidRDefault="00222992" w:rsidP="00AD3881">
            <w:r w:rsidRPr="00D353B4">
              <w:t>Moduł ma również za zadanie zapoznanie studenta z kulturą danego obszaru językowego.</w:t>
            </w:r>
          </w:p>
        </w:tc>
      </w:tr>
      <w:tr w:rsidR="00D353B4" w:rsidRPr="00D353B4" w14:paraId="1AD3922D" w14:textId="77777777" w:rsidTr="003801E6">
        <w:tc>
          <w:tcPr>
            <w:tcW w:w="1970" w:type="pct"/>
            <w:shd w:val="clear" w:color="auto" w:fill="auto"/>
          </w:tcPr>
          <w:p w14:paraId="1E593ED8" w14:textId="77777777" w:rsidR="00222992" w:rsidRPr="00D353B4" w:rsidRDefault="00222992" w:rsidP="00AD3881">
            <w:r w:rsidRPr="00D353B4">
              <w:lastRenderedPageBreak/>
              <w:t>Wykaz literatury podstawowej i uzupełniającej</w:t>
            </w:r>
          </w:p>
        </w:tc>
        <w:tc>
          <w:tcPr>
            <w:tcW w:w="3030" w:type="pct"/>
            <w:shd w:val="clear" w:color="auto" w:fill="auto"/>
          </w:tcPr>
          <w:p w14:paraId="60CC9971" w14:textId="77777777" w:rsidR="00222992" w:rsidRPr="00D353B4" w:rsidRDefault="00222992" w:rsidP="003801E6">
            <w:pPr>
              <w:pStyle w:val="Akapitzlist"/>
              <w:spacing w:line="240" w:lineRule="auto"/>
              <w:ind w:left="36" w:firstLine="0"/>
              <w:rPr>
                <w:rFonts w:ascii="Times New Roman" w:hAnsi="Times New Roman"/>
                <w:sz w:val="24"/>
                <w:szCs w:val="24"/>
              </w:rPr>
            </w:pPr>
            <w:r w:rsidRPr="00D353B4">
              <w:rPr>
                <w:rFonts w:ascii="Times New Roman" w:hAnsi="Times New Roman"/>
                <w:sz w:val="24"/>
                <w:szCs w:val="24"/>
              </w:rPr>
              <w:t>Literatura podstawowa:</w:t>
            </w:r>
          </w:p>
          <w:p w14:paraId="24276E00" w14:textId="3236F7A8" w:rsidR="00222992" w:rsidRPr="00D353B4" w:rsidRDefault="00D22916" w:rsidP="003801E6">
            <w:pPr>
              <w:pStyle w:val="Akapitzlist"/>
              <w:suppressAutoHyphens w:val="0"/>
              <w:autoSpaceDN/>
              <w:spacing w:line="240" w:lineRule="auto"/>
              <w:ind w:left="36" w:firstLine="0"/>
              <w:contextualSpacing/>
              <w:jc w:val="left"/>
              <w:textAlignment w:val="auto"/>
              <w:rPr>
                <w:rFonts w:ascii="Times New Roman" w:hAnsi="Times New Roman"/>
                <w:sz w:val="24"/>
                <w:szCs w:val="24"/>
                <w:lang w:val="de-DE"/>
              </w:rPr>
            </w:pPr>
            <w:r w:rsidRPr="00D353B4">
              <w:rPr>
                <w:rFonts w:ascii="Times New Roman" w:hAnsi="Times New Roman"/>
                <w:sz w:val="24"/>
                <w:szCs w:val="24"/>
              </w:rPr>
              <w:t>1.</w:t>
            </w:r>
            <w:r w:rsidR="00222992" w:rsidRPr="00D353B4">
              <w:rPr>
                <w:rFonts w:ascii="Times New Roman" w:hAnsi="Times New Roman"/>
                <w:sz w:val="24"/>
                <w:szCs w:val="24"/>
              </w:rPr>
              <w:t xml:space="preserve">Grunwald A., Ja, gerne! </w:t>
            </w:r>
            <w:r w:rsidR="00222992" w:rsidRPr="00D353B4">
              <w:rPr>
                <w:rFonts w:ascii="Times New Roman" w:hAnsi="Times New Roman"/>
                <w:sz w:val="24"/>
                <w:szCs w:val="24"/>
                <w:lang w:val="de-DE"/>
              </w:rPr>
              <w:t>Deutsch im Tourismus A1, Cornelsen 2014</w:t>
            </w:r>
          </w:p>
          <w:p w14:paraId="17B3C9B3" w14:textId="77777777" w:rsidR="00222992" w:rsidRPr="00D353B4" w:rsidRDefault="00222992" w:rsidP="003801E6">
            <w:pPr>
              <w:pStyle w:val="Akapitzlist"/>
              <w:spacing w:line="240" w:lineRule="auto"/>
              <w:ind w:left="36" w:firstLine="0"/>
              <w:rPr>
                <w:rFonts w:ascii="Times New Roman" w:hAnsi="Times New Roman"/>
                <w:sz w:val="24"/>
                <w:szCs w:val="24"/>
              </w:rPr>
            </w:pPr>
            <w:r w:rsidRPr="00D353B4">
              <w:rPr>
                <w:rFonts w:ascii="Times New Roman" w:hAnsi="Times New Roman"/>
                <w:sz w:val="24"/>
                <w:szCs w:val="24"/>
              </w:rPr>
              <w:t>Literatura uzupełniająca:</w:t>
            </w:r>
          </w:p>
          <w:p w14:paraId="674D8761" w14:textId="6F672CA2" w:rsidR="00222992" w:rsidRPr="00D353B4" w:rsidRDefault="00D22916" w:rsidP="003801E6">
            <w:pPr>
              <w:pStyle w:val="Akapitzlist"/>
              <w:suppressAutoHyphens w:val="0"/>
              <w:autoSpaceDN/>
              <w:spacing w:line="240" w:lineRule="auto"/>
              <w:ind w:left="36" w:firstLine="0"/>
              <w:contextualSpacing/>
              <w:jc w:val="left"/>
              <w:textAlignment w:val="auto"/>
              <w:rPr>
                <w:rFonts w:ascii="Times New Roman" w:hAnsi="Times New Roman"/>
                <w:sz w:val="24"/>
                <w:szCs w:val="24"/>
              </w:rPr>
            </w:pPr>
            <w:r w:rsidRPr="00D353B4">
              <w:rPr>
                <w:rFonts w:ascii="Times New Roman" w:hAnsi="Times New Roman"/>
                <w:sz w:val="24"/>
                <w:szCs w:val="24"/>
              </w:rPr>
              <w:t xml:space="preserve">2. </w:t>
            </w:r>
            <w:r w:rsidR="00222992" w:rsidRPr="00D353B4">
              <w:rPr>
                <w:rFonts w:ascii="Times New Roman" w:hAnsi="Times New Roman"/>
                <w:sz w:val="24"/>
                <w:szCs w:val="24"/>
              </w:rPr>
              <w:t>B. Kujawa, M. Stinia, Mit Beruf auf Deutsch, Profil turystyczno-gastronomiczny,  Nowa Era, 2013</w:t>
            </w:r>
          </w:p>
          <w:p w14:paraId="244F8CA6" w14:textId="003779AF" w:rsidR="00222992" w:rsidRPr="00D353B4" w:rsidRDefault="00D22916" w:rsidP="003801E6">
            <w:pPr>
              <w:pStyle w:val="Akapitzlist"/>
              <w:suppressAutoHyphens w:val="0"/>
              <w:autoSpaceDN/>
              <w:spacing w:line="240" w:lineRule="auto"/>
              <w:ind w:left="36" w:firstLine="0"/>
              <w:contextualSpacing/>
              <w:jc w:val="left"/>
              <w:textAlignment w:val="auto"/>
              <w:rPr>
                <w:lang w:val="de-DE"/>
              </w:rPr>
            </w:pPr>
            <w:r w:rsidRPr="00D353B4">
              <w:rPr>
                <w:rFonts w:ascii="Times New Roman" w:hAnsi="Times New Roman"/>
                <w:sz w:val="24"/>
                <w:szCs w:val="24"/>
                <w:lang w:val="de-DE"/>
              </w:rPr>
              <w:t xml:space="preserve">3. </w:t>
            </w:r>
            <w:r w:rsidR="00222992" w:rsidRPr="00D353B4">
              <w:rPr>
                <w:rFonts w:ascii="Times New Roman" w:hAnsi="Times New Roman"/>
                <w:sz w:val="24"/>
                <w:szCs w:val="24"/>
                <w:lang w:val="de-DE"/>
              </w:rPr>
              <w:t>Schümann A., Schurig C., Menschen im Beruf. Torismus, Hueber 2015</w:t>
            </w:r>
          </w:p>
        </w:tc>
      </w:tr>
      <w:tr w:rsidR="00D353B4" w:rsidRPr="00D353B4" w14:paraId="184E2F5A" w14:textId="77777777" w:rsidTr="003801E6">
        <w:tc>
          <w:tcPr>
            <w:tcW w:w="1970" w:type="pct"/>
            <w:shd w:val="clear" w:color="auto" w:fill="auto"/>
          </w:tcPr>
          <w:p w14:paraId="419B81F8" w14:textId="77777777" w:rsidR="00222992" w:rsidRPr="00D353B4" w:rsidRDefault="00222992" w:rsidP="00AD3881">
            <w:r w:rsidRPr="00D353B4">
              <w:t>Planowane formy/działania/metody dydaktyczne</w:t>
            </w:r>
          </w:p>
        </w:tc>
        <w:tc>
          <w:tcPr>
            <w:tcW w:w="3030" w:type="pct"/>
            <w:shd w:val="clear" w:color="auto" w:fill="auto"/>
          </w:tcPr>
          <w:p w14:paraId="05D5D4B9" w14:textId="77777777" w:rsidR="00222992" w:rsidRPr="00D353B4" w:rsidRDefault="00222992" w:rsidP="00AD3881">
            <w:r w:rsidRPr="00D353B4">
              <w:t>wykład, dyskusja, prezentacja, konwersacja,</w:t>
            </w:r>
          </w:p>
          <w:p w14:paraId="774E7793" w14:textId="77777777" w:rsidR="00222992" w:rsidRPr="00D353B4" w:rsidRDefault="00222992" w:rsidP="00AD3881">
            <w:r w:rsidRPr="00D353B4">
              <w:t>metoda gramatyczno-tłumaczeniowa (teksty specjalistyczne), metoda komunikacyjna i bezpośrednia ze szczególnym uwzględnieniem umiejętności komunikowania się.</w:t>
            </w:r>
          </w:p>
        </w:tc>
      </w:tr>
      <w:tr w:rsidR="00D353B4" w:rsidRPr="00D353B4" w14:paraId="0C27B7FB" w14:textId="77777777" w:rsidTr="003801E6">
        <w:tc>
          <w:tcPr>
            <w:tcW w:w="1970" w:type="pct"/>
            <w:shd w:val="clear" w:color="auto" w:fill="auto"/>
          </w:tcPr>
          <w:p w14:paraId="0A7B475F" w14:textId="77777777" w:rsidR="00222992" w:rsidRPr="00D353B4" w:rsidRDefault="00222992" w:rsidP="00AD3881">
            <w:r w:rsidRPr="00D353B4">
              <w:t>Sposoby weryfikacji oraz formy dokumentowania osiągniętych efektów uczenia się</w:t>
            </w:r>
          </w:p>
        </w:tc>
        <w:tc>
          <w:tcPr>
            <w:tcW w:w="3030" w:type="pct"/>
            <w:shd w:val="clear" w:color="auto" w:fill="auto"/>
          </w:tcPr>
          <w:p w14:paraId="366DB96A" w14:textId="77777777" w:rsidR="00222992" w:rsidRPr="00D353B4" w:rsidRDefault="00222992" w:rsidP="00AD3881">
            <w:pPr>
              <w:jc w:val="both"/>
            </w:pPr>
            <w:r w:rsidRPr="00D353B4">
              <w:t xml:space="preserve">U1 -ocena wypowiedzi ustnych na zajęciach </w:t>
            </w:r>
          </w:p>
          <w:p w14:paraId="2A6EF04D" w14:textId="77777777" w:rsidR="00222992" w:rsidRPr="00D353B4" w:rsidRDefault="00222992" w:rsidP="00AD3881">
            <w:pPr>
              <w:jc w:val="both"/>
            </w:pPr>
            <w:r w:rsidRPr="00D353B4">
              <w:t xml:space="preserve">U2 -ocena wypowiedzi ustnych na zajęciach </w:t>
            </w:r>
          </w:p>
          <w:p w14:paraId="7D0576D0" w14:textId="77777777" w:rsidR="00222992" w:rsidRPr="00D353B4" w:rsidRDefault="00222992" w:rsidP="00AD3881">
            <w:pPr>
              <w:jc w:val="both"/>
            </w:pPr>
            <w:r w:rsidRPr="00D353B4">
              <w:t xml:space="preserve">U3-sprawdzian pisemny znajomości i umiejętności stosowania słownictwa specjalistycznego </w:t>
            </w:r>
          </w:p>
          <w:p w14:paraId="55ABF648" w14:textId="77777777" w:rsidR="00222992" w:rsidRPr="00D353B4" w:rsidRDefault="00222992" w:rsidP="00AD3881">
            <w:pPr>
              <w:jc w:val="both"/>
            </w:pPr>
            <w:r w:rsidRPr="00D353B4">
              <w:t>U4 –ocena prac domowych w formie wypowiedzi pisemnych</w:t>
            </w:r>
          </w:p>
          <w:p w14:paraId="41141793" w14:textId="77777777" w:rsidR="00222992" w:rsidRPr="00D353B4" w:rsidRDefault="00222992" w:rsidP="00AD3881">
            <w:pPr>
              <w:jc w:val="both"/>
            </w:pPr>
            <w:r w:rsidRPr="00D353B4">
              <w:t xml:space="preserve">K1-ocena przygotowania do zajęć i aktywności na ćwiczeniach </w:t>
            </w:r>
          </w:p>
          <w:p w14:paraId="3AD94010" w14:textId="77777777" w:rsidR="00222992" w:rsidRPr="00D353B4" w:rsidRDefault="00222992" w:rsidP="00AD3881">
            <w:pPr>
              <w:jc w:val="both"/>
            </w:pPr>
            <w:r w:rsidRPr="00D353B4">
              <w:t>Formy dokumentowania osiągniętych efektów kształcenia:</w:t>
            </w:r>
          </w:p>
          <w:p w14:paraId="79EF3942" w14:textId="77777777" w:rsidR="003801E6" w:rsidRPr="00D353B4" w:rsidRDefault="00222992" w:rsidP="00AD3881">
            <w:pPr>
              <w:jc w:val="both"/>
            </w:pPr>
            <w:r w:rsidRPr="00D353B4">
              <w:t xml:space="preserve">Śródsemestralne sprawdziany pisemne przechowywane 1 rok, dzienniczek lektora przechowywany 5 lat                                                                                       </w:t>
            </w:r>
          </w:p>
          <w:p w14:paraId="3B7B819A" w14:textId="176E34E0" w:rsidR="00222992" w:rsidRPr="00D353B4" w:rsidRDefault="00222992" w:rsidP="00AD3881">
            <w:pPr>
              <w:jc w:val="both"/>
            </w:pPr>
            <w:r w:rsidRPr="00D353B4">
              <w:rPr>
                <w:rFonts w:eastAsia="Calibri"/>
                <w:lang w:eastAsia="en-US"/>
              </w:rPr>
              <w:t>Kryteria ocen dostępne w CNJOiC</w:t>
            </w:r>
          </w:p>
        </w:tc>
      </w:tr>
      <w:tr w:rsidR="00D353B4" w:rsidRPr="00D353B4" w14:paraId="2740648B" w14:textId="77777777" w:rsidTr="003801E6">
        <w:tc>
          <w:tcPr>
            <w:tcW w:w="1970" w:type="pct"/>
            <w:shd w:val="clear" w:color="auto" w:fill="auto"/>
          </w:tcPr>
          <w:p w14:paraId="6AC9D326" w14:textId="77777777" w:rsidR="00222992" w:rsidRPr="00D353B4" w:rsidRDefault="00222992" w:rsidP="00AD3881">
            <w:r w:rsidRPr="00D353B4">
              <w:t>Elementy i wagi mające wpływ na ocenę końcową</w:t>
            </w:r>
          </w:p>
          <w:p w14:paraId="5BB65722" w14:textId="77777777" w:rsidR="00222992" w:rsidRPr="00D353B4" w:rsidRDefault="00222992" w:rsidP="00AD3881"/>
          <w:p w14:paraId="7D3996C7" w14:textId="77777777" w:rsidR="00222992" w:rsidRPr="00D353B4" w:rsidRDefault="00222992" w:rsidP="00AD3881"/>
        </w:tc>
        <w:tc>
          <w:tcPr>
            <w:tcW w:w="3030" w:type="pct"/>
            <w:shd w:val="clear" w:color="auto" w:fill="auto"/>
          </w:tcPr>
          <w:p w14:paraId="255A51EC" w14:textId="77777777" w:rsidR="00222992" w:rsidRPr="00D353B4" w:rsidRDefault="00222992"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15058781" w14:textId="77777777" w:rsidR="00222992" w:rsidRPr="00D353B4" w:rsidRDefault="00222992" w:rsidP="00AD3881">
            <w:pPr>
              <w:spacing w:line="252" w:lineRule="auto"/>
              <w:rPr>
                <w:rFonts w:eastAsiaTheme="minorHAnsi"/>
                <w:lang w:eastAsia="en-US"/>
              </w:rPr>
            </w:pPr>
            <w:r w:rsidRPr="00D353B4">
              <w:rPr>
                <w:rFonts w:eastAsiaTheme="minorHAnsi"/>
                <w:lang w:eastAsia="en-US"/>
              </w:rPr>
              <w:t>- sprawdziany pisemne – 50%</w:t>
            </w:r>
          </w:p>
          <w:p w14:paraId="102C1F42"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ustne – 25%</w:t>
            </w:r>
          </w:p>
          <w:p w14:paraId="07B7CDB8"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pisemne – 25%</w:t>
            </w:r>
          </w:p>
          <w:p w14:paraId="315BBBCD" w14:textId="77777777" w:rsidR="00222992" w:rsidRPr="00D353B4" w:rsidRDefault="00222992" w:rsidP="00AD3881">
            <w:pPr>
              <w:jc w:val="both"/>
            </w:pPr>
            <w:r w:rsidRPr="00D353B4">
              <w:rPr>
                <w:rFonts w:eastAsiaTheme="minorHAnsi"/>
                <w:lang w:eastAsia="en-US"/>
              </w:rPr>
              <w:t xml:space="preserve">Student może uzyskać ocenę wyższą o pół stopnia, jeżeli wykazał się 100% frekwencją oraz wielokrotną aktywnością w czasie zajęć. </w:t>
            </w:r>
          </w:p>
        </w:tc>
      </w:tr>
      <w:tr w:rsidR="00D353B4" w:rsidRPr="00D353B4" w14:paraId="778FBB15" w14:textId="77777777" w:rsidTr="003801E6">
        <w:trPr>
          <w:trHeight w:val="1182"/>
        </w:trPr>
        <w:tc>
          <w:tcPr>
            <w:tcW w:w="1970" w:type="pct"/>
            <w:shd w:val="clear" w:color="auto" w:fill="auto"/>
          </w:tcPr>
          <w:p w14:paraId="6C5DDD65" w14:textId="77777777" w:rsidR="000D6E9A" w:rsidRPr="00D353B4" w:rsidRDefault="000D6E9A" w:rsidP="000D6E9A">
            <w:pPr>
              <w:jc w:val="both"/>
            </w:pPr>
            <w:r w:rsidRPr="00D353B4">
              <w:t>Bilans punktów ECTS</w:t>
            </w:r>
          </w:p>
        </w:tc>
        <w:tc>
          <w:tcPr>
            <w:tcW w:w="3030" w:type="pct"/>
            <w:shd w:val="clear" w:color="auto" w:fill="auto"/>
          </w:tcPr>
          <w:p w14:paraId="632A95CC" w14:textId="77777777" w:rsidR="000D6E9A" w:rsidRPr="00D353B4" w:rsidRDefault="000D6E9A" w:rsidP="000D6E9A">
            <w:r w:rsidRPr="00D353B4">
              <w:t>KONTAKTOWE:</w:t>
            </w:r>
          </w:p>
          <w:p w14:paraId="73C1AEAA" w14:textId="77777777" w:rsidR="000D6E9A" w:rsidRPr="00D353B4" w:rsidRDefault="000D6E9A" w:rsidP="000D6E9A">
            <w:r w:rsidRPr="00D353B4">
              <w:t>Udział w ćwiczeniach: 20 godz.</w:t>
            </w:r>
          </w:p>
          <w:p w14:paraId="68569DC0" w14:textId="77777777" w:rsidR="000D6E9A" w:rsidRPr="00D353B4" w:rsidRDefault="000D6E9A" w:rsidP="000D6E9A">
            <w:pPr>
              <w:rPr>
                <w:u w:val="single"/>
              </w:rPr>
            </w:pPr>
            <w:r w:rsidRPr="00D353B4">
              <w:rPr>
                <w:u w:val="single"/>
              </w:rPr>
              <w:t>RAZEM KONTAKTOWE:     20 godz. / 0,8 ECTS</w:t>
            </w:r>
          </w:p>
          <w:p w14:paraId="5DEEC177" w14:textId="77777777" w:rsidR="000D6E9A" w:rsidRPr="00D353B4" w:rsidRDefault="000D6E9A" w:rsidP="000D6E9A"/>
          <w:p w14:paraId="2B80CF98" w14:textId="77777777" w:rsidR="000D6E9A" w:rsidRPr="00D353B4" w:rsidRDefault="000D6E9A" w:rsidP="000D6E9A">
            <w:r w:rsidRPr="00D353B4">
              <w:t>NIEKONTAKTOWE:</w:t>
            </w:r>
          </w:p>
          <w:p w14:paraId="07A8BA23" w14:textId="77777777" w:rsidR="000D6E9A" w:rsidRPr="00D353B4" w:rsidRDefault="000D6E9A" w:rsidP="000D6E9A">
            <w:r w:rsidRPr="00D353B4">
              <w:t>Przygotowanie do zajęć: 15 godz.</w:t>
            </w:r>
          </w:p>
          <w:p w14:paraId="6EF981DE" w14:textId="77777777" w:rsidR="000D6E9A" w:rsidRPr="00D353B4" w:rsidRDefault="000D6E9A" w:rsidP="000D6E9A">
            <w:r w:rsidRPr="00D353B4">
              <w:t>Przygotowanie do sprawdzianów: 15 godz.</w:t>
            </w:r>
          </w:p>
          <w:p w14:paraId="74F8017B" w14:textId="77777777" w:rsidR="000D6E9A" w:rsidRPr="00D353B4" w:rsidRDefault="000D6E9A" w:rsidP="000D6E9A">
            <w:pPr>
              <w:rPr>
                <w:u w:val="single"/>
              </w:rPr>
            </w:pPr>
            <w:r w:rsidRPr="00D353B4">
              <w:rPr>
                <w:u w:val="single"/>
              </w:rPr>
              <w:t>RAZEM NIEKONTAKTOWE:  30 godz. / 1,2  ECTS</w:t>
            </w:r>
          </w:p>
          <w:p w14:paraId="695DB1CF" w14:textId="77777777" w:rsidR="000D6E9A" w:rsidRPr="00D353B4" w:rsidRDefault="000D6E9A" w:rsidP="000D6E9A"/>
          <w:p w14:paraId="4EF7128E" w14:textId="4A7B4237" w:rsidR="000D6E9A" w:rsidRPr="00D353B4" w:rsidRDefault="000D6E9A" w:rsidP="000D6E9A">
            <w:r w:rsidRPr="00D353B4">
              <w:lastRenderedPageBreak/>
              <w:t>Łączny nakład pracy studenta to 50 godz. co odpowiada  2 punktom ECTS</w:t>
            </w:r>
          </w:p>
        </w:tc>
      </w:tr>
      <w:tr w:rsidR="000D6E9A" w:rsidRPr="00D353B4" w14:paraId="0256248C" w14:textId="77777777" w:rsidTr="003801E6">
        <w:trPr>
          <w:trHeight w:val="718"/>
        </w:trPr>
        <w:tc>
          <w:tcPr>
            <w:tcW w:w="1970" w:type="pct"/>
            <w:shd w:val="clear" w:color="auto" w:fill="auto"/>
          </w:tcPr>
          <w:p w14:paraId="60090B3D" w14:textId="77777777" w:rsidR="000D6E9A" w:rsidRPr="00D353B4" w:rsidRDefault="000D6E9A" w:rsidP="000D6E9A">
            <w:r w:rsidRPr="00D353B4">
              <w:lastRenderedPageBreak/>
              <w:t>Nakład pracy związany z zajęciami wymagającymi bezpośredniego udziału nauczyciela akademickiego</w:t>
            </w:r>
          </w:p>
        </w:tc>
        <w:tc>
          <w:tcPr>
            <w:tcW w:w="3030" w:type="pct"/>
            <w:shd w:val="clear" w:color="auto" w:fill="auto"/>
          </w:tcPr>
          <w:p w14:paraId="4EEDF25C" w14:textId="77777777" w:rsidR="000D6E9A" w:rsidRPr="00D353B4" w:rsidRDefault="000D6E9A" w:rsidP="000D6E9A">
            <w:r w:rsidRPr="00D353B4">
              <w:t>- udział w ćwiczeniach – 20 godzin</w:t>
            </w:r>
          </w:p>
          <w:p w14:paraId="5F20A490" w14:textId="1977A3E4" w:rsidR="000D6E9A" w:rsidRPr="00D353B4" w:rsidRDefault="000D6E9A" w:rsidP="000D6E9A">
            <w:r w:rsidRPr="00D353B4">
              <w:t>Łącznie 20 godz. co odpowiada 0,8 punktom ECTS</w:t>
            </w:r>
          </w:p>
        </w:tc>
      </w:tr>
    </w:tbl>
    <w:p w14:paraId="7BA9C763" w14:textId="77777777" w:rsidR="00D22916" w:rsidRPr="00D353B4" w:rsidRDefault="00D22916" w:rsidP="00222992">
      <w:pPr>
        <w:tabs>
          <w:tab w:val="left" w:pos="4190"/>
        </w:tabs>
        <w:rPr>
          <w:b/>
          <w:sz w:val="28"/>
        </w:rPr>
      </w:pPr>
    </w:p>
    <w:p w14:paraId="631514FE" w14:textId="5A07E35A" w:rsidR="00710F32" w:rsidRPr="00D353B4" w:rsidRDefault="00710F32" w:rsidP="00222992">
      <w:pPr>
        <w:tabs>
          <w:tab w:val="left" w:pos="4190"/>
        </w:tabs>
        <w:rPr>
          <w:b/>
          <w:sz w:val="28"/>
        </w:rPr>
      </w:pPr>
      <w:r w:rsidRPr="00D353B4">
        <w:rPr>
          <w:b/>
          <w:sz w:val="28"/>
        </w:rPr>
        <w:t>Karta opisu zajęć z modułu  język drugi  francuski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3"/>
        <w:gridCol w:w="5835"/>
      </w:tblGrid>
      <w:tr w:rsidR="00D353B4" w:rsidRPr="00D353B4" w14:paraId="7B627A1A" w14:textId="77777777" w:rsidTr="003801E6">
        <w:tc>
          <w:tcPr>
            <w:tcW w:w="1970" w:type="pct"/>
            <w:shd w:val="clear" w:color="auto" w:fill="auto"/>
          </w:tcPr>
          <w:p w14:paraId="080BBDFC" w14:textId="4C03FF3F" w:rsidR="00222992" w:rsidRPr="00D353B4" w:rsidRDefault="00222992" w:rsidP="00222992">
            <w:bookmarkStart w:id="12" w:name="_Hlk167300564"/>
            <w:r w:rsidRPr="00D353B4">
              <w:t xml:space="preserve">Nazwa kierunku studiów </w:t>
            </w:r>
          </w:p>
        </w:tc>
        <w:tc>
          <w:tcPr>
            <w:tcW w:w="3030" w:type="pct"/>
            <w:shd w:val="clear" w:color="auto" w:fill="auto"/>
          </w:tcPr>
          <w:p w14:paraId="45843142" w14:textId="77777777" w:rsidR="00222992" w:rsidRPr="00D353B4" w:rsidRDefault="00222992" w:rsidP="00AD3881">
            <w:r w:rsidRPr="00D353B4">
              <w:t>Turystyka i rekreacja</w:t>
            </w:r>
          </w:p>
        </w:tc>
      </w:tr>
      <w:tr w:rsidR="00D353B4" w:rsidRPr="00D353B4" w14:paraId="046C88EF" w14:textId="77777777" w:rsidTr="003801E6">
        <w:tc>
          <w:tcPr>
            <w:tcW w:w="1970" w:type="pct"/>
            <w:shd w:val="clear" w:color="auto" w:fill="auto"/>
          </w:tcPr>
          <w:p w14:paraId="0BF34271" w14:textId="77777777" w:rsidR="00222992" w:rsidRPr="00D353B4" w:rsidRDefault="00222992" w:rsidP="00AD3881">
            <w:r w:rsidRPr="00D353B4">
              <w:t>Nazwa modułu, także nazwa w języku angielskim</w:t>
            </w:r>
          </w:p>
        </w:tc>
        <w:tc>
          <w:tcPr>
            <w:tcW w:w="3030" w:type="pct"/>
            <w:shd w:val="clear" w:color="auto" w:fill="auto"/>
          </w:tcPr>
          <w:p w14:paraId="0E489A6F" w14:textId="77777777" w:rsidR="00222992" w:rsidRPr="00D353B4" w:rsidRDefault="00222992" w:rsidP="00AD3881">
            <w:pPr>
              <w:rPr>
                <w:lang w:val="en-US"/>
              </w:rPr>
            </w:pPr>
            <w:r w:rsidRPr="00D353B4">
              <w:rPr>
                <w:lang w:val="en-US"/>
              </w:rPr>
              <w:t>Język obcy drugi 1– Francuski A2</w:t>
            </w:r>
          </w:p>
          <w:p w14:paraId="12593C57" w14:textId="77777777" w:rsidR="00222992" w:rsidRPr="00D353B4" w:rsidRDefault="00222992" w:rsidP="00AD3881">
            <w:pPr>
              <w:rPr>
                <w:lang w:val="en-GB"/>
              </w:rPr>
            </w:pPr>
            <w:r w:rsidRPr="00D353B4">
              <w:rPr>
                <w:lang w:val="en-US"/>
              </w:rPr>
              <w:t>The second foreign Language 1– French A2</w:t>
            </w:r>
          </w:p>
        </w:tc>
      </w:tr>
      <w:tr w:rsidR="00D353B4" w:rsidRPr="00D353B4" w14:paraId="7FF5FD1A" w14:textId="77777777" w:rsidTr="003801E6">
        <w:tc>
          <w:tcPr>
            <w:tcW w:w="1970" w:type="pct"/>
            <w:shd w:val="clear" w:color="auto" w:fill="auto"/>
          </w:tcPr>
          <w:p w14:paraId="435EDB95" w14:textId="1615BE04" w:rsidR="00222992" w:rsidRPr="00D353B4" w:rsidRDefault="00222992" w:rsidP="00222992">
            <w:r w:rsidRPr="00D353B4">
              <w:t xml:space="preserve">Język wykładowy </w:t>
            </w:r>
          </w:p>
        </w:tc>
        <w:tc>
          <w:tcPr>
            <w:tcW w:w="3030" w:type="pct"/>
            <w:shd w:val="clear" w:color="auto" w:fill="auto"/>
          </w:tcPr>
          <w:p w14:paraId="291AB09B" w14:textId="77777777" w:rsidR="00222992" w:rsidRPr="00D353B4" w:rsidRDefault="00222992" w:rsidP="00AD3881">
            <w:pPr>
              <w:rPr>
                <w:lang w:val="en-GB"/>
              </w:rPr>
            </w:pPr>
            <w:r w:rsidRPr="00D353B4">
              <w:rPr>
                <w:lang w:val="en-GB"/>
              </w:rPr>
              <w:t>francuski</w:t>
            </w:r>
          </w:p>
        </w:tc>
      </w:tr>
      <w:tr w:rsidR="00D353B4" w:rsidRPr="00D353B4" w14:paraId="4C89E709" w14:textId="77777777" w:rsidTr="003801E6">
        <w:tc>
          <w:tcPr>
            <w:tcW w:w="1970" w:type="pct"/>
            <w:shd w:val="clear" w:color="auto" w:fill="auto"/>
          </w:tcPr>
          <w:p w14:paraId="478CFAFD" w14:textId="5B276091" w:rsidR="00222992" w:rsidRPr="00D353B4" w:rsidRDefault="00222992" w:rsidP="00222992">
            <w:pPr>
              <w:autoSpaceDE w:val="0"/>
              <w:autoSpaceDN w:val="0"/>
              <w:adjustRightInd w:val="0"/>
            </w:pPr>
            <w:r w:rsidRPr="00D353B4">
              <w:t xml:space="preserve">Rodzaj modułu </w:t>
            </w:r>
          </w:p>
        </w:tc>
        <w:tc>
          <w:tcPr>
            <w:tcW w:w="3030" w:type="pct"/>
            <w:shd w:val="clear" w:color="auto" w:fill="auto"/>
          </w:tcPr>
          <w:p w14:paraId="06858D49" w14:textId="77777777" w:rsidR="00222992" w:rsidRPr="00D353B4" w:rsidRDefault="00222992" w:rsidP="00AD3881">
            <w:r w:rsidRPr="00D353B4">
              <w:t>obowiązkowy</w:t>
            </w:r>
          </w:p>
        </w:tc>
      </w:tr>
      <w:tr w:rsidR="00D353B4" w:rsidRPr="00D353B4" w14:paraId="5DA4BFC0" w14:textId="77777777" w:rsidTr="003801E6">
        <w:tc>
          <w:tcPr>
            <w:tcW w:w="1970" w:type="pct"/>
            <w:shd w:val="clear" w:color="auto" w:fill="auto"/>
          </w:tcPr>
          <w:p w14:paraId="617122FA" w14:textId="77777777" w:rsidR="00222992" w:rsidRPr="00D353B4" w:rsidRDefault="00222992" w:rsidP="00AD3881">
            <w:r w:rsidRPr="00D353B4">
              <w:t>Poziom studiów</w:t>
            </w:r>
          </w:p>
        </w:tc>
        <w:tc>
          <w:tcPr>
            <w:tcW w:w="3030" w:type="pct"/>
            <w:shd w:val="clear" w:color="auto" w:fill="auto"/>
          </w:tcPr>
          <w:p w14:paraId="4C57C170" w14:textId="77777777" w:rsidR="00222992" w:rsidRPr="00D353B4" w:rsidRDefault="00222992" w:rsidP="00AD3881">
            <w:r w:rsidRPr="00D353B4">
              <w:t xml:space="preserve">studia pierwszego stopnia </w:t>
            </w:r>
          </w:p>
        </w:tc>
      </w:tr>
      <w:tr w:rsidR="00D353B4" w:rsidRPr="00D353B4" w14:paraId="4D268305" w14:textId="77777777" w:rsidTr="003801E6">
        <w:tc>
          <w:tcPr>
            <w:tcW w:w="1970" w:type="pct"/>
            <w:shd w:val="clear" w:color="auto" w:fill="auto"/>
          </w:tcPr>
          <w:p w14:paraId="5121D68B" w14:textId="10B06E99" w:rsidR="00222992" w:rsidRPr="00D353B4" w:rsidRDefault="00222992" w:rsidP="00222992">
            <w:r w:rsidRPr="00D353B4">
              <w:t>Forma studiów</w:t>
            </w:r>
          </w:p>
        </w:tc>
        <w:tc>
          <w:tcPr>
            <w:tcW w:w="3030" w:type="pct"/>
            <w:shd w:val="clear" w:color="auto" w:fill="auto"/>
          </w:tcPr>
          <w:p w14:paraId="1A3061D9" w14:textId="759186B0" w:rsidR="00222992" w:rsidRPr="00D353B4" w:rsidRDefault="00944DE1" w:rsidP="00AD3881">
            <w:r w:rsidRPr="00D353B4">
              <w:t>nie</w:t>
            </w:r>
            <w:r w:rsidR="00222992" w:rsidRPr="00D353B4">
              <w:t>stacjonarne</w:t>
            </w:r>
          </w:p>
        </w:tc>
      </w:tr>
      <w:tr w:rsidR="00D353B4" w:rsidRPr="00D353B4" w14:paraId="233D9340" w14:textId="77777777" w:rsidTr="003801E6">
        <w:tc>
          <w:tcPr>
            <w:tcW w:w="1970" w:type="pct"/>
            <w:shd w:val="clear" w:color="auto" w:fill="auto"/>
          </w:tcPr>
          <w:p w14:paraId="597D31B4" w14:textId="77777777" w:rsidR="00222992" w:rsidRPr="00D353B4" w:rsidRDefault="00222992" w:rsidP="00AD3881">
            <w:r w:rsidRPr="00D353B4">
              <w:t>Rok studiów dla kierunku</w:t>
            </w:r>
          </w:p>
        </w:tc>
        <w:tc>
          <w:tcPr>
            <w:tcW w:w="3030" w:type="pct"/>
            <w:shd w:val="clear" w:color="auto" w:fill="auto"/>
          </w:tcPr>
          <w:p w14:paraId="32E8ACE5" w14:textId="77777777" w:rsidR="00222992" w:rsidRPr="00D353B4" w:rsidRDefault="00222992" w:rsidP="00AD3881">
            <w:r w:rsidRPr="00D353B4">
              <w:t>II</w:t>
            </w:r>
          </w:p>
        </w:tc>
      </w:tr>
      <w:tr w:rsidR="00D353B4" w:rsidRPr="00D353B4" w14:paraId="55C5093A" w14:textId="77777777" w:rsidTr="003801E6">
        <w:tc>
          <w:tcPr>
            <w:tcW w:w="1970" w:type="pct"/>
            <w:shd w:val="clear" w:color="auto" w:fill="auto"/>
          </w:tcPr>
          <w:p w14:paraId="0C46D1B9" w14:textId="77777777" w:rsidR="00222992" w:rsidRPr="00D353B4" w:rsidRDefault="00222992" w:rsidP="00AD3881">
            <w:r w:rsidRPr="00D353B4">
              <w:t>Semestr dla kierunku</w:t>
            </w:r>
          </w:p>
        </w:tc>
        <w:tc>
          <w:tcPr>
            <w:tcW w:w="3030" w:type="pct"/>
            <w:shd w:val="clear" w:color="auto" w:fill="auto"/>
          </w:tcPr>
          <w:p w14:paraId="13E86706" w14:textId="77777777" w:rsidR="00222992" w:rsidRPr="00D353B4" w:rsidRDefault="00222992" w:rsidP="00AD3881">
            <w:r w:rsidRPr="00D353B4">
              <w:t>3</w:t>
            </w:r>
          </w:p>
        </w:tc>
      </w:tr>
      <w:tr w:rsidR="00D353B4" w:rsidRPr="00D353B4" w14:paraId="6E50AF40" w14:textId="77777777" w:rsidTr="003801E6">
        <w:tc>
          <w:tcPr>
            <w:tcW w:w="1970" w:type="pct"/>
            <w:shd w:val="clear" w:color="auto" w:fill="auto"/>
          </w:tcPr>
          <w:p w14:paraId="02FFCAD1" w14:textId="77777777" w:rsidR="00222992" w:rsidRPr="00D353B4" w:rsidRDefault="00222992" w:rsidP="00AD3881">
            <w:pPr>
              <w:autoSpaceDE w:val="0"/>
              <w:autoSpaceDN w:val="0"/>
              <w:adjustRightInd w:val="0"/>
            </w:pPr>
            <w:r w:rsidRPr="00D353B4">
              <w:t>Liczba punktów ECTS z podziałem na kontaktowe/niekontaktowe</w:t>
            </w:r>
          </w:p>
        </w:tc>
        <w:tc>
          <w:tcPr>
            <w:tcW w:w="3030" w:type="pct"/>
            <w:shd w:val="clear" w:color="auto" w:fill="auto"/>
          </w:tcPr>
          <w:p w14:paraId="2A14781D" w14:textId="0D1B89C4" w:rsidR="00222992" w:rsidRPr="00D353B4" w:rsidRDefault="000D6E9A" w:rsidP="00AD3881">
            <w:r w:rsidRPr="00D353B4">
              <w:t>2 (0,8/1,2)</w:t>
            </w:r>
          </w:p>
        </w:tc>
      </w:tr>
      <w:tr w:rsidR="00D353B4" w:rsidRPr="00D353B4" w14:paraId="7D86A260" w14:textId="77777777" w:rsidTr="003801E6">
        <w:tc>
          <w:tcPr>
            <w:tcW w:w="1970" w:type="pct"/>
            <w:shd w:val="clear" w:color="auto" w:fill="auto"/>
          </w:tcPr>
          <w:p w14:paraId="28601C5E" w14:textId="77777777" w:rsidR="00222992" w:rsidRPr="00D353B4" w:rsidRDefault="00222992" w:rsidP="00AD3881">
            <w:pPr>
              <w:autoSpaceDE w:val="0"/>
              <w:autoSpaceDN w:val="0"/>
              <w:adjustRightInd w:val="0"/>
            </w:pPr>
            <w:r w:rsidRPr="00D353B4">
              <w:t>Tytuł naukowy/stopień naukowy, imię i nazwisko osoby odpowiedzialnej za moduł</w:t>
            </w:r>
          </w:p>
        </w:tc>
        <w:tc>
          <w:tcPr>
            <w:tcW w:w="3030" w:type="pct"/>
            <w:shd w:val="clear" w:color="auto" w:fill="auto"/>
          </w:tcPr>
          <w:p w14:paraId="0A2D0E34" w14:textId="77777777" w:rsidR="00222992" w:rsidRPr="00D353B4" w:rsidRDefault="00222992" w:rsidP="00AD3881">
            <w:r w:rsidRPr="00D353B4">
              <w:t>mgr Elżbieta Karolak</w:t>
            </w:r>
          </w:p>
        </w:tc>
      </w:tr>
      <w:tr w:rsidR="00D353B4" w:rsidRPr="00D353B4" w14:paraId="1168FD56" w14:textId="77777777" w:rsidTr="003801E6">
        <w:tc>
          <w:tcPr>
            <w:tcW w:w="1970" w:type="pct"/>
            <w:shd w:val="clear" w:color="auto" w:fill="auto"/>
          </w:tcPr>
          <w:p w14:paraId="5599CA4E" w14:textId="6974888B" w:rsidR="00222992" w:rsidRPr="00D353B4" w:rsidRDefault="00222992" w:rsidP="00AD3881">
            <w:r w:rsidRPr="00D353B4">
              <w:t>Jednostka oferująca moduł</w:t>
            </w:r>
          </w:p>
        </w:tc>
        <w:tc>
          <w:tcPr>
            <w:tcW w:w="3030" w:type="pct"/>
            <w:shd w:val="clear" w:color="auto" w:fill="auto"/>
          </w:tcPr>
          <w:p w14:paraId="07F3073A" w14:textId="77777777" w:rsidR="00222992" w:rsidRPr="00D353B4" w:rsidRDefault="00222992" w:rsidP="00AD3881">
            <w:r w:rsidRPr="00D353B4">
              <w:t>Centrum Nauczania Języków Obcych i Certyfikacji</w:t>
            </w:r>
          </w:p>
        </w:tc>
      </w:tr>
      <w:tr w:rsidR="00D353B4" w:rsidRPr="00D353B4" w14:paraId="1C5A4957" w14:textId="77777777" w:rsidTr="003801E6">
        <w:tc>
          <w:tcPr>
            <w:tcW w:w="1970" w:type="pct"/>
            <w:shd w:val="clear" w:color="auto" w:fill="auto"/>
          </w:tcPr>
          <w:p w14:paraId="322319AE" w14:textId="36A7282B" w:rsidR="00222992" w:rsidRPr="00D353B4" w:rsidRDefault="00222992" w:rsidP="00AD3881">
            <w:r w:rsidRPr="00D353B4">
              <w:t>Cel modułu</w:t>
            </w:r>
          </w:p>
        </w:tc>
        <w:tc>
          <w:tcPr>
            <w:tcW w:w="3030" w:type="pct"/>
            <w:shd w:val="clear" w:color="auto" w:fill="auto"/>
          </w:tcPr>
          <w:p w14:paraId="079CEEA6" w14:textId="77777777" w:rsidR="00222992" w:rsidRPr="00D353B4" w:rsidRDefault="00222992" w:rsidP="00AD3881">
            <w:r w:rsidRPr="00D353B4">
              <w:t>Nabycie kompetencji językowych w zakresie podstawowych zwrotów życia codziennego.</w:t>
            </w:r>
          </w:p>
          <w:p w14:paraId="2A7BFFE4" w14:textId="77777777" w:rsidR="00222992" w:rsidRPr="00D353B4" w:rsidRDefault="00222992" w:rsidP="00AD3881">
            <w:r w:rsidRPr="00D353B4">
              <w:t>Rozwijanie umiejętności w miarę poprawnej komunikacji w środowisku zawodowym.</w:t>
            </w:r>
          </w:p>
          <w:p w14:paraId="7214A065" w14:textId="77777777" w:rsidR="00222992" w:rsidRPr="00D353B4" w:rsidRDefault="00222992" w:rsidP="00AD3881">
            <w:pPr>
              <w:autoSpaceDE w:val="0"/>
              <w:autoSpaceDN w:val="0"/>
              <w:adjustRightInd w:val="0"/>
            </w:pPr>
            <w:r w:rsidRPr="00D353B4">
              <w:t>Przekazanie wiedzy niezbędnej do stosowania podstawowych struktur gramatycznych.</w:t>
            </w:r>
          </w:p>
        </w:tc>
      </w:tr>
      <w:tr w:rsidR="00D353B4" w:rsidRPr="00D353B4" w14:paraId="50DBCD67" w14:textId="77777777" w:rsidTr="003801E6">
        <w:trPr>
          <w:trHeight w:val="236"/>
        </w:trPr>
        <w:tc>
          <w:tcPr>
            <w:tcW w:w="1970" w:type="pct"/>
            <w:vMerge w:val="restart"/>
            <w:shd w:val="clear" w:color="auto" w:fill="auto"/>
          </w:tcPr>
          <w:p w14:paraId="4EBC51D1" w14:textId="77777777" w:rsidR="00222992" w:rsidRPr="00D353B4" w:rsidRDefault="00222992" w:rsidP="00AD3881">
            <w:pPr>
              <w:jc w:val="both"/>
            </w:pPr>
            <w:r w:rsidRPr="00D353B4">
              <w:t>Efekty uczenia się dla modułu to opis zasobu wiedzy, umiejętności i kompetencji społecznych, które student osiągnie po zrealizowaniu zajęć.</w:t>
            </w:r>
          </w:p>
        </w:tc>
        <w:tc>
          <w:tcPr>
            <w:tcW w:w="3030" w:type="pct"/>
            <w:shd w:val="clear" w:color="auto" w:fill="auto"/>
          </w:tcPr>
          <w:p w14:paraId="299B9625" w14:textId="77777777" w:rsidR="00222992" w:rsidRPr="00D353B4" w:rsidRDefault="00222992" w:rsidP="00AD3881">
            <w:r w:rsidRPr="00D353B4">
              <w:t xml:space="preserve">Wiedza: </w:t>
            </w:r>
          </w:p>
        </w:tc>
      </w:tr>
      <w:tr w:rsidR="00D353B4" w:rsidRPr="00D353B4" w14:paraId="255570CD" w14:textId="77777777" w:rsidTr="003801E6">
        <w:trPr>
          <w:trHeight w:val="233"/>
        </w:trPr>
        <w:tc>
          <w:tcPr>
            <w:tcW w:w="1970" w:type="pct"/>
            <w:vMerge/>
            <w:shd w:val="clear" w:color="auto" w:fill="auto"/>
          </w:tcPr>
          <w:p w14:paraId="1B63B898" w14:textId="77777777" w:rsidR="00222992" w:rsidRPr="00D353B4" w:rsidRDefault="00222992" w:rsidP="00AD3881">
            <w:pPr>
              <w:rPr>
                <w:highlight w:val="yellow"/>
              </w:rPr>
            </w:pPr>
          </w:p>
        </w:tc>
        <w:tc>
          <w:tcPr>
            <w:tcW w:w="3030" w:type="pct"/>
            <w:shd w:val="clear" w:color="auto" w:fill="auto"/>
          </w:tcPr>
          <w:p w14:paraId="5BAD6054" w14:textId="77777777" w:rsidR="00222992" w:rsidRPr="00D353B4" w:rsidRDefault="00222992" w:rsidP="00AD3881">
            <w:r w:rsidRPr="00D353B4">
              <w:t>1.</w:t>
            </w:r>
          </w:p>
        </w:tc>
      </w:tr>
      <w:tr w:rsidR="00D353B4" w:rsidRPr="00D353B4" w14:paraId="4AB38D2D" w14:textId="77777777" w:rsidTr="003801E6">
        <w:trPr>
          <w:trHeight w:val="233"/>
        </w:trPr>
        <w:tc>
          <w:tcPr>
            <w:tcW w:w="1970" w:type="pct"/>
            <w:vMerge/>
            <w:shd w:val="clear" w:color="auto" w:fill="auto"/>
          </w:tcPr>
          <w:p w14:paraId="59D52CBB" w14:textId="77777777" w:rsidR="00222992" w:rsidRPr="00D353B4" w:rsidRDefault="00222992" w:rsidP="00AD3881">
            <w:pPr>
              <w:rPr>
                <w:highlight w:val="yellow"/>
              </w:rPr>
            </w:pPr>
          </w:p>
        </w:tc>
        <w:tc>
          <w:tcPr>
            <w:tcW w:w="3030" w:type="pct"/>
            <w:shd w:val="clear" w:color="auto" w:fill="auto"/>
          </w:tcPr>
          <w:p w14:paraId="6221EDFA" w14:textId="77777777" w:rsidR="00222992" w:rsidRPr="00D353B4" w:rsidRDefault="00222992" w:rsidP="00AD3881">
            <w:r w:rsidRPr="00D353B4">
              <w:t>2.</w:t>
            </w:r>
          </w:p>
        </w:tc>
      </w:tr>
      <w:tr w:rsidR="00D353B4" w:rsidRPr="00D353B4" w14:paraId="13D1D404" w14:textId="77777777" w:rsidTr="003801E6">
        <w:trPr>
          <w:trHeight w:val="233"/>
        </w:trPr>
        <w:tc>
          <w:tcPr>
            <w:tcW w:w="1970" w:type="pct"/>
            <w:vMerge/>
            <w:shd w:val="clear" w:color="auto" w:fill="auto"/>
          </w:tcPr>
          <w:p w14:paraId="653BCCC4" w14:textId="77777777" w:rsidR="00222992" w:rsidRPr="00D353B4" w:rsidRDefault="00222992" w:rsidP="00AD3881">
            <w:pPr>
              <w:rPr>
                <w:highlight w:val="yellow"/>
              </w:rPr>
            </w:pPr>
          </w:p>
        </w:tc>
        <w:tc>
          <w:tcPr>
            <w:tcW w:w="3030" w:type="pct"/>
            <w:shd w:val="clear" w:color="auto" w:fill="auto"/>
          </w:tcPr>
          <w:p w14:paraId="422B57BD" w14:textId="77777777" w:rsidR="00222992" w:rsidRPr="00D353B4" w:rsidRDefault="00222992" w:rsidP="00AD3881">
            <w:r w:rsidRPr="00D353B4">
              <w:t>Umiejętności:</w:t>
            </w:r>
          </w:p>
        </w:tc>
      </w:tr>
      <w:tr w:rsidR="00D353B4" w:rsidRPr="00D353B4" w14:paraId="326A72F7" w14:textId="77777777" w:rsidTr="003801E6">
        <w:trPr>
          <w:trHeight w:val="233"/>
        </w:trPr>
        <w:tc>
          <w:tcPr>
            <w:tcW w:w="1970" w:type="pct"/>
            <w:vMerge/>
            <w:shd w:val="clear" w:color="auto" w:fill="auto"/>
          </w:tcPr>
          <w:p w14:paraId="73BF5592" w14:textId="77777777" w:rsidR="00222992" w:rsidRPr="00D353B4" w:rsidRDefault="00222992" w:rsidP="00AD3881">
            <w:pPr>
              <w:rPr>
                <w:highlight w:val="yellow"/>
              </w:rPr>
            </w:pPr>
          </w:p>
        </w:tc>
        <w:tc>
          <w:tcPr>
            <w:tcW w:w="3030" w:type="pct"/>
            <w:shd w:val="clear" w:color="auto" w:fill="auto"/>
          </w:tcPr>
          <w:p w14:paraId="0E42C41E" w14:textId="77777777" w:rsidR="00222992" w:rsidRPr="00D353B4" w:rsidRDefault="00222992" w:rsidP="00AD3881">
            <w:r w:rsidRPr="00D353B4">
              <w:t>U1. Posiada umiejętność podstawowej komunikacji w prostych, rutynowych sytuacjach życia codziennego i środowisku zawodowym</w:t>
            </w:r>
          </w:p>
        </w:tc>
      </w:tr>
      <w:tr w:rsidR="00D353B4" w:rsidRPr="00D353B4" w14:paraId="7D70DD89" w14:textId="77777777" w:rsidTr="003801E6">
        <w:trPr>
          <w:trHeight w:val="233"/>
        </w:trPr>
        <w:tc>
          <w:tcPr>
            <w:tcW w:w="1970" w:type="pct"/>
            <w:vMerge/>
            <w:shd w:val="clear" w:color="auto" w:fill="auto"/>
          </w:tcPr>
          <w:p w14:paraId="38C92CD2" w14:textId="77777777" w:rsidR="00222992" w:rsidRPr="00D353B4" w:rsidRDefault="00222992" w:rsidP="00AD3881">
            <w:pPr>
              <w:rPr>
                <w:highlight w:val="yellow"/>
              </w:rPr>
            </w:pPr>
          </w:p>
        </w:tc>
        <w:tc>
          <w:tcPr>
            <w:tcW w:w="3030" w:type="pct"/>
            <w:shd w:val="clear" w:color="auto" w:fill="auto"/>
          </w:tcPr>
          <w:p w14:paraId="18C94BE2" w14:textId="77777777" w:rsidR="00222992" w:rsidRPr="00D353B4" w:rsidRDefault="00222992" w:rsidP="00AD3881">
            <w:r w:rsidRPr="00D353B4">
              <w:t>U2. Potrafi przedstawić wydarzenia posługując się prostymi zwrotami.</w:t>
            </w:r>
          </w:p>
        </w:tc>
      </w:tr>
      <w:tr w:rsidR="00D353B4" w:rsidRPr="00D353B4" w14:paraId="00E60185" w14:textId="77777777" w:rsidTr="003801E6">
        <w:trPr>
          <w:trHeight w:val="233"/>
        </w:trPr>
        <w:tc>
          <w:tcPr>
            <w:tcW w:w="1970" w:type="pct"/>
            <w:vMerge/>
            <w:shd w:val="clear" w:color="auto" w:fill="auto"/>
          </w:tcPr>
          <w:p w14:paraId="6DEFD910" w14:textId="77777777" w:rsidR="00222992" w:rsidRPr="00D353B4" w:rsidRDefault="00222992" w:rsidP="00AD3881">
            <w:pPr>
              <w:rPr>
                <w:highlight w:val="yellow"/>
              </w:rPr>
            </w:pPr>
          </w:p>
        </w:tc>
        <w:tc>
          <w:tcPr>
            <w:tcW w:w="3030" w:type="pct"/>
            <w:shd w:val="clear" w:color="auto" w:fill="auto"/>
          </w:tcPr>
          <w:p w14:paraId="2567243D" w14:textId="77777777" w:rsidR="00222992" w:rsidRPr="00D353B4" w:rsidRDefault="00222992" w:rsidP="00AD3881">
            <w:r w:rsidRPr="00D353B4">
              <w:t>U3. Posiada umiejętność czytania ze zrozumieniem prostych tekstów obcojęzycznych z zakresu reprezentowanej dziedziny naukowej.</w:t>
            </w:r>
          </w:p>
        </w:tc>
      </w:tr>
      <w:tr w:rsidR="00D353B4" w:rsidRPr="00D353B4" w14:paraId="1926B47F" w14:textId="77777777" w:rsidTr="003801E6">
        <w:trPr>
          <w:trHeight w:val="233"/>
        </w:trPr>
        <w:tc>
          <w:tcPr>
            <w:tcW w:w="1970" w:type="pct"/>
            <w:vMerge/>
            <w:shd w:val="clear" w:color="auto" w:fill="auto"/>
          </w:tcPr>
          <w:p w14:paraId="12D4F820" w14:textId="77777777" w:rsidR="00222992" w:rsidRPr="00D353B4" w:rsidRDefault="00222992" w:rsidP="00AD3881">
            <w:pPr>
              <w:rPr>
                <w:highlight w:val="yellow"/>
              </w:rPr>
            </w:pPr>
          </w:p>
        </w:tc>
        <w:tc>
          <w:tcPr>
            <w:tcW w:w="3030" w:type="pct"/>
            <w:shd w:val="clear" w:color="auto" w:fill="auto"/>
          </w:tcPr>
          <w:p w14:paraId="0F3FAEEF" w14:textId="77777777" w:rsidR="00222992" w:rsidRPr="00D353B4" w:rsidRDefault="00222992" w:rsidP="00AD3881">
            <w:r w:rsidRPr="00D353B4">
              <w:t>U4. Potrafi konstruować krótkie notatki i wiadomości dotyczące spraw prywatnych i służbowych.</w:t>
            </w:r>
          </w:p>
        </w:tc>
      </w:tr>
      <w:tr w:rsidR="00D353B4" w:rsidRPr="00D353B4" w14:paraId="7F57BF6C" w14:textId="77777777" w:rsidTr="003801E6">
        <w:trPr>
          <w:trHeight w:val="233"/>
        </w:trPr>
        <w:tc>
          <w:tcPr>
            <w:tcW w:w="1970" w:type="pct"/>
            <w:vMerge/>
            <w:shd w:val="clear" w:color="auto" w:fill="auto"/>
          </w:tcPr>
          <w:p w14:paraId="7CE727AA" w14:textId="77777777" w:rsidR="00222992" w:rsidRPr="00D353B4" w:rsidRDefault="00222992" w:rsidP="00AD3881">
            <w:pPr>
              <w:rPr>
                <w:highlight w:val="yellow"/>
              </w:rPr>
            </w:pPr>
          </w:p>
        </w:tc>
        <w:tc>
          <w:tcPr>
            <w:tcW w:w="3030" w:type="pct"/>
            <w:shd w:val="clear" w:color="auto" w:fill="auto"/>
          </w:tcPr>
          <w:p w14:paraId="4AE99DCE" w14:textId="77777777" w:rsidR="00222992" w:rsidRPr="00D353B4" w:rsidRDefault="00222992" w:rsidP="00AD3881">
            <w:r w:rsidRPr="00D353B4">
              <w:t>Kompetencje społeczne:</w:t>
            </w:r>
          </w:p>
        </w:tc>
      </w:tr>
      <w:tr w:rsidR="00D353B4" w:rsidRPr="00D353B4" w14:paraId="3CD8C5E6" w14:textId="77777777" w:rsidTr="003801E6">
        <w:trPr>
          <w:trHeight w:val="233"/>
        </w:trPr>
        <w:tc>
          <w:tcPr>
            <w:tcW w:w="1970" w:type="pct"/>
            <w:vMerge/>
            <w:shd w:val="clear" w:color="auto" w:fill="auto"/>
          </w:tcPr>
          <w:p w14:paraId="64579F66" w14:textId="77777777" w:rsidR="00222992" w:rsidRPr="00D353B4" w:rsidRDefault="00222992" w:rsidP="00AD3881">
            <w:pPr>
              <w:rPr>
                <w:highlight w:val="yellow"/>
              </w:rPr>
            </w:pPr>
          </w:p>
        </w:tc>
        <w:tc>
          <w:tcPr>
            <w:tcW w:w="3030" w:type="pct"/>
            <w:shd w:val="clear" w:color="auto" w:fill="auto"/>
          </w:tcPr>
          <w:p w14:paraId="108AEDFD" w14:textId="0F37F03C" w:rsidR="00222992" w:rsidRPr="00D353B4" w:rsidRDefault="00222992" w:rsidP="00AD3881">
            <w:r w:rsidRPr="00D353B4">
              <w:t xml:space="preserve">K1. </w:t>
            </w:r>
            <w:r w:rsidR="00FB5CEE" w:rsidRPr="00D353B4">
              <w:t>Jest gotów do krytycznej oceny posiadanych praktycznych umiejętności językowych</w:t>
            </w:r>
            <w:r w:rsidRPr="00D353B4">
              <w:t>.</w:t>
            </w:r>
          </w:p>
        </w:tc>
      </w:tr>
      <w:tr w:rsidR="00D353B4" w:rsidRPr="00D353B4" w14:paraId="52B9578A" w14:textId="77777777" w:rsidTr="003801E6">
        <w:trPr>
          <w:trHeight w:val="718"/>
        </w:trPr>
        <w:tc>
          <w:tcPr>
            <w:tcW w:w="1970" w:type="pct"/>
            <w:shd w:val="clear" w:color="auto" w:fill="auto"/>
          </w:tcPr>
          <w:p w14:paraId="632CCADD" w14:textId="77777777" w:rsidR="00222992" w:rsidRPr="00D353B4" w:rsidRDefault="00222992" w:rsidP="00AD3881">
            <w:pPr>
              <w:jc w:val="both"/>
            </w:pPr>
            <w:r w:rsidRPr="00D353B4">
              <w:t>Odniesienie modułowych efektów uczenia się do kierunkowych efektów uczenia się</w:t>
            </w:r>
          </w:p>
        </w:tc>
        <w:tc>
          <w:tcPr>
            <w:tcW w:w="3030" w:type="pct"/>
            <w:shd w:val="clear" w:color="auto" w:fill="auto"/>
          </w:tcPr>
          <w:p w14:paraId="486F76F9" w14:textId="77777777" w:rsidR="00222992" w:rsidRPr="00D353B4" w:rsidRDefault="00222992" w:rsidP="00AD3881">
            <w:r w:rsidRPr="00D353B4">
              <w:t>U1 – TR_U011</w:t>
            </w:r>
          </w:p>
          <w:p w14:paraId="7733FD81" w14:textId="77777777" w:rsidR="00222992" w:rsidRPr="00D353B4" w:rsidRDefault="00222992" w:rsidP="00AD3881">
            <w:r w:rsidRPr="00D353B4">
              <w:t>U2 – TR_U011</w:t>
            </w:r>
          </w:p>
          <w:p w14:paraId="20912FE8" w14:textId="77777777" w:rsidR="00222992" w:rsidRPr="00D353B4" w:rsidRDefault="00222992" w:rsidP="00AD3881">
            <w:r w:rsidRPr="00D353B4">
              <w:t>U3 – TR_U011</w:t>
            </w:r>
          </w:p>
          <w:p w14:paraId="7CE79C70" w14:textId="77777777" w:rsidR="00222992" w:rsidRPr="00D353B4" w:rsidRDefault="00222992" w:rsidP="00AD3881">
            <w:r w:rsidRPr="00D353B4">
              <w:t>U4 - TR_U011</w:t>
            </w:r>
          </w:p>
          <w:p w14:paraId="5C6967A0" w14:textId="77777777" w:rsidR="00222992" w:rsidRPr="00D353B4" w:rsidRDefault="00222992" w:rsidP="00AD3881">
            <w:r w:rsidRPr="00D353B4">
              <w:lastRenderedPageBreak/>
              <w:t>K1 – TR_K01</w:t>
            </w:r>
          </w:p>
        </w:tc>
      </w:tr>
      <w:tr w:rsidR="00D353B4" w:rsidRPr="00D353B4" w14:paraId="605830EE" w14:textId="77777777" w:rsidTr="003801E6">
        <w:tc>
          <w:tcPr>
            <w:tcW w:w="1970" w:type="pct"/>
            <w:shd w:val="clear" w:color="auto" w:fill="auto"/>
          </w:tcPr>
          <w:p w14:paraId="2B6030FC" w14:textId="77777777" w:rsidR="00222992" w:rsidRPr="00D353B4" w:rsidRDefault="00222992" w:rsidP="00AD3881">
            <w:r w:rsidRPr="00D353B4">
              <w:lastRenderedPageBreak/>
              <w:t>Odniesienie modułowych efektów uczenia się do efektów inżynierskich (jeżeli dotyczy)</w:t>
            </w:r>
          </w:p>
        </w:tc>
        <w:tc>
          <w:tcPr>
            <w:tcW w:w="3030" w:type="pct"/>
            <w:shd w:val="clear" w:color="auto" w:fill="auto"/>
          </w:tcPr>
          <w:p w14:paraId="244403F2" w14:textId="77777777" w:rsidR="00222992" w:rsidRPr="00D353B4" w:rsidRDefault="00222992" w:rsidP="00AD3881">
            <w:pPr>
              <w:jc w:val="both"/>
            </w:pPr>
            <w:r w:rsidRPr="00D353B4">
              <w:t>Nie dotyczy</w:t>
            </w:r>
          </w:p>
        </w:tc>
      </w:tr>
      <w:tr w:rsidR="00D353B4" w:rsidRPr="00D353B4" w14:paraId="7FFC1106" w14:textId="77777777" w:rsidTr="003801E6">
        <w:tc>
          <w:tcPr>
            <w:tcW w:w="1970" w:type="pct"/>
            <w:shd w:val="clear" w:color="auto" w:fill="auto"/>
          </w:tcPr>
          <w:p w14:paraId="325A0862" w14:textId="77777777" w:rsidR="00222992" w:rsidRPr="00D353B4" w:rsidRDefault="00222992" w:rsidP="00AD3881">
            <w:r w:rsidRPr="00D353B4">
              <w:t xml:space="preserve">Wymagania wstępne i dodatkowe </w:t>
            </w:r>
          </w:p>
        </w:tc>
        <w:tc>
          <w:tcPr>
            <w:tcW w:w="3030" w:type="pct"/>
            <w:shd w:val="clear" w:color="auto" w:fill="auto"/>
          </w:tcPr>
          <w:p w14:paraId="43005CFC" w14:textId="77777777" w:rsidR="00222992" w:rsidRPr="00D353B4" w:rsidRDefault="00222992" w:rsidP="00AD3881">
            <w:pPr>
              <w:jc w:val="both"/>
            </w:pPr>
            <w:r w:rsidRPr="00D353B4">
              <w:t>Nie jest wymagana znajomość języka obcego.</w:t>
            </w:r>
          </w:p>
        </w:tc>
      </w:tr>
      <w:tr w:rsidR="00D353B4" w:rsidRPr="00D353B4" w14:paraId="0C331345" w14:textId="77777777" w:rsidTr="003801E6">
        <w:tc>
          <w:tcPr>
            <w:tcW w:w="1970" w:type="pct"/>
            <w:shd w:val="clear" w:color="auto" w:fill="auto"/>
          </w:tcPr>
          <w:p w14:paraId="04261F73" w14:textId="77777777" w:rsidR="00222992" w:rsidRPr="00D353B4" w:rsidRDefault="00222992" w:rsidP="00AD3881">
            <w:r w:rsidRPr="00D353B4">
              <w:t xml:space="preserve">Treści programowe modułu </w:t>
            </w:r>
          </w:p>
          <w:p w14:paraId="45913374" w14:textId="77777777" w:rsidR="00222992" w:rsidRPr="00D353B4" w:rsidRDefault="00222992" w:rsidP="00AD3881"/>
        </w:tc>
        <w:tc>
          <w:tcPr>
            <w:tcW w:w="3030" w:type="pct"/>
            <w:shd w:val="clear" w:color="auto" w:fill="auto"/>
          </w:tcPr>
          <w:p w14:paraId="6E6FB737" w14:textId="77777777" w:rsidR="00222992" w:rsidRPr="00D353B4" w:rsidRDefault="00222992" w:rsidP="00AD3881">
            <w:r w:rsidRPr="00D353B4">
              <w:t>Prowadzone w ramach modułu zajęcia przygotowane są w oparciu o podręcznik do nauki języka obcego na poziomie początkującym oraz materiałów do nauczania prostych zwrotów specjalistycznych związanych z kierunkiem studiów. Obejmują podstawowe słownictwo ogólne w zakresie autoprezentacji, zainteresowań, życia w społeczeństwie oraz pracy zawodowej.</w:t>
            </w:r>
          </w:p>
          <w:p w14:paraId="4ED49D29" w14:textId="77777777" w:rsidR="00222992" w:rsidRPr="00D353B4" w:rsidRDefault="00222992" w:rsidP="00AD3881">
            <w:r w:rsidRPr="00D353B4">
              <w:t xml:space="preserve">W czasie ćwiczeń zostanie wprowadzone proste słownictwo specjalistyczne z reprezentowanej dziedziny naukowej, studenci zostaną przygotowani do czytania ze zrozumieniem nieskomplikowanych tekstów literatury fachowej i samodzielnej pracy z tekstem źródłowym. </w:t>
            </w:r>
          </w:p>
          <w:p w14:paraId="4D9E0230" w14:textId="77777777" w:rsidR="00222992" w:rsidRPr="00D353B4" w:rsidRDefault="00222992" w:rsidP="00AD3881">
            <w:r w:rsidRPr="00D353B4">
              <w:t>Moduł obejmuje również ćwiczenie podstawowych struktur gramatycznych i leksykalnych celem osiągnięcia przez studenta w miarę poprawnej komunikacji.</w:t>
            </w:r>
          </w:p>
          <w:p w14:paraId="0387CF94" w14:textId="3B531D0C" w:rsidR="00222992" w:rsidRPr="00D353B4" w:rsidRDefault="00222992" w:rsidP="00D22916">
            <w:r w:rsidRPr="00D353B4">
              <w:t>Moduł ma również za zadanie zapoznanie studenta z kulturą danego obszaru językowego.</w:t>
            </w:r>
          </w:p>
        </w:tc>
      </w:tr>
      <w:tr w:rsidR="00D353B4" w:rsidRPr="00D353B4" w14:paraId="7E8067DA" w14:textId="77777777" w:rsidTr="003801E6">
        <w:tc>
          <w:tcPr>
            <w:tcW w:w="1970" w:type="pct"/>
            <w:shd w:val="clear" w:color="auto" w:fill="auto"/>
          </w:tcPr>
          <w:p w14:paraId="1E7701E1" w14:textId="77777777" w:rsidR="00222992" w:rsidRPr="00D353B4" w:rsidRDefault="00222992" w:rsidP="00AD3881">
            <w:r w:rsidRPr="00D353B4">
              <w:t>Wykaz literatury podstawowej i uzupełniającej</w:t>
            </w:r>
          </w:p>
        </w:tc>
        <w:tc>
          <w:tcPr>
            <w:tcW w:w="3030" w:type="pct"/>
            <w:shd w:val="clear" w:color="auto" w:fill="auto"/>
          </w:tcPr>
          <w:p w14:paraId="568FD6F9" w14:textId="77777777" w:rsidR="00222992" w:rsidRPr="00D353B4" w:rsidRDefault="00222992" w:rsidP="00AD3881">
            <w:r w:rsidRPr="00D353B4">
              <w:t>Lektury obowiązkowe:</w:t>
            </w:r>
          </w:p>
          <w:p w14:paraId="6736FE2C" w14:textId="77777777" w:rsidR="00222992" w:rsidRPr="00D353B4" w:rsidRDefault="00222992" w:rsidP="00AD3881">
            <w:r w:rsidRPr="00D353B4">
              <w:t>Josep Maria Allue, Alter Ego 1</w:t>
            </w:r>
          </w:p>
          <w:p w14:paraId="43C1D785" w14:textId="77777777" w:rsidR="00222992" w:rsidRPr="00D353B4" w:rsidRDefault="00222992" w:rsidP="00AD3881">
            <w:pPr>
              <w:rPr>
                <w:lang w:val="fr-FR"/>
              </w:rPr>
            </w:pPr>
            <w:r w:rsidRPr="00D353B4">
              <w:rPr>
                <w:lang w:val="en-GB"/>
              </w:rPr>
              <w:t>Wydawnictwo Hachette 2006</w:t>
            </w:r>
          </w:p>
          <w:p w14:paraId="7E75D49E" w14:textId="77777777" w:rsidR="00222992" w:rsidRPr="00D353B4" w:rsidRDefault="00222992" w:rsidP="00AD3881">
            <w:pPr>
              <w:shd w:val="clear" w:color="auto" w:fill="FFFFFF"/>
              <w:textAlignment w:val="baseline"/>
              <w:rPr>
                <w:rFonts w:ascii="Segoe UI" w:hAnsi="Segoe UI" w:cs="Segoe UI"/>
                <w:sz w:val="23"/>
                <w:szCs w:val="23"/>
                <w:bdr w:val="none" w:sz="0" w:space="0" w:color="auto" w:frame="1"/>
                <w:lang w:val="en-GB"/>
              </w:rPr>
            </w:pPr>
          </w:p>
          <w:p w14:paraId="096AA04C" w14:textId="77777777" w:rsidR="00222992" w:rsidRPr="00D353B4" w:rsidRDefault="00222992" w:rsidP="00AD3881">
            <w:pPr>
              <w:rPr>
                <w:lang w:val="fr-FR"/>
              </w:rPr>
            </w:pPr>
            <w:r w:rsidRPr="00D353B4">
              <w:rPr>
                <w:lang w:val="fr-FR"/>
              </w:rPr>
              <w:t>Sophie Corbeau  Hôtellerie-restauration.com</w:t>
            </w:r>
          </w:p>
          <w:p w14:paraId="5A94307D" w14:textId="77777777" w:rsidR="00222992" w:rsidRPr="00D353B4" w:rsidRDefault="00222992" w:rsidP="00AD3881">
            <w:pPr>
              <w:rPr>
                <w:lang w:val="fr-FR"/>
              </w:rPr>
            </w:pPr>
            <w:r w:rsidRPr="00D353B4">
              <w:rPr>
                <w:lang w:val="fr-FR"/>
              </w:rPr>
              <w:t>Wydawnictwo CLE International 2012</w:t>
            </w:r>
          </w:p>
          <w:p w14:paraId="0215240C" w14:textId="77777777" w:rsidR="00222992" w:rsidRPr="00D353B4" w:rsidRDefault="00222992" w:rsidP="00AD3881">
            <w:pPr>
              <w:rPr>
                <w:lang w:val="fr-FR"/>
              </w:rPr>
            </w:pPr>
          </w:p>
          <w:p w14:paraId="0014A4C6" w14:textId="77777777" w:rsidR="00222992" w:rsidRPr="00D353B4" w:rsidRDefault="00222992" w:rsidP="00AD3881">
            <w:pPr>
              <w:rPr>
                <w:lang w:val="en-GB"/>
              </w:rPr>
            </w:pPr>
            <w:r w:rsidRPr="00D353B4">
              <w:rPr>
                <w:lang w:val="en-GB"/>
              </w:rPr>
              <w:t>Lektury zalecane :</w:t>
            </w:r>
          </w:p>
          <w:p w14:paraId="3301ED31" w14:textId="77777777" w:rsidR="00222992" w:rsidRPr="00D353B4" w:rsidRDefault="00222992" w:rsidP="00AD3881">
            <w:pPr>
              <w:rPr>
                <w:lang w:val="fr-FR"/>
              </w:rPr>
            </w:pPr>
            <w:r w:rsidRPr="00D353B4">
              <w:rPr>
                <w:lang w:val="fr-FR"/>
              </w:rPr>
              <w:t xml:space="preserve">Claire Miquel Vocabulaire progressif du français. Niveau débutant. </w:t>
            </w:r>
          </w:p>
          <w:p w14:paraId="38465D91" w14:textId="7E8E2767" w:rsidR="00222992" w:rsidRPr="00D353B4" w:rsidRDefault="00222992" w:rsidP="00D22916">
            <w:pPr>
              <w:rPr>
                <w:lang w:val="en-GB"/>
              </w:rPr>
            </w:pPr>
            <w:r w:rsidRPr="00D353B4">
              <w:rPr>
                <w:lang w:val="fr-FR"/>
              </w:rPr>
              <w:t>Wydawnictwo CLE International 2008</w:t>
            </w:r>
          </w:p>
        </w:tc>
      </w:tr>
      <w:tr w:rsidR="00D353B4" w:rsidRPr="00D353B4" w14:paraId="71F4DC62" w14:textId="77777777" w:rsidTr="003801E6">
        <w:tc>
          <w:tcPr>
            <w:tcW w:w="1970" w:type="pct"/>
            <w:shd w:val="clear" w:color="auto" w:fill="auto"/>
          </w:tcPr>
          <w:p w14:paraId="1F1D10C8" w14:textId="45BCD422" w:rsidR="00222992" w:rsidRPr="00D353B4" w:rsidRDefault="00222992" w:rsidP="00AD3881">
            <w:r w:rsidRPr="00D353B4">
              <w:t>Planowane formy/działania/</w:t>
            </w:r>
            <w:r w:rsidR="003801E6" w:rsidRPr="00D353B4">
              <w:t xml:space="preserve"> </w:t>
            </w:r>
            <w:r w:rsidRPr="00D353B4">
              <w:t>metody dydaktyczne</w:t>
            </w:r>
          </w:p>
        </w:tc>
        <w:tc>
          <w:tcPr>
            <w:tcW w:w="3030" w:type="pct"/>
            <w:shd w:val="clear" w:color="auto" w:fill="auto"/>
          </w:tcPr>
          <w:p w14:paraId="3919826D" w14:textId="77777777" w:rsidR="00222992" w:rsidRPr="00D353B4" w:rsidRDefault="00222992" w:rsidP="00AD3881">
            <w:r w:rsidRPr="00D353B4">
              <w:t>wykład, dyskusja, prezentacja, konwersacja,</w:t>
            </w:r>
          </w:p>
          <w:p w14:paraId="22AD6B2A" w14:textId="77777777" w:rsidR="00222992" w:rsidRPr="00D353B4" w:rsidRDefault="00222992" w:rsidP="00AD3881">
            <w:r w:rsidRPr="00D353B4">
              <w:t>metoda gramatyczno-tłumaczeniowa (teksty specjalistyczne), metoda komunikacyjna i bezpośrednia ze szczególnym uwzględnieniem umiejętności komunikowania się.</w:t>
            </w:r>
          </w:p>
        </w:tc>
      </w:tr>
      <w:tr w:rsidR="00D353B4" w:rsidRPr="00D353B4" w14:paraId="7860BEF2" w14:textId="77777777" w:rsidTr="003801E6">
        <w:tc>
          <w:tcPr>
            <w:tcW w:w="1970" w:type="pct"/>
            <w:shd w:val="clear" w:color="auto" w:fill="auto"/>
          </w:tcPr>
          <w:p w14:paraId="59B7894C" w14:textId="77777777" w:rsidR="00222992" w:rsidRPr="00D353B4" w:rsidRDefault="00222992" w:rsidP="00AD3881">
            <w:r w:rsidRPr="00D353B4">
              <w:t>Sposoby weryfikacji oraz formy dokumentowania osiągniętych efektów uczenia się</w:t>
            </w:r>
          </w:p>
        </w:tc>
        <w:tc>
          <w:tcPr>
            <w:tcW w:w="3030" w:type="pct"/>
            <w:shd w:val="clear" w:color="auto" w:fill="auto"/>
          </w:tcPr>
          <w:p w14:paraId="711AFF73" w14:textId="77777777" w:rsidR="00222992" w:rsidRPr="00D353B4" w:rsidRDefault="00222992" w:rsidP="00AD3881">
            <w:pPr>
              <w:jc w:val="both"/>
            </w:pPr>
            <w:r w:rsidRPr="00D353B4">
              <w:t xml:space="preserve">U1 -ocena wypowiedzi ustnych na zajęciach </w:t>
            </w:r>
          </w:p>
          <w:p w14:paraId="33C6CCA0" w14:textId="77777777" w:rsidR="00222992" w:rsidRPr="00D353B4" w:rsidRDefault="00222992" w:rsidP="00AD3881">
            <w:pPr>
              <w:jc w:val="both"/>
            </w:pPr>
            <w:r w:rsidRPr="00D353B4">
              <w:t xml:space="preserve">U2 -ocena wypowiedzi ustnych na zajęciach </w:t>
            </w:r>
          </w:p>
          <w:p w14:paraId="6CA4D4B0" w14:textId="77777777" w:rsidR="00222992" w:rsidRPr="00D353B4" w:rsidRDefault="00222992" w:rsidP="00AD3881">
            <w:pPr>
              <w:jc w:val="both"/>
            </w:pPr>
            <w:r w:rsidRPr="00D353B4">
              <w:t xml:space="preserve">U3-sprawdzian pisemny znajomości i umiejętności stosowania słownictwa specjalistycznego </w:t>
            </w:r>
          </w:p>
          <w:p w14:paraId="0A80577B" w14:textId="77777777" w:rsidR="00222992" w:rsidRPr="00D353B4" w:rsidRDefault="00222992" w:rsidP="00AD3881">
            <w:pPr>
              <w:jc w:val="both"/>
            </w:pPr>
            <w:r w:rsidRPr="00D353B4">
              <w:t>U4 –ocena prac domowych w formie wypowiedzi pisemnych</w:t>
            </w:r>
          </w:p>
          <w:p w14:paraId="78A8C0C1" w14:textId="77777777" w:rsidR="00222992" w:rsidRPr="00D353B4" w:rsidRDefault="00222992" w:rsidP="00AD3881">
            <w:pPr>
              <w:jc w:val="both"/>
            </w:pPr>
            <w:r w:rsidRPr="00D353B4">
              <w:t xml:space="preserve">K1-ocena przygotowania do zajęć i aktywności na ćwiczeniach </w:t>
            </w:r>
          </w:p>
          <w:p w14:paraId="7CF7995B" w14:textId="77777777" w:rsidR="00222992" w:rsidRPr="00D353B4" w:rsidRDefault="00222992" w:rsidP="00AD3881">
            <w:pPr>
              <w:jc w:val="both"/>
            </w:pPr>
            <w:r w:rsidRPr="00D353B4">
              <w:t>Formy dokumentowania osiągniętych efektów kształcenia:</w:t>
            </w:r>
          </w:p>
          <w:p w14:paraId="72B86B89" w14:textId="77777777" w:rsidR="003801E6" w:rsidRPr="00D353B4" w:rsidRDefault="00222992" w:rsidP="00AD3881">
            <w:pPr>
              <w:jc w:val="both"/>
            </w:pPr>
            <w:r w:rsidRPr="00D353B4">
              <w:t xml:space="preserve">Śródsemestralne sprawdziany pisemne przechowywane 1 rok, dzienniczek lektora przechowywany 5 lat                                                                                         </w:t>
            </w:r>
          </w:p>
          <w:p w14:paraId="41C331F8" w14:textId="28025EE2" w:rsidR="00222992" w:rsidRPr="00D353B4" w:rsidRDefault="00222992" w:rsidP="00AD3881">
            <w:pPr>
              <w:jc w:val="both"/>
            </w:pPr>
            <w:r w:rsidRPr="00D353B4">
              <w:rPr>
                <w:rFonts w:eastAsia="Calibri"/>
                <w:lang w:eastAsia="en-US"/>
              </w:rPr>
              <w:t>Kryteria ocen dostępne w CNJOiC</w:t>
            </w:r>
          </w:p>
        </w:tc>
      </w:tr>
      <w:tr w:rsidR="00D353B4" w:rsidRPr="00D353B4" w14:paraId="656C0F57" w14:textId="77777777" w:rsidTr="003801E6">
        <w:tc>
          <w:tcPr>
            <w:tcW w:w="1970" w:type="pct"/>
            <w:shd w:val="clear" w:color="auto" w:fill="auto"/>
          </w:tcPr>
          <w:p w14:paraId="328A5189" w14:textId="77777777" w:rsidR="00222992" w:rsidRPr="00D353B4" w:rsidRDefault="00222992" w:rsidP="00AD3881">
            <w:r w:rsidRPr="00D353B4">
              <w:lastRenderedPageBreak/>
              <w:t>Elementy i wagi mające wpływ na ocenę końcową</w:t>
            </w:r>
          </w:p>
          <w:p w14:paraId="7F66C5EA" w14:textId="77777777" w:rsidR="00222992" w:rsidRPr="00D353B4" w:rsidRDefault="00222992" w:rsidP="00AD3881"/>
          <w:p w14:paraId="24C39759" w14:textId="77777777" w:rsidR="00222992" w:rsidRPr="00D353B4" w:rsidRDefault="00222992" w:rsidP="00AD3881"/>
        </w:tc>
        <w:tc>
          <w:tcPr>
            <w:tcW w:w="3030" w:type="pct"/>
            <w:shd w:val="clear" w:color="auto" w:fill="auto"/>
          </w:tcPr>
          <w:p w14:paraId="7E91F630" w14:textId="77777777" w:rsidR="00222992" w:rsidRPr="00D353B4" w:rsidRDefault="00222992"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409E8CDE" w14:textId="77777777" w:rsidR="00222992" w:rsidRPr="00D353B4" w:rsidRDefault="00222992" w:rsidP="00AD3881">
            <w:pPr>
              <w:spacing w:line="252" w:lineRule="auto"/>
              <w:rPr>
                <w:rFonts w:eastAsiaTheme="minorHAnsi"/>
                <w:lang w:eastAsia="en-US"/>
              </w:rPr>
            </w:pPr>
            <w:r w:rsidRPr="00D353B4">
              <w:rPr>
                <w:rFonts w:eastAsiaTheme="minorHAnsi"/>
                <w:lang w:eastAsia="en-US"/>
              </w:rPr>
              <w:t>- sprawdziany pisemne – 50%</w:t>
            </w:r>
          </w:p>
          <w:p w14:paraId="1D8EFD30"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ustne – 25%</w:t>
            </w:r>
          </w:p>
          <w:p w14:paraId="1193DA6E"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pisemne – 25%</w:t>
            </w:r>
          </w:p>
          <w:p w14:paraId="702F6614" w14:textId="77777777" w:rsidR="00222992" w:rsidRPr="00D353B4" w:rsidRDefault="00222992" w:rsidP="00AD3881">
            <w:pPr>
              <w:jc w:val="both"/>
            </w:pPr>
            <w:r w:rsidRPr="00D353B4">
              <w:rPr>
                <w:rFonts w:eastAsiaTheme="minorHAnsi"/>
                <w:lang w:eastAsia="en-US"/>
              </w:rPr>
              <w:t xml:space="preserve">Student może uzyskać ocenę wyższą o pół stopnia, jeżeli wykazał się 100% frekwencją oraz wielokrotną aktywnością w czasie zajęć. </w:t>
            </w:r>
          </w:p>
        </w:tc>
      </w:tr>
      <w:tr w:rsidR="00D353B4" w:rsidRPr="00D353B4" w14:paraId="2F9B4925" w14:textId="77777777" w:rsidTr="003801E6">
        <w:trPr>
          <w:trHeight w:val="1182"/>
        </w:trPr>
        <w:tc>
          <w:tcPr>
            <w:tcW w:w="1970" w:type="pct"/>
            <w:shd w:val="clear" w:color="auto" w:fill="auto"/>
          </w:tcPr>
          <w:p w14:paraId="7D956307" w14:textId="77777777" w:rsidR="000D6E9A" w:rsidRPr="00D353B4" w:rsidRDefault="000D6E9A" w:rsidP="000D6E9A">
            <w:pPr>
              <w:jc w:val="both"/>
            </w:pPr>
            <w:r w:rsidRPr="00D353B4">
              <w:t>Bilans punktów ECTS</w:t>
            </w:r>
          </w:p>
        </w:tc>
        <w:tc>
          <w:tcPr>
            <w:tcW w:w="3030" w:type="pct"/>
            <w:shd w:val="clear" w:color="auto" w:fill="auto"/>
          </w:tcPr>
          <w:p w14:paraId="458FF26F" w14:textId="77777777" w:rsidR="000D6E9A" w:rsidRPr="00D353B4" w:rsidRDefault="000D6E9A" w:rsidP="000D6E9A">
            <w:r w:rsidRPr="00D353B4">
              <w:t>KONTAKTOWE:</w:t>
            </w:r>
          </w:p>
          <w:p w14:paraId="3E546FAE" w14:textId="77777777" w:rsidR="000D6E9A" w:rsidRPr="00D353B4" w:rsidRDefault="000D6E9A" w:rsidP="000D6E9A">
            <w:r w:rsidRPr="00D353B4">
              <w:t>Udział w ćwiczeniach: 20 godz.</w:t>
            </w:r>
          </w:p>
          <w:p w14:paraId="484D3A81" w14:textId="77777777" w:rsidR="000D6E9A" w:rsidRPr="00D353B4" w:rsidRDefault="000D6E9A" w:rsidP="000D6E9A">
            <w:pPr>
              <w:rPr>
                <w:u w:val="single"/>
              </w:rPr>
            </w:pPr>
            <w:r w:rsidRPr="00D353B4">
              <w:rPr>
                <w:u w:val="single"/>
              </w:rPr>
              <w:t>RAZEM KONTAKTOWE:     20 godz. / 0,8 ECTS</w:t>
            </w:r>
          </w:p>
          <w:p w14:paraId="55CA4DF7" w14:textId="77777777" w:rsidR="000D6E9A" w:rsidRPr="00D353B4" w:rsidRDefault="000D6E9A" w:rsidP="000D6E9A"/>
          <w:p w14:paraId="4D1DD42C" w14:textId="77777777" w:rsidR="000D6E9A" w:rsidRPr="00D353B4" w:rsidRDefault="000D6E9A" w:rsidP="000D6E9A">
            <w:r w:rsidRPr="00D353B4">
              <w:t>NIEKONTAKTOWE:</w:t>
            </w:r>
          </w:p>
          <w:p w14:paraId="0C6174DA" w14:textId="77777777" w:rsidR="000D6E9A" w:rsidRPr="00D353B4" w:rsidRDefault="000D6E9A" w:rsidP="000D6E9A">
            <w:r w:rsidRPr="00D353B4">
              <w:t>Przygotowanie do zajęć: 15 godz.</w:t>
            </w:r>
          </w:p>
          <w:p w14:paraId="11CC9302" w14:textId="77777777" w:rsidR="000D6E9A" w:rsidRPr="00D353B4" w:rsidRDefault="000D6E9A" w:rsidP="000D6E9A">
            <w:r w:rsidRPr="00D353B4">
              <w:t>Przygotowanie do sprawdzianów: 15 godz.</w:t>
            </w:r>
          </w:p>
          <w:p w14:paraId="703075F6" w14:textId="77777777" w:rsidR="000D6E9A" w:rsidRPr="00D353B4" w:rsidRDefault="000D6E9A" w:rsidP="000D6E9A">
            <w:pPr>
              <w:rPr>
                <w:u w:val="single"/>
              </w:rPr>
            </w:pPr>
            <w:r w:rsidRPr="00D353B4">
              <w:rPr>
                <w:u w:val="single"/>
              </w:rPr>
              <w:t>RAZEM NIEKONTAKTOWE:  30 godz. / 1,2  ECTS</w:t>
            </w:r>
          </w:p>
          <w:p w14:paraId="0E2A4E17" w14:textId="77777777" w:rsidR="000D6E9A" w:rsidRPr="00D353B4" w:rsidRDefault="000D6E9A" w:rsidP="000D6E9A"/>
          <w:p w14:paraId="26769E15" w14:textId="0802753E" w:rsidR="000D6E9A" w:rsidRPr="00D353B4" w:rsidRDefault="000D6E9A" w:rsidP="000D6E9A">
            <w:r w:rsidRPr="00D353B4">
              <w:t>Łączny nakład pracy studenta to 50 godz. co odpowiada  2 punktom ECTS</w:t>
            </w:r>
          </w:p>
        </w:tc>
      </w:tr>
      <w:tr w:rsidR="000D6E9A" w:rsidRPr="00D353B4" w14:paraId="327206C9" w14:textId="77777777" w:rsidTr="003801E6">
        <w:trPr>
          <w:trHeight w:val="718"/>
        </w:trPr>
        <w:tc>
          <w:tcPr>
            <w:tcW w:w="1970" w:type="pct"/>
            <w:shd w:val="clear" w:color="auto" w:fill="auto"/>
          </w:tcPr>
          <w:p w14:paraId="7351EF26" w14:textId="77777777" w:rsidR="000D6E9A" w:rsidRPr="00D353B4" w:rsidRDefault="000D6E9A" w:rsidP="000D6E9A">
            <w:r w:rsidRPr="00D353B4">
              <w:t>Nakład pracy związany z zajęciami wymagającymi bezpośredniego udziału nauczyciela akademickiego</w:t>
            </w:r>
          </w:p>
        </w:tc>
        <w:tc>
          <w:tcPr>
            <w:tcW w:w="3030" w:type="pct"/>
            <w:shd w:val="clear" w:color="auto" w:fill="auto"/>
          </w:tcPr>
          <w:p w14:paraId="19EAA1BD" w14:textId="77777777" w:rsidR="000D6E9A" w:rsidRPr="00D353B4" w:rsidRDefault="000D6E9A" w:rsidP="000D6E9A">
            <w:r w:rsidRPr="00D353B4">
              <w:t>- udział w ćwiczeniach – 20 godzin</w:t>
            </w:r>
          </w:p>
          <w:p w14:paraId="0594A45C" w14:textId="594B7CEA" w:rsidR="000D6E9A" w:rsidRPr="00D353B4" w:rsidRDefault="000D6E9A" w:rsidP="000D6E9A">
            <w:r w:rsidRPr="00D353B4">
              <w:t>Łącznie 20 godz. co odpowiada 0,8 punktom ECTS</w:t>
            </w:r>
          </w:p>
        </w:tc>
      </w:tr>
      <w:bookmarkEnd w:id="12"/>
    </w:tbl>
    <w:p w14:paraId="3126CF27" w14:textId="77777777" w:rsidR="00222992" w:rsidRPr="00D353B4" w:rsidRDefault="00222992" w:rsidP="00222992">
      <w:pPr>
        <w:tabs>
          <w:tab w:val="left" w:pos="4190"/>
        </w:tabs>
        <w:rPr>
          <w:b/>
          <w:sz w:val="28"/>
        </w:rPr>
      </w:pPr>
    </w:p>
    <w:p w14:paraId="44B1729E" w14:textId="38E5E229" w:rsidR="00710F32" w:rsidRPr="00D353B4" w:rsidRDefault="00710F32" w:rsidP="00222992">
      <w:pPr>
        <w:tabs>
          <w:tab w:val="left" w:pos="4190"/>
        </w:tabs>
        <w:rPr>
          <w:b/>
          <w:sz w:val="28"/>
        </w:rPr>
      </w:pPr>
      <w:r w:rsidRPr="00D353B4">
        <w:rPr>
          <w:b/>
          <w:sz w:val="28"/>
        </w:rPr>
        <w:t>Karta opisu zajęć z modułu  język  drugi rosyjskiA2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3"/>
        <w:gridCol w:w="5925"/>
      </w:tblGrid>
      <w:tr w:rsidR="00D353B4" w:rsidRPr="00D353B4" w14:paraId="4EEB1597" w14:textId="77777777" w:rsidTr="003801E6">
        <w:tc>
          <w:tcPr>
            <w:tcW w:w="1923" w:type="pct"/>
            <w:shd w:val="clear" w:color="auto" w:fill="auto"/>
          </w:tcPr>
          <w:p w14:paraId="64A7F749" w14:textId="61074C7E" w:rsidR="00222992" w:rsidRPr="00D353B4" w:rsidRDefault="00222992" w:rsidP="00222992">
            <w:r w:rsidRPr="00D353B4">
              <w:t xml:space="preserve">Nazwa kierunku studiów </w:t>
            </w:r>
          </w:p>
        </w:tc>
        <w:tc>
          <w:tcPr>
            <w:tcW w:w="3077" w:type="pct"/>
            <w:shd w:val="clear" w:color="auto" w:fill="auto"/>
          </w:tcPr>
          <w:p w14:paraId="1AC69266" w14:textId="77777777" w:rsidR="00222992" w:rsidRPr="00D353B4" w:rsidRDefault="00222992" w:rsidP="00AD3881">
            <w:r w:rsidRPr="00D353B4">
              <w:t>Turystyka i rekreacja</w:t>
            </w:r>
          </w:p>
        </w:tc>
      </w:tr>
      <w:tr w:rsidR="00D353B4" w:rsidRPr="00D353B4" w14:paraId="271E74F9" w14:textId="77777777" w:rsidTr="003801E6">
        <w:tc>
          <w:tcPr>
            <w:tcW w:w="1923" w:type="pct"/>
            <w:shd w:val="clear" w:color="auto" w:fill="auto"/>
          </w:tcPr>
          <w:p w14:paraId="2BA82716" w14:textId="77777777" w:rsidR="00222992" w:rsidRPr="00D353B4" w:rsidRDefault="00222992" w:rsidP="00AD3881">
            <w:r w:rsidRPr="00D353B4">
              <w:t>Nazwa modułu, także nazwa w języku angielskim</w:t>
            </w:r>
          </w:p>
        </w:tc>
        <w:tc>
          <w:tcPr>
            <w:tcW w:w="3077" w:type="pct"/>
            <w:shd w:val="clear" w:color="auto" w:fill="auto"/>
          </w:tcPr>
          <w:p w14:paraId="6CF039AD" w14:textId="77777777" w:rsidR="00222992" w:rsidRPr="00D353B4" w:rsidRDefault="00222992" w:rsidP="00AD3881">
            <w:pPr>
              <w:rPr>
                <w:lang w:val="en-US"/>
              </w:rPr>
            </w:pPr>
            <w:r w:rsidRPr="00D353B4">
              <w:rPr>
                <w:lang w:val="en-US"/>
              </w:rPr>
              <w:t>Język obcy drugi 1– Rosyjski A2</w:t>
            </w:r>
          </w:p>
          <w:p w14:paraId="56E19503" w14:textId="77777777" w:rsidR="00222992" w:rsidRPr="00D353B4" w:rsidRDefault="00222992" w:rsidP="00AD3881">
            <w:pPr>
              <w:rPr>
                <w:lang w:val="en-GB"/>
              </w:rPr>
            </w:pPr>
            <w:r w:rsidRPr="00D353B4">
              <w:rPr>
                <w:lang w:val="en-US"/>
              </w:rPr>
              <w:t>The second foreign Language 1– Russian A2</w:t>
            </w:r>
          </w:p>
        </w:tc>
      </w:tr>
      <w:tr w:rsidR="00D353B4" w:rsidRPr="00D353B4" w14:paraId="4235E4B0" w14:textId="77777777" w:rsidTr="003801E6">
        <w:tc>
          <w:tcPr>
            <w:tcW w:w="1923" w:type="pct"/>
            <w:shd w:val="clear" w:color="auto" w:fill="auto"/>
          </w:tcPr>
          <w:p w14:paraId="2C4E7477" w14:textId="700E6121" w:rsidR="00222992" w:rsidRPr="00D353B4" w:rsidRDefault="00222992" w:rsidP="00222992">
            <w:r w:rsidRPr="00D353B4">
              <w:t xml:space="preserve">Język wykładowy </w:t>
            </w:r>
          </w:p>
        </w:tc>
        <w:tc>
          <w:tcPr>
            <w:tcW w:w="3077" w:type="pct"/>
            <w:shd w:val="clear" w:color="auto" w:fill="auto"/>
          </w:tcPr>
          <w:p w14:paraId="58D6C44F" w14:textId="77777777" w:rsidR="00222992" w:rsidRPr="00D353B4" w:rsidRDefault="00222992" w:rsidP="00AD3881">
            <w:pPr>
              <w:rPr>
                <w:lang w:val="en-GB"/>
              </w:rPr>
            </w:pPr>
            <w:r w:rsidRPr="00D353B4">
              <w:rPr>
                <w:lang w:val="en-GB"/>
              </w:rPr>
              <w:t>rosyjski</w:t>
            </w:r>
          </w:p>
        </w:tc>
      </w:tr>
      <w:tr w:rsidR="00D353B4" w:rsidRPr="00D353B4" w14:paraId="30C9181A" w14:textId="77777777" w:rsidTr="003801E6">
        <w:tc>
          <w:tcPr>
            <w:tcW w:w="1923" w:type="pct"/>
            <w:shd w:val="clear" w:color="auto" w:fill="auto"/>
          </w:tcPr>
          <w:p w14:paraId="2D61B302" w14:textId="72B11A48" w:rsidR="00222992" w:rsidRPr="00D353B4" w:rsidRDefault="00222992" w:rsidP="00222992">
            <w:pPr>
              <w:autoSpaceDE w:val="0"/>
              <w:autoSpaceDN w:val="0"/>
              <w:adjustRightInd w:val="0"/>
            </w:pPr>
            <w:r w:rsidRPr="00D353B4">
              <w:t xml:space="preserve">Rodzaj modułu </w:t>
            </w:r>
          </w:p>
        </w:tc>
        <w:tc>
          <w:tcPr>
            <w:tcW w:w="3077" w:type="pct"/>
            <w:shd w:val="clear" w:color="auto" w:fill="auto"/>
          </w:tcPr>
          <w:p w14:paraId="181D22B4" w14:textId="77777777" w:rsidR="00222992" w:rsidRPr="00D353B4" w:rsidRDefault="00222992" w:rsidP="00AD3881">
            <w:r w:rsidRPr="00D353B4">
              <w:t>obowiązkowy</w:t>
            </w:r>
          </w:p>
        </w:tc>
      </w:tr>
      <w:tr w:rsidR="00D353B4" w:rsidRPr="00D353B4" w14:paraId="5F01DC92" w14:textId="77777777" w:rsidTr="003801E6">
        <w:tc>
          <w:tcPr>
            <w:tcW w:w="1923" w:type="pct"/>
            <w:shd w:val="clear" w:color="auto" w:fill="auto"/>
          </w:tcPr>
          <w:p w14:paraId="2DAE6694" w14:textId="77777777" w:rsidR="00222992" w:rsidRPr="00D353B4" w:rsidRDefault="00222992" w:rsidP="00AD3881">
            <w:r w:rsidRPr="00D353B4">
              <w:t>Poziom studiów</w:t>
            </w:r>
          </w:p>
        </w:tc>
        <w:tc>
          <w:tcPr>
            <w:tcW w:w="3077" w:type="pct"/>
            <w:shd w:val="clear" w:color="auto" w:fill="auto"/>
          </w:tcPr>
          <w:p w14:paraId="16A1FA09" w14:textId="77777777" w:rsidR="00222992" w:rsidRPr="00D353B4" w:rsidRDefault="00222992" w:rsidP="00AD3881">
            <w:r w:rsidRPr="00D353B4">
              <w:t xml:space="preserve">studia pierwszego stopnia </w:t>
            </w:r>
          </w:p>
        </w:tc>
      </w:tr>
      <w:tr w:rsidR="00D353B4" w:rsidRPr="00D353B4" w14:paraId="50A19BEE" w14:textId="77777777" w:rsidTr="003801E6">
        <w:tc>
          <w:tcPr>
            <w:tcW w:w="1923" w:type="pct"/>
            <w:shd w:val="clear" w:color="auto" w:fill="auto"/>
          </w:tcPr>
          <w:p w14:paraId="3D467503" w14:textId="0F4A408F" w:rsidR="00222992" w:rsidRPr="00D353B4" w:rsidRDefault="00222992" w:rsidP="00222992">
            <w:r w:rsidRPr="00D353B4">
              <w:t>Forma studiów</w:t>
            </w:r>
          </w:p>
        </w:tc>
        <w:tc>
          <w:tcPr>
            <w:tcW w:w="3077" w:type="pct"/>
            <w:shd w:val="clear" w:color="auto" w:fill="auto"/>
          </w:tcPr>
          <w:p w14:paraId="5303B773" w14:textId="3E41BB16" w:rsidR="00222992" w:rsidRPr="00D353B4" w:rsidRDefault="00944DE1" w:rsidP="00AD3881">
            <w:r w:rsidRPr="00D353B4">
              <w:t>nie</w:t>
            </w:r>
            <w:r w:rsidR="00222992" w:rsidRPr="00D353B4">
              <w:t>stacjonarne</w:t>
            </w:r>
          </w:p>
        </w:tc>
      </w:tr>
      <w:tr w:rsidR="00D353B4" w:rsidRPr="00D353B4" w14:paraId="2E8DCD4E" w14:textId="77777777" w:rsidTr="003801E6">
        <w:tc>
          <w:tcPr>
            <w:tcW w:w="1923" w:type="pct"/>
            <w:shd w:val="clear" w:color="auto" w:fill="auto"/>
          </w:tcPr>
          <w:p w14:paraId="62E7DB8A" w14:textId="77777777" w:rsidR="00222992" w:rsidRPr="00D353B4" w:rsidRDefault="00222992" w:rsidP="00AD3881">
            <w:r w:rsidRPr="00D353B4">
              <w:t>Rok studiów dla kierunku</w:t>
            </w:r>
          </w:p>
        </w:tc>
        <w:tc>
          <w:tcPr>
            <w:tcW w:w="3077" w:type="pct"/>
            <w:shd w:val="clear" w:color="auto" w:fill="auto"/>
          </w:tcPr>
          <w:p w14:paraId="73DE346A" w14:textId="77777777" w:rsidR="00222992" w:rsidRPr="00D353B4" w:rsidRDefault="00222992" w:rsidP="00AD3881">
            <w:r w:rsidRPr="00D353B4">
              <w:t>II</w:t>
            </w:r>
          </w:p>
        </w:tc>
      </w:tr>
      <w:tr w:rsidR="00D353B4" w:rsidRPr="00D353B4" w14:paraId="62B448E3" w14:textId="77777777" w:rsidTr="003801E6">
        <w:tc>
          <w:tcPr>
            <w:tcW w:w="1923" w:type="pct"/>
            <w:shd w:val="clear" w:color="auto" w:fill="auto"/>
          </w:tcPr>
          <w:p w14:paraId="1109FA7D" w14:textId="77777777" w:rsidR="00222992" w:rsidRPr="00D353B4" w:rsidRDefault="00222992" w:rsidP="00AD3881">
            <w:r w:rsidRPr="00D353B4">
              <w:t>Semestr dla kierunku</w:t>
            </w:r>
          </w:p>
        </w:tc>
        <w:tc>
          <w:tcPr>
            <w:tcW w:w="3077" w:type="pct"/>
            <w:shd w:val="clear" w:color="auto" w:fill="auto"/>
          </w:tcPr>
          <w:p w14:paraId="46DB3605" w14:textId="77777777" w:rsidR="00222992" w:rsidRPr="00D353B4" w:rsidRDefault="00222992" w:rsidP="00AD3881">
            <w:r w:rsidRPr="00D353B4">
              <w:t>3</w:t>
            </w:r>
          </w:p>
        </w:tc>
      </w:tr>
      <w:tr w:rsidR="00D353B4" w:rsidRPr="00D353B4" w14:paraId="4535A085" w14:textId="77777777" w:rsidTr="003801E6">
        <w:tc>
          <w:tcPr>
            <w:tcW w:w="1923" w:type="pct"/>
            <w:shd w:val="clear" w:color="auto" w:fill="auto"/>
          </w:tcPr>
          <w:p w14:paraId="395D1BF5" w14:textId="30D26F0F" w:rsidR="00222992" w:rsidRPr="00D353B4" w:rsidRDefault="00222992" w:rsidP="00AD3881">
            <w:pPr>
              <w:autoSpaceDE w:val="0"/>
              <w:autoSpaceDN w:val="0"/>
              <w:adjustRightInd w:val="0"/>
            </w:pPr>
            <w:r w:rsidRPr="00D353B4">
              <w:t>Liczba punktów ECTS z podziałem na kontaktowe/</w:t>
            </w:r>
            <w:r w:rsidR="003801E6" w:rsidRPr="00D353B4">
              <w:t xml:space="preserve"> </w:t>
            </w:r>
            <w:r w:rsidRPr="00D353B4">
              <w:t>niekontaktowe</w:t>
            </w:r>
          </w:p>
        </w:tc>
        <w:tc>
          <w:tcPr>
            <w:tcW w:w="3077" w:type="pct"/>
            <w:shd w:val="clear" w:color="auto" w:fill="auto"/>
          </w:tcPr>
          <w:p w14:paraId="44066AA2" w14:textId="305AF22F" w:rsidR="00222992" w:rsidRPr="00D353B4" w:rsidRDefault="000D6E9A" w:rsidP="00AD3881">
            <w:r w:rsidRPr="00D353B4">
              <w:t>2 (0,8/1,2)</w:t>
            </w:r>
          </w:p>
        </w:tc>
      </w:tr>
      <w:tr w:rsidR="00D353B4" w:rsidRPr="00D353B4" w14:paraId="1B919B2E" w14:textId="77777777" w:rsidTr="003801E6">
        <w:tc>
          <w:tcPr>
            <w:tcW w:w="1923" w:type="pct"/>
            <w:shd w:val="clear" w:color="auto" w:fill="auto"/>
          </w:tcPr>
          <w:p w14:paraId="355BD5B9" w14:textId="77777777" w:rsidR="00222992" w:rsidRPr="00D353B4" w:rsidRDefault="00222992" w:rsidP="00AD3881">
            <w:pPr>
              <w:autoSpaceDE w:val="0"/>
              <w:autoSpaceDN w:val="0"/>
              <w:adjustRightInd w:val="0"/>
            </w:pPr>
            <w:r w:rsidRPr="00D353B4">
              <w:t>Tytuł naukowy/stopień naukowy, imię i nazwisko osoby odpowiedzialnej za moduł</w:t>
            </w:r>
          </w:p>
        </w:tc>
        <w:tc>
          <w:tcPr>
            <w:tcW w:w="3077" w:type="pct"/>
            <w:shd w:val="clear" w:color="auto" w:fill="auto"/>
          </w:tcPr>
          <w:p w14:paraId="1F22F805" w14:textId="77777777" w:rsidR="00222992" w:rsidRPr="00D353B4" w:rsidRDefault="00222992" w:rsidP="00AD3881">
            <w:r w:rsidRPr="00D353B4">
              <w:t>mgr Daniel Zagrodnik</w:t>
            </w:r>
          </w:p>
        </w:tc>
      </w:tr>
      <w:tr w:rsidR="00D353B4" w:rsidRPr="00D353B4" w14:paraId="45448E28" w14:textId="77777777" w:rsidTr="003801E6">
        <w:tc>
          <w:tcPr>
            <w:tcW w:w="1923" w:type="pct"/>
            <w:shd w:val="clear" w:color="auto" w:fill="auto"/>
          </w:tcPr>
          <w:p w14:paraId="2535FA95" w14:textId="2E9B5FEE" w:rsidR="00222992" w:rsidRPr="00D353B4" w:rsidRDefault="00222992" w:rsidP="00222992">
            <w:r w:rsidRPr="00D353B4">
              <w:t>Jednostka oferująca moduł</w:t>
            </w:r>
          </w:p>
        </w:tc>
        <w:tc>
          <w:tcPr>
            <w:tcW w:w="3077" w:type="pct"/>
            <w:shd w:val="clear" w:color="auto" w:fill="auto"/>
          </w:tcPr>
          <w:p w14:paraId="22DAF70E" w14:textId="77777777" w:rsidR="00222992" w:rsidRPr="00D353B4" w:rsidRDefault="00222992" w:rsidP="00AD3881">
            <w:r w:rsidRPr="00D353B4">
              <w:t>Centrum Nauczania Języków Obcych i Certyfikacji</w:t>
            </w:r>
          </w:p>
        </w:tc>
      </w:tr>
      <w:tr w:rsidR="00D353B4" w:rsidRPr="00D353B4" w14:paraId="1DE7A31B" w14:textId="77777777" w:rsidTr="003801E6">
        <w:tc>
          <w:tcPr>
            <w:tcW w:w="1923" w:type="pct"/>
            <w:shd w:val="clear" w:color="auto" w:fill="auto"/>
          </w:tcPr>
          <w:p w14:paraId="720E659A" w14:textId="77777777" w:rsidR="00222992" w:rsidRPr="00D353B4" w:rsidRDefault="00222992" w:rsidP="00AD3881">
            <w:r w:rsidRPr="00D353B4">
              <w:t>Cel modułu</w:t>
            </w:r>
          </w:p>
          <w:p w14:paraId="2D5CB351" w14:textId="77777777" w:rsidR="00222992" w:rsidRPr="00D353B4" w:rsidRDefault="00222992" w:rsidP="00AD3881"/>
        </w:tc>
        <w:tc>
          <w:tcPr>
            <w:tcW w:w="3077" w:type="pct"/>
            <w:shd w:val="clear" w:color="auto" w:fill="auto"/>
          </w:tcPr>
          <w:p w14:paraId="5857F354" w14:textId="77777777" w:rsidR="00222992" w:rsidRPr="00D353B4" w:rsidRDefault="00222992" w:rsidP="00AD3881">
            <w:r w:rsidRPr="00D353B4">
              <w:t>Nabycie kompetencji językowych w zakresie podstawowych zwrotów życia codziennego.</w:t>
            </w:r>
          </w:p>
          <w:p w14:paraId="411ED39A" w14:textId="77777777" w:rsidR="00222992" w:rsidRPr="00D353B4" w:rsidRDefault="00222992" w:rsidP="00AD3881">
            <w:r w:rsidRPr="00D353B4">
              <w:t>Rozwijanie umiejętności w miarę poprawnej komunikacji w środowisku zawodowym.</w:t>
            </w:r>
          </w:p>
          <w:p w14:paraId="56A89EF9" w14:textId="77777777" w:rsidR="00222992" w:rsidRPr="00D353B4" w:rsidRDefault="00222992" w:rsidP="00AD3881">
            <w:pPr>
              <w:autoSpaceDE w:val="0"/>
              <w:autoSpaceDN w:val="0"/>
              <w:adjustRightInd w:val="0"/>
            </w:pPr>
            <w:r w:rsidRPr="00D353B4">
              <w:t>Przekazanie wiedzy niezbędnej do stosowania podstawowych struktur gramatycznych.</w:t>
            </w:r>
          </w:p>
        </w:tc>
      </w:tr>
      <w:tr w:rsidR="00D353B4" w:rsidRPr="00D353B4" w14:paraId="0EE50FFB" w14:textId="77777777" w:rsidTr="003801E6">
        <w:trPr>
          <w:trHeight w:val="236"/>
        </w:trPr>
        <w:tc>
          <w:tcPr>
            <w:tcW w:w="1923" w:type="pct"/>
            <w:vMerge w:val="restart"/>
            <w:shd w:val="clear" w:color="auto" w:fill="auto"/>
          </w:tcPr>
          <w:p w14:paraId="5A6904D2" w14:textId="77777777" w:rsidR="00222992" w:rsidRPr="00D353B4" w:rsidRDefault="00222992" w:rsidP="00AD3881">
            <w:pPr>
              <w:jc w:val="both"/>
            </w:pPr>
            <w:r w:rsidRPr="00D353B4">
              <w:t xml:space="preserve">Efekty uczenia się dla modułu to opis zasobu wiedzy, umiejętności i kompetencji społecznych, które </w:t>
            </w:r>
            <w:r w:rsidRPr="00D353B4">
              <w:lastRenderedPageBreak/>
              <w:t>student osiągnie po zrealizowaniu zajęć.</w:t>
            </w:r>
          </w:p>
        </w:tc>
        <w:tc>
          <w:tcPr>
            <w:tcW w:w="3077" w:type="pct"/>
            <w:shd w:val="clear" w:color="auto" w:fill="auto"/>
          </w:tcPr>
          <w:p w14:paraId="09EAC71B" w14:textId="77777777" w:rsidR="00222992" w:rsidRPr="00D353B4" w:rsidRDefault="00222992" w:rsidP="00AD3881">
            <w:r w:rsidRPr="00D353B4">
              <w:lastRenderedPageBreak/>
              <w:t xml:space="preserve">Wiedza: </w:t>
            </w:r>
          </w:p>
        </w:tc>
      </w:tr>
      <w:tr w:rsidR="00D353B4" w:rsidRPr="00D353B4" w14:paraId="7182466F" w14:textId="77777777" w:rsidTr="003801E6">
        <w:trPr>
          <w:trHeight w:val="233"/>
        </w:trPr>
        <w:tc>
          <w:tcPr>
            <w:tcW w:w="1923" w:type="pct"/>
            <w:vMerge/>
            <w:shd w:val="clear" w:color="auto" w:fill="auto"/>
          </w:tcPr>
          <w:p w14:paraId="04A2DA5E" w14:textId="77777777" w:rsidR="00222992" w:rsidRPr="00D353B4" w:rsidRDefault="00222992" w:rsidP="00AD3881">
            <w:pPr>
              <w:rPr>
                <w:highlight w:val="yellow"/>
              </w:rPr>
            </w:pPr>
          </w:p>
        </w:tc>
        <w:tc>
          <w:tcPr>
            <w:tcW w:w="3077" w:type="pct"/>
            <w:shd w:val="clear" w:color="auto" w:fill="auto"/>
          </w:tcPr>
          <w:p w14:paraId="769FF4E1" w14:textId="77777777" w:rsidR="00222992" w:rsidRPr="00D353B4" w:rsidRDefault="00222992" w:rsidP="00AD3881">
            <w:r w:rsidRPr="00D353B4">
              <w:t>1.</w:t>
            </w:r>
          </w:p>
        </w:tc>
      </w:tr>
      <w:tr w:rsidR="00D353B4" w:rsidRPr="00D353B4" w14:paraId="46A544FC" w14:textId="77777777" w:rsidTr="003801E6">
        <w:trPr>
          <w:trHeight w:val="233"/>
        </w:trPr>
        <w:tc>
          <w:tcPr>
            <w:tcW w:w="1923" w:type="pct"/>
            <w:vMerge/>
            <w:shd w:val="clear" w:color="auto" w:fill="auto"/>
          </w:tcPr>
          <w:p w14:paraId="2DD50357" w14:textId="77777777" w:rsidR="00222992" w:rsidRPr="00D353B4" w:rsidRDefault="00222992" w:rsidP="00AD3881">
            <w:pPr>
              <w:rPr>
                <w:highlight w:val="yellow"/>
              </w:rPr>
            </w:pPr>
          </w:p>
        </w:tc>
        <w:tc>
          <w:tcPr>
            <w:tcW w:w="3077" w:type="pct"/>
            <w:shd w:val="clear" w:color="auto" w:fill="auto"/>
          </w:tcPr>
          <w:p w14:paraId="5FEDF38D" w14:textId="77777777" w:rsidR="00222992" w:rsidRPr="00D353B4" w:rsidRDefault="00222992" w:rsidP="00AD3881">
            <w:r w:rsidRPr="00D353B4">
              <w:t>2.</w:t>
            </w:r>
          </w:p>
        </w:tc>
      </w:tr>
      <w:tr w:rsidR="00D353B4" w:rsidRPr="00D353B4" w14:paraId="06D43DD3" w14:textId="77777777" w:rsidTr="003801E6">
        <w:trPr>
          <w:trHeight w:val="233"/>
        </w:trPr>
        <w:tc>
          <w:tcPr>
            <w:tcW w:w="1923" w:type="pct"/>
            <w:vMerge/>
            <w:shd w:val="clear" w:color="auto" w:fill="auto"/>
          </w:tcPr>
          <w:p w14:paraId="4D544C71" w14:textId="77777777" w:rsidR="00222992" w:rsidRPr="00D353B4" w:rsidRDefault="00222992" w:rsidP="00AD3881">
            <w:pPr>
              <w:rPr>
                <w:highlight w:val="yellow"/>
              </w:rPr>
            </w:pPr>
          </w:p>
        </w:tc>
        <w:tc>
          <w:tcPr>
            <w:tcW w:w="3077" w:type="pct"/>
            <w:shd w:val="clear" w:color="auto" w:fill="auto"/>
          </w:tcPr>
          <w:p w14:paraId="36055D2C" w14:textId="77777777" w:rsidR="00222992" w:rsidRPr="00D353B4" w:rsidRDefault="00222992" w:rsidP="00AD3881">
            <w:r w:rsidRPr="00D353B4">
              <w:t>Umiejętności:</w:t>
            </w:r>
          </w:p>
        </w:tc>
      </w:tr>
      <w:tr w:rsidR="00D353B4" w:rsidRPr="00D353B4" w14:paraId="2A1CC1D5" w14:textId="77777777" w:rsidTr="003801E6">
        <w:trPr>
          <w:trHeight w:val="233"/>
        </w:trPr>
        <w:tc>
          <w:tcPr>
            <w:tcW w:w="1923" w:type="pct"/>
            <w:vMerge/>
            <w:shd w:val="clear" w:color="auto" w:fill="auto"/>
          </w:tcPr>
          <w:p w14:paraId="17547D27" w14:textId="77777777" w:rsidR="00222992" w:rsidRPr="00D353B4" w:rsidRDefault="00222992" w:rsidP="00AD3881">
            <w:pPr>
              <w:rPr>
                <w:highlight w:val="yellow"/>
              </w:rPr>
            </w:pPr>
          </w:p>
        </w:tc>
        <w:tc>
          <w:tcPr>
            <w:tcW w:w="3077" w:type="pct"/>
            <w:shd w:val="clear" w:color="auto" w:fill="auto"/>
          </w:tcPr>
          <w:p w14:paraId="1F520F2C" w14:textId="77777777" w:rsidR="00222992" w:rsidRPr="00D353B4" w:rsidRDefault="00222992" w:rsidP="00AD3881">
            <w:r w:rsidRPr="00D353B4">
              <w:t>U1. Posiada umiejętność podstawowej komunikacji w prostych, rutynowych sytuacjach życia codziennego i środowisku zawodowym</w:t>
            </w:r>
          </w:p>
        </w:tc>
      </w:tr>
      <w:tr w:rsidR="00D353B4" w:rsidRPr="00D353B4" w14:paraId="35353D08" w14:textId="77777777" w:rsidTr="003801E6">
        <w:trPr>
          <w:trHeight w:val="233"/>
        </w:trPr>
        <w:tc>
          <w:tcPr>
            <w:tcW w:w="1923" w:type="pct"/>
            <w:vMerge/>
            <w:shd w:val="clear" w:color="auto" w:fill="auto"/>
          </w:tcPr>
          <w:p w14:paraId="2C44E0B9" w14:textId="77777777" w:rsidR="00222992" w:rsidRPr="00D353B4" w:rsidRDefault="00222992" w:rsidP="00AD3881">
            <w:pPr>
              <w:rPr>
                <w:highlight w:val="yellow"/>
              </w:rPr>
            </w:pPr>
          </w:p>
        </w:tc>
        <w:tc>
          <w:tcPr>
            <w:tcW w:w="3077" w:type="pct"/>
            <w:shd w:val="clear" w:color="auto" w:fill="auto"/>
          </w:tcPr>
          <w:p w14:paraId="696DD29A" w14:textId="77777777" w:rsidR="00222992" w:rsidRPr="00D353B4" w:rsidRDefault="00222992" w:rsidP="00AD3881">
            <w:r w:rsidRPr="00D353B4">
              <w:t>U2. Potrafi przedstawić wydarzenia posługując się prostymi zwrotami.</w:t>
            </w:r>
          </w:p>
        </w:tc>
      </w:tr>
      <w:tr w:rsidR="00D353B4" w:rsidRPr="00D353B4" w14:paraId="415548B8" w14:textId="77777777" w:rsidTr="003801E6">
        <w:trPr>
          <w:trHeight w:val="233"/>
        </w:trPr>
        <w:tc>
          <w:tcPr>
            <w:tcW w:w="1923" w:type="pct"/>
            <w:vMerge/>
            <w:shd w:val="clear" w:color="auto" w:fill="auto"/>
          </w:tcPr>
          <w:p w14:paraId="567322A3" w14:textId="77777777" w:rsidR="00222992" w:rsidRPr="00D353B4" w:rsidRDefault="00222992" w:rsidP="00AD3881">
            <w:pPr>
              <w:rPr>
                <w:highlight w:val="yellow"/>
              </w:rPr>
            </w:pPr>
          </w:p>
        </w:tc>
        <w:tc>
          <w:tcPr>
            <w:tcW w:w="3077" w:type="pct"/>
            <w:shd w:val="clear" w:color="auto" w:fill="auto"/>
          </w:tcPr>
          <w:p w14:paraId="1A04B30A" w14:textId="77777777" w:rsidR="00222992" w:rsidRPr="00D353B4" w:rsidRDefault="00222992" w:rsidP="00AD3881">
            <w:r w:rsidRPr="00D353B4">
              <w:t>U3. Posiada umiejętność czytania ze zrozumieniem prostych tekstów obcojęzycznych z zakresu reprezentowanej dziedziny naukowej.</w:t>
            </w:r>
          </w:p>
        </w:tc>
      </w:tr>
      <w:tr w:rsidR="00D353B4" w:rsidRPr="00D353B4" w14:paraId="6A7255AF" w14:textId="77777777" w:rsidTr="003801E6">
        <w:trPr>
          <w:trHeight w:val="233"/>
        </w:trPr>
        <w:tc>
          <w:tcPr>
            <w:tcW w:w="1923" w:type="pct"/>
            <w:vMerge/>
            <w:shd w:val="clear" w:color="auto" w:fill="auto"/>
          </w:tcPr>
          <w:p w14:paraId="7FD39C9F" w14:textId="77777777" w:rsidR="00222992" w:rsidRPr="00D353B4" w:rsidRDefault="00222992" w:rsidP="00AD3881">
            <w:pPr>
              <w:rPr>
                <w:highlight w:val="yellow"/>
              </w:rPr>
            </w:pPr>
          </w:p>
        </w:tc>
        <w:tc>
          <w:tcPr>
            <w:tcW w:w="3077" w:type="pct"/>
            <w:shd w:val="clear" w:color="auto" w:fill="auto"/>
          </w:tcPr>
          <w:p w14:paraId="742C8189" w14:textId="77777777" w:rsidR="00222992" w:rsidRPr="00D353B4" w:rsidRDefault="00222992" w:rsidP="00AD3881">
            <w:r w:rsidRPr="00D353B4">
              <w:t>U4. Potrafi konstruować krótkie notatki i wiadomości dotyczące spraw prywatnych i służbowych.</w:t>
            </w:r>
          </w:p>
        </w:tc>
      </w:tr>
      <w:tr w:rsidR="00D353B4" w:rsidRPr="00D353B4" w14:paraId="7BFD3CFD" w14:textId="77777777" w:rsidTr="003801E6">
        <w:trPr>
          <w:trHeight w:val="233"/>
        </w:trPr>
        <w:tc>
          <w:tcPr>
            <w:tcW w:w="1923" w:type="pct"/>
            <w:vMerge/>
            <w:shd w:val="clear" w:color="auto" w:fill="auto"/>
          </w:tcPr>
          <w:p w14:paraId="3F4E1096" w14:textId="77777777" w:rsidR="00222992" w:rsidRPr="00D353B4" w:rsidRDefault="00222992" w:rsidP="00AD3881">
            <w:pPr>
              <w:rPr>
                <w:highlight w:val="yellow"/>
              </w:rPr>
            </w:pPr>
          </w:p>
        </w:tc>
        <w:tc>
          <w:tcPr>
            <w:tcW w:w="3077" w:type="pct"/>
            <w:shd w:val="clear" w:color="auto" w:fill="auto"/>
          </w:tcPr>
          <w:p w14:paraId="30DF278E" w14:textId="77777777" w:rsidR="00222992" w:rsidRPr="00D353B4" w:rsidRDefault="00222992" w:rsidP="00AD3881">
            <w:r w:rsidRPr="00D353B4">
              <w:t>Kompetencje społeczne:</w:t>
            </w:r>
          </w:p>
        </w:tc>
      </w:tr>
      <w:tr w:rsidR="00D353B4" w:rsidRPr="00D353B4" w14:paraId="184357F6" w14:textId="77777777" w:rsidTr="003801E6">
        <w:trPr>
          <w:trHeight w:val="233"/>
        </w:trPr>
        <w:tc>
          <w:tcPr>
            <w:tcW w:w="1923" w:type="pct"/>
            <w:vMerge/>
            <w:shd w:val="clear" w:color="auto" w:fill="auto"/>
          </w:tcPr>
          <w:p w14:paraId="3D199DE9" w14:textId="77777777" w:rsidR="00222992" w:rsidRPr="00D353B4" w:rsidRDefault="00222992" w:rsidP="00AD3881">
            <w:pPr>
              <w:rPr>
                <w:highlight w:val="yellow"/>
              </w:rPr>
            </w:pPr>
          </w:p>
        </w:tc>
        <w:tc>
          <w:tcPr>
            <w:tcW w:w="3077" w:type="pct"/>
            <w:shd w:val="clear" w:color="auto" w:fill="auto"/>
          </w:tcPr>
          <w:p w14:paraId="1ACBD1FB" w14:textId="79FB04DB" w:rsidR="00222992" w:rsidRPr="00D353B4" w:rsidRDefault="00222992" w:rsidP="00AD3881">
            <w:r w:rsidRPr="00D353B4">
              <w:t xml:space="preserve">K1. </w:t>
            </w:r>
            <w:r w:rsidR="00FB5CEE" w:rsidRPr="00D353B4">
              <w:t>Jest gotów do krytycznej oceny posiadanych praktycznych umiejętności językowych</w:t>
            </w:r>
            <w:r w:rsidRPr="00D353B4">
              <w:t>.</w:t>
            </w:r>
          </w:p>
        </w:tc>
      </w:tr>
      <w:tr w:rsidR="00D353B4" w:rsidRPr="00D353B4" w14:paraId="677C5B26" w14:textId="77777777" w:rsidTr="003801E6">
        <w:trPr>
          <w:trHeight w:val="718"/>
        </w:trPr>
        <w:tc>
          <w:tcPr>
            <w:tcW w:w="1923" w:type="pct"/>
            <w:shd w:val="clear" w:color="auto" w:fill="auto"/>
          </w:tcPr>
          <w:p w14:paraId="6A9240AC" w14:textId="77777777" w:rsidR="00222992" w:rsidRPr="00D353B4" w:rsidRDefault="00222992" w:rsidP="00AD3881">
            <w:pPr>
              <w:jc w:val="both"/>
            </w:pPr>
            <w:r w:rsidRPr="00D353B4">
              <w:t>Odniesienie modułowych efektów uczenia się do kierunkowych efektów uczenia się</w:t>
            </w:r>
          </w:p>
        </w:tc>
        <w:tc>
          <w:tcPr>
            <w:tcW w:w="3077" w:type="pct"/>
            <w:shd w:val="clear" w:color="auto" w:fill="auto"/>
          </w:tcPr>
          <w:p w14:paraId="07C7EB31" w14:textId="77777777" w:rsidR="00222992" w:rsidRPr="00D353B4" w:rsidRDefault="00222992" w:rsidP="00AD3881">
            <w:r w:rsidRPr="00D353B4">
              <w:t>U1 – TR_U011</w:t>
            </w:r>
          </w:p>
          <w:p w14:paraId="1B966F13" w14:textId="77777777" w:rsidR="00222992" w:rsidRPr="00D353B4" w:rsidRDefault="00222992" w:rsidP="00AD3881">
            <w:r w:rsidRPr="00D353B4">
              <w:t>U2 – TR_U011</w:t>
            </w:r>
          </w:p>
          <w:p w14:paraId="752FEF2F" w14:textId="77777777" w:rsidR="00222992" w:rsidRPr="00D353B4" w:rsidRDefault="00222992" w:rsidP="00AD3881">
            <w:r w:rsidRPr="00D353B4">
              <w:t>U3 – TR_U011</w:t>
            </w:r>
          </w:p>
          <w:p w14:paraId="4AF7E29F" w14:textId="77777777" w:rsidR="00222992" w:rsidRPr="00D353B4" w:rsidRDefault="00222992" w:rsidP="00AD3881">
            <w:r w:rsidRPr="00D353B4">
              <w:t>U4 - TR_U011</w:t>
            </w:r>
          </w:p>
          <w:p w14:paraId="22BDD40A" w14:textId="77777777" w:rsidR="00222992" w:rsidRPr="00D353B4" w:rsidRDefault="00222992" w:rsidP="00AD3881">
            <w:r w:rsidRPr="00D353B4">
              <w:t>K1 – TR_K01</w:t>
            </w:r>
          </w:p>
        </w:tc>
      </w:tr>
      <w:tr w:rsidR="00D353B4" w:rsidRPr="00D353B4" w14:paraId="551EE0AD" w14:textId="77777777" w:rsidTr="003801E6">
        <w:tc>
          <w:tcPr>
            <w:tcW w:w="1923" w:type="pct"/>
            <w:shd w:val="clear" w:color="auto" w:fill="auto"/>
          </w:tcPr>
          <w:p w14:paraId="28C1A0A4" w14:textId="77777777" w:rsidR="00222992" w:rsidRPr="00D353B4" w:rsidRDefault="00222992" w:rsidP="00AD3881">
            <w:r w:rsidRPr="00D353B4">
              <w:t>Odniesienie modułowych efektów uczenia się do efektów inżynierskich (jeżeli dotyczy)</w:t>
            </w:r>
          </w:p>
        </w:tc>
        <w:tc>
          <w:tcPr>
            <w:tcW w:w="3077" w:type="pct"/>
            <w:shd w:val="clear" w:color="auto" w:fill="auto"/>
          </w:tcPr>
          <w:p w14:paraId="273C7345" w14:textId="77777777" w:rsidR="00222992" w:rsidRPr="00D353B4" w:rsidRDefault="00222992" w:rsidP="00AD3881">
            <w:pPr>
              <w:jc w:val="both"/>
            </w:pPr>
            <w:r w:rsidRPr="00D353B4">
              <w:t>Nie dotyczy</w:t>
            </w:r>
          </w:p>
        </w:tc>
      </w:tr>
      <w:tr w:rsidR="00D353B4" w:rsidRPr="00D353B4" w14:paraId="67443446" w14:textId="77777777" w:rsidTr="003801E6">
        <w:tc>
          <w:tcPr>
            <w:tcW w:w="1923" w:type="pct"/>
            <w:shd w:val="clear" w:color="auto" w:fill="auto"/>
          </w:tcPr>
          <w:p w14:paraId="1C9E390C" w14:textId="77777777" w:rsidR="00222992" w:rsidRPr="00D353B4" w:rsidRDefault="00222992" w:rsidP="00AD3881">
            <w:r w:rsidRPr="00D353B4">
              <w:t xml:space="preserve">Wymagania wstępne i dodatkowe </w:t>
            </w:r>
          </w:p>
        </w:tc>
        <w:tc>
          <w:tcPr>
            <w:tcW w:w="3077" w:type="pct"/>
            <w:shd w:val="clear" w:color="auto" w:fill="auto"/>
          </w:tcPr>
          <w:p w14:paraId="7CFF3FEC" w14:textId="77777777" w:rsidR="00222992" w:rsidRPr="00D353B4" w:rsidRDefault="00222992" w:rsidP="00AD3881">
            <w:pPr>
              <w:jc w:val="both"/>
            </w:pPr>
            <w:r w:rsidRPr="00D353B4">
              <w:t>Nie jest wymagana znajomość języka obcego.</w:t>
            </w:r>
          </w:p>
        </w:tc>
      </w:tr>
      <w:tr w:rsidR="00D353B4" w:rsidRPr="00D353B4" w14:paraId="1B03811F" w14:textId="77777777" w:rsidTr="003801E6">
        <w:tc>
          <w:tcPr>
            <w:tcW w:w="1923" w:type="pct"/>
            <w:shd w:val="clear" w:color="auto" w:fill="auto"/>
          </w:tcPr>
          <w:p w14:paraId="3E963EDE" w14:textId="77777777" w:rsidR="00222992" w:rsidRPr="00D353B4" w:rsidRDefault="00222992" w:rsidP="00AD3881">
            <w:r w:rsidRPr="00D353B4">
              <w:t xml:space="preserve">Treści programowe modułu </w:t>
            </w:r>
          </w:p>
          <w:p w14:paraId="24F69188" w14:textId="77777777" w:rsidR="00222992" w:rsidRPr="00D353B4" w:rsidRDefault="00222992" w:rsidP="00AD3881"/>
        </w:tc>
        <w:tc>
          <w:tcPr>
            <w:tcW w:w="3077" w:type="pct"/>
            <w:shd w:val="clear" w:color="auto" w:fill="auto"/>
          </w:tcPr>
          <w:p w14:paraId="2239E1CE" w14:textId="77777777" w:rsidR="00222992" w:rsidRPr="00D353B4" w:rsidRDefault="00222992" w:rsidP="00AD3881">
            <w:r w:rsidRPr="00D353B4">
              <w:t>Prowadzone w ramach modułu zajęcia przygotowane są w oparciu o podręcznik do nauki języka obcego na poziomie początkującym oraz materiałów do nauczania prostych zwrotów specjalistycznych związanych z kierunkiem studiów. Obejmują podstawowe słownictwo ogólne w zakresie autoprezentacji, zainteresowań, życia w społeczeństwie oraz pracy zawodowej.</w:t>
            </w:r>
          </w:p>
          <w:p w14:paraId="219855AF" w14:textId="77777777" w:rsidR="00222992" w:rsidRPr="00D353B4" w:rsidRDefault="00222992" w:rsidP="00AD3881">
            <w:r w:rsidRPr="00D353B4">
              <w:t xml:space="preserve">W czasie ćwiczeń zostanie wprowadzone proste słownictwo specjalistyczne z reprezentowanej dziedziny naukowej, studenci zostaną przygotowani do czytania ze zrozumieniem nieskomplikowanych tekstów literatury fachowej i samodzielnej pracy z tekstem źródłowym. </w:t>
            </w:r>
          </w:p>
          <w:p w14:paraId="6C1BD6BD" w14:textId="77777777" w:rsidR="00222992" w:rsidRPr="00D353B4" w:rsidRDefault="00222992" w:rsidP="00AD3881">
            <w:r w:rsidRPr="00D353B4">
              <w:t>Moduł obejmuje również ćwiczenie podstawowych struktur gramatycznych i leksykalnych celem osiągnięcia przez studenta w miarę poprawnej komunikacji.</w:t>
            </w:r>
          </w:p>
          <w:p w14:paraId="3363E98C" w14:textId="13FB5A9C" w:rsidR="00222992" w:rsidRPr="00D353B4" w:rsidRDefault="00222992" w:rsidP="00AD3881">
            <w:r w:rsidRPr="00D353B4">
              <w:t>Moduł ma również za zadanie zapoznanie studenta z kulturą danego obszaru językowego.</w:t>
            </w:r>
          </w:p>
        </w:tc>
      </w:tr>
      <w:tr w:rsidR="00D353B4" w:rsidRPr="00D353B4" w14:paraId="4D160A32" w14:textId="77777777" w:rsidTr="003801E6">
        <w:tc>
          <w:tcPr>
            <w:tcW w:w="1923" w:type="pct"/>
            <w:shd w:val="clear" w:color="auto" w:fill="auto"/>
          </w:tcPr>
          <w:p w14:paraId="707D43E5" w14:textId="77777777" w:rsidR="00222992" w:rsidRPr="00D353B4" w:rsidRDefault="00222992" w:rsidP="00AD3881">
            <w:r w:rsidRPr="00D353B4">
              <w:t>Wykaz literatury podstawowej i uzupełniającej</w:t>
            </w:r>
          </w:p>
        </w:tc>
        <w:tc>
          <w:tcPr>
            <w:tcW w:w="3077" w:type="pct"/>
            <w:shd w:val="clear" w:color="auto" w:fill="auto"/>
          </w:tcPr>
          <w:p w14:paraId="10A2ACE5" w14:textId="77777777" w:rsidR="00222992" w:rsidRPr="00D353B4" w:rsidRDefault="00222992" w:rsidP="00AD3881">
            <w:r w:rsidRPr="00D353B4">
              <w:t xml:space="preserve">Literatura podstawowa: </w:t>
            </w:r>
          </w:p>
          <w:p w14:paraId="4BCF74AE" w14:textId="77777777" w:rsidR="00222992" w:rsidRPr="00D353B4" w:rsidRDefault="00222992" w:rsidP="00AD3881">
            <w:r w:rsidRPr="00D353B4">
              <w:t>1. Wiatr-Kmieciak M., Wujec S., Вот и мы 1, Warszawa 2008. - Podręcznik oraz zeszyt ćwiczeń.</w:t>
            </w:r>
          </w:p>
          <w:p w14:paraId="70BC067C" w14:textId="77777777" w:rsidR="00222992" w:rsidRPr="00D353B4" w:rsidRDefault="00222992" w:rsidP="00AD3881">
            <w:r w:rsidRPr="00D353B4">
              <w:t>Literatura uzupełniająca:</w:t>
            </w:r>
          </w:p>
          <w:p w14:paraId="7851A3A0" w14:textId="77777777" w:rsidR="00222992" w:rsidRPr="00D353B4" w:rsidRDefault="00222992" w:rsidP="00AD3881">
            <w:r w:rsidRPr="00D353B4">
              <w:t>1. Махнач А., Из первых уст. Русский язык для базового уровня, Warszawa 2021. - wybrane tematy</w:t>
            </w:r>
          </w:p>
          <w:p w14:paraId="6EFF3692" w14:textId="77777777" w:rsidR="00222992" w:rsidRPr="00D353B4" w:rsidRDefault="00222992" w:rsidP="00AD3881">
            <w:r w:rsidRPr="00D353B4">
              <w:t>2. Woźniak T., Ilustrowany słownik rosyjsko-polski, Ożarów Mazowiecki 2017.</w:t>
            </w:r>
            <w:r w:rsidRPr="00D353B4">
              <w:br/>
              <w:t>3. Михалкина Е., Пузанова Ю, Пузанова Е., Иллюстрированный атлас Мир туриста, Москва 2003.</w:t>
            </w:r>
          </w:p>
          <w:p w14:paraId="7C8D201E" w14:textId="5EA39A73" w:rsidR="00222992" w:rsidRPr="00D353B4" w:rsidRDefault="00222992" w:rsidP="001448EC">
            <w:r w:rsidRPr="00D353B4">
              <w:t>4. Tematyczne filmy oraz prezentacje multimedialne.</w:t>
            </w:r>
          </w:p>
        </w:tc>
      </w:tr>
      <w:tr w:rsidR="00D353B4" w:rsidRPr="00D353B4" w14:paraId="1CDC70FA" w14:textId="77777777" w:rsidTr="003801E6">
        <w:tc>
          <w:tcPr>
            <w:tcW w:w="1923" w:type="pct"/>
            <w:shd w:val="clear" w:color="auto" w:fill="auto"/>
          </w:tcPr>
          <w:p w14:paraId="6191FE33" w14:textId="77777777" w:rsidR="00222992" w:rsidRPr="00D353B4" w:rsidRDefault="00222992" w:rsidP="00AD3881">
            <w:r w:rsidRPr="00D353B4">
              <w:t>Planowane formy/działania/metody dydaktyczne</w:t>
            </w:r>
          </w:p>
        </w:tc>
        <w:tc>
          <w:tcPr>
            <w:tcW w:w="3077" w:type="pct"/>
            <w:shd w:val="clear" w:color="auto" w:fill="auto"/>
          </w:tcPr>
          <w:p w14:paraId="38D1C2CB" w14:textId="77777777" w:rsidR="00222992" w:rsidRPr="00D353B4" w:rsidRDefault="00222992" w:rsidP="00AD3881">
            <w:r w:rsidRPr="00D353B4">
              <w:t>wykład, dyskusja, prezentacja, konwersacja,</w:t>
            </w:r>
          </w:p>
          <w:p w14:paraId="622ABE89" w14:textId="77777777" w:rsidR="00222992" w:rsidRPr="00D353B4" w:rsidRDefault="00222992" w:rsidP="00AD3881">
            <w:r w:rsidRPr="00D353B4">
              <w:lastRenderedPageBreak/>
              <w:t>metoda gramatyczno-tłumaczeniowa (teksty specjalistyczne), metoda komunikacyjna i bezpośrednia ze szczególnym uwzględnieniem umiejętności komunikowania się.</w:t>
            </w:r>
          </w:p>
        </w:tc>
      </w:tr>
      <w:tr w:rsidR="00D353B4" w:rsidRPr="00D353B4" w14:paraId="0D94B37B" w14:textId="77777777" w:rsidTr="003801E6">
        <w:tc>
          <w:tcPr>
            <w:tcW w:w="1923" w:type="pct"/>
            <w:shd w:val="clear" w:color="auto" w:fill="auto"/>
          </w:tcPr>
          <w:p w14:paraId="4FE6ED2D" w14:textId="77777777" w:rsidR="00222992" w:rsidRPr="00D353B4" w:rsidRDefault="00222992" w:rsidP="00AD3881">
            <w:r w:rsidRPr="00D353B4">
              <w:lastRenderedPageBreak/>
              <w:t>Sposoby weryfikacji oraz formy dokumentowania osiągniętych efektów uczenia się</w:t>
            </w:r>
          </w:p>
        </w:tc>
        <w:tc>
          <w:tcPr>
            <w:tcW w:w="3077" w:type="pct"/>
            <w:shd w:val="clear" w:color="auto" w:fill="auto"/>
          </w:tcPr>
          <w:p w14:paraId="6925C6B0" w14:textId="77777777" w:rsidR="00222992" w:rsidRPr="00D353B4" w:rsidRDefault="00222992" w:rsidP="00AD3881">
            <w:pPr>
              <w:jc w:val="both"/>
            </w:pPr>
            <w:r w:rsidRPr="00D353B4">
              <w:t xml:space="preserve">U1 -ocena wypowiedzi ustnych na zajęciach </w:t>
            </w:r>
          </w:p>
          <w:p w14:paraId="69444AFE" w14:textId="77777777" w:rsidR="00222992" w:rsidRPr="00D353B4" w:rsidRDefault="00222992" w:rsidP="00AD3881">
            <w:pPr>
              <w:jc w:val="both"/>
            </w:pPr>
            <w:r w:rsidRPr="00D353B4">
              <w:t xml:space="preserve">U2 -ocena wypowiedzi ustnych na zajęciach </w:t>
            </w:r>
          </w:p>
          <w:p w14:paraId="7BFDD22E" w14:textId="77777777" w:rsidR="00222992" w:rsidRPr="00D353B4" w:rsidRDefault="00222992" w:rsidP="00AD3881">
            <w:pPr>
              <w:jc w:val="both"/>
            </w:pPr>
            <w:r w:rsidRPr="00D353B4">
              <w:t xml:space="preserve">U3-sprawdzian pisemny znajomości i umiejętności stosowania słownictwa specjalistycznego </w:t>
            </w:r>
          </w:p>
          <w:p w14:paraId="53751BBB" w14:textId="2CCFC314" w:rsidR="00222992" w:rsidRPr="00D353B4" w:rsidRDefault="00222992" w:rsidP="00AD3881">
            <w:pPr>
              <w:jc w:val="both"/>
            </w:pPr>
            <w:r w:rsidRPr="00D353B4">
              <w:t>U4 –</w:t>
            </w:r>
            <w:r w:rsidR="003801E6" w:rsidRPr="00D353B4">
              <w:t xml:space="preserve"> </w:t>
            </w:r>
            <w:r w:rsidRPr="00D353B4">
              <w:t>ocena prac domowych w formie wypowiedzi pisemnych</w:t>
            </w:r>
          </w:p>
          <w:p w14:paraId="4EB5B9DD" w14:textId="77777777" w:rsidR="00222992" w:rsidRPr="00D353B4" w:rsidRDefault="00222992" w:rsidP="00AD3881">
            <w:pPr>
              <w:jc w:val="both"/>
            </w:pPr>
            <w:r w:rsidRPr="00D353B4">
              <w:t xml:space="preserve">K1-ocena przygotowania do zajęć i aktywności na ćwiczeniach </w:t>
            </w:r>
          </w:p>
          <w:p w14:paraId="2CA82076" w14:textId="77777777" w:rsidR="00222992" w:rsidRPr="00D353B4" w:rsidRDefault="00222992" w:rsidP="00AD3881">
            <w:pPr>
              <w:jc w:val="both"/>
            </w:pPr>
            <w:r w:rsidRPr="00D353B4">
              <w:t>Formy dokumentowania osiągniętych efektów kształcenia:</w:t>
            </w:r>
          </w:p>
          <w:p w14:paraId="48F22C27" w14:textId="77777777" w:rsidR="00222992" w:rsidRPr="00D353B4" w:rsidRDefault="00222992" w:rsidP="00AD3881">
            <w:pPr>
              <w:jc w:val="both"/>
            </w:pPr>
            <w:r w:rsidRPr="00D353B4">
              <w:t xml:space="preserve">Śródsemestralne sprawdziany pisemne przechowywane 1 rok, dzienniczek lektora przechowywany 5 lat                                                                                         </w:t>
            </w:r>
            <w:r w:rsidRPr="00D353B4">
              <w:rPr>
                <w:rFonts w:eastAsia="Calibri"/>
                <w:lang w:eastAsia="en-US"/>
              </w:rPr>
              <w:t>Kryteria ocen dostępne w CNJOiC</w:t>
            </w:r>
          </w:p>
        </w:tc>
      </w:tr>
      <w:tr w:rsidR="00D353B4" w:rsidRPr="00D353B4" w14:paraId="3E4BCA5C" w14:textId="77777777" w:rsidTr="003801E6">
        <w:tc>
          <w:tcPr>
            <w:tcW w:w="1923" w:type="pct"/>
            <w:shd w:val="clear" w:color="auto" w:fill="auto"/>
          </w:tcPr>
          <w:p w14:paraId="1CB62AF6" w14:textId="77777777" w:rsidR="00222992" w:rsidRPr="00D353B4" w:rsidRDefault="00222992" w:rsidP="00AD3881">
            <w:r w:rsidRPr="00D353B4">
              <w:t>Elementy i wagi mające wpływ na ocenę końcową</w:t>
            </w:r>
          </w:p>
          <w:p w14:paraId="139AD877" w14:textId="77777777" w:rsidR="00222992" w:rsidRPr="00D353B4" w:rsidRDefault="00222992" w:rsidP="00AD3881"/>
          <w:p w14:paraId="366F1071" w14:textId="77777777" w:rsidR="00222992" w:rsidRPr="00D353B4" w:rsidRDefault="00222992" w:rsidP="00AD3881"/>
        </w:tc>
        <w:tc>
          <w:tcPr>
            <w:tcW w:w="3077" w:type="pct"/>
            <w:shd w:val="clear" w:color="auto" w:fill="auto"/>
          </w:tcPr>
          <w:p w14:paraId="5DD69644" w14:textId="77777777" w:rsidR="00222992" w:rsidRPr="00D353B4" w:rsidRDefault="00222992"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0C4F9908" w14:textId="77777777" w:rsidR="00222992" w:rsidRPr="00D353B4" w:rsidRDefault="00222992" w:rsidP="00AD3881">
            <w:pPr>
              <w:spacing w:line="252" w:lineRule="auto"/>
              <w:rPr>
                <w:rFonts w:eastAsiaTheme="minorHAnsi"/>
                <w:lang w:eastAsia="en-US"/>
              </w:rPr>
            </w:pPr>
            <w:r w:rsidRPr="00D353B4">
              <w:rPr>
                <w:rFonts w:eastAsiaTheme="minorHAnsi"/>
                <w:lang w:eastAsia="en-US"/>
              </w:rPr>
              <w:t>- sprawdziany pisemne – 50%</w:t>
            </w:r>
          </w:p>
          <w:p w14:paraId="64AE71B7"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ustne – 25%</w:t>
            </w:r>
          </w:p>
          <w:p w14:paraId="134D60F6" w14:textId="77777777" w:rsidR="00222992" w:rsidRPr="00D353B4" w:rsidRDefault="00222992" w:rsidP="00AD3881">
            <w:pPr>
              <w:spacing w:line="252" w:lineRule="auto"/>
              <w:rPr>
                <w:rFonts w:eastAsiaTheme="minorHAnsi"/>
                <w:lang w:eastAsia="en-US"/>
              </w:rPr>
            </w:pPr>
            <w:r w:rsidRPr="00D353B4">
              <w:rPr>
                <w:rFonts w:eastAsiaTheme="minorHAnsi"/>
                <w:lang w:eastAsia="en-US"/>
              </w:rPr>
              <w:t>- wypowiedzi pisemne – 25%</w:t>
            </w:r>
          </w:p>
          <w:p w14:paraId="1A8D6AED" w14:textId="77777777" w:rsidR="00222992" w:rsidRPr="00D353B4" w:rsidRDefault="00222992" w:rsidP="00AD3881">
            <w:pPr>
              <w:jc w:val="both"/>
            </w:pPr>
            <w:r w:rsidRPr="00D353B4">
              <w:rPr>
                <w:rFonts w:eastAsiaTheme="minorHAnsi"/>
                <w:lang w:eastAsia="en-US"/>
              </w:rPr>
              <w:t xml:space="preserve">Student może uzyskać ocenę wyższą o pół stopnia, jeżeli wykazał się 100% frekwencją oraz wielokrotną aktywnością w czasie zajęć. </w:t>
            </w:r>
          </w:p>
        </w:tc>
      </w:tr>
      <w:tr w:rsidR="00D353B4" w:rsidRPr="00D353B4" w14:paraId="6F3AB3E0" w14:textId="77777777" w:rsidTr="003801E6">
        <w:trPr>
          <w:trHeight w:val="699"/>
        </w:trPr>
        <w:tc>
          <w:tcPr>
            <w:tcW w:w="1923" w:type="pct"/>
            <w:shd w:val="clear" w:color="auto" w:fill="auto"/>
          </w:tcPr>
          <w:p w14:paraId="7C9EF11A" w14:textId="77777777" w:rsidR="000D6E9A" w:rsidRPr="00D353B4" w:rsidRDefault="000D6E9A" w:rsidP="000D6E9A">
            <w:pPr>
              <w:jc w:val="both"/>
            </w:pPr>
            <w:r w:rsidRPr="00D353B4">
              <w:t>Bilans punktów ECTS</w:t>
            </w:r>
          </w:p>
        </w:tc>
        <w:tc>
          <w:tcPr>
            <w:tcW w:w="3077" w:type="pct"/>
            <w:shd w:val="clear" w:color="auto" w:fill="auto"/>
          </w:tcPr>
          <w:p w14:paraId="0FED23E4" w14:textId="77777777" w:rsidR="000D6E9A" w:rsidRPr="00D353B4" w:rsidRDefault="000D6E9A" w:rsidP="000D6E9A">
            <w:r w:rsidRPr="00D353B4">
              <w:t>KONTAKTOWE:</w:t>
            </w:r>
          </w:p>
          <w:p w14:paraId="1786A50B" w14:textId="77777777" w:rsidR="000D6E9A" w:rsidRPr="00D353B4" w:rsidRDefault="000D6E9A" w:rsidP="000D6E9A">
            <w:r w:rsidRPr="00D353B4">
              <w:t>Udział w ćwiczeniach: 20 godz.</w:t>
            </w:r>
          </w:p>
          <w:p w14:paraId="237647DA" w14:textId="77777777" w:rsidR="000D6E9A" w:rsidRPr="00D353B4" w:rsidRDefault="000D6E9A" w:rsidP="000D6E9A">
            <w:pPr>
              <w:rPr>
                <w:u w:val="single"/>
              </w:rPr>
            </w:pPr>
            <w:r w:rsidRPr="00D353B4">
              <w:rPr>
                <w:u w:val="single"/>
              </w:rPr>
              <w:t>RAZEM KONTAKTOWE:     20 godz. / 0,8 ECTS</w:t>
            </w:r>
          </w:p>
          <w:p w14:paraId="0BAF3A29" w14:textId="77777777" w:rsidR="000D6E9A" w:rsidRPr="00D353B4" w:rsidRDefault="000D6E9A" w:rsidP="000D6E9A"/>
          <w:p w14:paraId="5C56E0B4" w14:textId="77777777" w:rsidR="000D6E9A" w:rsidRPr="00D353B4" w:rsidRDefault="000D6E9A" w:rsidP="000D6E9A">
            <w:r w:rsidRPr="00D353B4">
              <w:t>NIEKONTAKTOWE:</w:t>
            </w:r>
          </w:p>
          <w:p w14:paraId="0BF740DF" w14:textId="77777777" w:rsidR="000D6E9A" w:rsidRPr="00D353B4" w:rsidRDefault="000D6E9A" w:rsidP="000D6E9A">
            <w:r w:rsidRPr="00D353B4">
              <w:t>Przygotowanie do zajęć: 15 godz.</w:t>
            </w:r>
          </w:p>
          <w:p w14:paraId="27805892" w14:textId="77777777" w:rsidR="000D6E9A" w:rsidRPr="00D353B4" w:rsidRDefault="000D6E9A" w:rsidP="000D6E9A">
            <w:r w:rsidRPr="00D353B4">
              <w:t>Przygotowanie do sprawdzianów: 15 godz.</w:t>
            </w:r>
          </w:p>
          <w:p w14:paraId="01D29D4E" w14:textId="77777777" w:rsidR="000D6E9A" w:rsidRPr="00D353B4" w:rsidRDefault="000D6E9A" w:rsidP="000D6E9A">
            <w:pPr>
              <w:rPr>
                <w:u w:val="single"/>
              </w:rPr>
            </w:pPr>
            <w:r w:rsidRPr="00D353B4">
              <w:rPr>
                <w:u w:val="single"/>
              </w:rPr>
              <w:t>RAZEM NIEKONTAKTOWE:  30 godz. / 1,2  ECTS</w:t>
            </w:r>
          </w:p>
          <w:p w14:paraId="07E958A9" w14:textId="77777777" w:rsidR="000D6E9A" w:rsidRPr="00D353B4" w:rsidRDefault="000D6E9A" w:rsidP="000D6E9A"/>
          <w:p w14:paraId="0FC0B70A" w14:textId="1DFAFC07" w:rsidR="000D6E9A" w:rsidRPr="00D353B4" w:rsidRDefault="000D6E9A" w:rsidP="000D6E9A">
            <w:r w:rsidRPr="00D353B4">
              <w:t>Łączny nakład pracy studenta to 50 godz. co odpowiada  2 punktom ECTS</w:t>
            </w:r>
          </w:p>
        </w:tc>
      </w:tr>
      <w:tr w:rsidR="000D6E9A" w:rsidRPr="00D353B4" w14:paraId="2BA224ED" w14:textId="77777777" w:rsidTr="003801E6">
        <w:trPr>
          <w:trHeight w:val="718"/>
        </w:trPr>
        <w:tc>
          <w:tcPr>
            <w:tcW w:w="1923" w:type="pct"/>
            <w:shd w:val="clear" w:color="auto" w:fill="auto"/>
          </w:tcPr>
          <w:p w14:paraId="3A138FE3" w14:textId="77777777" w:rsidR="000D6E9A" w:rsidRPr="00D353B4" w:rsidRDefault="000D6E9A" w:rsidP="000D6E9A">
            <w:r w:rsidRPr="00D353B4">
              <w:t>Nakład pracy związany z zajęciami wymagającymi bezpośredniego udziału nauczyciela akademickiego</w:t>
            </w:r>
          </w:p>
        </w:tc>
        <w:tc>
          <w:tcPr>
            <w:tcW w:w="3077" w:type="pct"/>
            <w:shd w:val="clear" w:color="auto" w:fill="auto"/>
          </w:tcPr>
          <w:p w14:paraId="5670B171" w14:textId="77777777" w:rsidR="000D6E9A" w:rsidRPr="00D353B4" w:rsidRDefault="000D6E9A" w:rsidP="000D6E9A">
            <w:r w:rsidRPr="00D353B4">
              <w:t>- udział w ćwiczeniach – 20 godzin</w:t>
            </w:r>
          </w:p>
          <w:p w14:paraId="6970E8DC" w14:textId="3C541178" w:rsidR="000D6E9A" w:rsidRPr="00D353B4" w:rsidRDefault="000D6E9A" w:rsidP="000D6E9A">
            <w:r w:rsidRPr="00D353B4">
              <w:t>Łącznie 20 godz. co odpowiada 0,8 punktom ECTS</w:t>
            </w:r>
          </w:p>
        </w:tc>
      </w:tr>
    </w:tbl>
    <w:p w14:paraId="066F6C3F" w14:textId="77777777" w:rsidR="00222992" w:rsidRPr="00D353B4" w:rsidRDefault="00222992" w:rsidP="00AD3881">
      <w:pPr>
        <w:rPr>
          <w:sz w:val="28"/>
          <w:szCs w:val="28"/>
        </w:rPr>
      </w:pPr>
    </w:p>
    <w:p w14:paraId="7442ACFC" w14:textId="15C23E71" w:rsidR="00710F32" w:rsidRPr="00D353B4" w:rsidRDefault="00710F32" w:rsidP="00710F32">
      <w:pPr>
        <w:rPr>
          <w:b/>
          <w:sz w:val="28"/>
        </w:rPr>
      </w:pPr>
      <w:r w:rsidRPr="00D353B4">
        <w:rPr>
          <w:b/>
          <w:sz w:val="28"/>
        </w:rPr>
        <w:t xml:space="preserve">Karta opisu zajęć z modułu   rekreacja ruchowa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63A49109" w14:textId="77777777" w:rsidTr="003801E6">
        <w:tc>
          <w:tcPr>
            <w:tcW w:w="2123" w:type="pct"/>
            <w:shd w:val="clear" w:color="auto" w:fill="auto"/>
          </w:tcPr>
          <w:p w14:paraId="5B42D4C3" w14:textId="1B973B0F" w:rsidR="00D22916" w:rsidRPr="00D353B4" w:rsidRDefault="00D22916" w:rsidP="00D22916">
            <w:r w:rsidRPr="00D353B4">
              <w:t xml:space="preserve">Nazwa kierunku studiów </w:t>
            </w:r>
          </w:p>
        </w:tc>
        <w:tc>
          <w:tcPr>
            <w:tcW w:w="2877" w:type="pct"/>
            <w:shd w:val="clear" w:color="auto" w:fill="auto"/>
          </w:tcPr>
          <w:p w14:paraId="2DE92105" w14:textId="77777777" w:rsidR="00D22916" w:rsidRPr="00D353B4" w:rsidRDefault="00D22916" w:rsidP="008042E3">
            <w:r w:rsidRPr="00D353B4">
              <w:t>Turystyka i Rekreacja</w:t>
            </w:r>
          </w:p>
        </w:tc>
      </w:tr>
      <w:tr w:rsidR="00D353B4" w:rsidRPr="00D353B4" w14:paraId="7333EDAC" w14:textId="77777777" w:rsidTr="003801E6">
        <w:tc>
          <w:tcPr>
            <w:tcW w:w="2123" w:type="pct"/>
            <w:shd w:val="clear" w:color="auto" w:fill="auto"/>
          </w:tcPr>
          <w:p w14:paraId="3B5CE667" w14:textId="77777777" w:rsidR="00D22916" w:rsidRPr="00D353B4" w:rsidRDefault="00D22916" w:rsidP="008042E3">
            <w:r w:rsidRPr="00D353B4">
              <w:t>Nazwa modułu, także nazwa w języku angielskim</w:t>
            </w:r>
          </w:p>
        </w:tc>
        <w:tc>
          <w:tcPr>
            <w:tcW w:w="2877" w:type="pct"/>
            <w:shd w:val="clear" w:color="auto" w:fill="auto"/>
          </w:tcPr>
          <w:p w14:paraId="26ABDF98" w14:textId="77777777" w:rsidR="003801E6" w:rsidRPr="00D353B4" w:rsidRDefault="00D22916" w:rsidP="008042E3">
            <w:r w:rsidRPr="00D353B4">
              <w:t>Rekreacja ruchowa</w:t>
            </w:r>
          </w:p>
          <w:p w14:paraId="75FFD8FA" w14:textId="1B22F208" w:rsidR="00D22916" w:rsidRPr="00D353B4" w:rsidRDefault="00D22916" w:rsidP="008042E3">
            <w:r w:rsidRPr="00D353B4">
              <w:rPr>
                <w:rFonts w:eastAsia="Arial"/>
              </w:rPr>
              <w:t>Physical  Recreation</w:t>
            </w:r>
          </w:p>
        </w:tc>
      </w:tr>
      <w:tr w:rsidR="00D353B4" w:rsidRPr="00D353B4" w14:paraId="00E9720D" w14:textId="77777777" w:rsidTr="003801E6">
        <w:tc>
          <w:tcPr>
            <w:tcW w:w="2123" w:type="pct"/>
            <w:shd w:val="clear" w:color="auto" w:fill="auto"/>
          </w:tcPr>
          <w:p w14:paraId="539C147F" w14:textId="13C17AA8" w:rsidR="00D22916" w:rsidRPr="00D353B4" w:rsidRDefault="00D22916" w:rsidP="00D22916">
            <w:r w:rsidRPr="00D353B4">
              <w:t xml:space="preserve">Język wykładowy </w:t>
            </w:r>
          </w:p>
        </w:tc>
        <w:tc>
          <w:tcPr>
            <w:tcW w:w="2877" w:type="pct"/>
            <w:shd w:val="clear" w:color="auto" w:fill="auto"/>
          </w:tcPr>
          <w:p w14:paraId="25CB3CD5" w14:textId="77777777" w:rsidR="00D22916" w:rsidRPr="00D353B4" w:rsidRDefault="00D22916" w:rsidP="008042E3">
            <w:r w:rsidRPr="00D353B4">
              <w:t>polski</w:t>
            </w:r>
          </w:p>
        </w:tc>
      </w:tr>
      <w:tr w:rsidR="00D353B4" w:rsidRPr="00D353B4" w14:paraId="495688D8" w14:textId="77777777" w:rsidTr="003801E6">
        <w:trPr>
          <w:trHeight w:val="240"/>
        </w:trPr>
        <w:tc>
          <w:tcPr>
            <w:tcW w:w="2123" w:type="pct"/>
            <w:shd w:val="clear" w:color="auto" w:fill="auto"/>
          </w:tcPr>
          <w:p w14:paraId="16C918D1" w14:textId="77777777" w:rsidR="00D22916" w:rsidRPr="00D353B4" w:rsidRDefault="00D22916" w:rsidP="008042E3">
            <w:pPr>
              <w:autoSpaceDE w:val="0"/>
              <w:autoSpaceDN w:val="0"/>
              <w:adjustRightInd w:val="0"/>
            </w:pPr>
            <w:r w:rsidRPr="00D353B4">
              <w:t xml:space="preserve">Rodzaj modułu </w:t>
            </w:r>
          </w:p>
        </w:tc>
        <w:tc>
          <w:tcPr>
            <w:tcW w:w="2877" w:type="pct"/>
            <w:shd w:val="clear" w:color="auto" w:fill="auto"/>
          </w:tcPr>
          <w:p w14:paraId="3BC9D754" w14:textId="28301A96" w:rsidR="00D22916" w:rsidRPr="00D353B4" w:rsidRDefault="00D22916" w:rsidP="008042E3">
            <w:r w:rsidRPr="00D353B4">
              <w:t>obowiązkowy</w:t>
            </w:r>
          </w:p>
        </w:tc>
      </w:tr>
      <w:tr w:rsidR="00D353B4" w:rsidRPr="00D353B4" w14:paraId="1C1E58A4" w14:textId="77777777" w:rsidTr="003801E6">
        <w:tc>
          <w:tcPr>
            <w:tcW w:w="2123" w:type="pct"/>
            <w:shd w:val="clear" w:color="auto" w:fill="auto"/>
          </w:tcPr>
          <w:p w14:paraId="17CCA807" w14:textId="77777777" w:rsidR="00D22916" w:rsidRPr="00D353B4" w:rsidRDefault="00D22916" w:rsidP="008042E3">
            <w:r w:rsidRPr="00D353B4">
              <w:t>Poziom studiów</w:t>
            </w:r>
          </w:p>
        </w:tc>
        <w:tc>
          <w:tcPr>
            <w:tcW w:w="2877" w:type="pct"/>
            <w:shd w:val="clear" w:color="auto" w:fill="auto"/>
          </w:tcPr>
          <w:p w14:paraId="2156DB0D" w14:textId="5878B1E0" w:rsidR="00D22916" w:rsidRPr="00D353B4" w:rsidRDefault="00D22916" w:rsidP="008042E3">
            <w:r w:rsidRPr="00D353B4">
              <w:t>pierwszego stopnia</w:t>
            </w:r>
          </w:p>
        </w:tc>
      </w:tr>
      <w:tr w:rsidR="00D353B4" w:rsidRPr="00D353B4" w14:paraId="03732FE0" w14:textId="77777777" w:rsidTr="003801E6">
        <w:tc>
          <w:tcPr>
            <w:tcW w:w="2123" w:type="pct"/>
            <w:shd w:val="clear" w:color="auto" w:fill="auto"/>
          </w:tcPr>
          <w:p w14:paraId="26F99F34" w14:textId="008B2819" w:rsidR="00D22916" w:rsidRPr="00D353B4" w:rsidRDefault="00D22916" w:rsidP="00D22916">
            <w:r w:rsidRPr="00D353B4">
              <w:t>Forma studiów</w:t>
            </w:r>
          </w:p>
        </w:tc>
        <w:tc>
          <w:tcPr>
            <w:tcW w:w="2877" w:type="pct"/>
            <w:shd w:val="clear" w:color="auto" w:fill="auto"/>
          </w:tcPr>
          <w:p w14:paraId="515D4D81" w14:textId="7FCD8BB0" w:rsidR="00D22916" w:rsidRPr="00D353B4" w:rsidRDefault="00944DE1" w:rsidP="008042E3">
            <w:r w:rsidRPr="00D353B4">
              <w:t>nie</w:t>
            </w:r>
            <w:r w:rsidR="00D22916" w:rsidRPr="00D353B4">
              <w:t>stacjonarne</w:t>
            </w:r>
          </w:p>
        </w:tc>
      </w:tr>
      <w:tr w:rsidR="00D353B4" w:rsidRPr="00D353B4" w14:paraId="6F4BC85D" w14:textId="77777777" w:rsidTr="003801E6">
        <w:tc>
          <w:tcPr>
            <w:tcW w:w="2123" w:type="pct"/>
            <w:shd w:val="clear" w:color="auto" w:fill="auto"/>
          </w:tcPr>
          <w:p w14:paraId="750047F7" w14:textId="77777777" w:rsidR="00D22916" w:rsidRPr="00D353B4" w:rsidRDefault="00D22916" w:rsidP="008042E3">
            <w:r w:rsidRPr="00D353B4">
              <w:t>Rok studiów dla kierunku</w:t>
            </w:r>
          </w:p>
        </w:tc>
        <w:tc>
          <w:tcPr>
            <w:tcW w:w="2877" w:type="pct"/>
            <w:shd w:val="clear" w:color="auto" w:fill="auto"/>
          </w:tcPr>
          <w:p w14:paraId="26D5B349" w14:textId="77777777" w:rsidR="00D22916" w:rsidRPr="00D353B4" w:rsidRDefault="00D22916" w:rsidP="008042E3">
            <w:r w:rsidRPr="00D353B4">
              <w:t>2</w:t>
            </w:r>
          </w:p>
        </w:tc>
      </w:tr>
      <w:tr w:rsidR="00D353B4" w:rsidRPr="00D353B4" w14:paraId="114C59CF" w14:textId="77777777" w:rsidTr="003801E6">
        <w:tc>
          <w:tcPr>
            <w:tcW w:w="2123" w:type="pct"/>
            <w:shd w:val="clear" w:color="auto" w:fill="auto"/>
          </w:tcPr>
          <w:p w14:paraId="4952979D" w14:textId="77777777" w:rsidR="00D22916" w:rsidRPr="00D353B4" w:rsidRDefault="00D22916" w:rsidP="008042E3">
            <w:r w:rsidRPr="00D353B4">
              <w:t>Semestr dla kierunku</w:t>
            </w:r>
          </w:p>
        </w:tc>
        <w:tc>
          <w:tcPr>
            <w:tcW w:w="2877" w:type="pct"/>
            <w:shd w:val="clear" w:color="auto" w:fill="auto"/>
          </w:tcPr>
          <w:p w14:paraId="008F3762" w14:textId="77777777" w:rsidR="00D22916" w:rsidRPr="00D353B4" w:rsidRDefault="00D22916" w:rsidP="008042E3">
            <w:r w:rsidRPr="00D353B4">
              <w:t>3</w:t>
            </w:r>
          </w:p>
        </w:tc>
      </w:tr>
      <w:tr w:rsidR="00D353B4" w:rsidRPr="00D353B4" w14:paraId="1662128C" w14:textId="77777777" w:rsidTr="003801E6">
        <w:tc>
          <w:tcPr>
            <w:tcW w:w="2123" w:type="pct"/>
            <w:shd w:val="clear" w:color="auto" w:fill="auto"/>
          </w:tcPr>
          <w:p w14:paraId="391E1E50" w14:textId="77777777" w:rsidR="00D22916" w:rsidRPr="00D353B4" w:rsidRDefault="00D22916" w:rsidP="008042E3">
            <w:pPr>
              <w:autoSpaceDE w:val="0"/>
              <w:autoSpaceDN w:val="0"/>
              <w:adjustRightInd w:val="0"/>
            </w:pPr>
            <w:r w:rsidRPr="00D353B4">
              <w:t>Liczba punktów ECTS z podziałem na kontaktowe/niekontaktowe</w:t>
            </w:r>
          </w:p>
        </w:tc>
        <w:tc>
          <w:tcPr>
            <w:tcW w:w="2877" w:type="pct"/>
            <w:shd w:val="clear" w:color="auto" w:fill="auto"/>
          </w:tcPr>
          <w:p w14:paraId="537DA64F" w14:textId="75049BCC" w:rsidR="00D22916" w:rsidRPr="00D353B4" w:rsidRDefault="00262C70" w:rsidP="008042E3">
            <w:r w:rsidRPr="00D353B4">
              <w:t>3</w:t>
            </w:r>
            <w:r w:rsidR="00944DE1" w:rsidRPr="00D353B4">
              <w:t xml:space="preserve"> (0,</w:t>
            </w:r>
            <w:r w:rsidRPr="00D353B4">
              <w:t>8</w:t>
            </w:r>
            <w:r w:rsidR="00944DE1" w:rsidRPr="00D353B4">
              <w:t>/</w:t>
            </w:r>
            <w:r w:rsidRPr="00D353B4">
              <w:t>2</w:t>
            </w:r>
            <w:r w:rsidR="00944DE1" w:rsidRPr="00D353B4">
              <w:t>,2)</w:t>
            </w:r>
          </w:p>
        </w:tc>
      </w:tr>
      <w:tr w:rsidR="00D353B4" w:rsidRPr="00D353B4" w14:paraId="0948AA70" w14:textId="77777777" w:rsidTr="003801E6">
        <w:tc>
          <w:tcPr>
            <w:tcW w:w="2123" w:type="pct"/>
            <w:shd w:val="clear" w:color="auto" w:fill="auto"/>
          </w:tcPr>
          <w:p w14:paraId="4B6E4346" w14:textId="77777777" w:rsidR="00D22916" w:rsidRPr="00D353B4" w:rsidRDefault="00D22916" w:rsidP="008042E3">
            <w:pPr>
              <w:autoSpaceDE w:val="0"/>
              <w:autoSpaceDN w:val="0"/>
              <w:adjustRightInd w:val="0"/>
            </w:pPr>
            <w:r w:rsidRPr="00D353B4">
              <w:lastRenderedPageBreak/>
              <w:t>Tytuł naukowy/stopień naukowy, imię i nazwisko osoby odpowiedzialnej za moduł</w:t>
            </w:r>
          </w:p>
        </w:tc>
        <w:tc>
          <w:tcPr>
            <w:tcW w:w="2877" w:type="pct"/>
            <w:shd w:val="clear" w:color="auto" w:fill="auto"/>
          </w:tcPr>
          <w:p w14:paraId="6017BA08" w14:textId="77777777" w:rsidR="00D22916" w:rsidRPr="00D353B4" w:rsidRDefault="00D22916" w:rsidP="008042E3">
            <w:r w:rsidRPr="00D353B4">
              <w:t>Dr hab. Rafał Rowiński prof. UP</w:t>
            </w:r>
          </w:p>
        </w:tc>
      </w:tr>
      <w:tr w:rsidR="00D353B4" w:rsidRPr="00D353B4" w14:paraId="15DFFF33" w14:textId="77777777" w:rsidTr="003801E6">
        <w:tc>
          <w:tcPr>
            <w:tcW w:w="2123" w:type="pct"/>
            <w:shd w:val="clear" w:color="auto" w:fill="auto"/>
          </w:tcPr>
          <w:p w14:paraId="1B75BAC9" w14:textId="578F64F6" w:rsidR="00D22916" w:rsidRPr="00D353B4" w:rsidRDefault="00D22916" w:rsidP="00113CF0">
            <w:r w:rsidRPr="00D353B4">
              <w:t>Jednostka oferująca moduł</w:t>
            </w:r>
          </w:p>
        </w:tc>
        <w:tc>
          <w:tcPr>
            <w:tcW w:w="2877" w:type="pct"/>
            <w:shd w:val="clear" w:color="auto" w:fill="auto"/>
          </w:tcPr>
          <w:p w14:paraId="0E8B6CF7" w14:textId="77777777" w:rsidR="00D22916" w:rsidRPr="00D353B4" w:rsidRDefault="00D22916" w:rsidP="008042E3">
            <w:r w:rsidRPr="00D353B4">
              <w:t>Katedra Turystyki i Rekreacji</w:t>
            </w:r>
          </w:p>
        </w:tc>
      </w:tr>
      <w:tr w:rsidR="00D353B4" w:rsidRPr="00D353B4" w14:paraId="34AACB02" w14:textId="77777777" w:rsidTr="003801E6">
        <w:tc>
          <w:tcPr>
            <w:tcW w:w="2123" w:type="pct"/>
            <w:shd w:val="clear" w:color="auto" w:fill="auto"/>
          </w:tcPr>
          <w:p w14:paraId="4D4DF53C" w14:textId="77777777" w:rsidR="00D22916" w:rsidRPr="00D353B4" w:rsidRDefault="00D22916" w:rsidP="008042E3">
            <w:r w:rsidRPr="00D353B4">
              <w:t>Cel modułu</w:t>
            </w:r>
          </w:p>
          <w:p w14:paraId="42C5D0FE" w14:textId="77777777" w:rsidR="00D22916" w:rsidRPr="00D353B4" w:rsidRDefault="00D22916" w:rsidP="008042E3"/>
        </w:tc>
        <w:tc>
          <w:tcPr>
            <w:tcW w:w="2877" w:type="pct"/>
            <w:shd w:val="clear" w:color="auto" w:fill="auto"/>
          </w:tcPr>
          <w:p w14:paraId="39EF8414" w14:textId="77777777" w:rsidR="00D22916" w:rsidRPr="00D353B4" w:rsidRDefault="00D22916" w:rsidP="008042E3">
            <w:pPr>
              <w:autoSpaceDE w:val="0"/>
              <w:autoSpaceDN w:val="0"/>
              <w:adjustRightInd w:val="0"/>
            </w:pPr>
            <w:r w:rsidRPr="00D353B4">
              <w:t>Celem realizowanego modułu jest zaprezentowanie aspektów teoretyczno-metodycznych w obszarze rekreacji ruchowej. Charakterystyce podlegać będzie miejsce i rola rekreacji ruchowej w czasie wolnym i w kulturze fizycznej. Omówieniu podlegać będą aspekty rekreacji ruchowej jako „sportu dla wszystkich” w kontekście zdrowego stylu życia.</w:t>
            </w:r>
          </w:p>
        </w:tc>
      </w:tr>
      <w:tr w:rsidR="00D353B4" w:rsidRPr="00D353B4" w14:paraId="42A88F73" w14:textId="77777777" w:rsidTr="003801E6">
        <w:trPr>
          <w:trHeight w:val="236"/>
        </w:trPr>
        <w:tc>
          <w:tcPr>
            <w:tcW w:w="2123" w:type="pct"/>
            <w:vMerge w:val="restart"/>
            <w:shd w:val="clear" w:color="auto" w:fill="auto"/>
          </w:tcPr>
          <w:p w14:paraId="173ADA1B" w14:textId="77777777" w:rsidR="00D22916" w:rsidRPr="00D353B4" w:rsidRDefault="00D22916" w:rsidP="008042E3">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47CDF122" w14:textId="77777777" w:rsidR="00D22916" w:rsidRPr="00D353B4" w:rsidRDefault="00D22916" w:rsidP="008042E3">
            <w:r w:rsidRPr="00D353B4">
              <w:t xml:space="preserve">Wiedza: </w:t>
            </w:r>
          </w:p>
        </w:tc>
      </w:tr>
      <w:tr w:rsidR="00D353B4" w:rsidRPr="00D353B4" w14:paraId="33E8FB8F" w14:textId="77777777" w:rsidTr="003801E6">
        <w:trPr>
          <w:trHeight w:val="233"/>
        </w:trPr>
        <w:tc>
          <w:tcPr>
            <w:tcW w:w="2123" w:type="pct"/>
            <w:vMerge/>
            <w:shd w:val="clear" w:color="auto" w:fill="auto"/>
          </w:tcPr>
          <w:p w14:paraId="57941068" w14:textId="77777777" w:rsidR="00D22916" w:rsidRPr="00D353B4" w:rsidRDefault="00D22916" w:rsidP="008042E3">
            <w:pPr>
              <w:rPr>
                <w:highlight w:val="yellow"/>
              </w:rPr>
            </w:pPr>
          </w:p>
        </w:tc>
        <w:tc>
          <w:tcPr>
            <w:tcW w:w="2877" w:type="pct"/>
            <w:shd w:val="clear" w:color="auto" w:fill="auto"/>
          </w:tcPr>
          <w:p w14:paraId="6646599E" w14:textId="77777777" w:rsidR="00D22916" w:rsidRPr="00D353B4" w:rsidRDefault="00D22916" w:rsidP="008042E3">
            <w:r w:rsidRPr="00D353B4">
              <w:t xml:space="preserve">1. zna i rozumie </w:t>
            </w:r>
            <w:r w:rsidRPr="00D353B4">
              <w:rPr>
                <w:shd w:val="clear" w:color="auto" w:fill="FFFFFF"/>
              </w:rPr>
              <w:t xml:space="preserve">w zaawansowanym stopniu fakty, teorie i metody </w:t>
            </w:r>
            <w:r w:rsidRPr="00D353B4">
              <w:t>nauk o kulturze fizycznej w ramach rekreacji ruchowej</w:t>
            </w:r>
          </w:p>
        </w:tc>
      </w:tr>
      <w:tr w:rsidR="00D353B4" w:rsidRPr="00D353B4" w14:paraId="0AAB258D" w14:textId="77777777" w:rsidTr="003801E6">
        <w:trPr>
          <w:trHeight w:val="233"/>
        </w:trPr>
        <w:tc>
          <w:tcPr>
            <w:tcW w:w="2123" w:type="pct"/>
            <w:vMerge/>
            <w:shd w:val="clear" w:color="auto" w:fill="auto"/>
          </w:tcPr>
          <w:p w14:paraId="0C076BC7" w14:textId="77777777" w:rsidR="00D22916" w:rsidRPr="00D353B4" w:rsidRDefault="00D22916" w:rsidP="008042E3">
            <w:pPr>
              <w:rPr>
                <w:highlight w:val="yellow"/>
              </w:rPr>
            </w:pPr>
          </w:p>
        </w:tc>
        <w:tc>
          <w:tcPr>
            <w:tcW w:w="2877" w:type="pct"/>
            <w:shd w:val="clear" w:color="auto" w:fill="auto"/>
          </w:tcPr>
          <w:p w14:paraId="13BE6812" w14:textId="77777777" w:rsidR="00D22916" w:rsidRPr="00D353B4" w:rsidRDefault="00D22916" w:rsidP="008042E3">
            <w:r w:rsidRPr="00D353B4">
              <w:t xml:space="preserve">2. zna i rozumie </w:t>
            </w:r>
            <w:r w:rsidRPr="00D353B4">
              <w:rPr>
                <w:shd w:val="clear" w:color="auto" w:fill="FFFFFF"/>
              </w:rPr>
              <w:t xml:space="preserve">w zaawansowanym stopniu </w:t>
            </w:r>
            <w:r w:rsidRPr="00D353B4">
              <w:t>zasady promocji zdrowia i zdrowego stylu życia oraz różnorodne i złożone mechanizmy zabiegów fizycznych i rekreacji ruchowej</w:t>
            </w:r>
          </w:p>
        </w:tc>
      </w:tr>
      <w:tr w:rsidR="00D353B4" w:rsidRPr="00D353B4" w14:paraId="7014DAC3" w14:textId="77777777" w:rsidTr="003801E6">
        <w:trPr>
          <w:trHeight w:val="233"/>
        </w:trPr>
        <w:tc>
          <w:tcPr>
            <w:tcW w:w="2123" w:type="pct"/>
            <w:vMerge/>
            <w:shd w:val="clear" w:color="auto" w:fill="auto"/>
          </w:tcPr>
          <w:p w14:paraId="62CC4FBD" w14:textId="77777777" w:rsidR="00D22916" w:rsidRPr="00D353B4" w:rsidRDefault="00D22916" w:rsidP="008042E3">
            <w:pPr>
              <w:rPr>
                <w:highlight w:val="yellow"/>
              </w:rPr>
            </w:pPr>
          </w:p>
        </w:tc>
        <w:tc>
          <w:tcPr>
            <w:tcW w:w="2877" w:type="pct"/>
            <w:shd w:val="clear" w:color="auto" w:fill="auto"/>
          </w:tcPr>
          <w:p w14:paraId="531BE45E" w14:textId="77777777" w:rsidR="00D22916" w:rsidRPr="00D353B4" w:rsidRDefault="00D22916" w:rsidP="008042E3">
            <w:r w:rsidRPr="00D353B4">
              <w:t>Umiejętności:</w:t>
            </w:r>
          </w:p>
        </w:tc>
      </w:tr>
      <w:tr w:rsidR="00D353B4" w:rsidRPr="00D353B4" w14:paraId="0FDEB501" w14:textId="77777777" w:rsidTr="003801E6">
        <w:trPr>
          <w:trHeight w:val="233"/>
        </w:trPr>
        <w:tc>
          <w:tcPr>
            <w:tcW w:w="2123" w:type="pct"/>
            <w:vMerge/>
            <w:shd w:val="clear" w:color="auto" w:fill="auto"/>
          </w:tcPr>
          <w:p w14:paraId="6B196B44" w14:textId="77777777" w:rsidR="00D22916" w:rsidRPr="00D353B4" w:rsidRDefault="00D22916" w:rsidP="008042E3">
            <w:pPr>
              <w:rPr>
                <w:highlight w:val="yellow"/>
              </w:rPr>
            </w:pPr>
          </w:p>
        </w:tc>
        <w:tc>
          <w:tcPr>
            <w:tcW w:w="2877" w:type="pct"/>
            <w:shd w:val="clear" w:color="auto" w:fill="auto"/>
          </w:tcPr>
          <w:p w14:paraId="4934F66E" w14:textId="77777777" w:rsidR="00D22916" w:rsidRPr="00D353B4" w:rsidRDefault="00D22916" w:rsidP="008042E3">
            <w:r w:rsidRPr="00D353B4">
              <w:t xml:space="preserve">1. potrafi </w:t>
            </w:r>
            <w:r w:rsidRPr="00D353B4">
              <w:rPr>
                <w:shd w:val="clear" w:color="auto" w:fill="FFFFFF"/>
              </w:rPr>
              <w:t>samodzielnie planować rekreację ruchową w zakresie form zdrowotnych, sportowych i w zakresie rekreacji ruchowej</w:t>
            </w:r>
          </w:p>
        </w:tc>
      </w:tr>
      <w:tr w:rsidR="00D353B4" w:rsidRPr="00D353B4" w14:paraId="24BAE9ED" w14:textId="77777777" w:rsidTr="003801E6">
        <w:trPr>
          <w:trHeight w:val="233"/>
        </w:trPr>
        <w:tc>
          <w:tcPr>
            <w:tcW w:w="2123" w:type="pct"/>
            <w:vMerge/>
            <w:shd w:val="clear" w:color="auto" w:fill="auto"/>
          </w:tcPr>
          <w:p w14:paraId="6DD28F13" w14:textId="77777777" w:rsidR="00D22916" w:rsidRPr="00D353B4" w:rsidRDefault="00D22916" w:rsidP="008042E3">
            <w:pPr>
              <w:rPr>
                <w:highlight w:val="yellow"/>
              </w:rPr>
            </w:pPr>
          </w:p>
        </w:tc>
        <w:tc>
          <w:tcPr>
            <w:tcW w:w="2877" w:type="pct"/>
            <w:shd w:val="clear" w:color="auto" w:fill="auto"/>
          </w:tcPr>
          <w:p w14:paraId="41C7B015" w14:textId="77777777" w:rsidR="00D22916" w:rsidRPr="00D353B4" w:rsidRDefault="00D22916" w:rsidP="008042E3">
            <w:r w:rsidRPr="00D353B4">
              <w:t xml:space="preserve">2. potrafi </w:t>
            </w:r>
            <w:r w:rsidRPr="00D353B4">
              <w:rPr>
                <w:shd w:val="clear" w:color="auto" w:fill="FFFFFF"/>
              </w:rPr>
              <w:t>komunikować się z otoczeniem w języku polskim i obcym oraz uzasadniać swoje stanowisko w problematyce rekreacji ruchowej</w:t>
            </w:r>
          </w:p>
        </w:tc>
      </w:tr>
      <w:tr w:rsidR="00D353B4" w:rsidRPr="00D353B4" w14:paraId="24C279F1" w14:textId="77777777" w:rsidTr="003801E6">
        <w:trPr>
          <w:trHeight w:val="233"/>
        </w:trPr>
        <w:tc>
          <w:tcPr>
            <w:tcW w:w="2123" w:type="pct"/>
            <w:vMerge/>
            <w:shd w:val="clear" w:color="auto" w:fill="auto"/>
          </w:tcPr>
          <w:p w14:paraId="31ACE9D6" w14:textId="77777777" w:rsidR="00D22916" w:rsidRPr="00D353B4" w:rsidRDefault="00D22916" w:rsidP="008042E3">
            <w:pPr>
              <w:rPr>
                <w:highlight w:val="yellow"/>
              </w:rPr>
            </w:pPr>
          </w:p>
        </w:tc>
        <w:tc>
          <w:tcPr>
            <w:tcW w:w="2877" w:type="pct"/>
            <w:shd w:val="clear" w:color="auto" w:fill="auto"/>
          </w:tcPr>
          <w:p w14:paraId="51938E2F" w14:textId="77777777" w:rsidR="00D22916" w:rsidRPr="00D353B4" w:rsidRDefault="00D22916" w:rsidP="008042E3">
            <w:r w:rsidRPr="00D353B4">
              <w:t>Kompetencje społeczne:</w:t>
            </w:r>
          </w:p>
        </w:tc>
      </w:tr>
      <w:tr w:rsidR="00D353B4" w:rsidRPr="00D353B4" w14:paraId="19FE5F8A" w14:textId="77777777" w:rsidTr="003801E6">
        <w:trPr>
          <w:trHeight w:val="233"/>
        </w:trPr>
        <w:tc>
          <w:tcPr>
            <w:tcW w:w="2123" w:type="pct"/>
            <w:vMerge/>
            <w:shd w:val="clear" w:color="auto" w:fill="auto"/>
          </w:tcPr>
          <w:p w14:paraId="53CCD65C" w14:textId="77777777" w:rsidR="00D22916" w:rsidRPr="00D353B4" w:rsidRDefault="00D22916" w:rsidP="008042E3">
            <w:pPr>
              <w:rPr>
                <w:highlight w:val="yellow"/>
              </w:rPr>
            </w:pPr>
          </w:p>
        </w:tc>
        <w:tc>
          <w:tcPr>
            <w:tcW w:w="2877" w:type="pct"/>
            <w:shd w:val="clear" w:color="auto" w:fill="auto"/>
          </w:tcPr>
          <w:p w14:paraId="74487005" w14:textId="77777777" w:rsidR="00D22916" w:rsidRPr="00D353B4" w:rsidRDefault="00D22916" w:rsidP="008042E3">
            <w:r w:rsidRPr="00D353B4">
              <w:t>1. gotów jest do samodzielnego podejmowania decyzji krytycznej, oceny działań  własnych, działań zespołów, którymi kieruje i organizacji, w których uczestniczy, jak również zasięgnięcia  opinii ekspertów w przypadku trudności z samodzielnym rozwiązaniem problemu w zakresie rekreacji ruchowej</w:t>
            </w:r>
          </w:p>
        </w:tc>
      </w:tr>
      <w:tr w:rsidR="00D353B4" w:rsidRPr="00D353B4" w14:paraId="4879D0FB" w14:textId="77777777" w:rsidTr="003801E6">
        <w:trPr>
          <w:trHeight w:val="233"/>
        </w:trPr>
        <w:tc>
          <w:tcPr>
            <w:tcW w:w="2123" w:type="pct"/>
            <w:vMerge/>
            <w:shd w:val="clear" w:color="auto" w:fill="auto"/>
          </w:tcPr>
          <w:p w14:paraId="4EA3DE04" w14:textId="77777777" w:rsidR="00D22916" w:rsidRPr="00D353B4" w:rsidRDefault="00D22916" w:rsidP="008042E3">
            <w:pPr>
              <w:rPr>
                <w:highlight w:val="yellow"/>
              </w:rPr>
            </w:pPr>
          </w:p>
        </w:tc>
        <w:tc>
          <w:tcPr>
            <w:tcW w:w="2877" w:type="pct"/>
            <w:shd w:val="clear" w:color="auto" w:fill="auto"/>
          </w:tcPr>
          <w:p w14:paraId="7F8911B9" w14:textId="77777777" w:rsidR="00D22916" w:rsidRPr="00D353B4" w:rsidRDefault="00D22916" w:rsidP="008042E3">
            <w:pPr>
              <w:jc w:val="both"/>
            </w:pPr>
            <w:r w:rsidRPr="00D353B4">
              <w:t>2. gotów jest do współpracy w wielodyscyplinarnym zespole w celu zapewniania opieki nad klientem, gościem, turystą oraz bezpieczeństwa wszystkim uczestnikom zespołu w zakresie rekreacji ruchowej</w:t>
            </w:r>
          </w:p>
        </w:tc>
      </w:tr>
      <w:tr w:rsidR="00D353B4" w:rsidRPr="00D353B4" w14:paraId="59E9E6AE" w14:textId="77777777" w:rsidTr="003801E6">
        <w:tc>
          <w:tcPr>
            <w:tcW w:w="2123" w:type="pct"/>
            <w:shd w:val="clear" w:color="auto" w:fill="auto"/>
          </w:tcPr>
          <w:p w14:paraId="045300E2" w14:textId="77777777" w:rsidR="00D22916" w:rsidRPr="00D353B4" w:rsidRDefault="00D22916" w:rsidP="008042E3">
            <w:r w:rsidRPr="00D353B4">
              <w:t>Odniesienie modułowych efektów uczenia się do kierunkowych efektów uczenia się</w:t>
            </w:r>
          </w:p>
        </w:tc>
        <w:tc>
          <w:tcPr>
            <w:tcW w:w="2877" w:type="pct"/>
            <w:shd w:val="clear" w:color="auto" w:fill="auto"/>
          </w:tcPr>
          <w:p w14:paraId="7F558D74" w14:textId="77777777" w:rsidR="00D22916" w:rsidRPr="00D353B4" w:rsidRDefault="00D22916" w:rsidP="008042E3">
            <w:pPr>
              <w:jc w:val="both"/>
            </w:pPr>
            <w:r w:rsidRPr="00D353B4">
              <w:t>Kod efektu modułowego – kod efektu kierunkowego</w:t>
            </w:r>
          </w:p>
          <w:p w14:paraId="1020938E" w14:textId="77777777" w:rsidR="00D22916" w:rsidRPr="00D353B4" w:rsidRDefault="00D22916" w:rsidP="008042E3">
            <w:pPr>
              <w:jc w:val="both"/>
            </w:pPr>
            <w:r w:rsidRPr="00D353B4">
              <w:t>W1- K_W04</w:t>
            </w:r>
          </w:p>
          <w:p w14:paraId="4CC95E2A" w14:textId="77777777" w:rsidR="00D22916" w:rsidRPr="00D353B4" w:rsidRDefault="00D22916" w:rsidP="008042E3">
            <w:pPr>
              <w:jc w:val="both"/>
            </w:pPr>
            <w:r w:rsidRPr="00D353B4">
              <w:t>W2- K_W05</w:t>
            </w:r>
          </w:p>
          <w:p w14:paraId="642E5835" w14:textId="77777777" w:rsidR="00D22916" w:rsidRPr="00D353B4" w:rsidRDefault="00D22916" w:rsidP="008042E3">
            <w:pPr>
              <w:jc w:val="both"/>
            </w:pPr>
            <w:r w:rsidRPr="00D353B4">
              <w:t>U1- K_U09</w:t>
            </w:r>
          </w:p>
          <w:p w14:paraId="60FAD91F" w14:textId="77777777" w:rsidR="00D22916" w:rsidRPr="00D353B4" w:rsidRDefault="00D22916" w:rsidP="008042E3">
            <w:pPr>
              <w:jc w:val="both"/>
            </w:pPr>
            <w:r w:rsidRPr="00D353B4">
              <w:t>U2- K_U010</w:t>
            </w:r>
          </w:p>
          <w:p w14:paraId="12685B5F" w14:textId="77777777" w:rsidR="00D22916" w:rsidRPr="00D353B4" w:rsidRDefault="00D22916" w:rsidP="008042E3">
            <w:pPr>
              <w:jc w:val="both"/>
            </w:pPr>
            <w:r w:rsidRPr="00D353B4">
              <w:t>K1- K_K01</w:t>
            </w:r>
          </w:p>
          <w:p w14:paraId="48860E93" w14:textId="77777777" w:rsidR="00D22916" w:rsidRPr="00D353B4" w:rsidRDefault="00D22916" w:rsidP="008042E3">
            <w:pPr>
              <w:jc w:val="both"/>
            </w:pPr>
            <w:r w:rsidRPr="00D353B4">
              <w:t>K2- K_K03</w:t>
            </w:r>
          </w:p>
        </w:tc>
      </w:tr>
      <w:tr w:rsidR="00D353B4" w:rsidRPr="00D353B4" w14:paraId="38204300" w14:textId="77777777" w:rsidTr="003801E6">
        <w:tc>
          <w:tcPr>
            <w:tcW w:w="2123" w:type="pct"/>
            <w:shd w:val="clear" w:color="auto" w:fill="auto"/>
          </w:tcPr>
          <w:p w14:paraId="7D4393C6" w14:textId="77777777" w:rsidR="00D22916" w:rsidRPr="00D353B4" w:rsidRDefault="00D22916" w:rsidP="008042E3">
            <w:r w:rsidRPr="00D353B4">
              <w:t>Odniesienie modułowych efektów uczenia się do efektów inżynierskich (jeżeli dotyczy)</w:t>
            </w:r>
          </w:p>
        </w:tc>
        <w:tc>
          <w:tcPr>
            <w:tcW w:w="2877" w:type="pct"/>
            <w:shd w:val="clear" w:color="auto" w:fill="auto"/>
          </w:tcPr>
          <w:p w14:paraId="248908B8" w14:textId="77777777" w:rsidR="00D22916" w:rsidRPr="00D353B4" w:rsidRDefault="00D22916" w:rsidP="008042E3">
            <w:pPr>
              <w:jc w:val="both"/>
            </w:pPr>
            <w:r w:rsidRPr="00D353B4">
              <w:t xml:space="preserve">nie dotyczy </w:t>
            </w:r>
          </w:p>
        </w:tc>
      </w:tr>
      <w:tr w:rsidR="00D353B4" w:rsidRPr="00D353B4" w14:paraId="26DAAB2B" w14:textId="77777777" w:rsidTr="003801E6">
        <w:tc>
          <w:tcPr>
            <w:tcW w:w="2123" w:type="pct"/>
            <w:shd w:val="clear" w:color="auto" w:fill="auto"/>
          </w:tcPr>
          <w:p w14:paraId="48B72DC4" w14:textId="77777777" w:rsidR="00D22916" w:rsidRPr="00D353B4" w:rsidRDefault="00D22916" w:rsidP="008042E3">
            <w:r w:rsidRPr="00D353B4">
              <w:t xml:space="preserve">Wymagania wstępne i dodatkowe </w:t>
            </w:r>
          </w:p>
        </w:tc>
        <w:tc>
          <w:tcPr>
            <w:tcW w:w="2877" w:type="pct"/>
            <w:shd w:val="clear" w:color="auto" w:fill="auto"/>
          </w:tcPr>
          <w:p w14:paraId="36639F15" w14:textId="77777777" w:rsidR="00D22916" w:rsidRPr="00D353B4" w:rsidRDefault="00D22916" w:rsidP="008042E3">
            <w:pPr>
              <w:jc w:val="both"/>
            </w:pPr>
            <w:r w:rsidRPr="00D353B4">
              <w:t>Podstawy turystyki i rekreacji</w:t>
            </w:r>
          </w:p>
        </w:tc>
      </w:tr>
      <w:tr w:rsidR="00D353B4" w:rsidRPr="00D353B4" w14:paraId="1AC5B6E9" w14:textId="77777777" w:rsidTr="003801E6">
        <w:tc>
          <w:tcPr>
            <w:tcW w:w="2123" w:type="pct"/>
            <w:shd w:val="clear" w:color="auto" w:fill="auto"/>
          </w:tcPr>
          <w:p w14:paraId="2DE54F7D" w14:textId="77777777" w:rsidR="00D22916" w:rsidRPr="00D353B4" w:rsidRDefault="00D22916" w:rsidP="008042E3">
            <w:r w:rsidRPr="00D353B4">
              <w:t xml:space="preserve">Treści programowe modułu </w:t>
            </w:r>
          </w:p>
          <w:p w14:paraId="51273118" w14:textId="77777777" w:rsidR="00D22916" w:rsidRPr="00D353B4" w:rsidRDefault="00D22916" w:rsidP="008042E3"/>
        </w:tc>
        <w:tc>
          <w:tcPr>
            <w:tcW w:w="2877" w:type="pct"/>
            <w:shd w:val="clear" w:color="auto" w:fill="auto"/>
          </w:tcPr>
          <w:p w14:paraId="679358E2" w14:textId="5A474BE2" w:rsidR="00411C4B" w:rsidRPr="00D353B4" w:rsidRDefault="00D22916" w:rsidP="008042E3">
            <w:r w:rsidRPr="00D353B4">
              <w:t xml:space="preserve">Na wykładach zaprezentowane zostaną pojęcia dotyczące rekreacji ruchowej widzianej jako składowa kultury fizycznej. Charakterystyce podlegać będą uwarunkowania teoretyczne i metodyczne rekreacji </w:t>
            </w:r>
            <w:r w:rsidRPr="00D353B4">
              <w:lastRenderedPageBreak/>
              <w:t xml:space="preserve">ruchowej, w tym: cele i bariery rekreacji ruchowej, rodzaje i formy rekreacji ruchowej, metody kształtowania umiejętności ruchowych. Omówione zostaną funkcje rekreacji ruchowej w profilaktyce i promocji zdrowia społecznego, a także w profilaktyce chorób cywilizacyjnych. Na ćwiczeniach studenci analizować będą elementy wspólne i różnicujące wybrane definicje rekreacji ruchowej, formułować będą własne propozycje definicji rekreacji ruchowej. Prezentacji multimedialnej podlegać będą wybrane dyscypliny rekreacji ruchowej. Studenci charakteryzować będą cele i bariery rekreacji ruchowej na podstawie badań społecznych, w różnych grupach wiekowych. W ramach ćwiczeń studenci będą obliczać poziom tętna spoczynkowego, tętna wysiłkowego i tętna HRmax. Studenci określać będą własną aktywność w zakresie rekreacji ruchowej na podstawie reguł minimum aktywności fizycznej wg. WHO, ACSM, AHA. </w:t>
            </w:r>
          </w:p>
        </w:tc>
      </w:tr>
      <w:tr w:rsidR="00D353B4" w:rsidRPr="00D353B4" w14:paraId="3BC82E78" w14:textId="77777777" w:rsidTr="003801E6">
        <w:tc>
          <w:tcPr>
            <w:tcW w:w="2123" w:type="pct"/>
            <w:shd w:val="clear" w:color="auto" w:fill="auto"/>
          </w:tcPr>
          <w:p w14:paraId="2E06D632" w14:textId="77777777" w:rsidR="00D22916" w:rsidRPr="00D353B4" w:rsidRDefault="00D22916" w:rsidP="008042E3">
            <w:r w:rsidRPr="00D353B4">
              <w:lastRenderedPageBreak/>
              <w:t>Wykaz literatury podstawowej i uzupełniającej</w:t>
            </w:r>
          </w:p>
        </w:tc>
        <w:tc>
          <w:tcPr>
            <w:tcW w:w="2877" w:type="pct"/>
            <w:shd w:val="clear" w:color="auto" w:fill="auto"/>
          </w:tcPr>
          <w:p w14:paraId="575415ED" w14:textId="77777777" w:rsidR="00D22916" w:rsidRPr="00D353B4" w:rsidRDefault="00D22916" w:rsidP="00113CF0">
            <w:pPr>
              <w:tabs>
                <w:tab w:val="left" w:pos="451"/>
              </w:tabs>
              <w:jc w:val="both"/>
            </w:pPr>
            <w:r w:rsidRPr="00D353B4">
              <w:t xml:space="preserve">Podstawowa </w:t>
            </w:r>
          </w:p>
          <w:p w14:paraId="4FDA162A" w14:textId="77777777" w:rsidR="00D22916" w:rsidRPr="00D353B4" w:rsidRDefault="00D22916" w:rsidP="003801E6">
            <w:pPr>
              <w:pStyle w:val="Akapitzlist"/>
              <w:numPr>
                <w:ilvl w:val="0"/>
                <w:numId w:val="120"/>
              </w:numPr>
              <w:tabs>
                <w:tab w:val="left" w:pos="451"/>
              </w:tabs>
              <w:spacing w:line="240" w:lineRule="auto"/>
              <w:ind w:left="435"/>
              <w:rPr>
                <w:rFonts w:ascii="Times New Roman" w:hAnsi="Times New Roman"/>
                <w:sz w:val="24"/>
                <w:szCs w:val="24"/>
              </w:rPr>
            </w:pPr>
            <w:r w:rsidRPr="00D353B4">
              <w:rPr>
                <w:rFonts w:ascii="Times New Roman" w:hAnsi="Times New Roman"/>
                <w:sz w:val="24"/>
                <w:szCs w:val="24"/>
              </w:rPr>
              <w:t xml:space="preserve">Bielec G. Półtorak W. Warchoł K., Zarys teorii i metodyki rekreacji ruchowej, PROKSENIA, Kraków 2011. </w:t>
            </w:r>
          </w:p>
          <w:p w14:paraId="7C9126C4" w14:textId="77777777" w:rsidR="00D22916" w:rsidRPr="00D353B4" w:rsidRDefault="00D22916" w:rsidP="003801E6">
            <w:pPr>
              <w:pStyle w:val="Akapitzlist"/>
              <w:numPr>
                <w:ilvl w:val="0"/>
                <w:numId w:val="120"/>
              </w:numPr>
              <w:tabs>
                <w:tab w:val="left" w:pos="451"/>
              </w:tabs>
              <w:spacing w:line="240" w:lineRule="auto"/>
              <w:ind w:left="435"/>
              <w:rPr>
                <w:rFonts w:ascii="Times New Roman" w:hAnsi="Times New Roman"/>
                <w:sz w:val="24"/>
                <w:szCs w:val="24"/>
              </w:rPr>
            </w:pPr>
            <w:r w:rsidRPr="00D353B4">
              <w:rPr>
                <w:rFonts w:ascii="Times New Roman" w:hAnsi="Times New Roman"/>
                <w:sz w:val="24"/>
                <w:szCs w:val="24"/>
              </w:rPr>
              <w:t xml:space="preserve">Kiełbasiewicz - Drozdowska I., Siwiński W. (red.), Teoria i metodyka rekreacji. AWF, Poznań 2001. </w:t>
            </w:r>
          </w:p>
          <w:p w14:paraId="6789216A" w14:textId="77777777" w:rsidR="00D22916" w:rsidRPr="00D353B4" w:rsidRDefault="00D22916" w:rsidP="003801E6">
            <w:pPr>
              <w:pStyle w:val="Akapitzlist"/>
              <w:numPr>
                <w:ilvl w:val="0"/>
                <w:numId w:val="120"/>
              </w:numPr>
              <w:tabs>
                <w:tab w:val="left" w:pos="451"/>
              </w:tabs>
              <w:spacing w:line="240" w:lineRule="auto"/>
              <w:ind w:left="435"/>
              <w:rPr>
                <w:rFonts w:ascii="Times New Roman" w:hAnsi="Times New Roman"/>
                <w:sz w:val="24"/>
                <w:szCs w:val="24"/>
              </w:rPr>
            </w:pPr>
            <w:r w:rsidRPr="00D353B4">
              <w:rPr>
                <w:rFonts w:ascii="Times New Roman" w:hAnsi="Times New Roman"/>
                <w:sz w:val="24"/>
                <w:szCs w:val="24"/>
              </w:rPr>
              <w:t xml:space="preserve">Burgiel R. (red.), Metodyka rekreacji ruchowej. ZG TKKF, Warszawa 1993. </w:t>
            </w:r>
          </w:p>
          <w:p w14:paraId="12D3D539" w14:textId="77777777" w:rsidR="00D22916" w:rsidRPr="00D353B4" w:rsidRDefault="00D22916" w:rsidP="003801E6">
            <w:pPr>
              <w:pStyle w:val="Akapitzlist"/>
              <w:numPr>
                <w:ilvl w:val="0"/>
                <w:numId w:val="120"/>
              </w:numPr>
              <w:tabs>
                <w:tab w:val="left" w:pos="451"/>
              </w:tabs>
              <w:spacing w:line="240" w:lineRule="auto"/>
              <w:ind w:left="435"/>
              <w:rPr>
                <w:rFonts w:ascii="Times New Roman" w:hAnsi="Times New Roman"/>
                <w:sz w:val="24"/>
                <w:szCs w:val="24"/>
              </w:rPr>
            </w:pPr>
            <w:r w:rsidRPr="00D353B4">
              <w:rPr>
                <w:rFonts w:ascii="Times New Roman" w:hAnsi="Times New Roman"/>
                <w:sz w:val="24"/>
                <w:szCs w:val="24"/>
              </w:rPr>
              <w:t>Dąbrowski A. (red.) Zarys teorii rekreacji ruchowej. Wyd. Almamer, Warszawa 2006.</w:t>
            </w:r>
          </w:p>
          <w:p w14:paraId="63A7ACE5" w14:textId="77777777" w:rsidR="00D22916" w:rsidRPr="00D353B4" w:rsidRDefault="00D22916" w:rsidP="003801E6">
            <w:pPr>
              <w:pStyle w:val="Akapitzlist"/>
              <w:numPr>
                <w:ilvl w:val="0"/>
                <w:numId w:val="120"/>
              </w:numPr>
              <w:tabs>
                <w:tab w:val="left" w:pos="451"/>
              </w:tabs>
              <w:spacing w:line="240" w:lineRule="auto"/>
              <w:ind w:left="435"/>
              <w:rPr>
                <w:rFonts w:ascii="Times New Roman" w:hAnsi="Times New Roman"/>
                <w:sz w:val="24"/>
                <w:szCs w:val="24"/>
              </w:rPr>
            </w:pPr>
            <w:r w:rsidRPr="00D353B4">
              <w:rPr>
                <w:rFonts w:ascii="Times New Roman" w:hAnsi="Times New Roman"/>
                <w:sz w:val="24"/>
                <w:szCs w:val="24"/>
              </w:rPr>
              <w:t xml:space="preserve">Toczek-Werner S. (red.), Podstawy rekreacji i turystyki. AWF, Wrocław 2005. </w:t>
            </w:r>
          </w:p>
          <w:p w14:paraId="32A0A815" w14:textId="77777777" w:rsidR="00D22916" w:rsidRPr="00D353B4" w:rsidRDefault="00D22916" w:rsidP="003801E6">
            <w:pPr>
              <w:pStyle w:val="Akapitzlist"/>
              <w:numPr>
                <w:ilvl w:val="0"/>
                <w:numId w:val="120"/>
              </w:numPr>
              <w:tabs>
                <w:tab w:val="left" w:pos="451"/>
              </w:tabs>
              <w:spacing w:line="240" w:lineRule="auto"/>
              <w:ind w:left="435"/>
              <w:rPr>
                <w:rFonts w:ascii="Times New Roman" w:hAnsi="Times New Roman"/>
                <w:sz w:val="24"/>
                <w:szCs w:val="24"/>
              </w:rPr>
            </w:pPr>
            <w:r w:rsidRPr="00D353B4">
              <w:rPr>
                <w:rFonts w:ascii="Times New Roman" w:hAnsi="Times New Roman"/>
                <w:sz w:val="24"/>
                <w:szCs w:val="24"/>
              </w:rPr>
              <w:t xml:space="preserve">Winiarski R., Wstęp do teorii rekreacji. AWF, Kraków 1989. </w:t>
            </w:r>
          </w:p>
          <w:p w14:paraId="585CEDC4" w14:textId="77777777" w:rsidR="00D22916" w:rsidRPr="00D353B4" w:rsidRDefault="00D22916" w:rsidP="003801E6">
            <w:pPr>
              <w:tabs>
                <w:tab w:val="left" w:pos="451"/>
              </w:tabs>
            </w:pPr>
            <w:r w:rsidRPr="00D353B4">
              <w:t xml:space="preserve">Uzupełniająca: </w:t>
            </w:r>
          </w:p>
          <w:p w14:paraId="001A64A1" w14:textId="77777777" w:rsidR="00D22916" w:rsidRPr="00D353B4" w:rsidRDefault="00D22916" w:rsidP="003801E6">
            <w:pPr>
              <w:pStyle w:val="Akapitzlist"/>
              <w:numPr>
                <w:ilvl w:val="0"/>
                <w:numId w:val="121"/>
              </w:numPr>
              <w:tabs>
                <w:tab w:val="left" w:pos="451"/>
              </w:tabs>
              <w:spacing w:line="240" w:lineRule="auto"/>
              <w:ind w:left="435"/>
              <w:rPr>
                <w:rFonts w:ascii="Times New Roman" w:hAnsi="Times New Roman"/>
                <w:sz w:val="24"/>
                <w:szCs w:val="24"/>
              </w:rPr>
            </w:pPr>
            <w:r w:rsidRPr="00D353B4">
              <w:rPr>
                <w:rFonts w:ascii="Times New Roman" w:hAnsi="Times New Roman"/>
                <w:sz w:val="24"/>
                <w:szCs w:val="24"/>
              </w:rPr>
              <w:t>Eberhardt A. (red.) Fizjologiczne podstawy rekreacji ruchowej. Druktur, Warszawa 2008.</w:t>
            </w:r>
          </w:p>
          <w:p w14:paraId="0F932199" w14:textId="77777777" w:rsidR="00D22916" w:rsidRPr="00D353B4" w:rsidRDefault="00D22916" w:rsidP="003801E6">
            <w:pPr>
              <w:pStyle w:val="Akapitzlist"/>
              <w:numPr>
                <w:ilvl w:val="0"/>
                <w:numId w:val="121"/>
              </w:numPr>
              <w:tabs>
                <w:tab w:val="left" w:pos="451"/>
              </w:tabs>
              <w:spacing w:line="240" w:lineRule="auto"/>
              <w:ind w:left="435"/>
              <w:rPr>
                <w:rFonts w:ascii="Times New Roman" w:hAnsi="Times New Roman"/>
                <w:sz w:val="24"/>
                <w:szCs w:val="24"/>
              </w:rPr>
            </w:pPr>
            <w:r w:rsidRPr="00D353B4">
              <w:rPr>
                <w:rFonts w:ascii="Times New Roman" w:hAnsi="Times New Roman"/>
                <w:sz w:val="24"/>
                <w:szCs w:val="24"/>
              </w:rPr>
              <w:t>Toczek-Werner S., Osoba i zawód animatora czasu wolnego. Zeszyty Naukowe. AWF, Wrocław 1993.</w:t>
            </w:r>
          </w:p>
          <w:p w14:paraId="1A7CAB66" w14:textId="77777777" w:rsidR="00D22916" w:rsidRPr="00D353B4" w:rsidRDefault="00D22916" w:rsidP="003801E6">
            <w:pPr>
              <w:pStyle w:val="Akapitzlist"/>
              <w:numPr>
                <w:ilvl w:val="0"/>
                <w:numId w:val="121"/>
              </w:numPr>
              <w:spacing w:line="240" w:lineRule="auto"/>
              <w:ind w:left="435"/>
            </w:pPr>
            <w:r w:rsidRPr="00D353B4">
              <w:rPr>
                <w:rFonts w:ascii="Times New Roman" w:hAnsi="Times New Roman"/>
                <w:sz w:val="24"/>
                <w:szCs w:val="24"/>
              </w:rPr>
              <w:t>Litwicka P., Metodyka i technika pracy animatora czasu wolnego, Proksenia Kraków, 2010</w:t>
            </w:r>
          </w:p>
        </w:tc>
      </w:tr>
      <w:tr w:rsidR="00D353B4" w:rsidRPr="00D353B4" w14:paraId="0948EC7A" w14:textId="77777777" w:rsidTr="003801E6">
        <w:tc>
          <w:tcPr>
            <w:tcW w:w="2123" w:type="pct"/>
            <w:shd w:val="clear" w:color="auto" w:fill="auto"/>
          </w:tcPr>
          <w:p w14:paraId="09AB8965" w14:textId="77777777" w:rsidR="00D22916" w:rsidRPr="00D353B4" w:rsidRDefault="00D22916" w:rsidP="008042E3">
            <w:r w:rsidRPr="00D353B4">
              <w:t>Planowane formy/działania/metody dydaktyczne</w:t>
            </w:r>
          </w:p>
        </w:tc>
        <w:tc>
          <w:tcPr>
            <w:tcW w:w="2877" w:type="pct"/>
            <w:shd w:val="clear" w:color="auto" w:fill="auto"/>
          </w:tcPr>
          <w:p w14:paraId="14C29E8B" w14:textId="77777777" w:rsidR="00D22916" w:rsidRPr="00D353B4" w:rsidRDefault="00D22916" w:rsidP="008042E3">
            <w:r w:rsidRPr="00D353B4">
              <w:t>Metody dydaktyczne: dyskusja, wykład, ćwiczenia, wykonanie projektu, prezentacja</w:t>
            </w:r>
          </w:p>
        </w:tc>
      </w:tr>
      <w:tr w:rsidR="00D353B4" w:rsidRPr="00D353B4" w14:paraId="49019211" w14:textId="77777777" w:rsidTr="003801E6">
        <w:tc>
          <w:tcPr>
            <w:tcW w:w="2123" w:type="pct"/>
            <w:shd w:val="clear" w:color="auto" w:fill="auto"/>
          </w:tcPr>
          <w:p w14:paraId="4DA4BDB7" w14:textId="77777777" w:rsidR="00D22916" w:rsidRPr="00D353B4" w:rsidRDefault="00D22916" w:rsidP="008042E3">
            <w:r w:rsidRPr="00D353B4">
              <w:t>Sposoby weryfikacji oraz formy dokumentowania osiągniętych efektów uczenia się</w:t>
            </w:r>
          </w:p>
        </w:tc>
        <w:tc>
          <w:tcPr>
            <w:tcW w:w="2877" w:type="pct"/>
            <w:shd w:val="clear" w:color="auto" w:fill="auto"/>
          </w:tcPr>
          <w:p w14:paraId="440EF491" w14:textId="77777777" w:rsidR="00D22916" w:rsidRPr="00D353B4" w:rsidRDefault="00D22916" w:rsidP="008042E3">
            <w:pPr>
              <w:jc w:val="both"/>
            </w:pPr>
            <w:r w:rsidRPr="00D353B4">
              <w:t>W 1. Aktywny udział studenta w zajęciach, dziennik prowadzącego</w:t>
            </w:r>
          </w:p>
          <w:p w14:paraId="0CC92569" w14:textId="77777777" w:rsidR="00D22916" w:rsidRPr="00D353B4" w:rsidRDefault="00D22916" w:rsidP="008042E3">
            <w:pPr>
              <w:jc w:val="both"/>
            </w:pPr>
            <w:r w:rsidRPr="00D353B4">
              <w:t>W 2. Aktywny udział studenta w zajęciach, dziennik prowadzącego</w:t>
            </w:r>
          </w:p>
          <w:p w14:paraId="1BACF29B" w14:textId="77777777" w:rsidR="00D22916" w:rsidRPr="00D353B4" w:rsidRDefault="00D22916" w:rsidP="008042E3">
            <w:pPr>
              <w:jc w:val="both"/>
            </w:pPr>
            <w:r w:rsidRPr="00D353B4">
              <w:t>U 1. Aktywny udział studenta w zajęciach, dziennik prowadzącego, prace zadane</w:t>
            </w:r>
          </w:p>
          <w:p w14:paraId="54E3E665" w14:textId="77777777" w:rsidR="00D22916" w:rsidRPr="00D353B4" w:rsidRDefault="00D22916" w:rsidP="008042E3">
            <w:pPr>
              <w:jc w:val="both"/>
            </w:pPr>
            <w:r w:rsidRPr="00D353B4">
              <w:t>U 2. Aktywny udział studenta w zajęciach, dziennik prowadzącego</w:t>
            </w:r>
          </w:p>
          <w:p w14:paraId="460A9279" w14:textId="77777777" w:rsidR="00D22916" w:rsidRPr="00D353B4" w:rsidRDefault="00D22916" w:rsidP="008042E3">
            <w:pPr>
              <w:jc w:val="both"/>
            </w:pPr>
            <w:r w:rsidRPr="00D353B4">
              <w:t>K 1. Aktywny udział studenta w zajęciach, dziennik prowadzącego</w:t>
            </w:r>
          </w:p>
          <w:p w14:paraId="1EA2075F" w14:textId="77777777" w:rsidR="00D22916" w:rsidRPr="00D353B4" w:rsidRDefault="00D22916" w:rsidP="008042E3">
            <w:pPr>
              <w:jc w:val="both"/>
            </w:pPr>
            <w:r w:rsidRPr="00D353B4">
              <w:lastRenderedPageBreak/>
              <w:t>K 2. Aktywny udział studenta w zajęciach, dziennik prowadzącego</w:t>
            </w:r>
          </w:p>
        </w:tc>
      </w:tr>
      <w:tr w:rsidR="00D353B4" w:rsidRPr="00D353B4" w14:paraId="043D9C78" w14:textId="77777777" w:rsidTr="003801E6">
        <w:tc>
          <w:tcPr>
            <w:tcW w:w="2123" w:type="pct"/>
            <w:shd w:val="clear" w:color="auto" w:fill="auto"/>
          </w:tcPr>
          <w:p w14:paraId="5C4D65C0" w14:textId="77777777" w:rsidR="00D22916" w:rsidRPr="00D353B4" w:rsidRDefault="00D22916" w:rsidP="008042E3">
            <w:r w:rsidRPr="00D353B4">
              <w:lastRenderedPageBreak/>
              <w:t>Elementy i wagi mające wpływ na ocenę końcową</w:t>
            </w:r>
          </w:p>
          <w:p w14:paraId="20454CD8" w14:textId="77777777" w:rsidR="00D22916" w:rsidRPr="00D353B4" w:rsidRDefault="00D22916" w:rsidP="008042E3"/>
          <w:p w14:paraId="1DA1C8FF" w14:textId="77777777" w:rsidR="00D22916" w:rsidRPr="00D353B4" w:rsidRDefault="00D22916" w:rsidP="008042E3"/>
        </w:tc>
        <w:tc>
          <w:tcPr>
            <w:tcW w:w="2877" w:type="pct"/>
            <w:shd w:val="clear" w:color="auto" w:fill="auto"/>
          </w:tcPr>
          <w:p w14:paraId="62A89FE6" w14:textId="77777777" w:rsidR="00D22916" w:rsidRPr="00D353B4" w:rsidRDefault="00D22916" w:rsidP="00113CF0">
            <w:r w:rsidRPr="00D353B4">
              <w:t>Szczegółowe kryteria przy ocenie zaliczenia</w:t>
            </w:r>
          </w:p>
          <w:p w14:paraId="7A0B1C68" w14:textId="77777777" w:rsidR="00D22916" w:rsidRPr="00D353B4" w:rsidRDefault="00D22916" w:rsidP="003801E6">
            <w:pPr>
              <w:rPr>
                <w:rFonts w:eastAsiaTheme="minorHAnsi"/>
              </w:rPr>
            </w:pPr>
            <w:r w:rsidRPr="00D353B4">
              <w:rPr>
                <w:rFonts w:eastAsiaTheme="minorHAnsi"/>
              </w:rPr>
              <w:t>Procent wiedzy wymaganej dla uzyskania oceny końcowej wynosi odpowiednio:</w:t>
            </w:r>
          </w:p>
          <w:p w14:paraId="174DCA87" w14:textId="77777777" w:rsidR="00D22916" w:rsidRPr="00D353B4" w:rsidRDefault="00D22916" w:rsidP="00667F61">
            <w:pPr>
              <w:pStyle w:val="Akapitzlist"/>
              <w:numPr>
                <w:ilvl w:val="0"/>
                <w:numId w:val="102"/>
              </w:numPr>
              <w:suppressAutoHyphens w:val="0"/>
              <w:autoSpaceDN/>
              <w:spacing w:line="240" w:lineRule="auto"/>
              <w:contextualSpacing/>
              <w:jc w:val="left"/>
              <w:textAlignment w:val="auto"/>
              <w:rPr>
                <w:rFonts w:ascii="Times New Roman" w:eastAsiaTheme="minorHAnsi" w:hAnsi="Times New Roman"/>
                <w:sz w:val="24"/>
                <w:szCs w:val="24"/>
              </w:rPr>
            </w:pPr>
            <w:r w:rsidRPr="00D353B4">
              <w:rPr>
                <w:rFonts w:ascii="Times New Roman" w:eastAsiaTheme="minorHAnsi" w:hAnsi="Times New Roman"/>
                <w:sz w:val="24"/>
                <w:szCs w:val="24"/>
              </w:rPr>
              <w:t>bardzo dobry 91% - 100%,</w:t>
            </w:r>
          </w:p>
          <w:p w14:paraId="1E5F638E" w14:textId="77777777" w:rsidR="00D22916" w:rsidRPr="00D353B4" w:rsidRDefault="00D22916" w:rsidP="00667F61">
            <w:pPr>
              <w:pStyle w:val="Akapitzlist"/>
              <w:numPr>
                <w:ilvl w:val="0"/>
                <w:numId w:val="102"/>
              </w:numPr>
              <w:suppressAutoHyphens w:val="0"/>
              <w:autoSpaceDN/>
              <w:spacing w:line="240" w:lineRule="auto"/>
              <w:contextualSpacing/>
              <w:jc w:val="left"/>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plus 81% - 90%,</w:t>
            </w:r>
          </w:p>
          <w:p w14:paraId="4C7AEF24" w14:textId="77777777" w:rsidR="00D22916" w:rsidRPr="00D353B4" w:rsidRDefault="00D22916" w:rsidP="00667F61">
            <w:pPr>
              <w:pStyle w:val="Akapitzlist"/>
              <w:numPr>
                <w:ilvl w:val="0"/>
                <w:numId w:val="102"/>
              </w:numPr>
              <w:suppressAutoHyphens w:val="0"/>
              <w:autoSpaceDN/>
              <w:spacing w:line="240" w:lineRule="auto"/>
              <w:contextualSpacing/>
              <w:jc w:val="left"/>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71% - 80%,</w:t>
            </w:r>
          </w:p>
          <w:p w14:paraId="23350688" w14:textId="77777777" w:rsidR="00D22916" w:rsidRPr="00D353B4" w:rsidRDefault="00D22916" w:rsidP="00667F61">
            <w:pPr>
              <w:pStyle w:val="Akapitzlist"/>
              <w:numPr>
                <w:ilvl w:val="0"/>
                <w:numId w:val="102"/>
              </w:numPr>
              <w:suppressAutoHyphens w:val="0"/>
              <w:autoSpaceDN/>
              <w:spacing w:line="240" w:lineRule="auto"/>
              <w:contextualSpacing/>
              <w:jc w:val="left"/>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plus 61% - 70%,</w:t>
            </w:r>
          </w:p>
          <w:p w14:paraId="444849B3" w14:textId="77777777" w:rsidR="00D22916" w:rsidRPr="00D353B4" w:rsidRDefault="00D22916" w:rsidP="00667F61">
            <w:pPr>
              <w:pStyle w:val="Akapitzlist"/>
              <w:numPr>
                <w:ilvl w:val="0"/>
                <w:numId w:val="102"/>
              </w:numPr>
              <w:suppressAutoHyphens w:val="0"/>
              <w:autoSpaceDN/>
              <w:spacing w:line="240" w:lineRule="auto"/>
              <w:contextualSpacing/>
              <w:jc w:val="left"/>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51% - 60%,</w:t>
            </w:r>
          </w:p>
          <w:p w14:paraId="24403E02" w14:textId="77777777" w:rsidR="00D22916" w:rsidRPr="00D353B4" w:rsidRDefault="00D22916" w:rsidP="00667F61">
            <w:pPr>
              <w:pStyle w:val="Akapitzlist"/>
              <w:numPr>
                <w:ilvl w:val="0"/>
                <w:numId w:val="102"/>
              </w:numPr>
              <w:suppressAutoHyphens w:val="0"/>
              <w:autoSpaceDN/>
              <w:spacing w:line="240" w:lineRule="auto"/>
              <w:contextualSpacing/>
              <w:jc w:val="left"/>
              <w:textAlignment w:val="auto"/>
              <w:rPr>
                <w:rFonts w:ascii="Times New Roman" w:eastAsiaTheme="minorHAnsi" w:hAnsi="Times New Roman"/>
                <w:sz w:val="24"/>
                <w:szCs w:val="24"/>
              </w:rPr>
            </w:pPr>
            <w:r w:rsidRPr="00D353B4">
              <w:rPr>
                <w:rFonts w:ascii="Times New Roman" w:eastAsiaTheme="minorHAnsi" w:hAnsi="Times New Roman"/>
                <w:sz w:val="24"/>
                <w:szCs w:val="24"/>
              </w:rPr>
              <w:t>niedostateczny 50% i mniej.</w:t>
            </w:r>
            <w:r w:rsidRPr="00D353B4">
              <w:rPr>
                <w:rFonts w:ascii="Times New Roman" w:hAnsi="Times New Roman"/>
                <w:sz w:val="24"/>
                <w:szCs w:val="24"/>
              </w:rPr>
              <w:t xml:space="preserve"> </w:t>
            </w:r>
          </w:p>
          <w:p w14:paraId="4F978E5E" w14:textId="77777777" w:rsidR="00D22916" w:rsidRPr="00D353B4" w:rsidRDefault="00D22916" w:rsidP="003801E6">
            <w:r w:rsidRPr="00D353B4">
              <w:rPr>
                <w:rFonts w:eastAsiaTheme="minorHAnsi"/>
              </w:rPr>
              <w:t xml:space="preserve">Student może uzyskać końcową ocenę pozytywną po uzyskaniu minimum oceny 3.0 z ćwiczeń </w:t>
            </w:r>
          </w:p>
        </w:tc>
      </w:tr>
      <w:tr w:rsidR="00D353B4" w:rsidRPr="00D353B4" w14:paraId="21295F53" w14:textId="77777777" w:rsidTr="003801E6">
        <w:trPr>
          <w:trHeight w:val="2324"/>
        </w:trPr>
        <w:tc>
          <w:tcPr>
            <w:tcW w:w="2123" w:type="pct"/>
            <w:shd w:val="clear" w:color="auto" w:fill="auto"/>
          </w:tcPr>
          <w:p w14:paraId="4AA865C9" w14:textId="77777777" w:rsidR="00262C70" w:rsidRPr="00D353B4" w:rsidRDefault="00262C70" w:rsidP="00262C70">
            <w:pPr>
              <w:jc w:val="both"/>
            </w:pPr>
            <w:r w:rsidRPr="00D353B4">
              <w:t>Bilans punktów ECTS</w:t>
            </w:r>
          </w:p>
        </w:tc>
        <w:tc>
          <w:tcPr>
            <w:tcW w:w="2877" w:type="pct"/>
            <w:shd w:val="clear" w:color="auto" w:fill="auto"/>
          </w:tcPr>
          <w:p w14:paraId="39A0F82E" w14:textId="77777777" w:rsidR="00262C70" w:rsidRPr="00D353B4" w:rsidRDefault="00262C70" w:rsidP="00262C70">
            <w:r w:rsidRPr="00D353B4">
              <w:t>Kontaktowe</w:t>
            </w:r>
          </w:p>
          <w:p w14:paraId="6F5DD041" w14:textId="3C10150F" w:rsidR="00262C70" w:rsidRPr="00D353B4" w:rsidRDefault="00262C70" w:rsidP="00262C70">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wykłady (10 godz./0,4 ECTS), </w:t>
            </w:r>
          </w:p>
          <w:p w14:paraId="7D0B3BC1" w14:textId="42910289" w:rsidR="00262C70" w:rsidRPr="00D353B4" w:rsidRDefault="00262C70" w:rsidP="00262C70">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ćwiczenia audytoryjne (5 godz./0,2 ECTS), </w:t>
            </w:r>
          </w:p>
          <w:p w14:paraId="33005BEB" w14:textId="7E99AC79" w:rsidR="00262C70" w:rsidRPr="00D353B4" w:rsidRDefault="00262C70" w:rsidP="00262C70">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ćwiczenia laboratoryjne (5 godz./0,2 ECTS), </w:t>
            </w:r>
          </w:p>
          <w:p w14:paraId="2FD30324" w14:textId="11F665D3" w:rsidR="00262C70" w:rsidRPr="00D353B4" w:rsidRDefault="00262C70" w:rsidP="00262C70">
            <w:r w:rsidRPr="00D353B4">
              <w:t>Łącznie – 20 godz./0,8 ECTS</w:t>
            </w:r>
          </w:p>
          <w:p w14:paraId="412F2874" w14:textId="77777777" w:rsidR="003801E6" w:rsidRPr="00D353B4" w:rsidRDefault="003801E6" w:rsidP="00262C70"/>
          <w:p w14:paraId="4D2C3B78" w14:textId="77777777" w:rsidR="00262C70" w:rsidRPr="00D353B4" w:rsidRDefault="00262C70" w:rsidP="00262C70">
            <w:r w:rsidRPr="00D353B4">
              <w:t>Niekontaktowe</w:t>
            </w:r>
          </w:p>
          <w:p w14:paraId="34F237B2" w14:textId="3061BA95" w:rsidR="00262C70" w:rsidRPr="00D353B4" w:rsidRDefault="00262C70" w:rsidP="00262C70">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(20 godz./0,8 ECTS),</w:t>
            </w:r>
          </w:p>
          <w:p w14:paraId="4B4F7DFB" w14:textId="77777777" w:rsidR="00262C70" w:rsidRPr="00D353B4" w:rsidRDefault="00262C70" w:rsidP="00262C70">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studiowanie literatury (15 godz./0,6 ECTS)</w:t>
            </w:r>
          </w:p>
          <w:p w14:paraId="43A0E99D" w14:textId="168997BA" w:rsidR="00262C70" w:rsidRPr="00D353B4" w:rsidRDefault="00262C70" w:rsidP="00262C70">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zaliczenia (20 godz./0,8 ECTS)</w:t>
            </w:r>
          </w:p>
          <w:p w14:paraId="2081731A" w14:textId="75834C23" w:rsidR="00262C70" w:rsidRPr="00D353B4" w:rsidRDefault="00262C70" w:rsidP="00262C70">
            <w:pPr>
              <w:jc w:val="both"/>
            </w:pPr>
            <w:r w:rsidRPr="00D353B4">
              <w:t>Łącznie 55 godz./2,2 ECTS</w:t>
            </w:r>
          </w:p>
        </w:tc>
      </w:tr>
      <w:tr w:rsidR="00262C70" w:rsidRPr="00D353B4" w14:paraId="13C3250F" w14:textId="77777777" w:rsidTr="003801E6">
        <w:trPr>
          <w:trHeight w:val="718"/>
        </w:trPr>
        <w:tc>
          <w:tcPr>
            <w:tcW w:w="2123" w:type="pct"/>
            <w:shd w:val="clear" w:color="auto" w:fill="auto"/>
          </w:tcPr>
          <w:p w14:paraId="4B3AB371" w14:textId="77777777" w:rsidR="00262C70" w:rsidRPr="00D353B4" w:rsidRDefault="00262C70" w:rsidP="00262C70">
            <w:r w:rsidRPr="00D353B4">
              <w:t>Nakład pracy związany z zajęciami wymagającymi bezpośredniego udziału nauczyciela akademickiego</w:t>
            </w:r>
          </w:p>
        </w:tc>
        <w:tc>
          <w:tcPr>
            <w:tcW w:w="2877" w:type="pct"/>
            <w:shd w:val="clear" w:color="auto" w:fill="auto"/>
          </w:tcPr>
          <w:p w14:paraId="6A7065AB" w14:textId="77777777" w:rsidR="00262C70" w:rsidRPr="00D353B4" w:rsidRDefault="00262C70" w:rsidP="00262C70">
            <w:pPr>
              <w:jc w:val="both"/>
            </w:pPr>
            <w:r w:rsidRPr="00D353B4">
              <w:t>Udział:</w:t>
            </w:r>
          </w:p>
          <w:p w14:paraId="74F94CD3" w14:textId="0E1D30C6" w:rsidR="00262C70" w:rsidRPr="00D353B4" w:rsidRDefault="00262C70" w:rsidP="00262C70">
            <w:pPr>
              <w:jc w:val="both"/>
            </w:pPr>
            <w:r w:rsidRPr="00D353B4">
              <w:t>w wykładach – 10 godz.</w:t>
            </w:r>
          </w:p>
          <w:p w14:paraId="1B053696" w14:textId="10E4E583" w:rsidR="00262C70" w:rsidRPr="00D353B4" w:rsidRDefault="00262C70" w:rsidP="00262C70">
            <w:pPr>
              <w:jc w:val="both"/>
            </w:pPr>
            <w:r w:rsidRPr="00D353B4">
              <w:t xml:space="preserve">w ćwiczeniach audytoryjne – 5 godz. </w:t>
            </w:r>
          </w:p>
          <w:p w14:paraId="320BDCC1" w14:textId="33635002" w:rsidR="00262C70" w:rsidRPr="00D353B4" w:rsidRDefault="00262C70" w:rsidP="00262C70">
            <w:pPr>
              <w:jc w:val="both"/>
            </w:pPr>
            <w:r w:rsidRPr="00D353B4">
              <w:t xml:space="preserve">w ćwiczeniach laboratoryjne – 5 godz. </w:t>
            </w:r>
          </w:p>
          <w:p w14:paraId="4E50FB3D" w14:textId="6D9D8243" w:rsidR="00262C70" w:rsidRPr="00D353B4" w:rsidRDefault="00262C70" w:rsidP="00262C70">
            <w:pPr>
              <w:ind w:left="120"/>
            </w:pPr>
            <w:r w:rsidRPr="00D353B4">
              <w:t>Łącznie – 20 godz./0,8 ECTS</w:t>
            </w:r>
          </w:p>
        </w:tc>
      </w:tr>
    </w:tbl>
    <w:p w14:paraId="40717861" w14:textId="77777777" w:rsidR="00D22916" w:rsidRPr="00D353B4" w:rsidRDefault="00D22916" w:rsidP="008042E3">
      <w:pPr>
        <w:rPr>
          <w:sz w:val="28"/>
          <w:szCs w:val="28"/>
        </w:rPr>
      </w:pPr>
    </w:p>
    <w:p w14:paraId="42CDBA97" w14:textId="5BBC9D23" w:rsidR="00710F32" w:rsidRPr="00D353B4" w:rsidRDefault="00710F32" w:rsidP="00710F32">
      <w:pPr>
        <w:rPr>
          <w:b/>
          <w:sz w:val="28"/>
        </w:rPr>
      </w:pPr>
      <w:r w:rsidRPr="00D353B4">
        <w:rPr>
          <w:b/>
          <w:sz w:val="28"/>
        </w:rPr>
        <w:t xml:space="preserve">Karta opisu zajęć z modułu  </w:t>
      </w:r>
      <w:r w:rsidR="00FB5CEE" w:rsidRPr="00D353B4">
        <w:rPr>
          <w:b/>
          <w:sz w:val="28"/>
        </w:rPr>
        <w:t>H</w:t>
      </w:r>
      <w:r w:rsidRPr="00D353B4">
        <w:rPr>
          <w:b/>
          <w:sz w:val="28"/>
        </w:rPr>
        <w:t>otelarstwo</w:t>
      </w:r>
    </w:p>
    <w:tbl>
      <w:tblPr>
        <w:tblW w:w="5000" w:type="pct"/>
        <w:jc w:val="center"/>
        <w:tblCellMar>
          <w:top w:w="15" w:type="dxa"/>
          <w:left w:w="15" w:type="dxa"/>
          <w:bottom w:w="15" w:type="dxa"/>
          <w:right w:w="15" w:type="dxa"/>
        </w:tblCellMar>
        <w:tblLook w:val="04A0" w:firstRow="1" w:lastRow="0" w:firstColumn="1" w:lastColumn="0" w:noHBand="0" w:noVBand="1"/>
      </w:tblPr>
      <w:tblGrid>
        <w:gridCol w:w="4213"/>
        <w:gridCol w:w="3424"/>
        <w:gridCol w:w="1123"/>
        <w:gridCol w:w="868"/>
      </w:tblGrid>
      <w:tr w:rsidR="00D353B4" w:rsidRPr="00D353B4" w14:paraId="219356D3"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32DFDA" w14:textId="77777777" w:rsidR="00113CF0" w:rsidRPr="00D353B4" w:rsidRDefault="00113CF0" w:rsidP="003801E6">
            <w:r w:rsidRPr="00D353B4">
              <w:t>Nazwa kierunku studiów</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C285C9" w14:textId="77777777" w:rsidR="00113CF0" w:rsidRPr="00D353B4" w:rsidRDefault="00113CF0" w:rsidP="003801E6">
            <w:r w:rsidRPr="00D353B4">
              <w:t>Turystyka i rekreacja</w:t>
            </w:r>
          </w:p>
        </w:tc>
      </w:tr>
      <w:tr w:rsidR="00D353B4" w:rsidRPr="00D353B4" w14:paraId="107CAA26"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769839" w14:textId="77777777" w:rsidR="00113CF0" w:rsidRPr="00D353B4" w:rsidRDefault="00113CF0" w:rsidP="003801E6">
            <w:r w:rsidRPr="00D353B4">
              <w:t>Nazwa modułu, także w języku angielskim</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BA85B1" w14:textId="77777777" w:rsidR="00113CF0" w:rsidRPr="00D353B4" w:rsidRDefault="00113CF0" w:rsidP="003801E6">
            <w:r w:rsidRPr="00D353B4">
              <w:rPr>
                <w:bCs/>
              </w:rPr>
              <w:t>Hotelarstwo</w:t>
            </w:r>
          </w:p>
          <w:p w14:paraId="7AA7BFF9" w14:textId="77777777" w:rsidR="00113CF0" w:rsidRPr="00D353B4" w:rsidRDefault="00113CF0" w:rsidP="003801E6">
            <w:r w:rsidRPr="00D353B4">
              <w:t>Hospitality</w:t>
            </w:r>
          </w:p>
        </w:tc>
      </w:tr>
      <w:tr w:rsidR="00D353B4" w:rsidRPr="00D353B4" w14:paraId="7267FC26"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981C7E" w14:textId="77777777" w:rsidR="00113CF0" w:rsidRPr="00D353B4" w:rsidRDefault="00113CF0" w:rsidP="003801E6">
            <w:r w:rsidRPr="00D353B4">
              <w:t>Język wykładowy</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89D973" w14:textId="77777777" w:rsidR="00113CF0" w:rsidRPr="00D353B4" w:rsidRDefault="00113CF0" w:rsidP="003801E6">
            <w:r w:rsidRPr="00D353B4">
              <w:t>język polski</w:t>
            </w:r>
          </w:p>
        </w:tc>
      </w:tr>
      <w:tr w:rsidR="00D353B4" w:rsidRPr="00D353B4" w14:paraId="7BC4D9E4"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4122E3" w14:textId="77777777" w:rsidR="00113CF0" w:rsidRPr="00D353B4" w:rsidRDefault="00113CF0" w:rsidP="003801E6">
            <w:r w:rsidRPr="00D353B4">
              <w:t>Rodzaj modułu</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E4134A" w14:textId="77777777" w:rsidR="00113CF0" w:rsidRPr="00D353B4" w:rsidRDefault="00113CF0" w:rsidP="003801E6">
            <w:r w:rsidRPr="00D353B4">
              <w:t>obowiązkowy</w:t>
            </w:r>
          </w:p>
        </w:tc>
      </w:tr>
      <w:tr w:rsidR="00D353B4" w:rsidRPr="00D353B4" w14:paraId="62B0EFF6"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E80221" w14:textId="77777777" w:rsidR="00113CF0" w:rsidRPr="00D353B4" w:rsidRDefault="00113CF0" w:rsidP="003801E6">
            <w:r w:rsidRPr="00D353B4">
              <w:t>Poziom studiów</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A68108" w14:textId="77777777" w:rsidR="00113CF0" w:rsidRPr="00D353B4" w:rsidRDefault="00113CF0" w:rsidP="003801E6">
            <w:r w:rsidRPr="00D353B4">
              <w:t>pierwszego stopnia</w:t>
            </w:r>
          </w:p>
        </w:tc>
      </w:tr>
      <w:tr w:rsidR="00D353B4" w:rsidRPr="00D353B4" w14:paraId="286A0529"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F2AB53" w14:textId="77777777" w:rsidR="00113CF0" w:rsidRPr="00D353B4" w:rsidRDefault="00113CF0" w:rsidP="003801E6">
            <w:r w:rsidRPr="00D353B4">
              <w:t>Forma studiów</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A36BC3" w14:textId="58B915F7" w:rsidR="00113CF0" w:rsidRPr="00D353B4" w:rsidRDefault="00944DE1" w:rsidP="003801E6">
            <w:r w:rsidRPr="00D353B4">
              <w:t>nie</w:t>
            </w:r>
            <w:r w:rsidR="00113CF0" w:rsidRPr="00D353B4">
              <w:t>stacjonarne</w:t>
            </w:r>
          </w:p>
        </w:tc>
      </w:tr>
      <w:tr w:rsidR="00D353B4" w:rsidRPr="00D353B4" w14:paraId="18FA58B8"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54D043" w14:textId="77777777" w:rsidR="00113CF0" w:rsidRPr="00D353B4" w:rsidRDefault="00113CF0" w:rsidP="003801E6">
            <w:r w:rsidRPr="00D353B4">
              <w:t>Rok studiów dla kierunku</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C6500F" w14:textId="77777777" w:rsidR="00113CF0" w:rsidRPr="00D353B4" w:rsidRDefault="00113CF0" w:rsidP="003801E6">
            <w:r w:rsidRPr="00D353B4">
              <w:t>II</w:t>
            </w:r>
          </w:p>
        </w:tc>
      </w:tr>
      <w:tr w:rsidR="00D353B4" w:rsidRPr="00D353B4" w14:paraId="6B022A65"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2A5BB1" w14:textId="77777777" w:rsidR="00113CF0" w:rsidRPr="00D353B4" w:rsidRDefault="00113CF0" w:rsidP="003801E6">
            <w:r w:rsidRPr="00D353B4">
              <w:t>Semestr dla kierunku</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0C6EC5" w14:textId="77777777" w:rsidR="00113CF0" w:rsidRPr="00D353B4" w:rsidRDefault="00113CF0" w:rsidP="003801E6">
            <w:r w:rsidRPr="00D353B4">
              <w:t>3</w:t>
            </w:r>
          </w:p>
        </w:tc>
      </w:tr>
      <w:tr w:rsidR="00D353B4" w:rsidRPr="00D353B4" w14:paraId="1F8E523F"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2152B0" w14:textId="77777777" w:rsidR="00113CF0" w:rsidRPr="00D353B4" w:rsidRDefault="00113CF0" w:rsidP="003801E6">
            <w:r w:rsidRPr="00D353B4">
              <w:t>Liczba punktów ECTS z podziałem na kontaktowe/ niekontaktowe </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6DF64B" w14:textId="5CE719CB" w:rsidR="00113CF0" w:rsidRPr="00D353B4" w:rsidRDefault="008A0776" w:rsidP="003801E6">
            <w:r w:rsidRPr="00D353B4">
              <w:t>2</w:t>
            </w:r>
            <w:r w:rsidR="00944DE1" w:rsidRPr="00D353B4">
              <w:t xml:space="preserve"> (0,</w:t>
            </w:r>
            <w:r w:rsidRPr="00D353B4">
              <w:t>6</w:t>
            </w:r>
            <w:r w:rsidR="00944DE1" w:rsidRPr="00D353B4">
              <w:t>/</w:t>
            </w:r>
            <w:r w:rsidR="008A25C7" w:rsidRPr="00D353B4">
              <w:t>1,4</w:t>
            </w:r>
            <w:r w:rsidR="00944DE1" w:rsidRPr="00D353B4">
              <w:t>)</w:t>
            </w:r>
          </w:p>
        </w:tc>
      </w:tr>
      <w:tr w:rsidR="00D353B4" w:rsidRPr="00D353B4" w14:paraId="4AF306BE"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F5FACD" w14:textId="77777777" w:rsidR="00113CF0" w:rsidRPr="00D353B4" w:rsidRDefault="00113CF0" w:rsidP="003801E6">
            <w:r w:rsidRPr="00D353B4">
              <w:t>Tytuł naukowy/ stopień naukowy, imię i nazwisko osoby odpowiedzialnej za moduł</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A361FD" w14:textId="77777777" w:rsidR="00113CF0" w:rsidRPr="00D353B4" w:rsidRDefault="00113CF0" w:rsidP="003801E6">
            <w:r w:rsidRPr="00D353B4">
              <w:t>Dr (Jerzy Koproń)</w:t>
            </w:r>
          </w:p>
        </w:tc>
      </w:tr>
      <w:tr w:rsidR="00D353B4" w:rsidRPr="00D353B4" w14:paraId="4B9B4F92"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568D13" w14:textId="77777777" w:rsidR="00113CF0" w:rsidRPr="00D353B4" w:rsidRDefault="00113CF0" w:rsidP="003801E6">
            <w:r w:rsidRPr="00D353B4">
              <w:t>Jednostka oferująca przedmiot</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6EFAE0" w14:textId="77777777" w:rsidR="00113CF0" w:rsidRPr="00D353B4" w:rsidRDefault="00113CF0" w:rsidP="003801E6">
            <w:r w:rsidRPr="00D353B4">
              <w:t>Katedra Turystyka i Rekreacja</w:t>
            </w:r>
          </w:p>
        </w:tc>
      </w:tr>
      <w:tr w:rsidR="00D353B4" w:rsidRPr="00D353B4" w14:paraId="4866275A"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4878F8" w14:textId="77777777" w:rsidR="00113CF0" w:rsidRPr="00D353B4" w:rsidRDefault="00113CF0" w:rsidP="003801E6">
            <w:pPr>
              <w:jc w:val="both"/>
            </w:pPr>
            <w:r w:rsidRPr="00D353B4">
              <w:t>Cel modułu</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558F46" w14:textId="77777777" w:rsidR="00113CF0" w:rsidRPr="00D353B4" w:rsidRDefault="00113CF0" w:rsidP="003801E6">
            <w:pPr>
              <w:jc w:val="both"/>
            </w:pPr>
            <w:r w:rsidRPr="00D353B4">
              <w:t xml:space="preserve">Celem przedmiotu jest nabycie wiedzy, umiejętności i kompetencji społecznych w zakresie: słownictwa, historii, klasyfikacji, standaryzacji hotelarstwa, czynników i perspektyw rozwoju, organizacji i funkcjonowania zespołów obiektu hotelowego, usług </w:t>
            </w:r>
            <w:r w:rsidRPr="00D353B4">
              <w:lastRenderedPageBreak/>
              <w:t>hotelarskich oraz ich relacji z otoczeniem gospodarczym i społecznym.</w:t>
            </w:r>
          </w:p>
        </w:tc>
      </w:tr>
      <w:tr w:rsidR="00D353B4" w:rsidRPr="00D353B4" w14:paraId="3610AA14" w14:textId="77777777" w:rsidTr="003801E6">
        <w:trPr>
          <w:trHeight w:val="20"/>
          <w:jc w:val="center"/>
        </w:trPr>
        <w:tc>
          <w:tcPr>
            <w:tcW w:w="2188"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008702" w14:textId="77777777" w:rsidR="00113CF0" w:rsidRPr="00D353B4" w:rsidRDefault="00113CF0" w:rsidP="003801E6">
            <w:r w:rsidRPr="00D353B4">
              <w:lastRenderedPageBreak/>
              <w:t>Efekty uczenia się dla modułu to opis zasobu wiedzy, umiejętności i kompetencji społecznych, które student osiągnie po zrealizowaniu zajęć.</w:t>
            </w:r>
          </w:p>
          <w:p w14:paraId="39480D00"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279876" w14:textId="77777777" w:rsidR="00113CF0" w:rsidRPr="00D353B4" w:rsidRDefault="00113CF0" w:rsidP="003801E6">
            <w:r w:rsidRPr="00D353B4">
              <w:rPr>
                <w:bCs/>
              </w:rPr>
              <w:t>Wiedza:</w:t>
            </w:r>
          </w:p>
        </w:tc>
      </w:tr>
      <w:tr w:rsidR="00D353B4" w:rsidRPr="00D353B4" w14:paraId="3FC65AD4"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3859987C"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3B9101" w14:textId="77777777" w:rsidR="00113CF0" w:rsidRPr="00D353B4" w:rsidRDefault="00113CF0" w:rsidP="003801E6">
            <w:pPr>
              <w:numPr>
                <w:ilvl w:val="0"/>
                <w:numId w:val="122"/>
              </w:numPr>
              <w:ind w:left="360"/>
              <w:jc w:val="both"/>
              <w:textAlignment w:val="baseline"/>
            </w:pPr>
            <w:r w:rsidRPr="00D353B4">
              <w:t>Student dysponuję wiedzą dotyczącą historycznej i obecnej roli hotelarstwa w rozwoju gospodarki i społeczeństwa.</w:t>
            </w:r>
          </w:p>
          <w:p w14:paraId="6836C9E6" w14:textId="77777777" w:rsidR="00113CF0" w:rsidRPr="00D353B4" w:rsidRDefault="00113CF0" w:rsidP="003801E6">
            <w:pPr>
              <w:numPr>
                <w:ilvl w:val="0"/>
                <w:numId w:val="122"/>
              </w:numPr>
              <w:ind w:left="360"/>
              <w:jc w:val="both"/>
              <w:textAlignment w:val="baseline"/>
            </w:pPr>
            <w:r w:rsidRPr="00D353B4">
              <w:t>Posiada wiedzę na temat tendencji rozwoju hotelarstwa oraz aspektów prawnych z nim związanych. </w:t>
            </w:r>
          </w:p>
          <w:p w14:paraId="18EC6409" w14:textId="77777777" w:rsidR="00113CF0" w:rsidRPr="00D353B4" w:rsidRDefault="00113CF0" w:rsidP="003801E6">
            <w:pPr>
              <w:numPr>
                <w:ilvl w:val="0"/>
                <w:numId w:val="122"/>
              </w:numPr>
              <w:ind w:left="360"/>
              <w:jc w:val="both"/>
              <w:textAlignment w:val="baseline"/>
            </w:pPr>
            <w:r w:rsidRPr="00D353B4">
              <w:t>Zna zasady organizacji i zarządzaniu przedsiębiorstwem hotelarskim świadczącym usługi rynkowe.</w:t>
            </w:r>
          </w:p>
        </w:tc>
      </w:tr>
      <w:tr w:rsidR="00D353B4" w:rsidRPr="00D353B4" w14:paraId="3D829750"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37973B47"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C9D87A" w14:textId="77777777" w:rsidR="00113CF0" w:rsidRPr="00D353B4" w:rsidRDefault="00113CF0" w:rsidP="003801E6">
            <w:r w:rsidRPr="00D353B4">
              <w:rPr>
                <w:bCs/>
              </w:rPr>
              <w:t>Umiejętności: </w:t>
            </w:r>
          </w:p>
        </w:tc>
      </w:tr>
      <w:tr w:rsidR="00D353B4" w:rsidRPr="00D353B4" w14:paraId="4B350F95"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55F3AD7B"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532439" w14:textId="77777777" w:rsidR="00113CF0" w:rsidRPr="00D353B4" w:rsidRDefault="00113CF0" w:rsidP="003801E6">
            <w:pPr>
              <w:numPr>
                <w:ilvl w:val="0"/>
                <w:numId w:val="123"/>
              </w:numPr>
              <w:ind w:left="360"/>
              <w:jc w:val="both"/>
              <w:textAlignment w:val="baseline"/>
            </w:pPr>
            <w:r w:rsidRPr="00D353B4">
              <w:rPr>
                <w:shd w:val="clear" w:color="auto" w:fill="FFFFFF"/>
              </w:rPr>
              <w:t>Umie interpretować oraz identyfikować potrzeby klienta (gościa hotelowego).</w:t>
            </w:r>
          </w:p>
          <w:p w14:paraId="10A15EB3" w14:textId="77777777" w:rsidR="00113CF0" w:rsidRPr="00D353B4" w:rsidRDefault="00113CF0" w:rsidP="003801E6">
            <w:pPr>
              <w:numPr>
                <w:ilvl w:val="0"/>
                <w:numId w:val="123"/>
              </w:numPr>
              <w:ind w:left="360"/>
              <w:jc w:val="both"/>
              <w:textAlignment w:val="baseline"/>
            </w:pPr>
            <w:r w:rsidRPr="00D353B4">
              <w:rPr>
                <w:shd w:val="clear" w:color="auto" w:fill="FFFFFF"/>
              </w:rPr>
              <w:t>Potrafi programować procesy i zjawiska społeczne, gospodarcze oraz poprawnie wykorzystywać tę wiedzę.</w:t>
            </w:r>
          </w:p>
          <w:p w14:paraId="19BAB127" w14:textId="77777777" w:rsidR="00113CF0" w:rsidRPr="00D353B4" w:rsidRDefault="00113CF0" w:rsidP="003801E6">
            <w:pPr>
              <w:numPr>
                <w:ilvl w:val="0"/>
                <w:numId w:val="123"/>
              </w:numPr>
              <w:ind w:left="360"/>
              <w:jc w:val="both"/>
              <w:textAlignment w:val="baseline"/>
            </w:pPr>
            <w:r w:rsidRPr="00D353B4">
              <w:t>Potrafi posługiwać się normami prawnymi w celu rozwiązywania problemów związanych z hotelarstwem.</w:t>
            </w:r>
          </w:p>
          <w:p w14:paraId="2A2AE8E3" w14:textId="77777777" w:rsidR="00113CF0" w:rsidRPr="00D353B4" w:rsidRDefault="00113CF0" w:rsidP="003801E6">
            <w:pPr>
              <w:numPr>
                <w:ilvl w:val="0"/>
                <w:numId w:val="123"/>
              </w:numPr>
              <w:ind w:left="360"/>
              <w:jc w:val="both"/>
              <w:textAlignment w:val="baseline"/>
            </w:pPr>
            <w:r w:rsidRPr="00D353B4">
              <w:t>Umie przygotować wystąpienie ustne i pisemne z zakresu hotelarstwa.</w:t>
            </w:r>
          </w:p>
        </w:tc>
      </w:tr>
      <w:tr w:rsidR="00D353B4" w:rsidRPr="00D353B4" w14:paraId="21D9841C"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4DA39F3E"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20FEBE" w14:textId="77777777" w:rsidR="00113CF0" w:rsidRPr="00D353B4" w:rsidRDefault="00113CF0" w:rsidP="003801E6">
            <w:r w:rsidRPr="00D353B4">
              <w:rPr>
                <w:bCs/>
              </w:rPr>
              <w:t>Kompetencje społeczne:</w:t>
            </w:r>
          </w:p>
        </w:tc>
      </w:tr>
      <w:tr w:rsidR="00D353B4" w:rsidRPr="00D353B4" w14:paraId="6591FCE9"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30ADEBC8"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3B27AF" w14:textId="77777777" w:rsidR="00113CF0" w:rsidRPr="00D353B4" w:rsidRDefault="00113CF0" w:rsidP="003801E6">
            <w:pPr>
              <w:numPr>
                <w:ilvl w:val="0"/>
                <w:numId w:val="124"/>
              </w:numPr>
              <w:ind w:left="360"/>
              <w:jc w:val="both"/>
              <w:textAlignment w:val="baseline"/>
            </w:pPr>
            <w:r w:rsidRPr="00D353B4">
              <w:rPr>
                <w:shd w:val="clear" w:color="auto" w:fill="FFFFFF"/>
              </w:rPr>
              <w:t>Rozumie potrzebę okazywania szacunku wobec gości hotelowych oraz troski o ich dobro.</w:t>
            </w:r>
          </w:p>
          <w:p w14:paraId="476E17C0" w14:textId="77777777" w:rsidR="00113CF0" w:rsidRPr="00D353B4" w:rsidRDefault="00113CF0" w:rsidP="003801E6">
            <w:pPr>
              <w:numPr>
                <w:ilvl w:val="0"/>
                <w:numId w:val="124"/>
              </w:numPr>
              <w:ind w:left="360"/>
              <w:jc w:val="both"/>
              <w:textAlignment w:val="baseline"/>
            </w:pPr>
            <w:r w:rsidRPr="00D353B4">
              <w:t>Jest przygotowany do współdziałania w zespole pracowniczym w celu zapewnienia opieki nad gościem hotelowym.</w:t>
            </w:r>
          </w:p>
        </w:tc>
      </w:tr>
      <w:tr w:rsidR="00D353B4" w:rsidRPr="00D353B4" w14:paraId="66C96F22"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6F6940" w14:textId="77777777" w:rsidR="00113CF0" w:rsidRPr="00D353B4" w:rsidRDefault="00113CF0" w:rsidP="003801E6">
            <w:r w:rsidRPr="00D353B4">
              <w:t>Odniesienie modułowych efektów uczenia się do kierunkowych efektów uczenia się </w:t>
            </w:r>
          </w:p>
          <w:p w14:paraId="56257349"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C48E19" w14:textId="77777777" w:rsidR="00113CF0" w:rsidRPr="00D353B4" w:rsidRDefault="00113CF0" w:rsidP="003801E6">
            <w:r w:rsidRPr="00D353B4">
              <w:t>Kod efektu modułowego – kod efektu kierunkowego</w:t>
            </w:r>
          </w:p>
          <w:p w14:paraId="108C3DAF" w14:textId="77777777" w:rsidR="00113CF0" w:rsidRPr="00D353B4" w:rsidRDefault="00113CF0" w:rsidP="003801E6">
            <w:r w:rsidRPr="00D353B4">
              <w:t>W1, W2, W3 – TR_W02</w:t>
            </w:r>
          </w:p>
          <w:p w14:paraId="6F272BED" w14:textId="77777777" w:rsidR="00113CF0" w:rsidRPr="00D353B4" w:rsidRDefault="00113CF0" w:rsidP="003801E6">
            <w:r w:rsidRPr="00D353B4">
              <w:t>U1 – TR_U01</w:t>
            </w:r>
          </w:p>
          <w:p w14:paraId="4CCD1CA2" w14:textId="77777777" w:rsidR="00113CF0" w:rsidRPr="00D353B4" w:rsidRDefault="00113CF0" w:rsidP="003801E6">
            <w:r w:rsidRPr="00D353B4">
              <w:t>U2 – TR_U04</w:t>
            </w:r>
          </w:p>
          <w:p w14:paraId="73D03E4D" w14:textId="77777777" w:rsidR="00113CF0" w:rsidRPr="00D353B4" w:rsidRDefault="00113CF0" w:rsidP="003801E6">
            <w:r w:rsidRPr="00D353B4">
              <w:t>U3 – TR_U6</w:t>
            </w:r>
          </w:p>
          <w:p w14:paraId="16F30CCE" w14:textId="77777777" w:rsidR="00113CF0" w:rsidRPr="00D353B4" w:rsidRDefault="00113CF0" w:rsidP="003801E6">
            <w:r w:rsidRPr="00D353B4">
              <w:t>U4 – TR_U10</w:t>
            </w:r>
          </w:p>
          <w:p w14:paraId="053F05FE" w14:textId="77777777" w:rsidR="00113CF0" w:rsidRPr="00D353B4" w:rsidRDefault="00113CF0" w:rsidP="003801E6">
            <w:r w:rsidRPr="00D353B4">
              <w:t>K1 – TR_K02</w:t>
            </w:r>
          </w:p>
          <w:p w14:paraId="5DD59BDE" w14:textId="77777777" w:rsidR="00113CF0" w:rsidRPr="00D353B4" w:rsidRDefault="00113CF0" w:rsidP="003801E6">
            <w:r w:rsidRPr="00D353B4">
              <w:t>K2 – TR_K03</w:t>
            </w:r>
          </w:p>
        </w:tc>
      </w:tr>
      <w:tr w:rsidR="00D353B4" w:rsidRPr="00D353B4" w14:paraId="0A05D956"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1C69A5" w14:textId="338354EA" w:rsidR="00113CF0" w:rsidRPr="00D353B4" w:rsidRDefault="00113CF0" w:rsidP="003801E6">
            <w:r w:rsidRPr="00D353B4">
              <w:t>Odniesienie modułowych efektów uczenia się do efektów inżynierskich (jeżeli dotyczy)</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0DD089" w14:textId="505D5406" w:rsidR="00113CF0" w:rsidRPr="00D353B4" w:rsidRDefault="00113CF0" w:rsidP="003801E6">
            <w:pPr>
              <w:jc w:val="both"/>
            </w:pPr>
            <w:r w:rsidRPr="00D353B4">
              <w:t>nie dotyczy</w:t>
            </w:r>
          </w:p>
        </w:tc>
      </w:tr>
      <w:tr w:rsidR="00D353B4" w:rsidRPr="00D353B4" w14:paraId="627FCED5"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A06085" w14:textId="77777777" w:rsidR="00113CF0" w:rsidRPr="00D353B4" w:rsidRDefault="00113CF0" w:rsidP="003801E6">
            <w:r w:rsidRPr="00D353B4">
              <w:t>Wymagania wstępne i dodatkowe</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A39B0C" w14:textId="77777777" w:rsidR="00113CF0" w:rsidRPr="00D353B4" w:rsidRDefault="00113CF0" w:rsidP="003801E6">
            <w:pPr>
              <w:jc w:val="both"/>
            </w:pPr>
            <w:r w:rsidRPr="00D353B4">
              <w:t>Wiedza z zakresu przedmiotów – psychologia, gospodarka turystyczna, technologie informatyczne, język angielski, zarządzanie w turystyce i rekreacji, zagospodarowanie turystyczne.</w:t>
            </w:r>
          </w:p>
        </w:tc>
      </w:tr>
      <w:tr w:rsidR="00D353B4" w:rsidRPr="00D353B4" w14:paraId="4CA44569"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2EB96A" w14:textId="77777777" w:rsidR="00113CF0" w:rsidRPr="00D353B4" w:rsidRDefault="00113CF0" w:rsidP="003801E6">
            <w:r w:rsidRPr="00D353B4">
              <w:t>Treści programowe modułu</w:t>
            </w:r>
          </w:p>
          <w:p w14:paraId="078BF0E7"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267C92" w14:textId="77777777" w:rsidR="00113CF0" w:rsidRPr="00D353B4" w:rsidRDefault="009F1BA7" w:rsidP="003801E6">
            <w:pPr>
              <w:jc w:val="both"/>
            </w:pPr>
            <w:r w:rsidRPr="00D353B4">
              <w:t>Wykład</w:t>
            </w:r>
            <w:r w:rsidR="00113CF0" w:rsidRPr="00D353B4">
              <w:t xml:space="preserve"> obejmuje wiedzę, umiejętności i kompetencje społeczne w zakresie: pojęć z historii hotelarstwa, rynku usług hotelarskich, czynników rozwoju hotelarstwa, klasyfikacji i kategoryzacji hoteli, aspektów prawnych organizacji i funkcjonowania zespołów hotelu, usług gastronomicznych oraz </w:t>
            </w:r>
            <w:r w:rsidR="00113CF0" w:rsidRPr="00D353B4">
              <w:lastRenderedPageBreak/>
              <w:t>problemów ekologii i ochrony środowiska w hotelarstwie.</w:t>
            </w:r>
          </w:p>
          <w:p w14:paraId="69A1AB2A" w14:textId="6318A7C4" w:rsidR="009F1BA7" w:rsidRPr="00D353B4" w:rsidRDefault="009F1BA7" w:rsidP="003801E6">
            <w:pPr>
              <w:jc w:val="both"/>
            </w:pPr>
            <w:r w:rsidRPr="00D353B4">
              <w:t>Ćwiczenia obejmują wiedzę i umiejętności w zakresie obsługi gościa w hotelu, zasad przygotowania stołu na różne imprezy okolicznościowe.</w:t>
            </w:r>
          </w:p>
          <w:p w14:paraId="1EA575C8" w14:textId="57EA202C" w:rsidR="009F1BA7" w:rsidRPr="00D353B4" w:rsidRDefault="009F1BA7" w:rsidP="003801E6">
            <w:pPr>
              <w:jc w:val="both"/>
            </w:pPr>
            <w:r w:rsidRPr="00D353B4">
              <w:t>Ćwiczenia terenowe obejmują wizytę w hotelu i zapoznanie się z poszczególnymi działami pracy w hotelu.</w:t>
            </w:r>
          </w:p>
        </w:tc>
      </w:tr>
      <w:tr w:rsidR="00D353B4" w:rsidRPr="00D353B4" w14:paraId="5339584F"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07991F" w14:textId="77777777" w:rsidR="00113CF0" w:rsidRPr="00D353B4" w:rsidRDefault="00113CF0" w:rsidP="003801E6">
            <w:r w:rsidRPr="00D353B4">
              <w:lastRenderedPageBreak/>
              <w:t>Wykaz literatury podstawowej i  uzupełniającej</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8A1B25" w14:textId="112D967E" w:rsidR="00113CF0" w:rsidRPr="00D353B4" w:rsidRDefault="00113CF0" w:rsidP="003801E6">
            <w:pPr>
              <w:ind w:left="28" w:hanging="289"/>
              <w:jc w:val="both"/>
            </w:pPr>
            <w:r w:rsidRPr="00D353B4">
              <w:rPr>
                <w:bCs/>
              </w:rPr>
              <w:t>L Literatura obowiązkowa</w:t>
            </w:r>
          </w:p>
          <w:p w14:paraId="10402EF7" w14:textId="77777777" w:rsidR="00113CF0" w:rsidRPr="00D353B4" w:rsidRDefault="00113CF0" w:rsidP="003801E6">
            <w:pPr>
              <w:numPr>
                <w:ilvl w:val="0"/>
                <w:numId w:val="125"/>
              </w:numPr>
              <w:ind w:left="393"/>
              <w:jc w:val="both"/>
              <w:textAlignment w:val="baseline"/>
            </w:pPr>
            <w:r w:rsidRPr="00D353B4">
              <w:t>Sawicki B., Hawlena J., Wojciechowska-Solis J. 2013, Uwarunkowania i trendy rozwoju innowacji w krajowym hotelarstwie, w: Dominik P. (red.) Innowacyjne rozwiązania we współczesnym hotelarstwie. Wyd. Min. Sportu i turystyki. S. 66-77.</w:t>
            </w:r>
          </w:p>
          <w:p w14:paraId="7F96B19D" w14:textId="77777777" w:rsidR="003801E6" w:rsidRPr="00D353B4" w:rsidRDefault="00113CF0" w:rsidP="003801E6">
            <w:pPr>
              <w:numPr>
                <w:ilvl w:val="0"/>
                <w:numId w:val="125"/>
              </w:numPr>
              <w:ind w:left="393"/>
              <w:jc w:val="both"/>
              <w:textAlignment w:val="baseline"/>
            </w:pPr>
            <w:r w:rsidRPr="00D353B4">
              <w:t>Górska-Warsewic  H., Świstak E., 2014. Funkcjonowanie przedsiębiorstwa hotelarskiego. Wyd. SGGW, Warszawa.</w:t>
            </w:r>
          </w:p>
          <w:p w14:paraId="5307632B" w14:textId="011AE382" w:rsidR="00113CF0" w:rsidRPr="00D353B4" w:rsidRDefault="00113CF0" w:rsidP="003801E6">
            <w:pPr>
              <w:jc w:val="both"/>
              <w:textAlignment w:val="baseline"/>
            </w:pPr>
            <w:r w:rsidRPr="00D353B4">
              <w:rPr>
                <w:bCs/>
              </w:rPr>
              <w:t>Literatura uzupełniająca</w:t>
            </w:r>
          </w:p>
          <w:p w14:paraId="5D74429C" w14:textId="77777777" w:rsidR="00113CF0" w:rsidRPr="00D353B4" w:rsidRDefault="00113CF0" w:rsidP="003801E6">
            <w:pPr>
              <w:pStyle w:val="Akapitzlist"/>
              <w:numPr>
                <w:ilvl w:val="0"/>
                <w:numId w:val="125"/>
              </w:numPr>
              <w:shd w:val="clear" w:color="auto" w:fill="FFFFFF"/>
              <w:tabs>
                <w:tab w:val="clear" w:pos="720"/>
                <w:tab w:val="num" w:pos="450"/>
              </w:tabs>
              <w:spacing w:line="240" w:lineRule="auto"/>
              <w:ind w:left="450" w:hanging="425"/>
              <w:rPr>
                <w:rFonts w:ascii="Times New Roman" w:hAnsi="Times New Roman"/>
                <w:sz w:val="24"/>
                <w:szCs w:val="24"/>
              </w:rPr>
            </w:pPr>
            <w:r w:rsidRPr="00D353B4">
              <w:rPr>
                <w:rFonts w:ascii="Times New Roman" w:hAnsi="Times New Roman"/>
                <w:sz w:val="24"/>
                <w:szCs w:val="24"/>
                <w:shd w:val="clear" w:color="auto" w:fill="FFFFFF"/>
              </w:rPr>
              <w:t>Michniewicz I., Peć  M., 2014 </w:t>
            </w:r>
            <w:r w:rsidRPr="00D353B4">
              <w:rPr>
                <w:rFonts w:ascii="Times New Roman" w:hAnsi="Times New Roman"/>
                <w:bCs/>
                <w:sz w:val="24"/>
                <w:szCs w:val="24"/>
                <w:shd w:val="clear" w:color="auto" w:fill="FFFFFF"/>
              </w:rPr>
              <w:t xml:space="preserve">Organizacja imprez i usług turystycznych. Turystyka. Podręcznik do nauki zawodu technik obsługi turystycznej. </w:t>
            </w:r>
            <w:r w:rsidRPr="00D353B4">
              <w:rPr>
                <w:rFonts w:ascii="Times New Roman" w:hAnsi="Times New Roman"/>
                <w:sz w:val="24"/>
                <w:szCs w:val="24"/>
              </w:rPr>
              <w:t>Wydawnictwo WSiP, Warszawa</w:t>
            </w:r>
          </w:p>
          <w:p w14:paraId="4BC4AD4E" w14:textId="77777777" w:rsidR="00113CF0" w:rsidRPr="00D353B4" w:rsidRDefault="00113CF0" w:rsidP="003801E6">
            <w:pPr>
              <w:pStyle w:val="Akapitzlist"/>
              <w:numPr>
                <w:ilvl w:val="0"/>
                <w:numId w:val="125"/>
              </w:numPr>
              <w:tabs>
                <w:tab w:val="clear" w:pos="720"/>
                <w:tab w:val="num" w:pos="450"/>
              </w:tabs>
              <w:spacing w:line="240" w:lineRule="auto"/>
              <w:ind w:left="450" w:hanging="425"/>
              <w:rPr>
                <w:rFonts w:ascii="Times New Roman" w:hAnsi="Times New Roman"/>
                <w:sz w:val="24"/>
                <w:szCs w:val="24"/>
              </w:rPr>
            </w:pPr>
            <w:r w:rsidRPr="00D353B4">
              <w:rPr>
                <w:rFonts w:ascii="Times New Roman" w:hAnsi="Times New Roman"/>
                <w:sz w:val="24"/>
                <w:szCs w:val="24"/>
              </w:rPr>
              <w:t>Panasiuk A., Szostak D., 2022, Hotelarstwo – usługi, eksploatacja, zarządzanie. Wyd. Naukowe PWN, Warszawa.</w:t>
            </w:r>
          </w:p>
        </w:tc>
      </w:tr>
      <w:tr w:rsidR="00D353B4" w:rsidRPr="00D353B4" w14:paraId="5877CA68"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FDB9C5" w14:textId="77777777" w:rsidR="00113CF0" w:rsidRPr="00D353B4" w:rsidRDefault="00113CF0" w:rsidP="003801E6">
            <w:r w:rsidRPr="00D353B4">
              <w:t>Planowane formy/ działania/ metody dydaktyczne</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CCAA0F" w14:textId="77777777" w:rsidR="00113CF0" w:rsidRPr="00D353B4" w:rsidRDefault="00113CF0" w:rsidP="003801E6">
            <w:pPr>
              <w:jc w:val="both"/>
            </w:pPr>
            <w:r w:rsidRPr="00D353B4">
              <w:t>Wykłady z wykorzystaniem technik multimedialnych, odbywające się w  sali dydaktycznej.</w:t>
            </w:r>
          </w:p>
          <w:p w14:paraId="47A4E614" w14:textId="77777777" w:rsidR="00113CF0" w:rsidRPr="00D353B4" w:rsidRDefault="00113CF0" w:rsidP="003801E6">
            <w:pPr>
              <w:jc w:val="both"/>
            </w:pPr>
            <w:r w:rsidRPr="00D353B4">
              <w:t>Ćwiczenia z wykorzystaniem metod aktywizujących, odbywające się w sali dydaktycznej. </w:t>
            </w:r>
          </w:p>
          <w:p w14:paraId="1C1B6502" w14:textId="77777777" w:rsidR="00113CF0" w:rsidRPr="00D353B4" w:rsidRDefault="00113CF0" w:rsidP="003801E6">
            <w:pPr>
              <w:ind w:left="33" w:hanging="284"/>
              <w:jc w:val="both"/>
            </w:pPr>
            <w:r w:rsidRPr="00D353B4">
              <w:t>Ich forma to:</w:t>
            </w:r>
          </w:p>
          <w:p w14:paraId="61FECC1A" w14:textId="77777777" w:rsidR="00113CF0" w:rsidRPr="00D353B4" w:rsidRDefault="00113CF0" w:rsidP="003801E6">
            <w:pPr>
              <w:numPr>
                <w:ilvl w:val="0"/>
                <w:numId w:val="126"/>
              </w:numPr>
              <w:ind w:left="536"/>
              <w:jc w:val="both"/>
              <w:textAlignment w:val="baseline"/>
            </w:pPr>
            <w:r w:rsidRPr="00D353B4">
              <w:t>dyskusja dydaktyczna,</w:t>
            </w:r>
          </w:p>
          <w:p w14:paraId="06E8DB23" w14:textId="77777777" w:rsidR="00113CF0" w:rsidRPr="00D353B4" w:rsidRDefault="00113CF0" w:rsidP="003801E6">
            <w:pPr>
              <w:numPr>
                <w:ilvl w:val="0"/>
                <w:numId w:val="126"/>
              </w:numPr>
              <w:ind w:left="536"/>
              <w:jc w:val="both"/>
              <w:textAlignment w:val="baseline"/>
            </w:pPr>
            <w:r w:rsidRPr="00D353B4">
              <w:t>praca zespołowa w grupach, </w:t>
            </w:r>
          </w:p>
          <w:p w14:paraId="2E2B9174" w14:textId="77777777" w:rsidR="00113CF0" w:rsidRPr="00D353B4" w:rsidRDefault="00113CF0" w:rsidP="003801E6">
            <w:pPr>
              <w:numPr>
                <w:ilvl w:val="0"/>
                <w:numId w:val="126"/>
              </w:numPr>
              <w:ind w:left="536"/>
              <w:jc w:val="both"/>
              <w:textAlignment w:val="baseline"/>
            </w:pPr>
            <w:r w:rsidRPr="00D353B4">
              <w:t>wykonanie i przedstawienie na zajęciach autorskiego projektu.</w:t>
            </w:r>
          </w:p>
        </w:tc>
      </w:tr>
      <w:tr w:rsidR="00D353B4" w:rsidRPr="00D353B4" w14:paraId="2C30265F"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9CEBA0" w14:textId="77777777" w:rsidR="00113CF0" w:rsidRPr="00D353B4" w:rsidRDefault="00113CF0" w:rsidP="003801E6">
            <w:r w:rsidRPr="00D353B4">
              <w:t>Sposoby weryfikacji oraz formy dokumentowania osiągniętych efektów uczenia się</w:t>
            </w:r>
          </w:p>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08058F" w14:textId="77777777" w:rsidR="00113CF0" w:rsidRPr="00D353B4" w:rsidRDefault="00113CF0" w:rsidP="003801E6">
            <w:pPr>
              <w:jc w:val="both"/>
            </w:pPr>
            <w:r w:rsidRPr="00D353B4">
              <w:t>W1, W2, W3 – zaliczenie pisemne z zagadnień zaprezentowanych na wykładzie, </w:t>
            </w:r>
          </w:p>
          <w:p w14:paraId="47CA0DC6" w14:textId="77777777" w:rsidR="00113CF0" w:rsidRPr="00D353B4" w:rsidRDefault="00113CF0" w:rsidP="003801E6">
            <w:pPr>
              <w:jc w:val="both"/>
            </w:pPr>
            <w:r w:rsidRPr="00D353B4">
              <w:t>U1, U2, U3, U4 – ocena zadania projektowego</w:t>
            </w:r>
          </w:p>
          <w:p w14:paraId="2D7F4211" w14:textId="77777777" w:rsidR="00113CF0" w:rsidRPr="00D353B4" w:rsidRDefault="00113CF0" w:rsidP="003801E6">
            <w:pPr>
              <w:jc w:val="both"/>
            </w:pPr>
            <w:r w:rsidRPr="00D353B4">
              <w:t>K1 – udział w dyskusji – cena aktywności na zajęciach,</w:t>
            </w:r>
          </w:p>
          <w:p w14:paraId="0616578D" w14:textId="77777777" w:rsidR="00113CF0" w:rsidRPr="00D353B4" w:rsidRDefault="00113CF0" w:rsidP="003801E6">
            <w:pPr>
              <w:jc w:val="both"/>
            </w:pPr>
            <w:r w:rsidRPr="00D353B4">
              <w:t>K2 – ocena wybranych elementów projektu i prezentacji jednostkowej na ćwiczeniach</w:t>
            </w:r>
          </w:p>
          <w:p w14:paraId="222979BE" w14:textId="77777777" w:rsidR="00113CF0" w:rsidRPr="00D353B4" w:rsidRDefault="00113CF0" w:rsidP="003801E6">
            <w:pPr>
              <w:jc w:val="both"/>
            </w:pPr>
            <w:r w:rsidRPr="00D353B4">
              <w:t>Formy dokumentowania osiągniętych efektów: prace pisemne, zadanie projektowe, dziennik prowadzącego.</w:t>
            </w:r>
          </w:p>
        </w:tc>
      </w:tr>
      <w:tr w:rsidR="00D353B4" w:rsidRPr="00D353B4" w14:paraId="6DCB164A"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3CD4C4" w14:textId="77777777" w:rsidR="00113CF0" w:rsidRPr="00D353B4" w:rsidRDefault="00113CF0" w:rsidP="003801E6">
            <w:pPr>
              <w:spacing w:after="200"/>
            </w:pPr>
            <w:r w:rsidRPr="00D353B4">
              <w:t>Elementy i wagi mające wpływ na ocenę końcową</w:t>
            </w:r>
          </w:p>
          <w:p w14:paraId="0EBB3D45"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2A4048" w14:textId="77777777" w:rsidR="00113CF0" w:rsidRPr="00D353B4" w:rsidRDefault="00113CF0" w:rsidP="003801E6">
            <w:pPr>
              <w:ind w:hanging="426"/>
              <w:jc w:val="both"/>
            </w:pPr>
            <w:r w:rsidRPr="00D353B4">
              <w:t>Kryteria oceny z przedmiotu</w:t>
            </w:r>
          </w:p>
          <w:p w14:paraId="2FF0D72F" w14:textId="77777777" w:rsidR="00113CF0" w:rsidRPr="00D353B4" w:rsidRDefault="00113CF0" w:rsidP="003801E6">
            <w:pPr>
              <w:jc w:val="both"/>
            </w:pPr>
            <w:r w:rsidRPr="00D353B4">
              <w:t>Ocena końcowa z przedmiotu składa się z dwóch elementów:</w:t>
            </w:r>
          </w:p>
          <w:p w14:paraId="457BF56C" w14:textId="77777777" w:rsidR="00113CF0" w:rsidRPr="00D353B4" w:rsidRDefault="00113CF0" w:rsidP="003801E6">
            <w:pPr>
              <w:numPr>
                <w:ilvl w:val="0"/>
                <w:numId w:val="127"/>
              </w:numPr>
              <w:ind w:left="393"/>
              <w:jc w:val="both"/>
              <w:textAlignment w:val="baseline"/>
            </w:pPr>
            <w:r w:rsidRPr="00D353B4">
              <w:t>oceny z pisemnej pracy zaliczeniowej (80%),</w:t>
            </w:r>
          </w:p>
          <w:p w14:paraId="3F8317C9" w14:textId="77777777" w:rsidR="00113CF0" w:rsidRPr="00D353B4" w:rsidRDefault="00113CF0" w:rsidP="003801E6">
            <w:pPr>
              <w:numPr>
                <w:ilvl w:val="0"/>
                <w:numId w:val="127"/>
              </w:numPr>
              <w:ind w:left="393"/>
              <w:jc w:val="both"/>
              <w:textAlignment w:val="baseline"/>
            </w:pPr>
            <w:r w:rsidRPr="00D353B4">
              <w:t>oceny zaliczeniowej z ćwiczeń (20%).</w:t>
            </w:r>
          </w:p>
          <w:p w14:paraId="233454E9" w14:textId="77777777" w:rsidR="00113CF0" w:rsidRPr="00D353B4" w:rsidRDefault="00113CF0" w:rsidP="003801E6">
            <w:pPr>
              <w:jc w:val="both"/>
            </w:pPr>
            <w:r w:rsidRPr="00D353B4">
              <w:t>Na ocenę końcową z ćwiczeń składają się:</w:t>
            </w:r>
          </w:p>
          <w:p w14:paraId="29AA2EC9" w14:textId="77777777" w:rsidR="00113CF0" w:rsidRPr="00D353B4" w:rsidRDefault="00113CF0" w:rsidP="003801E6">
            <w:pPr>
              <w:numPr>
                <w:ilvl w:val="0"/>
                <w:numId w:val="128"/>
              </w:numPr>
              <w:ind w:left="360"/>
              <w:jc w:val="both"/>
              <w:textAlignment w:val="baseline"/>
            </w:pPr>
            <w:r w:rsidRPr="00D353B4">
              <w:t>ocena z kolokwium,</w:t>
            </w:r>
          </w:p>
          <w:p w14:paraId="00D19B15" w14:textId="77777777" w:rsidR="00113CF0" w:rsidRPr="00D353B4" w:rsidRDefault="00113CF0" w:rsidP="003801E6">
            <w:pPr>
              <w:numPr>
                <w:ilvl w:val="0"/>
                <w:numId w:val="128"/>
              </w:numPr>
              <w:ind w:left="360"/>
              <w:jc w:val="both"/>
              <w:textAlignment w:val="baseline"/>
            </w:pPr>
            <w:r w:rsidRPr="00D353B4">
              <w:t>ocena przygotowanego projektu,</w:t>
            </w:r>
          </w:p>
          <w:tbl>
            <w:tblPr>
              <w:tblW w:w="0" w:type="auto"/>
              <w:tblCellMar>
                <w:top w:w="15" w:type="dxa"/>
                <w:left w:w="15" w:type="dxa"/>
                <w:bottom w:w="15" w:type="dxa"/>
                <w:right w:w="15" w:type="dxa"/>
              </w:tblCellMar>
              <w:tblLook w:val="04A0" w:firstRow="1" w:lastRow="0" w:firstColumn="1" w:lastColumn="0" w:noHBand="0" w:noVBand="1"/>
            </w:tblPr>
            <w:tblGrid>
              <w:gridCol w:w="4890"/>
              <w:gridCol w:w="295"/>
            </w:tblGrid>
            <w:tr w:rsidR="00D353B4" w:rsidRPr="00D353B4" w14:paraId="52161079" w14:textId="77777777" w:rsidTr="008042E3">
              <w:trPr>
                <w:trHeight w:val="232"/>
              </w:trPr>
              <w:tc>
                <w:tcPr>
                  <w:tcW w:w="0" w:type="auto"/>
                  <w:gridSpan w:val="2"/>
                  <w:tcMar>
                    <w:top w:w="0" w:type="dxa"/>
                    <w:left w:w="115" w:type="dxa"/>
                    <w:bottom w:w="0" w:type="dxa"/>
                    <w:right w:w="115" w:type="dxa"/>
                  </w:tcMar>
                  <w:hideMark/>
                </w:tcPr>
                <w:p w14:paraId="043721BD" w14:textId="77777777" w:rsidR="00113CF0" w:rsidRPr="00D353B4" w:rsidRDefault="00113CF0" w:rsidP="003801E6">
                  <w:pPr>
                    <w:ind w:left="-76"/>
                    <w:jc w:val="both"/>
                  </w:pPr>
                  <w:r w:rsidRPr="00D353B4">
                    <w:lastRenderedPageBreak/>
                    <w:t>Procent wiedzy wymaganej dla uzyskania oceny końcowej wynosi odpowiednio:</w:t>
                  </w:r>
                </w:p>
              </w:tc>
            </w:tr>
            <w:tr w:rsidR="00D353B4" w:rsidRPr="00D353B4" w14:paraId="30F6BE63" w14:textId="77777777" w:rsidTr="008042E3">
              <w:trPr>
                <w:trHeight w:val="116"/>
              </w:trPr>
              <w:tc>
                <w:tcPr>
                  <w:tcW w:w="0" w:type="auto"/>
                  <w:tcMar>
                    <w:top w:w="0" w:type="dxa"/>
                    <w:left w:w="115" w:type="dxa"/>
                    <w:bottom w:w="0" w:type="dxa"/>
                    <w:right w:w="115" w:type="dxa"/>
                  </w:tcMar>
                  <w:vAlign w:val="center"/>
                  <w:hideMark/>
                </w:tcPr>
                <w:p w14:paraId="3382DBDD" w14:textId="77777777" w:rsidR="00113CF0" w:rsidRPr="00D353B4" w:rsidRDefault="00113CF0" w:rsidP="003801E6">
                  <w:pPr>
                    <w:numPr>
                      <w:ilvl w:val="0"/>
                      <w:numId w:val="129"/>
                    </w:numPr>
                    <w:ind w:left="286"/>
                    <w:jc w:val="both"/>
                    <w:textAlignment w:val="baseline"/>
                  </w:pPr>
                  <w:r w:rsidRPr="00D353B4">
                    <w:t>bardzo dobry          91%-100%</w:t>
                  </w:r>
                </w:p>
                <w:p w14:paraId="3E398913" w14:textId="77777777" w:rsidR="00113CF0" w:rsidRPr="00D353B4" w:rsidRDefault="00113CF0" w:rsidP="003801E6">
                  <w:pPr>
                    <w:numPr>
                      <w:ilvl w:val="0"/>
                      <w:numId w:val="129"/>
                    </w:numPr>
                    <w:ind w:left="286"/>
                    <w:jc w:val="both"/>
                    <w:textAlignment w:val="baseline"/>
                  </w:pPr>
                  <w:r w:rsidRPr="00D353B4">
                    <w:t>dobry plus              81%-90%</w:t>
                  </w:r>
                </w:p>
                <w:p w14:paraId="404C64EF" w14:textId="77777777" w:rsidR="00113CF0" w:rsidRPr="00D353B4" w:rsidRDefault="00113CF0" w:rsidP="003801E6">
                  <w:pPr>
                    <w:numPr>
                      <w:ilvl w:val="0"/>
                      <w:numId w:val="129"/>
                    </w:numPr>
                    <w:ind w:left="286"/>
                    <w:jc w:val="both"/>
                    <w:textAlignment w:val="baseline"/>
                  </w:pPr>
                  <w:r w:rsidRPr="00D353B4">
                    <w:t>dobry                      71%-80%                      </w:t>
                  </w:r>
                </w:p>
                <w:p w14:paraId="4DC90628" w14:textId="77777777" w:rsidR="00113CF0" w:rsidRPr="00D353B4" w:rsidRDefault="00113CF0" w:rsidP="003801E6">
                  <w:pPr>
                    <w:numPr>
                      <w:ilvl w:val="0"/>
                      <w:numId w:val="129"/>
                    </w:numPr>
                    <w:ind w:left="286"/>
                    <w:jc w:val="both"/>
                    <w:textAlignment w:val="baseline"/>
                  </w:pPr>
                  <w:r w:rsidRPr="00D353B4">
                    <w:t>dostateczny plus     61%-70%   </w:t>
                  </w:r>
                </w:p>
                <w:p w14:paraId="33FE0480" w14:textId="77777777" w:rsidR="00113CF0" w:rsidRPr="00D353B4" w:rsidRDefault="00113CF0" w:rsidP="003801E6">
                  <w:pPr>
                    <w:numPr>
                      <w:ilvl w:val="0"/>
                      <w:numId w:val="129"/>
                    </w:numPr>
                    <w:ind w:left="286"/>
                    <w:jc w:val="both"/>
                    <w:textAlignment w:val="baseline"/>
                  </w:pPr>
                  <w:r w:rsidRPr="00D353B4">
                    <w:t>dostateczny             50%-60%</w:t>
                  </w:r>
                </w:p>
                <w:p w14:paraId="32FF5F6B" w14:textId="77777777" w:rsidR="00113CF0" w:rsidRPr="00D353B4" w:rsidRDefault="00113CF0" w:rsidP="003801E6">
                  <w:pPr>
                    <w:numPr>
                      <w:ilvl w:val="0"/>
                      <w:numId w:val="129"/>
                    </w:numPr>
                    <w:ind w:left="286"/>
                    <w:jc w:val="both"/>
                    <w:textAlignment w:val="baseline"/>
                  </w:pPr>
                  <w:r w:rsidRPr="00D353B4">
                    <w:t>niedostateczny        49% i mniej</w:t>
                  </w:r>
                </w:p>
              </w:tc>
              <w:tc>
                <w:tcPr>
                  <w:tcW w:w="0" w:type="auto"/>
                  <w:tcMar>
                    <w:top w:w="0" w:type="dxa"/>
                    <w:left w:w="115" w:type="dxa"/>
                    <w:bottom w:w="0" w:type="dxa"/>
                    <w:right w:w="115" w:type="dxa"/>
                  </w:tcMar>
                  <w:vAlign w:val="center"/>
                  <w:hideMark/>
                </w:tcPr>
                <w:p w14:paraId="09FC5933" w14:textId="77777777" w:rsidR="00113CF0" w:rsidRPr="00D353B4" w:rsidRDefault="00113CF0" w:rsidP="003801E6"/>
              </w:tc>
            </w:tr>
          </w:tbl>
          <w:p w14:paraId="04F2B309" w14:textId="77777777" w:rsidR="00113CF0" w:rsidRPr="00D353B4" w:rsidRDefault="00113CF0" w:rsidP="003801E6"/>
        </w:tc>
      </w:tr>
      <w:tr w:rsidR="00D353B4" w:rsidRPr="00D353B4" w14:paraId="18CDE12E" w14:textId="77777777" w:rsidTr="003801E6">
        <w:trPr>
          <w:trHeight w:val="20"/>
          <w:jc w:val="center"/>
        </w:trPr>
        <w:tc>
          <w:tcPr>
            <w:tcW w:w="2188"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2313AA" w14:textId="77777777" w:rsidR="00113CF0" w:rsidRPr="00D353B4" w:rsidRDefault="00113CF0" w:rsidP="003801E6">
            <w:r w:rsidRPr="00D353B4">
              <w:lastRenderedPageBreak/>
              <w:t>Bilans punktów ECTS</w:t>
            </w:r>
          </w:p>
          <w:p w14:paraId="13B62120"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217D39" w14:textId="77777777" w:rsidR="00113CF0" w:rsidRPr="00D353B4" w:rsidRDefault="00113CF0" w:rsidP="003801E6">
            <w:pPr>
              <w:jc w:val="center"/>
            </w:pPr>
            <w:r w:rsidRPr="00D353B4">
              <w:rPr>
                <w:bCs/>
              </w:rPr>
              <w:t>KONTAKTOWE </w:t>
            </w:r>
          </w:p>
        </w:tc>
      </w:tr>
      <w:tr w:rsidR="00D353B4" w:rsidRPr="00D353B4" w14:paraId="50A6892D"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2D4463A6" w14:textId="77777777" w:rsidR="00113CF0" w:rsidRPr="00D353B4" w:rsidRDefault="00113CF0" w:rsidP="003801E6"/>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AFAB27" w14:textId="77777777" w:rsidR="00113CF0" w:rsidRPr="00D353B4" w:rsidRDefault="00113CF0" w:rsidP="003801E6"/>
        </w:tc>
        <w:tc>
          <w:tcPr>
            <w:tcW w:w="5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45B475" w14:textId="77777777" w:rsidR="00113CF0" w:rsidRPr="00D353B4" w:rsidRDefault="00113CF0" w:rsidP="003801E6">
            <w:pPr>
              <w:jc w:val="center"/>
            </w:pPr>
            <w:r w:rsidRPr="00D353B4">
              <w:t>Godziny</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E28DCAD" w14:textId="77777777" w:rsidR="00113CF0" w:rsidRPr="00D353B4" w:rsidRDefault="00113CF0" w:rsidP="003801E6">
            <w:pPr>
              <w:jc w:val="center"/>
            </w:pPr>
            <w:r w:rsidRPr="00D353B4">
              <w:t>ECTS</w:t>
            </w:r>
          </w:p>
        </w:tc>
      </w:tr>
      <w:tr w:rsidR="00D353B4" w:rsidRPr="00D353B4" w14:paraId="693BD7C6"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1FE96342" w14:textId="77777777" w:rsidR="00113CF0" w:rsidRPr="00D353B4" w:rsidRDefault="00113CF0" w:rsidP="003801E6"/>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91A1A2" w14:textId="77777777" w:rsidR="00113CF0" w:rsidRPr="00D353B4" w:rsidRDefault="00113CF0" w:rsidP="003801E6">
            <w:r w:rsidRPr="00D353B4">
              <w:t>Wykłady</w:t>
            </w:r>
          </w:p>
        </w:tc>
        <w:tc>
          <w:tcPr>
            <w:tcW w:w="5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F2A8B5" w14:textId="38218463" w:rsidR="00113CF0" w:rsidRPr="00D353B4" w:rsidRDefault="00944DE1" w:rsidP="003801E6">
            <w:pPr>
              <w:jc w:val="right"/>
            </w:pPr>
            <w:r w:rsidRPr="00D353B4">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3EEDF6" w14:textId="4CDDDF79" w:rsidR="00113CF0" w:rsidRPr="00D353B4" w:rsidRDefault="00113CF0" w:rsidP="003801E6">
            <w:pPr>
              <w:jc w:val="right"/>
            </w:pPr>
            <w:r w:rsidRPr="00D353B4">
              <w:t>0,</w:t>
            </w:r>
            <w:r w:rsidR="00944DE1" w:rsidRPr="00D353B4">
              <w:t>2</w:t>
            </w:r>
          </w:p>
        </w:tc>
      </w:tr>
      <w:tr w:rsidR="00D353B4" w:rsidRPr="00D353B4" w14:paraId="4001131E"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37D1A5DD" w14:textId="77777777" w:rsidR="00944DE1" w:rsidRPr="00D353B4" w:rsidRDefault="00944DE1" w:rsidP="003801E6"/>
        </w:tc>
        <w:tc>
          <w:tcPr>
            <w:tcW w:w="1778" w:type="pct"/>
            <w:tcBorders>
              <w:top w:val="single" w:sz="4" w:space="0" w:color="000000"/>
              <w:left w:val="single" w:sz="4" w:space="0" w:color="000000"/>
              <w:right w:val="single" w:sz="4" w:space="0" w:color="000000"/>
            </w:tcBorders>
            <w:tcMar>
              <w:top w:w="0" w:type="dxa"/>
              <w:left w:w="115" w:type="dxa"/>
              <w:bottom w:w="0" w:type="dxa"/>
              <w:right w:w="115" w:type="dxa"/>
            </w:tcMar>
            <w:hideMark/>
          </w:tcPr>
          <w:p w14:paraId="00D4EE73" w14:textId="77777777" w:rsidR="00944DE1" w:rsidRPr="00D353B4" w:rsidRDefault="00944DE1" w:rsidP="003801E6">
            <w:r w:rsidRPr="00D353B4">
              <w:t>Ćwiczenia audytoryjne</w:t>
            </w:r>
          </w:p>
        </w:tc>
        <w:tc>
          <w:tcPr>
            <w:tcW w:w="583" w:type="pc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03CC591E" w14:textId="77777777" w:rsidR="00944DE1" w:rsidRPr="00D353B4" w:rsidRDefault="00944DE1" w:rsidP="003801E6">
            <w:pPr>
              <w:jc w:val="right"/>
            </w:pPr>
            <w:r w:rsidRPr="00D353B4">
              <w:t>5</w:t>
            </w:r>
          </w:p>
        </w:tc>
        <w:tc>
          <w:tcPr>
            <w:tcW w:w="451" w:type="pc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5183953D" w14:textId="76D300F7" w:rsidR="00944DE1" w:rsidRPr="00D353B4" w:rsidRDefault="00944DE1" w:rsidP="003801E6">
            <w:pPr>
              <w:jc w:val="right"/>
            </w:pPr>
            <w:r w:rsidRPr="00D353B4">
              <w:t>0,2</w:t>
            </w:r>
          </w:p>
        </w:tc>
      </w:tr>
      <w:tr w:rsidR="00D353B4" w:rsidRPr="00D353B4" w14:paraId="7003FAF9"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3AB79F9C" w14:textId="77777777" w:rsidR="00113CF0" w:rsidRPr="00D353B4" w:rsidRDefault="00113CF0" w:rsidP="003801E6"/>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72F319" w14:textId="4762D57C" w:rsidR="00113CF0" w:rsidRPr="00D353B4" w:rsidRDefault="00113CF0" w:rsidP="003801E6">
            <w:r w:rsidRPr="00D353B4">
              <w:t xml:space="preserve">Ćwiczenia </w:t>
            </w:r>
            <w:r w:rsidR="00FF6B51" w:rsidRPr="00D353B4">
              <w:t>laboratoryjne</w:t>
            </w:r>
          </w:p>
        </w:tc>
        <w:tc>
          <w:tcPr>
            <w:tcW w:w="5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E4CE3D" w14:textId="0CE51EDE" w:rsidR="00113CF0" w:rsidRPr="00D353B4" w:rsidRDefault="00FF6B51" w:rsidP="003801E6">
            <w:pPr>
              <w:jc w:val="right"/>
            </w:pPr>
            <w:r w:rsidRPr="00D353B4">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C8D0ED" w14:textId="71278B55" w:rsidR="00113CF0" w:rsidRPr="00D353B4" w:rsidRDefault="00113CF0" w:rsidP="003801E6">
            <w:pPr>
              <w:jc w:val="right"/>
            </w:pPr>
            <w:r w:rsidRPr="00D353B4">
              <w:t>0,</w:t>
            </w:r>
            <w:r w:rsidR="00FF6B51" w:rsidRPr="00D353B4">
              <w:t>2</w:t>
            </w:r>
          </w:p>
        </w:tc>
      </w:tr>
      <w:tr w:rsidR="00D353B4" w:rsidRPr="00D353B4" w14:paraId="61F0E4E1"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4DC44D1C" w14:textId="77777777" w:rsidR="00113CF0" w:rsidRPr="00D353B4" w:rsidRDefault="00113CF0" w:rsidP="003801E6"/>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CF13EB" w14:textId="77777777" w:rsidR="00113CF0" w:rsidRPr="00D353B4" w:rsidRDefault="00113CF0" w:rsidP="003801E6">
            <w:r w:rsidRPr="00D353B4">
              <w:rPr>
                <w:bCs/>
              </w:rPr>
              <w:t>RAZEM kontaktowe</w:t>
            </w:r>
          </w:p>
        </w:tc>
        <w:tc>
          <w:tcPr>
            <w:tcW w:w="5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3C1C06" w14:textId="035F4C2D" w:rsidR="00113CF0" w:rsidRPr="00D353B4" w:rsidRDefault="008A25C7" w:rsidP="003801E6">
            <w:pPr>
              <w:jc w:val="right"/>
            </w:pPr>
            <w:r w:rsidRPr="00D353B4">
              <w:rPr>
                <w:bCs/>
              </w:rPr>
              <w:t>1</w:t>
            </w:r>
            <w:r w:rsidR="00FF6B51" w:rsidRPr="00D353B4">
              <w:rPr>
                <w:bCs/>
              </w:rPr>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0C038C" w14:textId="44EBBFAC" w:rsidR="00113CF0" w:rsidRPr="00D353B4" w:rsidRDefault="00FF6B51" w:rsidP="003801E6">
            <w:pPr>
              <w:jc w:val="right"/>
            </w:pPr>
            <w:r w:rsidRPr="00D353B4">
              <w:t>0,6</w:t>
            </w:r>
          </w:p>
        </w:tc>
      </w:tr>
      <w:tr w:rsidR="00D353B4" w:rsidRPr="00D353B4" w14:paraId="746E2BCB"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71896F77" w14:textId="77777777" w:rsidR="00113CF0" w:rsidRPr="00D353B4" w:rsidRDefault="00113CF0" w:rsidP="003801E6"/>
        </w:tc>
        <w:tc>
          <w:tcPr>
            <w:tcW w:w="2812" w:type="pct"/>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861F5E" w14:textId="77777777" w:rsidR="00113CF0" w:rsidRPr="00D353B4" w:rsidRDefault="00113CF0" w:rsidP="003801E6">
            <w:pPr>
              <w:jc w:val="center"/>
            </w:pPr>
            <w:r w:rsidRPr="00D353B4">
              <w:rPr>
                <w:bCs/>
              </w:rPr>
              <w:t>NIEKONTAKTOWE</w:t>
            </w:r>
          </w:p>
        </w:tc>
      </w:tr>
      <w:tr w:rsidR="00D353B4" w:rsidRPr="00D353B4" w14:paraId="5A087E9D"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4192F1FF" w14:textId="77777777" w:rsidR="00113CF0" w:rsidRPr="00D353B4" w:rsidRDefault="00113CF0" w:rsidP="003801E6"/>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5AA92A" w14:textId="77777777" w:rsidR="00113CF0" w:rsidRPr="00D353B4" w:rsidRDefault="00113CF0" w:rsidP="003801E6">
            <w:r w:rsidRPr="00D353B4">
              <w:t>Przygotowanie do ćwiczeń</w:t>
            </w:r>
          </w:p>
        </w:tc>
        <w:tc>
          <w:tcPr>
            <w:tcW w:w="5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188ED1" w14:textId="5F638C62" w:rsidR="00113CF0" w:rsidRPr="00D353B4" w:rsidRDefault="00113CF0" w:rsidP="003801E6">
            <w:pPr>
              <w:jc w:val="right"/>
            </w:pPr>
            <w:r w:rsidRPr="00D353B4">
              <w:t>1</w:t>
            </w:r>
            <w:r w:rsidR="008A25C7" w:rsidRPr="00D353B4">
              <w:t>0</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2BCA9A" w14:textId="3CF2C971" w:rsidR="00113CF0" w:rsidRPr="00D353B4" w:rsidRDefault="00113CF0" w:rsidP="003801E6">
            <w:pPr>
              <w:jc w:val="right"/>
            </w:pPr>
            <w:r w:rsidRPr="00D353B4">
              <w:t>0,</w:t>
            </w:r>
            <w:r w:rsidR="008A25C7" w:rsidRPr="00D353B4">
              <w:t>4</w:t>
            </w:r>
          </w:p>
        </w:tc>
      </w:tr>
      <w:tr w:rsidR="00D353B4" w:rsidRPr="00D353B4" w14:paraId="56ECC69C"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12EE32DE" w14:textId="77777777" w:rsidR="00113CF0" w:rsidRPr="00D353B4" w:rsidRDefault="00113CF0" w:rsidP="003801E6"/>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221C5B" w14:textId="77777777" w:rsidR="00113CF0" w:rsidRPr="00D353B4" w:rsidRDefault="00113CF0" w:rsidP="003801E6">
            <w:r w:rsidRPr="00D353B4">
              <w:t>Studiowanie literatury</w:t>
            </w:r>
          </w:p>
        </w:tc>
        <w:tc>
          <w:tcPr>
            <w:tcW w:w="5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A6A141" w14:textId="63D3BC62" w:rsidR="00113CF0" w:rsidRPr="00D353B4" w:rsidRDefault="00113CF0" w:rsidP="003801E6">
            <w:pPr>
              <w:jc w:val="right"/>
            </w:pPr>
            <w:r w:rsidRPr="00D353B4">
              <w:t>1</w:t>
            </w:r>
            <w:r w:rsidR="008A25C7" w:rsidRPr="00D353B4">
              <w:t>0</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851E6B" w14:textId="19967AD4" w:rsidR="00113CF0" w:rsidRPr="00D353B4" w:rsidRDefault="00113CF0" w:rsidP="003801E6">
            <w:pPr>
              <w:jc w:val="right"/>
            </w:pPr>
            <w:r w:rsidRPr="00D353B4">
              <w:t>0,</w:t>
            </w:r>
            <w:r w:rsidR="008A25C7" w:rsidRPr="00D353B4">
              <w:t>4</w:t>
            </w:r>
          </w:p>
        </w:tc>
      </w:tr>
      <w:tr w:rsidR="00D353B4" w:rsidRPr="00D353B4" w14:paraId="707C1C1D"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548C4369" w14:textId="77777777" w:rsidR="00113CF0" w:rsidRPr="00D353B4" w:rsidRDefault="00113CF0" w:rsidP="003801E6"/>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02ECD6" w14:textId="77777777" w:rsidR="00113CF0" w:rsidRPr="00D353B4" w:rsidRDefault="00113CF0" w:rsidP="003801E6">
            <w:r w:rsidRPr="00D353B4">
              <w:t>Przygotowanie do zaliczenia </w:t>
            </w:r>
          </w:p>
        </w:tc>
        <w:tc>
          <w:tcPr>
            <w:tcW w:w="5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44917B" w14:textId="5CC9C6A9" w:rsidR="00113CF0" w:rsidRPr="00D353B4" w:rsidRDefault="00113CF0" w:rsidP="003801E6">
            <w:pPr>
              <w:jc w:val="right"/>
            </w:pPr>
            <w:r w:rsidRPr="00D353B4">
              <w:t>1</w:t>
            </w:r>
            <w:r w:rsidR="00FF6B51" w:rsidRPr="00D353B4">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8DD6F4" w14:textId="27BD05DB" w:rsidR="00113CF0" w:rsidRPr="00D353B4" w:rsidRDefault="00113CF0" w:rsidP="003801E6">
            <w:pPr>
              <w:jc w:val="right"/>
            </w:pPr>
            <w:r w:rsidRPr="00D353B4">
              <w:t>0,6</w:t>
            </w:r>
          </w:p>
        </w:tc>
      </w:tr>
      <w:tr w:rsidR="00D353B4" w:rsidRPr="00D353B4" w14:paraId="4604F384" w14:textId="77777777" w:rsidTr="003801E6">
        <w:trPr>
          <w:trHeight w:val="20"/>
          <w:jc w:val="center"/>
        </w:trPr>
        <w:tc>
          <w:tcPr>
            <w:tcW w:w="2188" w:type="pct"/>
            <w:vMerge/>
            <w:tcBorders>
              <w:top w:val="single" w:sz="4" w:space="0" w:color="000000"/>
              <w:left w:val="single" w:sz="4" w:space="0" w:color="000000"/>
              <w:bottom w:val="single" w:sz="4" w:space="0" w:color="000000"/>
              <w:right w:val="single" w:sz="4" w:space="0" w:color="000000"/>
            </w:tcBorders>
            <w:vAlign w:val="center"/>
            <w:hideMark/>
          </w:tcPr>
          <w:p w14:paraId="644F7DB1" w14:textId="77777777" w:rsidR="00113CF0" w:rsidRPr="00D353B4" w:rsidRDefault="00113CF0" w:rsidP="003801E6"/>
        </w:tc>
        <w:tc>
          <w:tcPr>
            <w:tcW w:w="177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95E490" w14:textId="77777777" w:rsidR="00113CF0" w:rsidRPr="00D353B4" w:rsidRDefault="00113CF0" w:rsidP="003801E6">
            <w:r w:rsidRPr="00D353B4">
              <w:rPr>
                <w:bCs/>
              </w:rPr>
              <w:t>RAZEM niekontaktowe</w:t>
            </w:r>
          </w:p>
        </w:tc>
        <w:tc>
          <w:tcPr>
            <w:tcW w:w="5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96E4C6C" w14:textId="5EC9CE76" w:rsidR="00113CF0" w:rsidRPr="00D353B4" w:rsidRDefault="008A25C7" w:rsidP="003801E6">
            <w:pPr>
              <w:jc w:val="right"/>
            </w:pPr>
            <w:r w:rsidRPr="00D353B4">
              <w:rPr>
                <w:bCs/>
              </w:rPr>
              <w:t>3</w:t>
            </w:r>
            <w:r w:rsidR="00FF6B51" w:rsidRPr="00D353B4">
              <w:rPr>
                <w:bCs/>
              </w:rPr>
              <w:t>5</w:t>
            </w:r>
          </w:p>
        </w:tc>
        <w:tc>
          <w:tcPr>
            <w:tcW w:w="4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76721F" w14:textId="1AAD03C5" w:rsidR="00113CF0" w:rsidRPr="00D353B4" w:rsidRDefault="008A25C7" w:rsidP="003801E6">
            <w:pPr>
              <w:jc w:val="right"/>
            </w:pPr>
            <w:r w:rsidRPr="00D353B4">
              <w:rPr>
                <w:bCs/>
              </w:rPr>
              <w:t>1,</w:t>
            </w:r>
            <w:r w:rsidR="00FF6B51" w:rsidRPr="00D353B4">
              <w:rPr>
                <w:bCs/>
              </w:rPr>
              <w:t>4</w:t>
            </w:r>
            <w:r w:rsidR="00113CF0" w:rsidRPr="00D353B4">
              <w:rPr>
                <w:bCs/>
              </w:rPr>
              <w:t> </w:t>
            </w:r>
          </w:p>
        </w:tc>
      </w:tr>
      <w:tr w:rsidR="00113CF0" w:rsidRPr="00D353B4" w14:paraId="26794155" w14:textId="77777777" w:rsidTr="003801E6">
        <w:trPr>
          <w:trHeight w:val="20"/>
          <w:jc w:val="center"/>
        </w:trPr>
        <w:tc>
          <w:tcPr>
            <w:tcW w:w="218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FEEA24" w14:textId="77777777" w:rsidR="00113CF0" w:rsidRPr="00D353B4" w:rsidRDefault="00113CF0" w:rsidP="003801E6">
            <w:r w:rsidRPr="00D353B4">
              <w:t>Nakład pracy związany z zajęciami wymagającymi bezpośredniego udziału nauczyciela akademickiego</w:t>
            </w:r>
          </w:p>
          <w:p w14:paraId="3C694317" w14:textId="77777777" w:rsidR="00113CF0" w:rsidRPr="00D353B4" w:rsidRDefault="00113CF0" w:rsidP="003801E6">
            <w:pPr>
              <w:spacing w:after="240"/>
            </w:pPr>
          </w:p>
        </w:tc>
        <w:tc>
          <w:tcPr>
            <w:tcW w:w="2812" w:type="pct"/>
            <w:gridSpan w:val="3"/>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14:paraId="15B7A043" w14:textId="29B9549C" w:rsidR="00113CF0" w:rsidRPr="00D353B4" w:rsidRDefault="00113CF0" w:rsidP="003801E6">
            <w:r w:rsidRPr="00D353B4">
              <w:t xml:space="preserve">Udział w wykładach  </w:t>
            </w:r>
            <w:r w:rsidR="008A25C7" w:rsidRPr="00D353B4">
              <w:t>5</w:t>
            </w:r>
            <w:r w:rsidRPr="00D353B4">
              <w:t xml:space="preserve"> godz.,</w:t>
            </w:r>
          </w:p>
          <w:p w14:paraId="659536B1" w14:textId="54CB3D39" w:rsidR="00113CF0" w:rsidRPr="00D353B4" w:rsidRDefault="00113CF0" w:rsidP="003801E6">
            <w:r w:rsidRPr="00D353B4">
              <w:t xml:space="preserve">Udział w ćwiczeniach  </w:t>
            </w:r>
            <w:r w:rsidR="00FF6B51" w:rsidRPr="00D353B4">
              <w:t>10</w:t>
            </w:r>
            <w:r w:rsidRPr="00D353B4">
              <w:t xml:space="preserve"> godz. </w:t>
            </w:r>
          </w:p>
          <w:p w14:paraId="586F0BC0" w14:textId="77777777" w:rsidR="00113CF0" w:rsidRPr="00D353B4" w:rsidRDefault="00113CF0" w:rsidP="003801E6">
            <w:r w:rsidRPr="00D353B4">
              <w:rPr>
                <w:bCs/>
              </w:rPr>
              <w:t>RAZEM z bezpośrednim udziałem nauczyciela</w:t>
            </w:r>
          </w:p>
          <w:p w14:paraId="24492E12" w14:textId="5700ECB0" w:rsidR="00113CF0" w:rsidRPr="00D353B4" w:rsidRDefault="008A25C7" w:rsidP="003801E6">
            <w:r w:rsidRPr="00D353B4">
              <w:rPr>
                <w:bCs/>
              </w:rPr>
              <w:t>1</w:t>
            </w:r>
            <w:r w:rsidR="00FF6B51" w:rsidRPr="00D353B4">
              <w:rPr>
                <w:bCs/>
              </w:rPr>
              <w:t>5</w:t>
            </w:r>
            <w:r w:rsidR="00113CF0" w:rsidRPr="00D353B4">
              <w:rPr>
                <w:bCs/>
              </w:rPr>
              <w:t xml:space="preserve"> co odpowiada </w:t>
            </w:r>
            <w:r w:rsidRPr="00D353B4">
              <w:rPr>
                <w:bCs/>
              </w:rPr>
              <w:t>0,6</w:t>
            </w:r>
          </w:p>
        </w:tc>
      </w:tr>
    </w:tbl>
    <w:p w14:paraId="15383A3A" w14:textId="632FCC40" w:rsidR="00113CF0" w:rsidRPr="00D353B4" w:rsidRDefault="00113CF0" w:rsidP="00710F32">
      <w:pPr>
        <w:rPr>
          <w:b/>
          <w:sz w:val="28"/>
        </w:rPr>
      </w:pPr>
    </w:p>
    <w:p w14:paraId="2C0FD94C" w14:textId="0CCF171E" w:rsidR="00710F32" w:rsidRPr="00D353B4" w:rsidRDefault="00710F32" w:rsidP="00710F32">
      <w:pPr>
        <w:rPr>
          <w:b/>
          <w:sz w:val="28"/>
        </w:rPr>
      </w:pPr>
      <w:r w:rsidRPr="00D353B4">
        <w:rPr>
          <w:b/>
          <w:sz w:val="28"/>
        </w:rPr>
        <w:t xml:space="preserve">Karta opisu zajęć z modułu  </w:t>
      </w:r>
      <w:r w:rsidR="00CE460E" w:rsidRPr="00D353B4">
        <w:rPr>
          <w:b/>
          <w:sz w:val="28"/>
        </w:rPr>
        <w:t>H</w:t>
      </w:r>
      <w:r w:rsidRPr="00D353B4">
        <w:rPr>
          <w:b/>
          <w:sz w:val="28"/>
        </w:rPr>
        <w:t>istoria architektury i sztuki</w:t>
      </w:r>
    </w:p>
    <w:tbl>
      <w:tblPr>
        <w:tblW w:w="5000" w:type="pct"/>
        <w:tblCellMar>
          <w:top w:w="15" w:type="dxa"/>
          <w:left w:w="15" w:type="dxa"/>
          <w:bottom w:w="15" w:type="dxa"/>
          <w:right w:w="15" w:type="dxa"/>
        </w:tblCellMar>
        <w:tblLook w:val="04A0" w:firstRow="1" w:lastRow="0" w:firstColumn="1" w:lastColumn="0" w:noHBand="0" w:noVBand="1"/>
      </w:tblPr>
      <w:tblGrid>
        <w:gridCol w:w="3884"/>
        <w:gridCol w:w="5744"/>
      </w:tblGrid>
      <w:tr w:rsidR="00D353B4" w:rsidRPr="00D353B4" w14:paraId="2D3AEDF5"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DAE8A8" w14:textId="77777777" w:rsidR="009F1BA7" w:rsidRPr="00D353B4" w:rsidRDefault="009F1BA7" w:rsidP="008042E3">
            <w:r w:rsidRPr="00D353B4">
              <w:t>Nazwa kierunku studiów </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1C6427" w14:textId="77777777" w:rsidR="009F1BA7" w:rsidRPr="00D353B4" w:rsidRDefault="009F1BA7" w:rsidP="008042E3">
            <w:r w:rsidRPr="00D353B4">
              <w:t>Turystyka i Rekreacja</w:t>
            </w:r>
          </w:p>
        </w:tc>
      </w:tr>
      <w:tr w:rsidR="00D353B4" w:rsidRPr="00D353B4" w14:paraId="6E80F6E1"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C795E9" w14:textId="77777777" w:rsidR="009F1BA7" w:rsidRPr="00D353B4" w:rsidRDefault="009F1BA7" w:rsidP="008042E3">
            <w:r w:rsidRPr="00D353B4">
              <w:t>Nazwa modułu, także nazwa w języku angielskim</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CEF78B" w14:textId="77777777" w:rsidR="009F1BA7" w:rsidRPr="00D353B4" w:rsidRDefault="009F1BA7" w:rsidP="008042E3">
            <w:r w:rsidRPr="00D353B4">
              <w:rPr>
                <w:bCs/>
              </w:rPr>
              <w:t>Historia architektury i sztuki</w:t>
            </w:r>
          </w:p>
          <w:p w14:paraId="3DFB588D" w14:textId="77777777" w:rsidR="009F1BA7" w:rsidRPr="00D353B4" w:rsidRDefault="009F1BA7" w:rsidP="008042E3">
            <w:r w:rsidRPr="00D353B4">
              <w:t>History of Architecture and Art</w:t>
            </w:r>
          </w:p>
        </w:tc>
      </w:tr>
      <w:tr w:rsidR="00D353B4" w:rsidRPr="00D353B4" w14:paraId="7AFD551F"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8C17E3" w14:textId="77777777" w:rsidR="009F1BA7" w:rsidRPr="00D353B4" w:rsidRDefault="009F1BA7" w:rsidP="008042E3">
            <w:r w:rsidRPr="00D353B4">
              <w:t>Język wykładowy </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7D4CEF" w14:textId="77777777" w:rsidR="009F1BA7" w:rsidRPr="00D353B4" w:rsidRDefault="009F1BA7" w:rsidP="008042E3">
            <w:r w:rsidRPr="00D353B4">
              <w:t>polski</w:t>
            </w:r>
          </w:p>
        </w:tc>
      </w:tr>
      <w:tr w:rsidR="00D353B4" w:rsidRPr="00D353B4" w14:paraId="4EFDC3ED"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B78078" w14:textId="77777777" w:rsidR="009F1BA7" w:rsidRPr="00D353B4" w:rsidRDefault="009F1BA7" w:rsidP="008042E3">
            <w:r w:rsidRPr="00D353B4">
              <w:t>Rodzaj modułu </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C85F54" w14:textId="77777777" w:rsidR="009F1BA7" w:rsidRPr="00D353B4" w:rsidRDefault="009F1BA7" w:rsidP="008042E3">
            <w:r w:rsidRPr="00D353B4">
              <w:t>obowiązkowy</w:t>
            </w:r>
          </w:p>
        </w:tc>
      </w:tr>
      <w:tr w:rsidR="00D353B4" w:rsidRPr="00D353B4" w14:paraId="7790C406"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522D97" w14:textId="77777777" w:rsidR="009F1BA7" w:rsidRPr="00D353B4" w:rsidRDefault="009F1BA7" w:rsidP="008042E3">
            <w:r w:rsidRPr="00D353B4">
              <w:t>Poziom studiów</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ABF98A" w14:textId="77777777" w:rsidR="009F1BA7" w:rsidRPr="00D353B4" w:rsidRDefault="009F1BA7" w:rsidP="008042E3">
            <w:r w:rsidRPr="00D353B4">
              <w:t>Pierwszego  stopnia</w:t>
            </w:r>
          </w:p>
        </w:tc>
      </w:tr>
      <w:tr w:rsidR="00D353B4" w:rsidRPr="00D353B4" w14:paraId="54575A1A"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BD106C" w14:textId="77777777" w:rsidR="009F1BA7" w:rsidRPr="00D353B4" w:rsidRDefault="009F1BA7" w:rsidP="008042E3">
            <w:r w:rsidRPr="00D353B4">
              <w:t>Forma studiów</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2BA49F" w14:textId="7B988DFC" w:rsidR="009F1BA7" w:rsidRPr="00D353B4" w:rsidRDefault="008A25C7" w:rsidP="008042E3">
            <w:r w:rsidRPr="00D353B4">
              <w:t>nies</w:t>
            </w:r>
            <w:r w:rsidR="009F1BA7" w:rsidRPr="00D353B4">
              <w:t>tacjonarne</w:t>
            </w:r>
          </w:p>
        </w:tc>
      </w:tr>
      <w:tr w:rsidR="00D353B4" w:rsidRPr="00D353B4" w14:paraId="041719B3"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28787A" w14:textId="77777777" w:rsidR="009F1BA7" w:rsidRPr="00D353B4" w:rsidRDefault="009F1BA7" w:rsidP="008042E3">
            <w:r w:rsidRPr="00D353B4">
              <w:t>Rok studiów dla kierunku</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A2C2C7" w14:textId="77777777" w:rsidR="009F1BA7" w:rsidRPr="00D353B4" w:rsidRDefault="009F1BA7" w:rsidP="008042E3">
            <w:r w:rsidRPr="00D353B4">
              <w:t>2</w:t>
            </w:r>
          </w:p>
        </w:tc>
      </w:tr>
      <w:tr w:rsidR="00D353B4" w:rsidRPr="00D353B4" w14:paraId="62F5889A"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418D7F" w14:textId="77777777" w:rsidR="009F1BA7" w:rsidRPr="00D353B4" w:rsidRDefault="009F1BA7" w:rsidP="008042E3">
            <w:r w:rsidRPr="00D353B4">
              <w:t>Semestr dla kierunku</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DDEDB8" w14:textId="77777777" w:rsidR="009F1BA7" w:rsidRPr="00D353B4" w:rsidRDefault="009F1BA7" w:rsidP="008042E3">
            <w:r w:rsidRPr="00D353B4">
              <w:t>3</w:t>
            </w:r>
          </w:p>
        </w:tc>
      </w:tr>
      <w:tr w:rsidR="00D353B4" w:rsidRPr="00D353B4" w14:paraId="7946C7ED"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867735" w14:textId="77777777" w:rsidR="009F1BA7" w:rsidRPr="00D353B4" w:rsidRDefault="009F1BA7" w:rsidP="008042E3">
            <w:r w:rsidRPr="00D353B4">
              <w:t>Liczba punktów ECTS z podziałem na kontaktowe/niekontaktowe</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97D803" w14:textId="6485B1E4" w:rsidR="009F1BA7" w:rsidRPr="00D353B4" w:rsidRDefault="008A25C7" w:rsidP="008042E3">
            <w:r w:rsidRPr="00D353B4">
              <w:t>4 (1,</w:t>
            </w:r>
            <w:r w:rsidR="002D31A3" w:rsidRPr="00D353B4">
              <w:t>1</w:t>
            </w:r>
            <w:r w:rsidRPr="00D353B4">
              <w:t>/2,</w:t>
            </w:r>
            <w:r w:rsidR="002D31A3" w:rsidRPr="00D353B4">
              <w:t>9</w:t>
            </w:r>
            <w:r w:rsidR="009F1BA7" w:rsidRPr="00D353B4">
              <w:t>)</w:t>
            </w:r>
          </w:p>
        </w:tc>
      </w:tr>
      <w:tr w:rsidR="00D353B4" w:rsidRPr="00D353B4" w14:paraId="6297B580"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70B66D" w14:textId="77777777" w:rsidR="009F1BA7" w:rsidRPr="00D353B4" w:rsidRDefault="009F1BA7" w:rsidP="008042E3">
            <w:r w:rsidRPr="00D353B4">
              <w:t>Tytuł naukowy/stopień naukowy, imię i nazwisko osoby odpowiedzialnej za moduł</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1339A8" w14:textId="77777777" w:rsidR="009F1BA7" w:rsidRPr="00D353B4" w:rsidRDefault="009F1BA7" w:rsidP="008042E3">
            <w:r w:rsidRPr="00D353B4">
              <w:t>Dr Jerzy Koproń</w:t>
            </w:r>
          </w:p>
        </w:tc>
      </w:tr>
      <w:tr w:rsidR="00D353B4" w:rsidRPr="00D353B4" w14:paraId="02607DB9"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1AD6AC" w14:textId="77777777" w:rsidR="009F1BA7" w:rsidRPr="00D353B4" w:rsidRDefault="009F1BA7" w:rsidP="008042E3">
            <w:r w:rsidRPr="00D353B4">
              <w:t>Jednostka oferująca moduł</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AA8942" w14:textId="77777777" w:rsidR="009F1BA7" w:rsidRPr="00D353B4" w:rsidRDefault="009F1BA7" w:rsidP="008042E3">
            <w:r w:rsidRPr="00D353B4">
              <w:t>Katedra Turystyki i Rekreacji</w:t>
            </w:r>
          </w:p>
        </w:tc>
      </w:tr>
      <w:tr w:rsidR="00D353B4" w:rsidRPr="00D353B4" w14:paraId="0640DAE7"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C3E664" w14:textId="77777777" w:rsidR="009F1BA7" w:rsidRPr="00D353B4" w:rsidRDefault="009F1BA7" w:rsidP="008042E3">
            <w:r w:rsidRPr="00D353B4">
              <w:t>Cel modułu</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6A6F68" w14:textId="77777777" w:rsidR="009F1BA7" w:rsidRPr="00D353B4" w:rsidRDefault="009F1BA7" w:rsidP="008042E3">
            <w:r w:rsidRPr="00D353B4">
              <w:t>Celem przedmiotu jest zaprezentowanie rozwoju architektury oraz elementów sztuki od starożytności do czasów współczesnych i przekazanie wiedzy studentom na temat stylów, głównych twórców  w architekturze i sztuce na przestrzeni dziejów. Są to dziedziny nierozerwalnie związane z  rozwojem cywilizacji ludzkiej.</w:t>
            </w:r>
          </w:p>
        </w:tc>
      </w:tr>
      <w:tr w:rsidR="00D353B4" w:rsidRPr="00D353B4" w14:paraId="171FC268" w14:textId="77777777" w:rsidTr="00517388">
        <w:trPr>
          <w:trHeight w:val="20"/>
        </w:trPr>
        <w:tc>
          <w:tcPr>
            <w:tcW w:w="2017"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1A7589" w14:textId="77777777" w:rsidR="009F1BA7" w:rsidRPr="00D353B4" w:rsidRDefault="009F1BA7" w:rsidP="008042E3">
            <w:pPr>
              <w:jc w:val="both"/>
            </w:pPr>
            <w:r w:rsidRPr="00D353B4">
              <w:t xml:space="preserve">Efekty uczenia się dla modułu to opis zasobu wiedzy, umiejętności i </w:t>
            </w:r>
            <w:r w:rsidRPr="00D353B4">
              <w:lastRenderedPageBreak/>
              <w:t>kompetencji społecznych, które student osiągnie po zrealizowaniu zajęć.</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1BC349" w14:textId="77777777" w:rsidR="009F1BA7" w:rsidRPr="00D353B4" w:rsidRDefault="009F1BA7" w:rsidP="008042E3">
            <w:r w:rsidRPr="00D353B4">
              <w:lastRenderedPageBreak/>
              <w:t>Wiedza: </w:t>
            </w:r>
          </w:p>
        </w:tc>
      </w:tr>
      <w:tr w:rsidR="00D353B4" w:rsidRPr="00D353B4" w14:paraId="3D96C335" w14:textId="77777777" w:rsidTr="00517388">
        <w:trPr>
          <w:trHeight w:val="20"/>
        </w:trPr>
        <w:tc>
          <w:tcPr>
            <w:tcW w:w="2017" w:type="pct"/>
            <w:vMerge/>
            <w:tcBorders>
              <w:top w:val="single" w:sz="4" w:space="0" w:color="000000"/>
              <w:left w:val="single" w:sz="4" w:space="0" w:color="000000"/>
              <w:bottom w:val="single" w:sz="4" w:space="0" w:color="000000"/>
              <w:right w:val="single" w:sz="4" w:space="0" w:color="000000"/>
            </w:tcBorders>
            <w:vAlign w:val="center"/>
            <w:hideMark/>
          </w:tcPr>
          <w:p w14:paraId="3871CA9A" w14:textId="77777777" w:rsidR="009F1BA7" w:rsidRPr="00D353B4" w:rsidRDefault="009F1BA7" w:rsidP="008042E3"/>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763FFB" w14:textId="77777777" w:rsidR="009F1BA7" w:rsidRPr="00D353B4" w:rsidRDefault="009F1BA7" w:rsidP="00667F61">
            <w:pPr>
              <w:numPr>
                <w:ilvl w:val="0"/>
                <w:numId w:val="130"/>
              </w:numPr>
              <w:ind w:left="415"/>
              <w:textAlignment w:val="baseline"/>
            </w:pPr>
            <w:r w:rsidRPr="00D353B4">
              <w:t xml:space="preserve"> Zna periodyzację epok i styli w architekturze </w:t>
            </w:r>
          </w:p>
          <w:p w14:paraId="53811EFA" w14:textId="77777777" w:rsidR="009F1BA7" w:rsidRPr="00D353B4" w:rsidRDefault="009F1BA7" w:rsidP="00667F61">
            <w:pPr>
              <w:numPr>
                <w:ilvl w:val="0"/>
                <w:numId w:val="130"/>
              </w:numPr>
              <w:ind w:left="415"/>
              <w:textAlignment w:val="baseline"/>
            </w:pPr>
            <w:r w:rsidRPr="00D353B4">
              <w:lastRenderedPageBreak/>
              <w:t>Zna definicje podstawowych pojęć w architekturze i sztuce oraz elementów architektonicznych</w:t>
            </w:r>
          </w:p>
          <w:p w14:paraId="1B8E4FC4" w14:textId="77777777" w:rsidR="009F1BA7" w:rsidRPr="00D353B4" w:rsidRDefault="009F1BA7" w:rsidP="00667F61">
            <w:pPr>
              <w:numPr>
                <w:ilvl w:val="0"/>
                <w:numId w:val="130"/>
              </w:numPr>
              <w:ind w:left="415"/>
              <w:textAlignment w:val="baseline"/>
            </w:pPr>
            <w:r w:rsidRPr="00D353B4">
              <w:t>Zna epoki i style w architekturze europejskiej i głównych twórców sztuki</w:t>
            </w:r>
          </w:p>
        </w:tc>
      </w:tr>
      <w:tr w:rsidR="00D353B4" w:rsidRPr="00D353B4" w14:paraId="7E22B14E" w14:textId="77777777" w:rsidTr="00517388">
        <w:trPr>
          <w:trHeight w:val="20"/>
        </w:trPr>
        <w:tc>
          <w:tcPr>
            <w:tcW w:w="2017" w:type="pct"/>
            <w:vMerge/>
            <w:tcBorders>
              <w:top w:val="single" w:sz="4" w:space="0" w:color="000000"/>
              <w:left w:val="single" w:sz="4" w:space="0" w:color="000000"/>
              <w:bottom w:val="single" w:sz="4" w:space="0" w:color="000000"/>
              <w:right w:val="single" w:sz="4" w:space="0" w:color="000000"/>
            </w:tcBorders>
            <w:vAlign w:val="center"/>
            <w:hideMark/>
          </w:tcPr>
          <w:p w14:paraId="5BCB9A26" w14:textId="77777777" w:rsidR="009F1BA7" w:rsidRPr="00D353B4" w:rsidRDefault="009F1BA7" w:rsidP="008042E3"/>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E5921A" w14:textId="77777777" w:rsidR="009F1BA7" w:rsidRPr="00D353B4" w:rsidRDefault="009F1BA7" w:rsidP="008042E3">
            <w:r w:rsidRPr="00D353B4">
              <w:t>Umiejętności:</w:t>
            </w:r>
          </w:p>
        </w:tc>
      </w:tr>
      <w:tr w:rsidR="00D353B4" w:rsidRPr="00D353B4" w14:paraId="2DE8B0E2" w14:textId="77777777" w:rsidTr="00517388">
        <w:trPr>
          <w:trHeight w:val="20"/>
        </w:trPr>
        <w:tc>
          <w:tcPr>
            <w:tcW w:w="2017" w:type="pct"/>
            <w:vMerge/>
            <w:tcBorders>
              <w:top w:val="single" w:sz="4" w:space="0" w:color="000000"/>
              <w:left w:val="single" w:sz="4" w:space="0" w:color="000000"/>
              <w:bottom w:val="single" w:sz="4" w:space="0" w:color="000000"/>
              <w:right w:val="single" w:sz="4" w:space="0" w:color="000000"/>
            </w:tcBorders>
            <w:vAlign w:val="center"/>
            <w:hideMark/>
          </w:tcPr>
          <w:p w14:paraId="13F8F094" w14:textId="77777777" w:rsidR="009F1BA7" w:rsidRPr="00D353B4" w:rsidRDefault="009F1BA7" w:rsidP="008042E3"/>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321F54" w14:textId="77777777" w:rsidR="009F1BA7" w:rsidRPr="00D353B4" w:rsidRDefault="009F1BA7" w:rsidP="008042E3">
            <w:r w:rsidRPr="00D353B4">
              <w:t>1. Potrafi przyporządkować poszczególne style architektoniczne do określonych epok historycznych</w:t>
            </w:r>
          </w:p>
        </w:tc>
      </w:tr>
      <w:tr w:rsidR="00D353B4" w:rsidRPr="00D353B4" w14:paraId="33027DB0" w14:textId="77777777" w:rsidTr="00517388">
        <w:trPr>
          <w:trHeight w:val="20"/>
        </w:trPr>
        <w:tc>
          <w:tcPr>
            <w:tcW w:w="2017" w:type="pct"/>
            <w:vMerge/>
            <w:tcBorders>
              <w:top w:val="single" w:sz="4" w:space="0" w:color="000000"/>
              <w:left w:val="single" w:sz="4" w:space="0" w:color="000000"/>
              <w:bottom w:val="single" w:sz="4" w:space="0" w:color="000000"/>
              <w:right w:val="single" w:sz="4" w:space="0" w:color="000000"/>
            </w:tcBorders>
            <w:vAlign w:val="center"/>
            <w:hideMark/>
          </w:tcPr>
          <w:p w14:paraId="52D69FFF" w14:textId="77777777" w:rsidR="009F1BA7" w:rsidRPr="00D353B4" w:rsidRDefault="009F1BA7" w:rsidP="008042E3"/>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C4E7EF" w14:textId="77777777" w:rsidR="009F1BA7" w:rsidRPr="00D353B4" w:rsidRDefault="009F1BA7" w:rsidP="008042E3">
            <w:r w:rsidRPr="00D353B4">
              <w:t xml:space="preserve">2 student posiada umiejętność samodzielnego </w:t>
            </w:r>
            <w:r w:rsidRPr="00D353B4">
              <w:rPr>
                <w:shd w:val="clear" w:color="auto" w:fill="FFFFFF"/>
              </w:rPr>
              <w:t>pr</w:t>
            </w:r>
            <w:r w:rsidRPr="00D353B4">
              <w:t xml:space="preserve"> Potrafi przedstawić główne elementy budowli sakralnej i świeckiej</w:t>
            </w:r>
          </w:p>
        </w:tc>
      </w:tr>
      <w:tr w:rsidR="00D353B4" w:rsidRPr="00D353B4" w14:paraId="0DE0B70A" w14:textId="77777777" w:rsidTr="00517388">
        <w:trPr>
          <w:trHeight w:val="20"/>
        </w:trPr>
        <w:tc>
          <w:tcPr>
            <w:tcW w:w="2017" w:type="pct"/>
            <w:vMerge/>
            <w:tcBorders>
              <w:top w:val="single" w:sz="4" w:space="0" w:color="000000"/>
              <w:left w:val="single" w:sz="4" w:space="0" w:color="000000"/>
              <w:bottom w:val="single" w:sz="4" w:space="0" w:color="000000"/>
              <w:right w:val="single" w:sz="4" w:space="0" w:color="000000"/>
            </w:tcBorders>
            <w:vAlign w:val="center"/>
            <w:hideMark/>
          </w:tcPr>
          <w:p w14:paraId="019C95D1" w14:textId="77777777" w:rsidR="009F1BA7" w:rsidRPr="00D353B4" w:rsidRDefault="009F1BA7" w:rsidP="008042E3"/>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2C3456" w14:textId="77777777" w:rsidR="009F1BA7" w:rsidRPr="00D353B4" w:rsidRDefault="009F1BA7" w:rsidP="008042E3">
            <w:r w:rsidRPr="00D353B4">
              <w:t>Kompetencje społeczne:</w:t>
            </w:r>
          </w:p>
        </w:tc>
      </w:tr>
      <w:tr w:rsidR="00D353B4" w:rsidRPr="00D353B4" w14:paraId="766B4795" w14:textId="77777777" w:rsidTr="00517388">
        <w:trPr>
          <w:trHeight w:val="20"/>
        </w:trPr>
        <w:tc>
          <w:tcPr>
            <w:tcW w:w="2017" w:type="pct"/>
            <w:vMerge/>
            <w:tcBorders>
              <w:top w:val="single" w:sz="4" w:space="0" w:color="000000"/>
              <w:left w:val="single" w:sz="4" w:space="0" w:color="000000"/>
              <w:bottom w:val="single" w:sz="4" w:space="0" w:color="000000"/>
              <w:right w:val="single" w:sz="4" w:space="0" w:color="000000"/>
            </w:tcBorders>
            <w:vAlign w:val="center"/>
            <w:hideMark/>
          </w:tcPr>
          <w:p w14:paraId="00DAB9F4" w14:textId="77777777" w:rsidR="009F1BA7" w:rsidRPr="00D353B4" w:rsidRDefault="009F1BA7" w:rsidP="008042E3"/>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1C6569" w14:textId="77777777" w:rsidR="009F1BA7" w:rsidRPr="00D353B4" w:rsidRDefault="009F1BA7" w:rsidP="008042E3">
            <w:r w:rsidRPr="00D353B4">
              <w:t>1 Ma świadomość zastosowania wiedzy z zakresu architektury i sztuki w wykonywaniu zawodów związanych z turystyką</w:t>
            </w:r>
          </w:p>
        </w:tc>
      </w:tr>
      <w:tr w:rsidR="00D353B4" w:rsidRPr="00D353B4" w14:paraId="49E92949" w14:textId="77777777" w:rsidTr="00517388">
        <w:trPr>
          <w:trHeight w:val="20"/>
        </w:trPr>
        <w:tc>
          <w:tcPr>
            <w:tcW w:w="2017" w:type="pct"/>
            <w:vMerge/>
            <w:tcBorders>
              <w:top w:val="single" w:sz="4" w:space="0" w:color="000000"/>
              <w:left w:val="single" w:sz="4" w:space="0" w:color="000000"/>
              <w:bottom w:val="single" w:sz="4" w:space="0" w:color="000000"/>
              <w:right w:val="single" w:sz="4" w:space="0" w:color="000000"/>
            </w:tcBorders>
            <w:vAlign w:val="center"/>
            <w:hideMark/>
          </w:tcPr>
          <w:p w14:paraId="0CA60DA7" w14:textId="77777777" w:rsidR="009F1BA7" w:rsidRPr="00D353B4" w:rsidRDefault="009F1BA7" w:rsidP="008042E3"/>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667025" w14:textId="77777777" w:rsidR="009F1BA7" w:rsidRPr="00D353B4" w:rsidRDefault="009F1BA7" w:rsidP="008042E3">
            <w:pPr>
              <w:jc w:val="both"/>
            </w:pPr>
            <w:r w:rsidRPr="00D353B4">
              <w:t>2. student przygotowany jest do współpracy z  zespołem w celu pomyślnej realizacji zadań empirycznych  – poprzez odpowiednie wykonanie zadań. </w:t>
            </w:r>
          </w:p>
        </w:tc>
      </w:tr>
      <w:tr w:rsidR="00D353B4" w:rsidRPr="00D353B4" w14:paraId="76B2873B"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21FC8D" w14:textId="77777777" w:rsidR="009F1BA7" w:rsidRPr="00D353B4" w:rsidRDefault="009F1BA7" w:rsidP="008042E3">
            <w:pPr>
              <w:jc w:val="both"/>
            </w:pPr>
            <w:r w:rsidRPr="00D353B4">
              <w:t>Odniesienie modułowych efektów uczenia się do kierunkowych efektów uczenia się</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E28782" w14:textId="77777777" w:rsidR="009F1BA7" w:rsidRPr="00D353B4" w:rsidRDefault="009F1BA7" w:rsidP="008042E3">
            <w:r w:rsidRPr="00D353B4">
              <w:t>Kod efektu modułowego – kod efektu kierunkowego</w:t>
            </w:r>
          </w:p>
          <w:tbl>
            <w:tblPr>
              <w:tblW w:w="0" w:type="auto"/>
              <w:tblCellMar>
                <w:top w:w="15" w:type="dxa"/>
                <w:left w:w="15" w:type="dxa"/>
                <w:bottom w:w="15" w:type="dxa"/>
                <w:right w:w="15" w:type="dxa"/>
              </w:tblCellMar>
              <w:tblLook w:val="04A0" w:firstRow="1" w:lastRow="0" w:firstColumn="1" w:lastColumn="0" w:noHBand="0" w:noVBand="1"/>
            </w:tblPr>
            <w:tblGrid>
              <w:gridCol w:w="1765"/>
              <w:gridCol w:w="1598"/>
              <w:gridCol w:w="1598"/>
            </w:tblGrid>
            <w:tr w:rsidR="00D353B4" w:rsidRPr="00D353B4" w14:paraId="6E1EF090" w14:textId="77777777" w:rsidTr="00517388">
              <w:trPr>
                <w:trHeight w:val="553"/>
              </w:trPr>
              <w:tc>
                <w:tcPr>
                  <w:tcW w:w="0" w:type="auto"/>
                  <w:tcMar>
                    <w:top w:w="0" w:type="dxa"/>
                    <w:left w:w="115" w:type="dxa"/>
                    <w:bottom w:w="0" w:type="dxa"/>
                    <w:right w:w="115" w:type="dxa"/>
                  </w:tcMar>
                  <w:hideMark/>
                </w:tcPr>
                <w:p w14:paraId="3D7581B5" w14:textId="77777777" w:rsidR="009F1BA7" w:rsidRPr="00D353B4" w:rsidRDefault="009F1BA7" w:rsidP="008042E3">
                  <w:pPr>
                    <w:ind w:left="-74"/>
                  </w:pPr>
                  <w:r w:rsidRPr="00D353B4">
                    <w:t>W1 - TR_W 01</w:t>
                  </w:r>
                </w:p>
                <w:p w14:paraId="5FFDE3C7" w14:textId="77777777" w:rsidR="009F1BA7" w:rsidRPr="00D353B4" w:rsidRDefault="009F1BA7" w:rsidP="008042E3">
                  <w:pPr>
                    <w:ind w:left="-74"/>
                  </w:pPr>
                  <w:r w:rsidRPr="00D353B4">
                    <w:t>W2 - TR_W01</w:t>
                  </w:r>
                </w:p>
                <w:p w14:paraId="7F610EF9" w14:textId="0F085C6A" w:rsidR="009F1BA7" w:rsidRPr="00D353B4" w:rsidRDefault="009F1BA7" w:rsidP="00517388">
                  <w:pPr>
                    <w:ind w:left="-74"/>
                  </w:pPr>
                  <w:r w:rsidRPr="00D353B4">
                    <w:t>W3 – TR_W03</w:t>
                  </w:r>
                </w:p>
              </w:tc>
              <w:tc>
                <w:tcPr>
                  <w:tcW w:w="0" w:type="auto"/>
                  <w:tcMar>
                    <w:top w:w="0" w:type="dxa"/>
                    <w:left w:w="115" w:type="dxa"/>
                    <w:bottom w:w="0" w:type="dxa"/>
                    <w:right w:w="115" w:type="dxa"/>
                  </w:tcMar>
                  <w:hideMark/>
                </w:tcPr>
                <w:p w14:paraId="49885041" w14:textId="77777777" w:rsidR="009F1BA7" w:rsidRPr="00D353B4" w:rsidRDefault="009F1BA7" w:rsidP="008042E3">
                  <w:pPr>
                    <w:ind w:left="-74"/>
                  </w:pPr>
                  <w:r w:rsidRPr="00D353B4">
                    <w:t>U1 - TR_U01</w:t>
                  </w:r>
                </w:p>
                <w:p w14:paraId="0D7BB9BD" w14:textId="77777777" w:rsidR="009F1BA7" w:rsidRPr="00D353B4" w:rsidRDefault="009F1BA7" w:rsidP="008042E3">
                  <w:pPr>
                    <w:ind w:left="-74"/>
                  </w:pPr>
                  <w:r w:rsidRPr="00D353B4">
                    <w:t>U2 - TR_U01</w:t>
                  </w:r>
                </w:p>
                <w:p w14:paraId="5E913F41" w14:textId="77777777" w:rsidR="009F1BA7" w:rsidRPr="00D353B4" w:rsidRDefault="009F1BA7" w:rsidP="008042E3"/>
              </w:tc>
              <w:tc>
                <w:tcPr>
                  <w:tcW w:w="0" w:type="auto"/>
                  <w:tcMar>
                    <w:top w:w="0" w:type="dxa"/>
                    <w:left w:w="115" w:type="dxa"/>
                    <w:bottom w:w="0" w:type="dxa"/>
                    <w:right w:w="115" w:type="dxa"/>
                  </w:tcMar>
                  <w:hideMark/>
                </w:tcPr>
                <w:p w14:paraId="05349847" w14:textId="77777777" w:rsidR="009F1BA7" w:rsidRPr="00D353B4" w:rsidRDefault="009F1BA7" w:rsidP="008042E3">
                  <w:pPr>
                    <w:ind w:left="-74"/>
                  </w:pPr>
                  <w:r w:rsidRPr="00D353B4">
                    <w:t>K1 - TR_K01</w:t>
                  </w:r>
                </w:p>
                <w:p w14:paraId="4DC29257" w14:textId="77777777" w:rsidR="009F1BA7" w:rsidRPr="00D353B4" w:rsidRDefault="009F1BA7" w:rsidP="008042E3">
                  <w:pPr>
                    <w:ind w:left="-74"/>
                  </w:pPr>
                  <w:r w:rsidRPr="00D353B4">
                    <w:t>K2 - TR_K02</w:t>
                  </w:r>
                </w:p>
                <w:p w14:paraId="3C74F670" w14:textId="77777777" w:rsidR="009F1BA7" w:rsidRPr="00D353B4" w:rsidRDefault="009F1BA7" w:rsidP="008042E3"/>
              </w:tc>
            </w:tr>
          </w:tbl>
          <w:p w14:paraId="33FFC843" w14:textId="77777777" w:rsidR="009F1BA7" w:rsidRPr="00D353B4" w:rsidRDefault="009F1BA7" w:rsidP="008042E3"/>
        </w:tc>
      </w:tr>
      <w:tr w:rsidR="00D353B4" w:rsidRPr="00D353B4" w14:paraId="19FE9189"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E07A29" w14:textId="5DD6C6A4" w:rsidR="009F1BA7" w:rsidRPr="00D353B4" w:rsidRDefault="009F1BA7" w:rsidP="009F1BA7">
            <w:r w:rsidRPr="00D353B4">
              <w:t>Odniesienie modułowych efektów uczenia się do efektów inżynierskich (jeżeli dotyczy)</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BB3C21" w14:textId="138F7BDD" w:rsidR="009F1BA7" w:rsidRPr="00D353B4" w:rsidRDefault="009F1BA7" w:rsidP="009F1BA7">
            <w:pPr>
              <w:jc w:val="both"/>
            </w:pPr>
            <w:r w:rsidRPr="00D353B4">
              <w:t>nie dotyczy</w:t>
            </w:r>
          </w:p>
        </w:tc>
      </w:tr>
      <w:tr w:rsidR="00D353B4" w:rsidRPr="00D353B4" w14:paraId="3B4A8C25"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E1BA4D" w14:textId="77777777" w:rsidR="009F1BA7" w:rsidRPr="00D353B4" w:rsidRDefault="009F1BA7" w:rsidP="009F1BA7">
            <w:r w:rsidRPr="00D353B4">
              <w:t>Wymagania wstępne i dodatkowe </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B4DB36" w14:textId="15C7BBE7" w:rsidR="009F1BA7" w:rsidRPr="00D353B4" w:rsidRDefault="009F1BA7" w:rsidP="009F1BA7">
            <w:pPr>
              <w:jc w:val="both"/>
            </w:pPr>
            <w:r w:rsidRPr="00D353B4">
              <w:t>krajoznawstwo</w:t>
            </w:r>
          </w:p>
        </w:tc>
      </w:tr>
      <w:tr w:rsidR="00D353B4" w:rsidRPr="00D353B4" w14:paraId="1A8192BA"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EF4600" w14:textId="77777777" w:rsidR="009F1BA7" w:rsidRPr="00D353B4" w:rsidRDefault="009F1BA7" w:rsidP="009F1BA7">
            <w:r w:rsidRPr="00D353B4">
              <w:t>Treści programowe modułu </w:t>
            </w:r>
          </w:p>
          <w:p w14:paraId="375D50AE" w14:textId="77777777" w:rsidR="009F1BA7" w:rsidRPr="00D353B4" w:rsidRDefault="009F1BA7" w:rsidP="009F1BA7"/>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ED0585" w14:textId="77777777" w:rsidR="009F1BA7" w:rsidRPr="00D353B4" w:rsidRDefault="009F1BA7" w:rsidP="009F1BA7">
            <w:pPr>
              <w:jc w:val="both"/>
            </w:pPr>
            <w:r w:rsidRPr="00D353B4">
              <w:t>Podczas wykładów przekazywana jest wiedza z zakresu: Chronologia architektury europejskiej. Wielkie cywilizacje starożytności – Grecja, Imperium Rzymskie, Bizancjum. Okres przejściowy w architekturze europejskiej – V–X wiek. Architektura wczesnego i dojrzałego średniowiecza – architektura romańska i gotyk w Europie. Odrodzenie i jego terytorialno-kulturowe zróżnicowanie. Barok w Europie. Architektura klasycyzmu i romantyzmu. Eklektyzm i architektura przełomu XIX i XX wieku. Elementy malarstwa i rzeźby – od epoki klasycznej do współczesności.</w:t>
            </w:r>
          </w:p>
          <w:p w14:paraId="4CF97EC8" w14:textId="77777777" w:rsidR="009F1BA7" w:rsidRPr="00D353B4" w:rsidRDefault="009F1BA7" w:rsidP="009F1BA7">
            <w:pPr>
              <w:jc w:val="both"/>
            </w:pPr>
            <w:r w:rsidRPr="00D353B4">
              <w:t>Ćwiczenia obejmują praktyczne zastosowanie wiedzy w określaniu styli architektonicznych na wybranych przykładach z różnych epok oraz elementów sztuk plastycznych, ocenę samodzielnych prac semestralnych nt. styli w architekturze i ich analizy.</w:t>
            </w:r>
          </w:p>
        </w:tc>
      </w:tr>
      <w:tr w:rsidR="00D353B4" w:rsidRPr="00D353B4" w14:paraId="036CB5F1"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E6BBC3" w14:textId="77777777" w:rsidR="00B84E51" w:rsidRPr="00D353B4" w:rsidRDefault="00B84E51" w:rsidP="00B84E51">
            <w:r w:rsidRPr="00D353B4">
              <w:t>Wykaz literatury podstawowej i uzupełniającej</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37A936" w14:textId="77777777" w:rsidR="00B84E51" w:rsidRPr="00D353B4" w:rsidRDefault="00B84E51" w:rsidP="00B84E51">
            <w:r w:rsidRPr="00D353B4">
              <w:t>Literatura podstawowa: </w:t>
            </w:r>
          </w:p>
          <w:p w14:paraId="2B634A6A" w14:textId="77777777" w:rsidR="00B84E51" w:rsidRPr="00D353B4" w:rsidRDefault="00B84E51" w:rsidP="00B84E51">
            <w:pPr>
              <w:pStyle w:val="Akapitzlist"/>
              <w:numPr>
                <w:ilvl w:val="0"/>
                <w:numId w:val="131"/>
              </w:numPr>
              <w:tabs>
                <w:tab w:val="clear" w:pos="720"/>
                <w:tab w:val="num" w:pos="459"/>
              </w:tabs>
              <w:spacing w:line="240" w:lineRule="auto"/>
              <w:ind w:left="459"/>
              <w:rPr>
                <w:rFonts w:ascii="Times New Roman" w:hAnsi="Times New Roman"/>
                <w:sz w:val="24"/>
                <w:szCs w:val="24"/>
              </w:rPr>
            </w:pPr>
            <w:r w:rsidRPr="00D353B4">
              <w:rPr>
                <w:rFonts w:ascii="Times New Roman" w:hAnsi="Times New Roman"/>
                <w:sz w:val="24"/>
                <w:szCs w:val="24"/>
              </w:rPr>
              <w:t>Farthing S., (red.) Historia Sztuki, Wyd. Arkady, 2024.</w:t>
            </w:r>
          </w:p>
          <w:p w14:paraId="1B2A7D3B" w14:textId="77777777" w:rsidR="00B84E51" w:rsidRPr="00D353B4" w:rsidRDefault="00B84E51" w:rsidP="00B84E51">
            <w:pPr>
              <w:numPr>
                <w:ilvl w:val="0"/>
                <w:numId w:val="131"/>
              </w:numPr>
              <w:tabs>
                <w:tab w:val="clear" w:pos="720"/>
                <w:tab w:val="num" w:pos="459"/>
              </w:tabs>
              <w:ind w:left="459"/>
              <w:jc w:val="both"/>
              <w:textAlignment w:val="baseline"/>
            </w:pPr>
            <w:r w:rsidRPr="00D353B4">
              <w:t>Hodge S., Krótka historia sztuki: kieszonkowy przewodnik po kierunkach, dziełach, tematach i technikach. Almapress, Warszawa 2023.</w:t>
            </w:r>
          </w:p>
          <w:p w14:paraId="1D06C215" w14:textId="77777777" w:rsidR="00B84E51" w:rsidRPr="00D353B4" w:rsidRDefault="00B84E51" w:rsidP="00B84E51">
            <w:pPr>
              <w:numPr>
                <w:ilvl w:val="0"/>
                <w:numId w:val="131"/>
              </w:numPr>
              <w:tabs>
                <w:tab w:val="clear" w:pos="720"/>
                <w:tab w:val="num" w:pos="459"/>
              </w:tabs>
              <w:ind w:left="459"/>
              <w:jc w:val="both"/>
              <w:textAlignment w:val="baseline"/>
            </w:pPr>
            <w:r w:rsidRPr="00D353B4">
              <w:rPr>
                <w:bCs/>
                <w:kern w:val="36"/>
              </w:rPr>
              <w:t>Rybczyński W., O architekturze. Rebis, Poznań, 2024.</w:t>
            </w:r>
          </w:p>
          <w:p w14:paraId="275061B8" w14:textId="77777777" w:rsidR="00B84E51" w:rsidRPr="00D353B4" w:rsidRDefault="00B84E51" w:rsidP="00B84E51">
            <w:r w:rsidRPr="00D353B4">
              <w:t>Literatura uzupełniająca: </w:t>
            </w:r>
          </w:p>
          <w:p w14:paraId="51C18B43" w14:textId="77777777" w:rsidR="00B84E51" w:rsidRPr="00D353B4" w:rsidRDefault="00B84E51" w:rsidP="00B84E51">
            <w:pPr>
              <w:pStyle w:val="Akapitzlist"/>
              <w:numPr>
                <w:ilvl w:val="0"/>
                <w:numId w:val="131"/>
              </w:numPr>
              <w:tabs>
                <w:tab w:val="clear" w:pos="720"/>
                <w:tab w:val="num" w:pos="459"/>
              </w:tabs>
              <w:spacing w:line="240" w:lineRule="auto"/>
              <w:ind w:left="459"/>
              <w:rPr>
                <w:rFonts w:ascii="Times New Roman" w:hAnsi="Times New Roman"/>
                <w:sz w:val="24"/>
                <w:szCs w:val="24"/>
              </w:rPr>
            </w:pPr>
            <w:r w:rsidRPr="00D353B4">
              <w:rPr>
                <w:rFonts w:ascii="Times New Roman" w:hAnsi="Times New Roman"/>
                <w:sz w:val="24"/>
                <w:szCs w:val="24"/>
                <w:lang w:eastAsia="pl-PL"/>
              </w:rPr>
              <w:lastRenderedPageBreak/>
              <w:t xml:space="preserve">Cole, E. (red.), </w:t>
            </w:r>
            <w:r w:rsidRPr="00D353B4">
              <w:rPr>
                <w:rFonts w:ascii="Times New Roman" w:eastAsia="Times New Roman" w:hAnsi="Times New Roman"/>
                <w:bCs/>
                <w:kern w:val="36"/>
                <w:sz w:val="24"/>
                <w:szCs w:val="24"/>
                <w:lang w:eastAsia="pl-PL"/>
              </w:rPr>
              <w:t>Architektura: style i detale. Arkady, Warszawa, 2022.</w:t>
            </w:r>
          </w:p>
          <w:p w14:paraId="090864C2" w14:textId="77777777" w:rsidR="00B84E51" w:rsidRPr="00D353B4" w:rsidRDefault="00B84E51" w:rsidP="00B84E51">
            <w:pPr>
              <w:pStyle w:val="Akapitzlist"/>
              <w:numPr>
                <w:ilvl w:val="0"/>
                <w:numId w:val="131"/>
              </w:numPr>
              <w:tabs>
                <w:tab w:val="clear" w:pos="720"/>
                <w:tab w:val="num" w:pos="459"/>
              </w:tabs>
              <w:spacing w:line="240" w:lineRule="auto"/>
              <w:ind w:left="459"/>
              <w:rPr>
                <w:rFonts w:ascii="Times New Roman" w:hAnsi="Times New Roman"/>
                <w:sz w:val="24"/>
                <w:szCs w:val="24"/>
              </w:rPr>
            </w:pPr>
            <w:r w:rsidRPr="00D353B4">
              <w:rPr>
                <w:rFonts w:ascii="Times New Roman" w:hAnsi="Times New Roman"/>
                <w:sz w:val="24"/>
                <w:szCs w:val="24"/>
                <w:shd w:val="clear" w:color="auto" w:fill="FFFFFF"/>
              </w:rPr>
              <w:t>Hodge S.,</w:t>
            </w:r>
            <w:r w:rsidRPr="00D353B4">
              <w:rPr>
                <w:rFonts w:ascii="Times New Roman" w:hAnsi="Times New Roman"/>
                <w:sz w:val="24"/>
                <w:szCs w:val="24"/>
              </w:rPr>
              <w:t xml:space="preserve"> Historia Sztuki. P</w:t>
            </w:r>
            <w:r w:rsidRPr="00D353B4">
              <w:rPr>
                <w:rFonts w:ascii="Times New Roman" w:hAnsi="Times New Roman"/>
                <w:bCs/>
                <w:sz w:val="24"/>
                <w:szCs w:val="24"/>
                <w:shd w:val="clear" w:color="auto" w:fill="FFFFFF"/>
              </w:rPr>
              <w:t>rzewodnik po kierunkach, dziełach, tematach i technikach</w:t>
            </w:r>
            <w:r w:rsidRPr="00D353B4">
              <w:rPr>
                <w:rFonts w:ascii="Times New Roman" w:hAnsi="Times New Roman"/>
                <w:sz w:val="24"/>
                <w:szCs w:val="24"/>
              </w:rPr>
              <w:t>, Warszawa 2018.</w:t>
            </w:r>
          </w:p>
          <w:p w14:paraId="0769DDC0" w14:textId="220E0AAB" w:rsidR="00B84E51" w:rsidRPr="00D353B4" w:rsidRDefault="00B84E51" w:rsidP="00B84E51">
            <w:pPr>
              <w:pStyle w:val="Akapitzlist"/>
              <w:numPr>
                <w:ilvl w:val="0"/>
                <w:numId w:val="131"/>
              </w:numPr>
              <w:tabs>
                <w:tab w:val="clear" w:pos="720"/>
                <w:tab w:val="num" w:pos="473"/>
              </w:tabs>
              <w:spacing w:line="240" w:lineRule="auto"/>
              <w:ind w:left="473"/>
              <w:rPr>
                <w:rFonts w:ascii="Times New Roman" w:hAnsi="Times New Roman"/>
                <w:sz w:val="24"/>
                <w:szCs w:val="24"/>
              </w:rPr>
            </w:pPr>
            <w:r w:rsidRPr="00D353B4">
              <w:rPr>
                <w:rFonts w:ascii="Times New Roman" w:eastAsia="Times New Roman" w:hAnsi="Times New Roman"/>
                <w:bCs/>
                <w:kern w:val="36"/>
                <w:sz w:val="24"/>
                <w:szCs w:val="24"/>
                <w:lang w:eastAsia="pl-PL"/>
              </w:rPr>
              <w:t>Koch W., Style w architekturze: arcydzieła budownictwa europejskiego od antyku po czasy współczesne. Świat Książki, Warszawa, 2017.</w:t>
            </w:r>
          </w:p>
        </w:tc>
      </w:tr>
      <w:tr w:rsidR="00D353B4" w:rsidRPr="00D353B4" w14:paraId="0FF4F58F"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8C91F3" w14:textId="77777777" w:rsidR="009F1BA7" w:rsidRPr="00D353B4" w:rsidRDefault="009F1BA7" w:rsidP="009F1BA7">
            <w:r w:rsidRPr="00D353B4">
              <w:lastRenderedPageBreak/>
              <w:t>Planowane formy/działania/metody dydaktyczne</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C80858" w14:textId="77777777" w:rsidR="009F1BA7" w:rsidRPr="00D353B4" w:rsidRDefault="009F1BA7" w:rsidP="009F1BA7">
            <w:r w:rsidRPr="00D353B4">
              <w:t>Metody dydaktyczne: dyskusja, wykład, ćwiczenia, wykonanie  prezentacji. </w:t>
            </w:r>
          </w:p>
        </w:tc>
      </w:tr>
      <w:tr w:rsidR="00D353B4" w:rsidRPr="00D353B4" w14:paraId="7736AA8A"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7D1D68" w14:textId="77777777" w:rsidR="009F1BA7" w:rsidRPr="00D353B4" w:rsidRDefault="009F1BA7" w:rsidP="009F1BA7">
            <w:r w:rsidRPr="00D353B4">
              <w:t>Sposoby weryfikacji oraz formy dokumentowania osiągniętych efektów uczenia się</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DDE9EF" w14:textId="530EFBAB" w:rsidR="009F1BA7" w:rsidRPr="00D353B4" w:rsidRDefault="009F1BA7" w:rsidP="009F1BA7">
            <w:pPr>
              <w:jc w:val="both"/>
            </w:pPr>
            <w:r w:rsidRPr="00D353B4">
              <w:t>W1, W2, W3 –</w:t>
            </w:r>
            <w:r w:rsidR="00645574" w:rsidRPr="00D353B4">
              <w:t xml:space="preserve"> egzamin </w:t>
            </w:r>
            <w:r w:rsidRPr="00D353B4">
              <w:t>pisemn</w:t>
            </w:r>
            <w:r w:rsidR="00645574" w:rsidRPr="00D353B4">
              <w:t>y</w:t>
            </w:r>
            <w:r w:rsidRPr="00D353B4">
              <w:t xml:space="preserve"> z zagadnień zaprezentowanych na wykładzie, </w:t>
            </w:r>
          </w:p>
          <w:p w14:paraId="296456C8" w14:textId="77777777" w:rsidR="009F1BA7" w:rsidRPr="00D353B4" w:rsidRDefault="009F1BA7" w:rsidP="009F1BA7">
            <w:pPr>
              <w:jc w:val="both"/>
            </w:pPr>
            <w:r w:rsidRPr="00D353B4">
              <w:t>U1, U2, U3, U4 – ocena zadania projektowego</w:t>
            </w:r>
          </w:p>
          <w:p w14:paraId="09621226" w14:textId="77777777" w:rsidR="009F1BA7" w:rsidRPr="00D353B4" w:rsidRDefault="009F1BA7" w:rsidP="009F1BA7">
            <w:pPr>
              <w:jc w:val="both"/>
            </w:pPr>
            <w:r w:rsidRPr="00D353B4">
              <w:t>K1 – udział w dyskusji – cena aktywności na zajęciach,</w:t>
            </w:r>
          </w:p>
          <w:p w14:paraId="125EE6F7" w14:textId="77777777" w:rsidR="009F1BA7" w:rsidRPr="00D353B4" w:rsidRDefault="009F1BA7" w:rsidP="009F1BA7">
            <w:pPr>
              <w:jc w:val="both"/>
            </w:pPr>
            <w:r w:rsidRPr="00D353B4">
              <w:t>K2 – ocena wybranych elementów projektu i prezentacji jednostkowej na ćwiczeniach</w:t>
            </w:r>
          </w:p>
          <w:p w14:paraId="5DCF5D2F" w14:textId="77777777" w:rsidR="009F1BA7" w:rsidRPr="00D353B4" w:rsidRDefault="009F1BA7" w:rsidP="009F1BA7">
            <w:pPr>
              <w:jc w:val="both"/>
            </w:pPr>
            <w:r w:rsidRPr="00D353B4">
              <w:t>Formy dokumentowania osiągniętych efektów: prace pisemne, zadanie projektowe, dziennik prowadzącego.</w:t>
            </w:r>
          </w:p>
        </w:tc>
      </w:tr>
      <w:tr w:rsidR="00D353B4" w:rsidRPr="00D353B4" w14:paraId="6ABA05F7"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396181" w14:textId="77777777" w:rsidR="009F1BA7" w:rsidRPr="00D353B4" w:rsidRDefault="009F1BA7" w:rsidP="009F1BA7">
            <w:r w:rsidRPr="00D353B4">
              <w:t>Elementy i wagi mające wpływ na ocenę końcową</w:t>
            </w:r>
          </w:p>
          <w:p w14:paraId="3F5E3E99" w14:textId="77777777" w:rsidR="009F1BA7" w:rsidRPr="00D353B4" w:rsidRDefault="009F1BA7" w:rsidP="009F1BA7">
            <w:pPr>
              <w:spacing w:after="240"/>
            </w:pP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9437EB" w14:textId="77777777" w:rsidR="009F1BA7" w:rsidRPr="00D353B4" w:rsidRDefault="009F1BA7" w:rsidP="009F1BA7">
            <w:r w:rsidRPr="00D353B4">
              <w:t>Szczegółowe kryteria przy ocenie zaliczenia</w:t>
            </w:r>
          </w:p>
          <w:p w14:paraId="5A31FF05" w14:textId="77777777" w:rsidR="009F1BA7" w:rsidRPr="00D353B4" w:rsidRDefault="009F1BA7" w:rsidP="009F1BA7">
            <w:pPr>
              <w:jc w:val="both"/>
            </w:pPr>
            <w:r w:rsidRPr="00D353B4">
              <w:t>Procent wiedzy wymaganej dla uzyskania oceny końcowej wynosi odpowiednio:</w:t>
            </w:r>
          </w:p>
          <w:p w14:paraId="4B115C0D" w14:textId="77777777" w:rsidR="009F1BA7" w:rsidRPr="00D353B4" w:rsidRDefault="009F1BA7" w:rsidP="00667F61">
            <w:pPr>
              <w:numPr>
                <w:ilvl w:val="0"/>
                <w:numId w:val="132"/>
              </w:numPr>
              <w:ind w:left="557"/>
              <w:jc w:val="both"/>
              <w:textAlignment w:val="baseline"/>
            </w:pPr>
            <w:r w:rsidRPr="00D353B4">
              <w:t>bardzo dobry 91% - 100%,</w:t>
            </w:r>
          </w:p>
          <w:p w14:paraId="74053483" w14:textId="77777777" w:rsidR="009F1BA7" w:rsidRPr="00D353B4" w:rsidRDefault="009F1BA7" w:rsidP="00667F61">
            <w:pPr>
              <w:numPr>
                <w:ilvl w:val="0"/>
                <w:numId w:val="132"/>
              </w:numPr>
              <w:ind w:left="557"/>
              <w:jc w:val="both"/>
              <w:textAlignment w:val="baseline"/>
            </w:pPr>
            <w:r w:rsidRPr="00D353B4">
              <w:t>dobry plus 81% - 90%,</w:t>
            </w:r>
          </w:p>
          <w:p w14:paraId="06BC84F9" w14:textId="77777777" w:rsidR="009F1BA7" w:rsidRPr="00D353B4" w:rsidRDefault="009F1BA7" w:rsidP="00667F61">
            <w:pPr>
              <w:numPr>
                <w:ilvl w:val="0"/>
                <w:numId w:val="132"/>
              </w:numPr>
              <w:ind w:left="557"/>
              <w:jc w:val="both"/>
              <w:textAlignment w:val="baseline"/>
            </w:pPr>
            <w:r w:rsidRPr="00D353B4">
              <w:t>dobry 71% - 80%,</w:t>
            </w:r>
          </w:p>
          <w:p w14:paraId="0945EFD8" w14:textId="77777777" w:rsidR="009F1BA7" w:rsidRPr="00D353B4" w:rsidRDefault="009F1BA7" w:rsidP="00667F61">
            <w:pPr>
              <w:numPr>
                <w:ilvl w:val="0"/>
                <w:numId w:val="132"/>
              </w:numPr>
              <w:ind w:left="557"/>
              <w:jc w:val="both"/>
              <w:textAlignment w:val="baseline"/>
            </w:pPr>
            <w:r w:rsidRPr="00D353B4">
              <w:t>dostateczny plus 61% - 70%,</w:t>
            </w:r>
          </w:p>
          <w:p w14:paraId="5B0EEB76" w14:textId="77777777" w:rsidR="009F1BA7" w:rsidRPr="00D353B4" w:rsidRDefault="009F1BA7" w:rsidP="00667F61">
            <w:pPr>
              <w:numPr>
                <w:ilvl w:val="0"/>
                <w:numId w:val="132"/>
              </w:numPr>
              <w:ind w:left="557"/>
              <w:jc w:val="both"/>
              <w:textAlignment w:val="baseline"/>
            </w:pPr>
            <w:r w:rsidRPr="00D353B4">
              <w:t>dostateczny 51% - 60%,</w:t>
            </w:r>
          </w:p>
          <w:p w14:paraId="666BFE55" w14:textId="77777777" w:rsidR="009F1BA7" w:rsidRPr="00D353B4" w:rsidRDefault="009F1BA7" w:rsidP="00667F61">
            <w:pPr>
              <w:numPr>
                <w:ilvl w:val="0"/>
                <w:numId w:val="132"/>
              </w:numPr>
              <w:ind w:left="557"/>
              <w:jc w:val="both"/>
              <w:textAlignment w:val="baseline"/>
            </w:pPr>
            <w:r w:rsidRPr="00D353B4">
              <w:t>niedostateczny 50% i mniej. </w:t>
            </w:r>
          </w:p>
          <w:p w14:paraId="5808F55E" w14:textId="77777777" w:rsidR="009F1BA7" w:rsidRPr="00D353B4" w:rsidRDefault="009F1BA7" w:rsidP="009F1BA7">
            <w:pPr>
              <w:jc w:val="both"/>
            </w:pPr>
            <w:r w:rsidRPr="00D353B4">
              <w:t>Student uzyskuje zaliczenie przedmiotu po otrzymaniu oceny minimum 3.0 z części ćwiczeniowej  przedmiotu i przystępuje do egzaminu</w:t>
            </w:r>
          </w:p>
        </w:tc>
      </w:tr>
      <w:tr w:rsidR="00D353B4" w:rsidRPr="00D353B4" w14:paraId="7F0D79E5"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83C75E" w14:textId="77777777" w:rsidR="00367381" w:rsidRPr="00D353B4" w:rsidRDefault="00367381" w:rsidP="00367381">
            <w:pPr>
              <w:jc w:val="both"/>
            </w:pPr>
            <w:r w:rsidRPr="00D353B4">
              <w:t>Bilans punktów ECTS</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AD6ADB" w14:textId="77777777" w:rsidR="00367381" w:rsidRPr="00D353B4" w:rsidRDefault="00367381" w:rsidP="00367381">
            <w:r w:rsidRPr="00D353B4">
              <w:t>Kontaktowe</w:t>
            </w:r>
          </w:p>
          <w:p w14:paraId="78E93F9A" w14:textId="5140CED5" w:rsidR="00367381" w:rsidRPr="00D353B4" w:rsidRDefault="00367381" w:rsidP="00367381">
            <w:pPr>
              <w:numPr>
                <w:ilvl w:val="0"/>
                <w:numId w:val="160"/>
              </w:numPr>
              <w:ind w:left="480"/>
              <w:textAlignment w:val="baseline"/>
            </w:pPr>
            <w:r w:rsidRPr="00D353B4">
              <w:t xml:space="preserve">wykłady </w:t>
            </w:r>
            <w:r w:rsidR="0068295F" w:rsidRPr="00D353B4">
              <w:t>15</w:t>
            </w:r>
            <w:r w:rsidRPr="00D353B4">
              <w:t xml:space="preserve"> godz,</w:t>
            </w:r>
          </w:p>
          <w:p w14:paraId="2739F44D" w14:textId="7743715B" w:rsidR="00367381" w:rsidRPr="00D353B4" w:rsidRDefault="00367381" w:rsidP="00367381">
            <w:pPr>
              <w:numPr>
                <w:ilvl w:val="0"/>
                <w:numId w:val="160"/>
              </w:numPr>
              <w:ind w:left="480"/>
              <w:textAlignment w:val="baseline"/>
            </w:pPr>
            <w:r w:rsidRPr="00D353B4">
              <w:t>ćwiczenia audytoryjne 1</w:t>
            </w:r>
            <w:r w:rsidR="0068295F" w:rsidRPr="00D353B4">
              <w:t>0</w:t>
            </w:r>
            <w:r w:rsidRPr="00D353B4">
              <w:t xml:space="preserve"> godz, </w:t>
            </w:r>
          </w:p>
          <w:p w14:paraId="755E0377" w14:textId="77777777" w:rsidR="00367381" w:rsidRPr="00D353B4" w:rsidRDefault="00367381" w:rsidP="00367381">
            <w:pPr>
              <w:numPr>
                <w:ilvl w:val="0"/>
                <w:numId w:val="160"/>
              </w:numPr>
              <w:ind w:left="480"/>
              <w:textAlignment w:val="baseline"/>
            </w:pPr>
            <w:r w:rsidRPr="00D353B4">
              <w:t xml:space="preserve">egzamin 2 godz. </w:t>
            </w:r>
          </w:p>
          <w:p w14:paraId="32B7CFBD" w14:textId="3268CB64" w:rsidR="00367381" w:rsidRPr="00D353B4" w:rsidRDefault="00367381" w:rsidP="00367381">
            <w:pPr>
              <w:ind w:left="120"/>
            </w:pPr>
            <w:r w:rsidRPr="00D353B4">
              <w:t xml:space="preserve">Łącznie – </w:t>
            </w:r>
            <w:r w:rsidR="0068295F" w:rsidRPr="00D353B4">
              <w:t>2</w:t>
            </w:r>
            <w:r w:rsidRPr="00D353B4">
              <w:t>7 godz./1,</w:t>
            </w:r>
            <w:r w:rsidR="0068295F" w:rsidRPr="00D353B4">
              <w:t>1</w:t>
            </w:r>
            <w:r w:rsidRPr="00D353B4">
              <w:t xml:space="preserve"> ECTS</w:t>
            </w:r>
          </w:p>
          <w:p w14:paraId="50A94187" w14:textId="77777777" w:rsidR="00367381" w:rsidRPr="00D353B4" w:rsidRDefault="00367381" w:rsidP="00367381">
            <w:r w:rsidRPr="00D353B4">
              <w:t>Niekontaktowe</w:t>
            </w:r>
          </w:p>
          <w:p w14:paraId="0843B6E8" w14:textId="7A4604E1" w:rsidR="00367381" w:rsidRPr="00D353B4" w:rsidRDefault="00367381" w:rsidP="00367381">
            <w:pPr>
              <w:numPr>
                <w:ilvl w:val="0"/>
                <w:numId w:val="161"/>
              </w:numPr>
              <w:ind w:left="480"/>
              <w:textAlignment w:val="baseline"/>
            </w:pPr>
            <w:r w:rsidRPr="00D353B4">
              <w:t>przygotowanie do zajęć  1</w:t>
            </w:r>
            <w:r w:rsidR="0068295F" w:rsidRPr="00D353B4">
              <w:t>7</w:t>
            </w:r>
            <w:r w:rsidRPr="00D353B4">
              <w:t xml:space="preserve"> godz</w:t>
            </w:r>
          </w:p>
          <w:p w14:paraId="28CC941C" w14:textId="189C8A29" w:rsidR="00367381" w:rsidRPr="00D353B4" w:rsidRDefault="00367381" w:rsidP="00367381">
            <w:pPr>
              <w:numPr>
                <w:ilvl w:val="0"/>
                <w:numId w:val="161"/>
              </w:numPr>
              <w:ind w:left="480"/>
              <w:textAlignment w:val="baseline"/>
            </w:pPr>
            <w:r w:rsidRPr="00D353B4">
              <w:t>wykonanie prezentacji  1</w:t>
            </w:r>
            <w:r w:rsidR="0068295F" w:rsidRPr="00D353B4">
              <w:t>6</w:t>
            </w:r>
            <w:r w:rsidRPr="00D353B4">
              <w:t xml:space="preserve"> godz,</w:t>
            </w:r>
          </w:p>
          <w:p w14:paraId="4B5AC7FE" w14:textId="0C4B23B3" w:rsidR="00367381" w:rsidRPr="00D353B4" w:rsidRDefault="00367381" w:rsidP="00367381">
            <w:pPr>
              <w:numPr>
                <w:ilvl w:val="0"/>
                <w:numId w:val="161"/>
              </w:numPr>
              <w:ind w:left="480"/>
              <w:textAlignment w:val="baseline"/>
            </w:pPr>
            <w:r w:rsidRPr="00D353B4">
              <w:t xml:space="preserve">studiowanie literatury  </w:t>
            </w:r>
            <w:r w:rsidR="0068295F" w:rsidRPr="00D353B4">
              <w:t>20</w:t>
            </w:r>
            <w:r w:rsidRPr="00D353B4">
              <w:t xml:space="preserve"> godz,</w:t>
            </w:r>
          </w:p>
          <w:p w14:paraId="74B74299" w14:textId="11AA034A" w:rsidR="00367381" w:rsidRPr="00D353B4" w:rsidRDefault="00367381" w:rsidP="00367381">
            <w:pPr>
              <w:numPr>
                <w:ilvl w:val="0"/>
                <w:numId w:val="161"/>
              </w:numPr>
              <w:ind w:left="480"/>
              <w:textAlignment w:val="baseline"/>
            </w:pPr>
            <w:r w:rsidRPr="00D353B4">
              <w:t xml:space="preserve">przygotowanie do egzaminu </w:t>
            </w:r>
            <w:r w:rsidR="0068295F" w:rsidRPr="00D353B4">
              <w:t>20</w:t>
            </w:r>
            <w:r w:rsidRPr="00D353B4">
              <w:t xml:space="preserve"> godz. </w:t>
            </w:r>
          </w:p>
          <w:p w14:paraId="3582D3EE" w14:textId="13A58F61" w:rsidR="00367381" w:rsidRPr="00D353B4" w:rsidRDefault="00367381" w:rsidP="00367381">
            <w:r w:rsidRPr="00D353B4">
              <w:t xml:space="preserve">Łącznie </w:t>
            </w:r>
            <w:r w:rsidR="0068295F" w:rsidRPr="00D353B4">
              <w:t>7</w:t>
            </w:r>
            <w:r w:rsidRPr="00D353B4">
              <w:t>3 godz./2,</w:t>
            </w:r>
            <w:r w:rsidR="0068295F" w:rsidRPr="00D353B4">
              <w:t>9</w:t>
            </w:r>
            <w:r w:rsidRPr="00D353B4">
              <w:t xml:space="preserve"> ECTS</w:t>
            </w:r>
          </w:p>
          <w:p w14:paraId="52B82FC5" w14:textId="530A856C" w:rsidR="00367381" w:rsidRPr="00D353B4" w:rsidRDefault="00367381" w:rsidP="00367381"/>
        </w:tc>
      </w:tr>
      <w:tr w:rsidR="00367381" w:rsidRPr="00D353B4" w14:paraId="70713E70" w14:textId="77777777" w:rsidTr="00517388">
        <w:trPr>
          <w:trHeight w:val="20"/>
        </w:trPr>
        <w:tc>
          <w:tcPr>
            <w:tcW w:w="201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0A4485" w14:textId="77777777" w:rsidR="00367381" w:rsidRPr="00D353B4" w:rsidRDefault="00367381" w:rsidP="00367381">
            <w:r w:rsidRPr="00D353B4">
              <w:t>Nakład pracy związany z zajęciami wymagającymi bezpośredniego udziału nauczyciela akademickiego</w:t>
            </w:r>
          </w:p>
        </w:tc>
        <w:tc>
          <w:tcPr>
            <w:tcW w:w="298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D51168" w14:textId="77777777" w:rsidR="00367381" w:rsidRPr="00D353B4" w:rsidRDefault="00367381" w:rsidP="00367381">
            <w:pPr>
              <w:jc w:val="both"/>
            </w:pPr>
            <w:r w:rsidRPr="00D353B4">
              <w:t>Udział:</w:t>
            </w:r>
          </w:p>
          <w:p w14:paraId="100998BA" w14:textId="4C854ABE" w:rsidR="00367381" w:rsidRPr="00D353B4" w:rsidRDefault="00367381" w:rsidP="00367381">
            <w:pPr>
              <w:jc w:val="both"/>
            </w:pPr>
            <w:r w:rsidRPr="00D353B4">
              <w:t xml:space="preserve">w wykładach – </w:t>
            </w:r>
            <w:r w:rsidR="006B31B4" w:rsidRPr="00D353B4">
              <w:t>15</w:t>
            </w:r>
            <w:r w:rsidRPr="00D353B4">
              <w:t xml:space="preserve"> godz.</w:t>
            </w:r>
          </w:p>
          <w:p w14:paraId="5B34D828" w14:textId="0C97CDF5" w:rsidR="00367381" w:rsidRPr="00D353B4" w:rsidRDefault="00367381" w:rsidP="00367381">
            <w:pPr>
              <w:jc w:val="both"/>
            </w:pPr>
            <w:r w:rsidRPr="00D353B4">
              <w:t>w ćwiczeniach audytoryjnych – 1</w:t>
            </w:r>
            <w:r w:rsidR="006B31B4" w:rsidRPr="00D353B4">
              <w:t>0</w:t>
            </w:r>
            <w:r w:rsidRPr="00D353B4">
              <w:t xml:space="preserve"> godz.</w:t>
            </w:r>
          </w:p>
          <w:p w14:paraId="15556667" w14:textId="77777777" w:rsidR="00367381" w:rsidRPr="00D353B4" w:rsidRDefault="00367381" w:rsidP="00367381">
            <w:pPr>
              <w:jc w:val="both"/>
            </w:pPr>
            <w:r w:rsidRPr="00D353B4">
              <w:t>Egzamin 2 godz.</w:t>
            </w:r>
          </w:p>
          <w:p w14:paraId="31E31A35" w14:textId="56CE876B" w:rsidR="00367381" w:rsidRPr="00D353B4" w:rsidRDefault="00367381" w:rsidP="00367381">
            <w:r w:rsidRPr="00D353B4">
              <w:t xml:space="preserve">łącznie – </w:t>
            </w:r>
            <w:r w:rsidR="006B31B4" w:rsidRPr="00D353B4">
              <w:t>27</w:t>
            </w:r>
            <w:r w:rsidRPr="00D353B4">
              <w:t xml:space="preserve">  godz.=1,</w:t>
            </w:r>
            <w:r w:rsidR="006B31B4" w:rsidRPr="00D353B4">
              <w:t>1</w:t>
            </w:r>
            <w:r w:rsidRPr="00D353B4">
              <w:t xml:space="preserve"> ECTS</w:t>
            </w:r>
          </w:p>
        </w:tc>
      </w:tr>
    </w:tbl>
    <w:p w14:paraId="5A615612" w14:textId="77777777" w:rsidR="009F1BA7" w:rsidRPr="00D353B4" w:rsidRDefault="009F1BA7" w:rsidP="00710F32">
      <w:pPr>
        <w:rPr>
          <w:b/>
          <w:sz w:val="28"/>
        </w:rPr>
      </w:pPr>
    </w:p>
    <w:p w14:paraId="321F92DE" w14:textId="4F53991A" w:rsidR="006C3C2D" w:rsidRPr="00D353B4" w:rsidRDefault="006C3C2D" w:rsidP="006C3C2D">
      <w:r w:rsidRPr="00D353B4">
        <w:rPr>
          <w:b/>
          <w:sz w:val="28"/>
        </w:rPr>
        <w:t xml:space="preserve">Karta opisu zajęć z modułu </w:t>
      </w:r>
      <w:r w:rsidRPr="00D353B4">
        <w:rPr>
          <w:b/>
          <w:bCs/>
          <w:sz w:val="28"/>
          <w:szCs w:val="28"/>
        </w:rPr>
        <w:t>Zarządzanie transportem w turystyce</w:t>
      </w:r>
    </w:p>
    <w:tbl>
      <w:tblPr>
        <w:tblW w:w="5000" w:type="pct"/>
        <w:tblCellMar>
          <w:top w:w="15" w:type="dxa"/>
          <w:left w:w="15" w:type="dxa"/>
          <w:bottom w:w="15" w:type="dxa"/>
          <w:right w:w="15" w:type="dxa"/>
        </w:tblCellMar>
        <w:tblLook w:val="04A0" w:firstRow="1" w:lastRow="0" w:firstColumn="1" w:lastColumn="0" w:noHBand="0" w:noVBand="1"/>
      </w:tblPr>
      <w:tblGrid>
        <w:gridCol w:w="3553"/>
        <w:gridCol w:w="3372"/>
        <w:gridCol w:w="1808"/>
        <w:gridCol w:w="895"/>
      </w:tblGrid>
      <w:tr w:rsidR="00D353B4" w:rsidRPr="00D353B4" w14:paraId="331D04B7"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756E56" w14:textId="77777777" w:rsidR="006C3C2D" w:rsidRPr="00D353B4" w:rsidRDefault="006C3C2D" w:rsidP="00AD3881">
            <w:r w:rsidRPr="00D353B4">
              <w:t>Nazwa kierunku studiów</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16C1FD" w14:textId="36378BCA" w:rsidR="006C3C2D" w:rsidRPr="00D353B4" w:rsidRDefault="006C3C2D" w:rsidP="00AD3881">
            <w:r w:rsidRPr="00D353B4">
              <w:t xml:space="preserve">Turystyka i Rekreacja </w:t>
            </w:r>
          </w:p>
        </w:tc>
      </w:tr>
      <w:tr w:rsidR="00D353B4" w:rsidRPr="00D353B4" w14:paraId="623AEC95"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4AB96B" w14:textId="77777777" w:rsidR="006C3C2D" w:rsidRPr="00D353B4" w:rsidRDefault="006C3C2D" w:rsidP="00AD3881">
            <w:r w:rsidRPr="00D353B4">
              <w:t>Nazwa modułu kształcenia, także nazwa w języku angielskim</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B82F02" w14:textId="77777777" w:rsidR="006C3C2D" w:rsidRPr="00D353B4" w:rsidRDefault="006C3C2D" w:rsidP="00AD3881">
            <w:r w:rsidRPr="00D353B4">
              <w:t>Zarządzanie transportem w turystyce</w:t>
            </w:r>
          </w:p>
          <w:p w14:paraId="40F06AB8" w14:textId="77777777" w:rsidR="006C3C2D" w:rsidRPr="00D353B4" w:rsidRDefault="006C3C2D" w:rsidP="00AD3881">
            <w:r w:rsidRPr="00D353B4">
              <w:t>Transport management  in tourism</w:t>
            </w:r>
          </w:p>
        </w:tc>
      </w:tr>
      <w:tr w:rsidR="00D353B4" w:rsidRPr="00D353B4" w14:paraId="5DB0D757"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9304DF" w14:textId="77777777" w:rsidR="006C3C2D" w:rsidRPr="00D353B4" w:rsidRDefault="006C3C2D" w:rsidP="00AD3881">
            <w:r w:rsidRPr="00D353B4">
              <w:t>Język wykładowy</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2E9256" w14:textId="77777777" w:rsidR="006C3C2D" w:rsidRPr="00D353B4" w:rsidRDefault="006C3C2D" w:rsidP="00AD3881">
            <w:r w:rsidRPr="00D353B4">
              <w:t>polski</w:t>
            </w:r>
          </w:p>
        </w:tc>
      </w:tr>
      <w:tr w:rsidR="00D353B4" w:rsidRPr="00D353B4" w14:paraId="24288303"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42063C" w14:textId="77777777" w:rsidR="006C3C2D" w:rsidRPr="00D353B4" w:rsidRDefault="006C3C2D" w:rsidP="00AD3881">
            <w:r w:rsidRPr="00D353B4">
              <w:lastRenderedPageBreak/>
              <w:t>Rodzaj modułu kształcenia</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F61FA3" w14:textId="77777777" w:rsidR="006C3C2D" w:rsidRPr="00D353B4" w:rsidRDefault="006C3C2D" w:rsidP="00AD3881">
            <w:r w:rsidRPr="00D353B4">
              <w:t>obowiązkowy</w:t>
            </w:r>
          </w:p>
        </w:tc>
      </w:tr>
      <w:tr w:rsidR="00D353B4" w:rsidRPr="00D353B4" w14:paraId="72576AD0"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36D8EA" w14:textId="77777777" w:rsidR="006C3C2D" w:rsidRPr="00D353B4" w:rsidRDefault="006C3C2D" w:rsidP="00AD3881">
            <w:r w:rsidRPr="00D353B4">
              <w:t>Poziom studiów</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2C6624" w14:textId="77777777" w:rsidR="006C3C2D" w:rsidRPr="00D353B4" w:rsidRDefault="006C3C2D" w:rsidP="00AD3881">
            <w:r w:rsidRPr="00D353B4">
              <w:t>pierwszego stopnia</w:t>
            </w:r>
          </w:p>
        </w:tc>
      </w:tr>
      <w:tr w:rsidR="00D353B4" w:rsidRPr="00D353B4" w14:paraId="302B08BF"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A99198" w14:textId="77777777" w:rsidR="006C3C2D" w:rsidRPr="00D353B4" w:rsidRDefault="006C3C2D" w:rsidP="00AD3881">
            <w:r w:rsidRPr="00D353B4">
              <w:t>Forma studiów</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433A93" w14:textId="57E16511" w:rsidR="006C3C2D" w:rsidRPr="00D353B4" w:rsidRDefault="008A25C7" w:rsidP="00AD3881">
            <w:r w:rsidRPr="00D353B4">
              <w:t>nie</w:t>
            </w:r>
            <w:r w:rsidR="006C3C2D" w:rsidRPr="00D353B4">
              <w:t>stacjonarne</w:t>
            </w:r>
          </w:p>
        </w:tc>
      </w:tr>
      <w:tr w:rsidR="00D353B4" w:rsidRPr="00D353B4" w14:paraId="6BB45601"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FB5E13" w14:textId="77777777" w:rsidR="006C3C2D" w:rsidRPr="00D353B4" w:rsidRDefault="006C3C2D" w:rsidP="00AD3881">
            <w:r w:rsidRPr="00D353B4">
              <w:t>Rok studiów dla kierunku</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55052D" w14:textId="77777777" w:rsidR="006C3C2D" w:rsidRPr="00D353B4" w:rsidRDefault="006C3C2D" w:rsidP="00AD3881">
            <w:r w:rsidRPr="00D353B4">
              <w:t>II</w:t>
            </w:r>
          </w:p>
        </w:tc>
      </w:tr>
      <w:tr w:rsidR="00D353B4" w:rsidRPr="00D353B4" w14:paraId="09265560"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544939" w14:textId="77777777" w:rsidR="006C3C2D" w:rsidRPr="00D353B4" w:rsidRDefault="006C3C2D" w:rsidP="00AD3881">
            <w:r w:rsidRPr="00D353B4">
              <w:t>Semestr dla kierunku</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89AFB4" w14:textId="77777777" w:rsidR="006C3C2D" w:rsidRPr="00D353B4" w:rsidRDefault="006C3C2D" w:rsidP="00AD3881">
            <w:r w:rsidRPr="00D353B4">
              <w:t>3</w:t>
            </w:r>
          </w:p>
        </w:tc>
      </w:tr>
      <w:tr w:rsidR="00D353B4" w:rsidRPr="00D353B4" w14:paraId="59294023"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A60298" w14:textId="77777777" w:rsidR="006C3C2D" w:rsidRPr="00D353B4" w:rsidRDefault="006C3C2D" w:rsidP="00AD3881">
            <w:r w:rsidRPr="00D353B4">
              <w:t>Liczba punktów ECTS z podziałem na kontaktowe/ niekontaktowe</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BE35F7" w14:textId="6D1A6D11" w:rsidR="006C3C2D" w:rsidRPr="00D353B4" w:rsidRDefault="00CC3AD4" w:rsidP="00AD3881">
            <w:r w:rsidRPr="00D353B4">
              <w:t>4</w:t>
            </w:r>
            <w:r w:rsidR="008A25C7" w:rsidRPr="00D353B4">
              <w:t xml:space="preserve"> (</w:t>
            </w:r>
            <w:r w:rsidR="008A25C7" w:rsidRPr="00D353B4">
              <w:rPr>
                <w:bCs/>
              </w:rPr>
              <w:t>1,</w:t>
            </w:r>
            <w:r w:rsidRPr="00D353B4">
              <w:rPr>
                <w:bCs/>
              </w:rPr>
              <w:t>1</w:t>
            </w:r>
            <w:r w:rsidR="008A25C7" w:rsidRPr="00D353B4">
              <w:t>/</w:t>
            </w:r>
            <w:r w:rsidR="00416358" w:rsidRPr="00D353B4">
              <w:t>2,</w:t>
            </w:r>
            <w:r w:rsidRPr="00D353B4">
              <w:t>9</w:t>
            </w:r>
            <w:r w:rsidR="008A25C7" w:rsidRPr="00D353B4">
              <w:t>)</w:t>
            </w:r>
          </w:p>
        </w:tc>
      </w:tr>
      <w:tr w:rsidR="00D353B4" w:rsidRPr="00D353B4" w14:paraId="03BF3F4C"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8E5EC6" w14:textId="77777777" w:rsidR="006C3C2D" w:rsidRPr="00D353B4" w:rsidRDefault="006C3C2D" w:rsidP="00AD3881">
            <w:r w:rsidRPr="00D353B4">
              <w:t>Tytuł naukowy/stopień naukowy, imię i nazwisko osoby odpowiedzialnej za moduł</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D6A686" w14:textId="77777777" w:rsidR="006C3C2D" w:rsidRPr="00D353B4" w:rsidRDefault="006C3C2D" w:rsidP="00AD3881">
            <w:r w:rsidRPr="00D353B4">
              <w:t xml:space="preserve"> Dr hab. Joanna Hawlena prof. uczelni</w:t>
            </w:r>
          </w:p>
        </w:tc>
      </w:tr>
      <w:tr w:rsidR="00D353B4" w:rsidRPr="00D353B4" w14:paraId="67D7E9B3"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EBE734" w14:textId="77777777" w:rsidR="006C3C2D" w:rsidRPr="00D353B4" w:rsidRDefault="006C3C2D" w:rsidP="00AD3881">
            <w:r w:rsidRPr="00D353B4">
              <w:t>Jednostka oferująca przedmiot</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119042" w14:textId="77777777" w:rsidR="006C3C2D" w:rsidRPr="00D353B4" w:rsidRDefault="006C3C2D" w:rsidP="00AD3881">
            <w:r w:rsidRPr="00D353B4">
              <w:t>Katedra Turystyki i Rekreacji</w:t>
            </w:r>
          </w:p>
        </w:tc>
      </w:tr>
      <w:tr w:rsidR="00D353B4" w:rsidRPr="00D353B4" w14:paraId="1204AAA3"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2D5AEE" w14:textId="77777777" w:rsidR="006C3C2D" w:rsidRPr="00D353B4" w:rsidRDefault="006C3C2D" w:rsidP="00AD3881">
            <w:r w:rsidRPr="00D353B4">
              <w:t>Cel modułu</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0653AD" w14:textId="77777777" w:rsidR="006C3C2D" w:rsidRPr="00D353B4" w:rsidRDefault="006C3C2D" w:rsidP="00AD3881">
            <w:r w:rsidRPr="00D353B4">
              <w:t>Celem przedmiotu jest:</w:t>
            </w:r>
          </w:p>
          <w:p w14:paraId="21C4C6F3" w14:textId="77777777" w:rsidR="006C3C2D" w:rsidRPr="00D353B4" w:rsidRDefault="006C3C2D" w:rsidP="00AD3881">
            <w:r w:rsidRPr="00D353B4">
              <w:t>Przekazanie studentom wiedzy, umiejętności i kompetencji dotyczących:</w:t>
            </w:r>
          </w:p>
          <w:p w14:paraId="15112D79" w14:textId="77777777" w:rsidR="006C3C2D" w:rsidRPr="00D353B4" w:rsidRDefault="006C3C2D" w:rsidP="00667F61">
            <w:pPr>
              <w:numPr>
                <w:ilvl w:val="0"/>
                <w:numId w:val="32"/>
              </w:numPr>
              <w:ind w:left="360" w:hanging="243"/>
              <w:textAlignment w:val="baseline"/>
            </w:pPr>
            <w:r w:rsidRPr="00D353B4">
              <w:t>historii rozwoju transportu,</w:t>
            </w:r>
          </w:p>
          <w:p w14:paraId="4F0A4296" w14:textId="77777777" w:rsidR="006C3C2D" w:rsidRPr="00D353B4" w:rsidRDefault="006C3C2D" w:rsidP="00667F61">
            <w:pPr>
              <w:numPr>
                <w:ilvl w:val="0"/>
                <w:numId w:val="32"/>
              </w:numPr>
              <w:ind w:left="360" w:hanging="243"/>
              <w:textAlignment w:val="baseline"/>
            </w:pPr>
            <w:r w:rsidRPr="00D353B4">
              <w:t>roli i znaczenia transportu w turystyce, </w:t>
            </w:r>
          </w:p>
          <w:p w14:paraId="57A96735" w14:textId="77777777" w:rsidR="006C3C2D" w:rsidRPr="00D353B4" w:rsidRDefault="006C3C2D" w:rsidP="00667F61">
            <w:pPr>
              <w:numPr>
                <w:ilvl w:val="0"/>
                <w:numId w:val="32"/>
              </w:numPr>
              <w:ind w:left="360" w:hanging="243"/>
              <w:textAlignment w:val="baseline"/>
            </w:pPr>
            <w:r w:rsidRPr="00D353B4">
              <w:t>wzajemnych relacji między turystyką a transportem, </w:t>
            </w:r>
          </w:p>
          <w:p w14:paraId="18E9399E" w14:textId="77777777" w:rsidR="006C3C2D" w:rsidRPr="00D353B4" w:rsidRDefault="006C3C2D" w:rsidP="00667F61">
            <w:pPr>
              <w:numPr>
                <w:ilvl w:val="0"/>
                <w:numId w:val="32"/>
              </w:numPr>
              <w:ind w:left="360" w:hanging="243"/>
              <w:textAlignment w:val="baseline"/>
            </w:pPr>
            <w:r w:rsidRPr="00D353B4">
              <w:t>zakresu rynku usług transportowych w Polsce.</w:t>
            </w:r>
          </w:p>
          <w:p w14:paraId="46542250" w14:textId="77777777" w:rsidR="006C3C2D" w:rsidRPr="00D353B4" w:rsidRDefault="006C3C2D" w:rsidP="00667F61">
            <w:pPr>
              <w:numPr>
                <w:ilvl w:val="0"/>
                <w:numId w:val="32"/>
              </w:numPr>
              <w:ind w:left="360" w:hanging="243"/>
              <w:textAlignment w:val="baseline"/>
            </w:pPr>
            <w:r w:rsidRPr="00D353B4">
              <w:t>ekonomiki turystyki i podstawowych praw ekonomicznych rządzących związkami między transportem a turystyką,</w:t>
            </w:r>
          </w:p>
          <w:p w14:paraId="24B52E95" w14:textId="77777777" w:rsidR="006C3C2D" w:rsidRPr="00D353B4" w:rsidRDefault="006C3C2D" w:rsidP="00667F61">
            <w:pPr>
              <w:numPr>
                <w:ilvl w:val="0"/>
                <w:numId w:val="32"/>
              </w:numPr>
              <w:ind w:left="360" w:hanging="243"/>
              <w:textAlignment w:val="baseline"/>
            </w:pPr>
            <w:r w:rsidRPr="00D353B4">
              <w:t>roli poszczególnych rodzajów środków transportu w obsłudze ruchu turystycznego, ich specyfiki oraz wad i zalet,</w:t>
            </w:r>
          </w:p>
          <w:p w14:paraId="55C8C399" w14:textId="77777777" w:rsidR="006C3C2D" w:rsidRPr="00D353B4" w:rsidRDefault="006C3C2D" w:rsidP="00667F61">
            <w:pPr>
              <w:numPr>
                <w:ilvl w:val="0"/>
                <w:numId w:val="33"/>
              </w:numPr>
              <w:ind w:left="360" w:hanging="243"/>
              <w:textAlignment w:val="baseline"/>
            </w:pPr>
            <w:r w:rsidRPr="00D353B4">
              <w:t>kształtowania i doskonalenia umiejętności z zakresu tworzenia krajowej i międzynarodowej imprezy turystycznej w aspekcie dostępności transportowej</w:t>
            </w:r>
          </w:p>
        </w:tc>
      </w:tr>
      <w:tr w:rsidR="00D353B4" w:rsidRPr="00D353B4" w14:paraId="08A3C4C4" w14:textId="77777777" w:rsidTr="00517388">
        <w:trPr>
          <w:trHeight w:val="20"/>
        </w:trPr>
        <w:tc>
          <w:tcPr>
            <w:tcW w:w="1845"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12F1D3" w14:textId="77777777" w:rsidR="006C3C2D" w:rsidRPr="00D353B4" w:rsidRDefault="006C3C2D" w:rsidP="00AD3881">
            <w:pPr>
              <w:spacing w:after="200"/>
            </w:pPr>
            <w:r w:rsidRPr="00D353B4">
              <w:t>Efekty kształcenia</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D417D9" w14:textId="4C619466" w:rsidR="006C3C2D" w:rsidRPr="00D353B4" w:rsidRDefault="006C3C2D" w:rsidP="00AD3881">
            <w:r w:rsidRPr="00D353B4">
              <w:t>WIEDZA</w:t>
            </w:r>
          </w:p>
        </w:tc>
      </w:tr>
      <w:tr w:rsidR="00D353B4" w:rsidRPr="00D353B4" w14:paraId="6B5099F7"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0DC03A05"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7E88BE" w14:textId="38A75439" w:rsidR="006C3C2D" w:rsidRPr="00D353B4" w:rsidRDefault="006C3C2D" w:rsidP="00AD3881">
            <w:r w:rsidRPr="00D353B4">
              <w:t>W1 -</w:t>
            </w:r>
            <w:r w:rsidR="008042E3" w:rsidRPr="00D353B4">
              <w:t xml:space="preserve">zna zawansowaną </w:t>
            </w:r>
            <w:r w:rsidRPr="00D353B4">
              <w:t>terminologię i ma uporządkowaną wiedzę z zakresu ekonomiki transportu w turystyce.</w:t>
            </w:r>
          </w:p>
        </w:tc>
      </w:tr>
      <w:tr w:rsidR="00D353B4" w:rsidRPr="00D353B4" w14:paraId="3909E0C6"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0E2F9ABC"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4FD777" w14:textId="6215AE4B" w:rsidR="006C3C2D" w:rsidRPr="00D353B4" w:rsidRDefault="006C3C2D" w:rsidP="00AD3881">
            <w:r w:rsidRPr="00D353B4">
              <w:t xml:space="preserve">W2 </w:t>
            </w:r>
            <w:r w:rsidR="008042E3" w:rsidRPr="00D353B4">
              <w:t>–</w:t>
            </w:r>
            <w:r w:rsidRPr="00D353B4">
              <w:t xml:space="preserve"> </w:t>
            </w:r>
            <w:r w:rsidR="008042E3" w:rsidRPr="00D353B4">
              <w:t xml:space="preserve">zna </w:t>
            </w:r>
            <w:r w:rsidRPr="00D353B4">
              <w:t>rodzaje współzależności w transporcie i turystyce oraz zasady funkcjonowania rynku transportowego.</w:t>
            </w:r>
          </w:p>
        </w:tc>
      </w:tr>
      <w:tr w:rsidR="00D353B4" w:rsidRPr="00D353B4" w14:paraId="65652B63"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4B00DF06"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78D3E0" w14:textId="1BC34C81" w:rsidR="006C3C2D" w:rsidRPr="00D353B4" w:rsidRDefault="006C3C2D" w:rsidP="00AD3881">
            <w:r w:rsidRPr="00D353B4">
              <w:t xml:space="preserve">W3 </w:t>
            </w:r>
            <w:r w:rsidR="008042E3" w:rsidRPr="00D353B4">
              <w:t>–</w:t>
            </w:r>
            <w:r w:rsidRPr="00D353B4">
              <w:t xml:space="preserve"> </w:t>
            </w:r>
            <w:r w:rsidR="008042E3" w:rsidRPr="00D353B4">
              <w:t>zna z</w:t>
            </w:r>
            <w:r w:rsidRPr="00D353B4">
              <w:t>alecenia i postulaty głównych instytucji transportowych i kierunki rozwoju transportu</w:t>
            </w:r>
          </w:p>
        </w:tc>
      </w:tr>
      <w:tr w:rsidR="00D353B4" w:rsidRPr="00D353B4" w14:paraId="21263CD9"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753E6E45"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195030" w14:textId="16FEBDEA" w:rsidR="006C3C2D" w:rsidRPr="00D353B4" w:rsidRDefault="006C3C2D" w:rsidP="00AD3881">
            <w:r w:rsidRPr="00D353B4">
              <w:t xml:space="preserve">W4 </w:t>
            </w:r>
            <w:r w:rsidR="008042E3" w:rsidRPr="00D353B4">
              <w:t>–</w:t>
            </w:r>
            <w:r w:rsidRPr="00D353B4">
              <w:t xml:space="preserve"> </w:t>
            </w:r>
            <w:r w:rsidR="008042E3" w:rsidRPr="00D353B4">
              <w:t xml:space="preserve">zna </w:t>
            </w:r>
            <w:r w:rsidRPr="00D353B4">
              <w:t xml:space="preserve">zakres </w:t>
            </w:r>
            <w:r w:rsidR="008042E3" w:rsidRPr="00D353B4">
              <w:t>zaawansowanych</w:t>
            </w:r>
            <w:r w:rsidRPr="00D353B4">
              <w:t xml:space="preserve"> technik i narzędzi badawczych stosowanych w turystyce  i rekreacji</w:t>
            </w:r>
          </w:p>
        </w:tc>
      </w:tr>
      <w:tr w:rsidR="00D353B4" w:rsidRPr="00D353B4" w14:paraId="449300B8"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52F90A9A"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189182" w14:textId="05B8C3B9" w:rsidR="006C3C2D" w:rsidRPr="00D353B4" w:rsidRDefault="006C3C2D" w:rsidP="00AD3881">
            <w:r w:rsidRPr="00D353B4">
              <w:t>UMIEJĘTNOŚCI:</w:t>
            </w:r>
          </w:p>
        </w:tc>
      </w:tr>
      <w:tr w:rsidR="00D353B4" w:rsidRPr="00D353B4" w14:paraId="4B4EEA48"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568F5A2D"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834730" w14:textId="418A6B70" w:rsidR="006C3C2D" w:rsidRPr="00D353B4" w:rsidRDefault="006C3C2D" w:rsidP="00AD3881">
            <w:pPr>
              <w:jc w:val="both"/>
            </w:pPr>
            <w:r w:rsidRPr="00D353B4">
              <w:t xml:space="preserve">U1 </w:t>
            </w:r>
            <w:r w:rsidR="008042E3" w:rsidRPr="00D353B4">
              <w:t>–</w:t>
            </w:r>
            <w:r w:rsidRPr="00D353B4">
              <w:t xml:space="preserve"> </w:t>
            </w:r>
            <w:r w:rsidR="008042E3" w:rsidRPr="00D353B4">
              <w:t xml:space="preserve">potrafi </w:t>
            </w:r>
            <w:r w:rsidRPr="00D353B4">
              <w:t>rozwiązywać teoretyczne i praktyczne problemy dotyczące zagadnień związanych z transportem w turystyce.</w:t>
            </w:r>
          </w:p>
        </w:tc>
      </w:tr>
      <w:tr w:rsidR="00D353B4" w:rsidRPr="00D353B4" w14:paraId="473B8920"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2D7EB0F0"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56A66D" w14:textId="27BCA7D3" w:rsidR="006C3C2D" w:rsidRPr="00D353B4" w:rsidRDefault="006C3C2D" w:rsidP="00AD3881">
            <w:pPr>
              <w:jc w:val="both"/>
            </w:pPr>
            <w:r w:rsidRPr="00D353B4">
              <w:t xml:space="preserve">U2 </w:t>
            </w:r>
            <w:r w:rsidR="008042E3" w:rsidRPr="00D353B4">
              <w:t>–</w:t>
            </w:r>
            <w:r w:rsidRPr="00D353B4">
              <w:t xml:space="preserve"> </w:t>
            </w:r>
            <w:r w:rsidR="008042E3" w:rsidRPr="00D353B4">
              <w:t xml:space="preserve">potrafi </w:t>
            </w:r>
            <w:r w:rsidRPr="00D353B4">
              <w:t>przygotować ofertę turystyczno-rekreacyjną dla potencjalnych grup klientów, wykorzystując umiejętności diagnozowania potrzeb jednostki oraz grupy społecznej.</w:t>
            </w:r>
          </w:p>
        </w:tc>
      </w:tr>
      <w:tr w:rsidR="00D353B4" w:rsidRPr="00D353B4" w14:paraId="486D784F"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52086F42"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A120A1" w14:textId="670CEEAC" w:rsidR="006C3C2D" w:rsidRPr="00D353B4" w:rsidRDefault="006C3C2D" w:rsidP="00AD3881">
            <w:pPr>
              <w:jc w:val="both"/>
            </w:pPr>
            <w:r w:rsidRPr="00D353B4">
              <w:t xml:space="preserve">U3 </w:t>
            </w:r>
            <w:r w:rsidR="008042E3" w:rsidRPr="00D353B4">
              <w:t>–</w:t>
            </w:r>
            <w:r w:rsidRPr="00D353B4">
              <w:t xml:space="preserve"> </w:t>
            </w:r>
            <w:r w:rsidR="008042E3" w:rsidRPr="00D353B4">
              <w:t xml:space="preserve">potrafi </w:t>
            </w:r>
            <w:r w:rsidRPr="00D353B4">
              <w:t>stosować podstawowe techniki i narzędzia badawcze oraz metody statystyczne w zakresie turystyki i rekreacji.</w:t>
            </w:r>
          </w:p>
        </w:tc>
      </w:tr>
      <w:tr w:rsidR="00D353B4" w:rsidRPr="00D353B4" w14:paraId="2AC8A330"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2AAD54E7"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9EF277" w14:textId="193A6173" w:rsidR="006C3C2D" w:rsidRPr="00D353B4" w:rsidRDefault="006C3C2D" w:rsidP="00AD3881">
            <w:pPr>
              <w:jc w:val="both"/>
            </w:pPr>
            <w:r w:rsidRPr="00D353B4">
              <w:t>U4 -</w:t>
            </w:r>
            <w:r w:rsidR="008042E3" w:rsidRPr="00D353B4">
              <w:t>potrafi</w:t>
            </w:r>
            <w:r w:rsidRPr="00D353B4">
              <w:t xml:space="preserve"> umiejętnie obserwować, wyszukiwać i analizować informacje dotyczące światowych tendencji w transporcie pasażerskim oraz umiejętnie prezentować analizowane zagadnienia,.</w:t>
            </w:r>
          </w:p>
        </w:tc>
      </w:tr>
      <w:tr w:rsidR="00D353B4" w:rsidRPr="00D353B4" w14:paraId="22C29454"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6E2927C0"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E6DD3F" w14:textId="2103C329" w:rsidR="006C3C2D" w:rsidRPr="00D353B4" w:rsidRDefault="006C3C2D" w:rsidP="00AD3881">
            <w:pPr>
              <w:jc w:val="both"/>
            </w:pPr>
            <w:r w:rsidRPr="00D353B4">
              <w:t>KOMPETENCJE SPOŁECZNE</w:t>
            </w:r>
            <w:r w:rsidR="008042E3" w:rsidRPr="00D353B4">
              <w:t>:</w:t>
            </w:r>
          </w:p>
        </w:tc>
      </w:tr>
      <w:tr w:rsidR="00D353B4" w:rsidRPr="00D353B4" w14:paraId="1C13EFDC"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1DC11736" w14:textId="77777777" w:rsidR="006C3C2D" w:rsidRPr="00D353B4" w:rsidRDefault="006C3C2D" w:rsidP="00AD3881"/>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A42B0B" w14:textId="7EAF4048" w:rsidR="006C3C2D" w:rsidRPr="00D353B4" w:rsidRDefault="006C3C2D" w:rsidP="00AD3881">
            <w:pPr>
              <w:jc w:val="both"/>
            </w:pPr>
            <w:r w:rsidRPr="00D353B4">
              <w:t xml:space="preserve">K1 </w:t>
            </w:r>
            <w:r w:rsidR="008042E3" w:rsidRPr="00D353B4">
              <w:t>–</w:t>
            </w:r>
            <w:r w:rsidRPr="00D353B4">
              <w:t xml:space="preserve"> </w:t>
            </w:r>
            <w:r w:rsidR="008042E3" w:rsidRPr="00D353B4">
              <w:t xml:space="preserve">zna znaczenie </w:t>
            </w:r>
            <w:r w:rsidRPr="00D353B4">
              <w:t>podnoszenia kompetencji zawodowych i osobistych oraz samodzielnego uzupełniania i poszerzania wiedzy oraz umiejętności w zakresie doboru środków transportu w obsłudze ruchu turystycznego.</w:t>
            </w:r>
          </w:p>
        </w:tc>
      </w:tr>
      <w:tr w:rsidR="00D353B4" w:rsidRPr="00D353B4" w14:paraId="792296A4" w14:textId="77777777" w:rsidTr="00517388">
        <w:trPr>
          <w:trHeight w:val="20"/>
        </w:trPr>
        <w:tc>
          <w:tcPr>
            <w:tcW w:w="1845" w:type="pct"/>
            <w:vMerge/>
            <w:tcBorders>
              <w:top w:val="single" w:sz="4" w:space="0" w:color="000000"/>
              <w:left w:val="single" w:sz="4" w:space="0" w:color="000000"/>
              <w:bottom w:val="single" w:sz="4" w:space="0" w:color="000000"/>
              <w:right w:val="single" w:sz="4" w:space="0" w:color="000000"/>
            </w:tcBorders>
            <w:vAlign w:val="center"/>
            <w:hideMark/>
          </w:tcPr>
          <w:p w14:paraId="43E57A80" w14:textId="77777777" w:rsidR="008042E3" w:rsidRPr="00D353B4" w:rsidRDefault="008042E3" w:rsidP="00AD3881"/>
        </w:tc>
        <w:tc>
          <w:tcPr>
            <w:tcW w:w="3155" w:type="pct"/>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55996773" w14:textId="2E293167" w:rsidR="008042E3" w:rsidRPr="00D353B4" w:rsidRDefault="008042E3" w:rsidP="00AD3881">
            <w:pPr>
              <w:jc w:val="both"/>
            </w:pPr>
            <w:r w:rsidRPr="00D353B4">
              <w:t>K2 – ma świadomość ważności rozwiązywania najczęściej spotykanych problemów związanych z wykonywaniem zawodu pracownika obsługi ruchu turystycznego i transportowego.</w:t>
            </w:r>
          </w:p>
        </w:tc>
      </w:tr>
      <w:tr w:rsidR="00D353B4" w:rsidRPr="00D353B4" w14:paraId="12558365"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B6382D" w14:textId="77777777" w:rsidR="006C3C2D" w:rsidRPr="00D353B4" w:rsidRDefault="006C3C2D" w:rsidP="00AD3881">
            <w:r w:rsidRPr="00D353B4">
              <w:t>Odniesienie modułowych efektów uczenia się do kierunkowych efektów uczenia się</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5E5C7" w14:textId="77777777" w:rsidR="006C3C2D" w:rsidRPr="00D353B4" w:rsidRDefault="006C3C2D" w:rsidP="00AD3881">
            <w:pPr>
              <w:ind w:left="3" w:firstLine="142"/>
            </w:pPr>
            <w:r w:rsidRPr="00D353B4">
              <w:t>W1 - TR_W01</w:t>
            </w:r>
          </w:p>
          <w:p w14:paraId="1C9CA517" w14:textId="77777777" w:rsidR="006C3C2D" w:rsidRPr="00D353B4" w:rsidRDefault="006C3C2D" w:rsidP="00AD3881">
            <w:pPr>
              <w:ind w:left="3" w:firstLine="142"/>
            </w:pPr>
            <w:r w:rsidRPr="00D353B4">
              <w:t>W2 - TR_W02</w:t>
            </w:r>
          </w:p>
          <w:p w14:paraId="407613C2" w14:textId="77777777" w:rsidR="006C3C2D" w:rsidRPr="00D353B4" w:rsidRDefault="006C3C2D" w:rsidP="00AD3881">
            <w:pPr>
              <w:ind w:left="3" w:firstLine="142"/>
            </w:pPr>
            <w:r w:rsidRPr="00D353B4">
              <w:t>W3 - TR_W03</w:t>
            </w:r>
          </w:p>
          <w:p w14:paraId="0CE0E05B" w14:textId="77777777" w:rsidR="006C3C2D" w:rsidRPr="00D353B4" w:rsidRDefault="006C3C2D" w:rsidP="00AD3881">
            <w:pPr>
              <w:ind w:left="3" w:firstLine="142"/>
            </w:pPr>
            <w:r w:rsidRPr="00D353B4">
              <w:t>W4 - TR_W10</w:t>
            </w:r>
          </w:p>
          <w:p w14:paraId="2A0BC599" w14:textId="77777777" w:rsidR="006C3C2D" w:rsidRPr="00D353B4" w:rsidRDefault="006C3C2D" w:rsidP="00AD3881">
            <w:pPr>
              <w:ind w:left="3" w:firstLine="142"/>
            </w:pPr>
            <w:r w:rsidRPr="00D353B4">
              <w:t>U1 - TR_U02</w:t>
            </w:r>
          </w:p>
          <w:p w14:paraId="20A83D73" w14:textId="77777777" w:rsidR="006C3C2D" w:rsidRPr="00D353B4" w:rsidRDefault="006C3C2D" w:rsidP="00AD3881">
            <w:pPr>
              <w:ind w:left="3" w:firstLine="142"/>
            </w:pPr>
            <w:r w:rsidRPr="00D353B4">
              <w:t>U2 - TR_U03</w:t>
            </w:r>
          </w:p>
          <w:p w14:paraId="714A2776" w14:textId="77777777" w:rsidR="006C3C2D" w:rsidRPr="00D353B4" w:rsidRDefault="006C3C2D" w:rsidP="00AD3881">
            <w:pPr>
              <w:ind w:left="3" w:firstLine="142"/>
            </w:pPr>
            <w:r w:rsidRPr="00D353B4">
              <w:t>U3 - TR_U04</w:t>
            </w:r>
          </w:p>
          <w:p w14:paraId="44D8CD08" w14:textId="77777777" w:rsidR="006C3C2D" w:rsidRPr="00D353B4" w:rsidRDefault="006C3C2D" w:rsidP="00AD3881">
            <w:pPr>
              <w:ind w:left="3" w:firstLine="142"/>
            </w:pPr>
            <w:r w:rsidRPr="00D353B4">
              <w:t>U4 - TR_U08</w:t>
            </w:r>
          </w:p>
          <w:p w14:paraId="4C3E8CCA" w14:textId="77777777" w:rsidR="006C3C2D" w:rsidRPr="00D353B4" w:rsidRDefault="006C3C2D" w:rsidP="00AD3881">
            <w:pPr>
              <w:ind w:left="3" w:right="-959" w:firstLine="142"/>
            </w:pPr>
            <w:r w:rsidRPr="00D353B4">
              <w:t>K1 - TR_K01</w:t>
            </w:r>
          </w:p>
          <w:p w14:paraId="5E05748F" w14:textId="1C5C009A" w:rsidR="006C3C2D" w:rsidRPr="00D353B4" w:rsidRDefault="006C3C2D" w:rsidP="008042E3">
            <w:pPr>
              <w:ind w:left="3" w:right="-534" w:firstLine="142"/>
            </w:pPr>
            <w:r w:rsidRPr="00D353B4">
              <w:t>K2 - TR_K02</w:t>
            </w:r>
          </w:p>
        </w:tc>
      </w:tr>
      <w:tr w:rsidR="00D353B4" w:rsidRPr="00D353B4" w14:paraId="4C72D66B"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9E6D50" w14:textId="77777777" w:rsidR="006C3C2D" w:rsidRPr="00D353B4" w:rsidRDefault="006C3C2D" w:rsidP="00AD3881">
            <w:pPr>
              <w:tabs>
                <w:tab w:val="left" w:pos="2903"/>
              </w:tabs>
              <w:spacing w:line="252" w:lineRule="auto"/>
            </w:pPr>
            <w:r w:rsidRPr="00D353B4">
              <w:t>Odniesienie modułowych efektów uczenia się do efektów inżynierskich (jeżeli dotyczy)</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49C08" w14:textId="77777777" w:rsidR="006C3C2D" w:rsidRPr="00D353B4" w:rsidRDefault="006C3C2D" w:rsidP="00AD3881">
            <w:pPr>
              <w:spacing w:line="252" w:lineRule="auto"/>
              <w:jc w:val="center"/>
              <w:rPr>
                <w:highlight w:val="red"/>
              </w:rPr>
            </w:pPr>
            <w:r w:rsidRPr="00D353B4">
              <w:t>nie dotyczy</w:t>
            </w:r>
          </w:p>
        </w:tc>
      </w:tr>
      <w:tr w:rsidR="00D353B4" w:rsidRPr="00D353B4" w14:paraId="6FC2D043"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9895D8" w14:textId="77777777" w:rsidR="006C3C2D" w:rsidRPr="00D353B4" w:rsidRDefault="006C3C2D" w:rsidP="00AD3881">
            <w:r w:rsidRPr="00D353B4">
              <w:t>Wymagania wstępne i dodatkowe</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B96A8B" w14:textId="77777777" w:rsidR="006C3C2D" w:rsidRPr="00D353B4" w:rsidRDefault="006C3C2D" w:rsidP="00AD3881">
            <w:pPr>
              <w:jc w:val="both"/>
            </w:pPr>
            <w:r w:rsidRPr="00D353B4">
              <w:t>Podstawy z zakresu: </w:t>
            </w:r>
          </w:p>
          <w:p w14:paraId="48391FB3" w14:textId="77777777" w:rsidR="006C3C2D" w:rsidRPr="00D353B4" w:rsidRDefault="006C3C2D" w:rsidP="00667F61">
            <w:pPr>
              <w:numPr>
                <w:ilvl w:val="0"/>
                <w:numId w:val="34"/>
              </w:numPr>
              <w:ind w:left="400" w:hanging="224"/>
              <w:jc w:val="both"/>
              <w:textAlignment w:val="baseline"/>
            </w:pPr>
            <w:r w:rsidRPr="00D353B4">
              <w:t>Zarządzania w turystyce i rekreacji,</w:t>
            </w:r>
          </w:p>
          <w:p w14:paraId="528201A0" w14:textId="77777777" w:rsidR="006C3C2D" w:rsidRPr="00D353B4" w:rsidRDefault="006C3C2D" w:rsidP="00667F61">
            <w:pPr>
              <w:numPr>
                <w:ilvl w:val="0"/>
                <w:numId w:val="34"/>
              </w:numPr>
              <w:ind w:left="400" w:hanging="224"/>
              <w:jc w:val="both"/>
              <w:textAlignment w:val="baseline"/>
            </w:pPr>
            <w:r w:rsidRPr="00D353B4">
              <w:t>Umiejętności organizacji i obsługi ruchu turystycznego,</w:t>
            </w:r>
          </w:p>
          <w:p w14:paraId="60852AAB" w14:textId="77777777" w:rsidR="006C3C2D" w:rsidRPr="00D353B4" w:rsidRDefault="006C3C2D" w:rsidP="00667F61">
            <w:pPr>
              <w:numPr>
                <w:ilvl w:val="0"/>
                <w:numId w:val="34"/>
              </w:numPr>
              <w:ind w:left="400" w:hanging="224"/>
              <w:jc w:val="both"/>
              <w:textAlignment w:val="baseline"/>
            </w:pPr>
            <w:r w:rsidRPr="00D353B4">
              <w:t>Geografii turystycznej.</w:t>
            </w:r>
          </w:p>
        </w:tc>
      </w:tr>
      <w:tr w:rsidR="00D353B4" w:rsidRPr="00D353B4" w14:paraId="343A236C"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BC9AFE" w14:textId="77777777" w:rsidR="006C3C2D" w:rsidRPr="00D353B4" w:rsidRDefault="006C3C2D" w:rsidP="00AD3881">
            <w:pPr>
              <w:spacing w:after="200"/>
            </w:pPr>
            <w:r w:rsidRPr="00D353B4">
              <w:t>Treści programowe modułu</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92D778" w14:textId="77777777" w:rsidR="006C3C2D" w:rsidRPr="00D353B4" w:rsidRDefault="006C3C2D" w:rsidP="00AD3881">
            <w:pPr>
              <w:ind w:hanging="33"/>
              <w:jc w:val="both"/>
            </w:pPr>
            <w:r w:rsidRPr="00D353B4">
              <w:t>W ramach wykładów zostaną zaprezentowane zagadnienia wstępne dotyczące historii transportu jako dziedziny gospodarki i czynnika determinującego dostępność usług turystycznych. Następnie omówiona zostanie problematyka związana z konkurencją na rynku usług turystycznych i transportowych oraz regulacje prawne dotyczące realizacji odpłatnych przejazdów różnymi środkami transportu przez uprawnionych przewoźników. Omówiona zostanie także problematyka dotycząca walorów turystycznych generujących popyt na usługi transportowe i zagadnienie dostępności tych walorów.</w:t>
            </w:r>
          </w:p>
          <w:p w14:paraId="7E5FABD0" w14:textId="77777777" w:rsidR="006C3C2D" w:rsidRPr="00D353B4" w:rsidRDefault="006C3C2D" w:rsidP="00AD3881">
            <w:pPr>
              <w:ind w:hanging="33"/>
              <w:jc w:val="both"/>
            </w:pPr>
            <w:r w:rsidRPr="00D353B4">
              <w:t>Podczas ćwiczeń zostanie przedstawiona problematyka dotycząca znaczenia poszczególnych gałęzi transportu oraz kryteria doboru środka transportu do realizacji usługi turystycznej. Zaprezentowane zostaną również podstawowe elementy marketingu usług transportowych i turystycznych takie jak badania marketingowe ze szczególnym uwzględnieniem audytu, segmentacja rynku, strategie cenowe, systemy dystrybucji i podstawowe elementy promocji usług.</w:t>
            </w:r>
          </w:p>
          <w:p w14:paraId="1960DE3A" w14:textId="425A844E" w:rsidR="00D8136C" w:rsidRPr="00D353B4" w:rsidRDefault="005A0FB3" w:rsidP="00AD3881">
            <w:pPr>
              <w:ind w:hanging="33"/>
              <w:jc w:val="both"/>
            </w:pPr>
            <w:r w:rsidRPr="00D353B4">
              <w:t>Podczas zajęć terenowych studenci udadzą się na lotnisko i będą mogli zapoznać się z pracą poszczególnych działów.</w:t>
            </w:r>
          </w:p>
        </w:tc>
      </w:tr>
      <w:tr w:rsidR="00D353B4" w:rsidRPr="00D353B4" w14:paraId="6C0B4039"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6DC399" w14:textId="77777777" w:rsidR="006C3C2D" w:rsidRPr="00D353B4" w:rsidRDefault="006C3C2D" w:rsidP="00AD3881">
            <w:pPr>
              <w:spacing w:after="200"/>
            </w:pPr>
            <w:r w:rsidRPr="00D353B4">
              <w:t>Wykaz literatury podstawowej i uzupełniającej</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F5847F" w14:textId="77777777" w:rsidR="006C3C2D" w:rsidRPr="00D353B4" w:rsidRDefault="006C3C2D" w:rsidP="00AD3881">
            <w:r w:rsidRPr="00D353B4">
              <w:t>Literatura podstawowa:</w:t>
            </w:r>
          </w:p>
          <w:p w14:paraId="3BE8D3A7" w14:textId="77777777" w:rsidR="006C3C2D" w:rsidRPr="00D353B4" w:rsidRDefault="006C3C2D" w:rsidP="00667F61">
            <w:pPr>
              <w:numPr>
                <w:ilvl w:val="0"/>
                <w:numId w:val="35"/>
              </w:numPr>
              <w:ind w:left="360"/>
              <w:textAlignment w:val="baseline"/>
            </w:pPr>
            <w:r w:rsidRPr="00D353B4">
              <w:lastRenderedPageBreak/>
              <w:t>Hawlena J., Mazurek-Kusiak A. Koproń J., Kobyłka A., Zarządzanie transportem w turystyce, Instytut Naukowo-Wydawniczy „SPATIUM”. Radom 2018</w:t>
            </w:r>
          </w:p>
          <w:p w14:paraId="6E0C8D80" w14:textId="77777777" w:rsidR="006C3C2D" w:rsidRPr="00D353B4" w:rsidRDefault="006C3C2D" w:rsidP="00667F61">
            <w:pPr>
              <w:numPr>
                <w:ilvl w:val="0"/>
                <w:numId w:val="35"/>
              </w:numPr>
              <w:ind w:left="360"/>
              <w:textAlignment w:val="baseline"/>
            </w:pPr>
            <w:r w:rsidRPr="00D353B4">
              <w:t>Hoszman A. (red), Biznes Lotniczy, Wydawnictwo Szkoły Głównej Handlowej w Warszawie, Warszawa 2019. </w:t>
            </w:r>
          </w:p>
          <w:p w14:paraId="729D4D8D" w14:textId="77777777" w:rsidR="006C3C2D" w:rsidRPr="00D353B4" w:rsidRDefault="006C3C2D" w:rsidP="00667F61">
            <w:pPr>
              <w:numPr>
                <w:ilvl w:val="0"/>
                <w:numId w:val="35"/>
              </w:numPr>
              <w:ind w:left="360"/>
              <w:jc w:val="both"/>
              <w:textAlignment w:val="baseline"/>
            </w:pPr>
            <w:r w:rsidRPr="00D353B4">
              <w:t>Roman, M., Górecka, A., Wykorzystanie transportu pasażerskiego w rozwoju turystyki. Wydawnictwo SGGW, Warszawa 2019.</w:t>
            </w:r>
          </w:p>
          <w:p w14:paraId="17B5035A" w14:textId="77777777" w:rsidR="006C3C2D" w:rsidRPr="00D353B4" w:rsidRDefault="006C3C2D" w:rsidP="00AD3881">
            <w:r w:rsidRPr="00D353B4">
              <w:t>Literatura uzupełniająca:</w:t>
            </w:r>
          </w:p>
          <w:p w14:paraId="164E412E" w14:textId="77777777" w:rsidR="006C3C2D" w:rsidRPr="00D353B4" w:rsidRDefault="006C3C2D" w:rsidP="00667F61">
            <w:pPr>
              <w:numPr>
                <w:ilvl w:val="0"/>
                <w:numId w:val="35"/>
              </w:numPr>
              <w:ind w:left="360"/>
              <w:textAlignment w:val="baseline"/>
            </w:pPr>
            <w:r w:rsidRPr="00D353B4">
              <w:t>Tłoczyński D. Hoszman A. Zagrajek P. Transport lotniczy w rozwoju globalnej mobilności, W</w:t>
            </w:r>
            <w:r w:rsidRPr="00D353B4">
              <w:rPr>
                <w:shd w:val="clear" w:color="auto" w:fill="FFFFFF"/>
              </w:rPr>
              <w:t>ydawnictwo Uniwersytetu Gdańskiego, Gdańsk 2021</w:t>
            </w:r>
          </w:p>
          <w:p w14:paraId="53273F00" w14:textId="77777777" w:rsidR="006C3C2D" w:rsidRPr="00D353B4" w:rsidRDefault="006C3C2D" w:rsidP="00667F61">
            <w:pPr>
              <w:numPr>
                <w:ilvl w:val="0"/>
                <w:numId w:val="35"/>
              </w:numPr>
              <w:tabs>
                <w:tab w:val="clear" w:pos="720"/>
              </w:tabs>
              <w:ind w:left="312" w:hanging="284"/>
              <w:textAlignment w:val="baseline"/>
            </w:pPr>
            <w:r w:rsidRPr="00D353B4">
              <w:t xml:space="preserve">Hawlena J., Mazurek-Kusiak A.K., Kowalska G., Dudek M., Luksusowa turystyka kolejowa w procesie ewolucyjnych przemian w transporcie., Instytut Naukowo-Wydawniczy „SPATIUM”, Radom 2022. </w:t>
            </w:r>
            <w:r w:rsidRPr="00D353B4">
              <w:rPr>
                <w:shd w:val="clear" w:color="auto" w:fill="FFFFFF"/>
              </w:rPr>
              <w:t>https://inw-spatium.pl/category/e-books/ open access</w:t>
            </w:r>
          </w:p>
          <w:p w14:paraId="23A8D32B" w14:textId="77777777" w:rsidR="006C3C2D" w:rsidRPr="00D353B4" w:rsidRDefault="006C3C2D" w:rsidP="00AD3881">
            <w:pPr>
              <w:ind w:left="33"/>
            </w:pPr>
            <w:r w:rsidRPr="00D353B4">
              <w:t>Czasopisma branżowe:</w:t>
            </w:r>
          </w:p>
          <w:p w14:paraId="1EB9EF3E" w14:textId="77777777" w:rsidR="006C3C2D" w:rsidRPr="00D353B4" w:rsidRDefault="006C3C2D" w:rsidP="00AD3881">
            <w:pPr>
              <w:tabs>
                <w:tab w:val="num" w:pos="400"/>
              </w:tabs>
            </w:pPr>
            <w:r w:rsidRPr="00D353B4">
              <w:t>1. Wiadomości Turystyczne,</w:t>
            </w:r>
          </w:p>
          <w:p w14:paraId="5E1BD019" w14:textId="77777777" w:rsidR="006C3C2D" w:rsidRPr="00D353B4" w:rsidRDefault="006C3C2D" w:rsidP="00AD3881">
            <w:pPr>
              <w:tabs>
                <w:tab w:val="num" w:pos="400"/>
              </w:tabs>
              <w:jc w:val="both"/>
              <w:textAlignment w:val="baseline"/>
            </w:pPr>
            <w:r w:rsidRPr="00D353B4">
              <w:t>2. Lotnictwo.</w:t>
            </w:r>
          </w:p>
        </w:tc>
      </w:tr>
      <w:tr w:rsidR="00D353B4" w:rsidRPr="00D353B4" w14:paraId="2C6E63EF"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ABAF31" w14:textId="77777777" w:rsidR="006C3C2D" w:rsidRPr="00D353B4" w:rsidRDefault="006C3C2D" w:rsidP="00AD3881">
            <w:pPr>
              <w:ind w:left="-108"/>
            </w:pPr>
            <w:r w:rsidRPr="00D353B4">
              <w:lastRenderedPageBreak/>
              <w:t>Planowane formy/działania/metody dydaktyczne</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6C8E3F" w14:textId="77777777" w:rsidR="006C3C2D" w:rsidRPr="00D353B4" w:rsidRDefault="006C3C2D" w:rsidP="00AD3881">
            <w:r w:rsidRPr="00D353B4">
              <w:t>Wykłady z wykorzystaniem technik multimedialnych, odbywają się w  sali dydaktycznej.</w:t>
            </w:r>
          </w:p>
          <w:p w14:paraId="7699B723" w14:textId="77777777" w:rsidR="006C3C2D" w:rsidRPr="00D353B4" w:rsidRDefault="006C3C2D" w:rsidP="00AD3881">
            <w:pPr>
              <w:ind w:right="-108" w:firstLine="33"/>
            </w:pPr>
            <w:r w:rsidRPr="00D353B4">
              <w:t>Ćwiczenia praktyczne odbywają się poza salą wykładową w: </w:t>
            </w:r>
          </w:p>
          <w:p w14:paraId="0213B906" w14:textId="77777777" w:rsidR="006C3C2D" w:rsidRPr="00D353B4" w:rsidRDefault="006C3C2D" w:rsidP="00667F61">
            <w:pPr>
              <w:numPr>
                <w:ilvl w:val="0"/>
                <w:numId w:val="36"/>
              </w:numPr>
              <w:ind w:left="360"/>
              <w:textAlignment w:val="baseline"/>
            </w:pPr>
            <w:r w:rsidRPr="00D353B4">
              <w:t>sali komputerowej, gdzie  studenci korzystając z Internetu, zapoznają się z działalnością przedsiębiorstw wykonujących usługi transportowe przy obsłudze turystów, </w:t>
            </w:r>
          </w:p>
          <w:p w14:paraId="49ADBFAB" w14:textId="77777777" w:rsidR="006C3C2D" w:rsidRPr="00D353B4" w:rsidRDefault="006C3C2D" w:rsidP="00667F61">
            <w:pPr>
              <w:numPr>
                <w:ilvl w:val="0"/>
                <w:numId w:val="36"/>
              </w:numPr>
              <w:ind w:left="360"/>
              <w:textAlignment w:val="baseline"/>
            </w:pPr>
            <w:r w:rsidRPr="00D353B4">
              <w:t>na lotnisku, gdzie studenci zapoznają się z dokumentacją i procedurami w czasie odprawy turystów  oraz bezpośrednio obserwują drogę turysty i jego bagażu do samolotu,</w:t>
            </w:r>
          </w:p>
          <w:p w14:paraId="299EEE93" w14:textId="77777777" w:rsidR="006C3C2D" w:rsidRPr="00D353B4" w:rsidRDefault="006C3C2D" w:rsidP="00AD3881">
            <w:r w:rsidRPr="00D353B4">
              <w:t>Ćwiczenia z wykorzystaniem metod aktywizujących, odbywające  się w sali dydaktycznej. Ich forma to:</w:t>
            </w:r>
          </w:p>
          <w:p w14:paraId="513333A6" w14:textId="77777777" w:rsidR="006C3C2D" w:rsidRPr="00D353B4" w:rsidRDefault="006C3C2D" w:rsidP="00667F61">
            <w:pPr>
              <w:numPr>
                <w:ilvl w:val="0"/>
                <w:numId w:val="37"/>
              </w:numPr>
              <w:ind w:left="394"/>
              <w:textAlignment w:val="baseline"/>
            </w:pPr>
            <w:r w:rsidRPr="00D353B4">
              <w:t>dyskusja,</w:t>
            </w:r>
          </w:p>
          <w:p w14:paraId="345154A0" w14:textId="77777777" w:rsidR="006C3C2D" w:rsidRPr="00D353B4" w:rsidRDefault="006C3C2D" w:rsidP="00667F61">
            <w:pPr>
              <w:numPr>
                <w:ilvl w:val="0"/>
                <w:numId w:val="37"/>
              </w:numPr>
              <w:ind w:left="394"/>
              <w:textAlignment w:val="baseline"/>
            </w:pPr>
            <w:r w:rsidRPr="00D353B4">
              <w:t>praca zespołowa w grupach, </w:t>
            </w:r>
          </w:p>
          <w:p w14:paraId="2F28587D" w14:textId="77777777" w:rsidR="006C3C2D" w:rsidRPr="00D353B4" w:rsidRDefault="006C3C2D" w:rsidP="00667F61">
            <w:pPr>
              <w:numPr>
                <w:ilvl w:val="0"/>
                <w:numId w:val="37"/>
              </w:numPr>
              <w:ind w:left="394"/>
              <w:textAlignment w:val="baseline"/>
            </w:pPr>
            <w:r w:rsidRPr="00D353B4">
              <w:t>studia przypadków,</w:t>
            </w:r>
          </w:p>
          <w:p w14:paraId="39D78F7F" w14:textId="77777777" w:rsidR="006C3C2D" w:rsidRPr="00D353B4" w:rsidRDefault="006C3C2D" w:rsidP="00667F61">
            <w:pPr>
              <w:numPr>
                <w:ilvl w:val="0"/>
                <w:numId w:val="37"/>
              </w:numPr>
              <w:ind w:left="394"/>
              <w:textAlignment w:val="baseline"/>
            </w:pPr>
            <w:r w:rsidRPr="00D353B4">
              <w:t>wykonanie i przedstawienie na zajęciach autorskiego projektu.</w:t>
            </w:r>
          </w:p>
          <w:p w14:paraId="1DA8DE0B" w14:textId="77777777" w:rsidR="006C3C2D" w:rsidRPr="00D353B4" w:rsidRDefault="006C3C2D" w:rsidP="00AD3881">
            <w:r w:rsidRPr="00D353B4">
              <w:t>W trakcie dyskusji studenci przedstawiają opinie na temat przeczytanych przez nich w prasie artykułów, co powoduje zwiększenie aktywności podczas ćwiczeń.</w:t>
            </w:r>
          </w:p>
          <w:p w14:paraId="725B1CD7" w14:textId="77777777" w:rsidR="006C3C2D" w:rsidRPr="00D353B4" w:rsidRDefault="006C3C2D" w:rsidP="00AD3881">
            <w:r w:rsidRPr="00D353B4">
              <w:t>Część  ćwiczeń przeznaczona jest na zademonstrowanie przygotowanych przez studentów projektów. Szczególnie istotny jest  dobór  różnych środków transportu niezbędnych do wykonywania usługi turystycznej. Zaprezentowane projekty są elementem zaliczenia przedmiotu.</w:t>
            </w:r>
          </w:p>
        </w:tc>
      </w:tr>
      <w:tr w:rsidR="00D353B4" w:rsidRPr="00D353B4" w14:paraId="4154B144"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FC9D2B" w14:textId="77777777" w:rsidR="006C3C2D" w:rsidRPr="00D353B4" w:rsidRDefault="006C3C2D" w:rsidP="00AD3881">
            <w:r w:rsidRPr="00D353B4">
              <w:t>Sposoby weryfikacji oraz formy dokumentowania osiągniętych efektów uczenia się</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265030" w14:textId="77777777" w:rsidR="006C3C2D" w:rsidRPr="00D353B4" w:rsidRDefault="006C3C2D" w:rsidP="00AD3881">
            <w:r w:rsidRPr="00D353B4">
              <w:t>Sposoby weryfikacji</w:t>
            </w:r>
          </w:p>
          <w:p w14:paraId="1FDF2BEA" w14:textId="62D5D198" w:rsidR="006C3C2D" w:rsidRPr="00D353B4" w:rsidRDefault="006C3C2D" w:rsidP="00AD3881">
            <w:r w:rsidRPr="00D353B4">
              <w:t xml:space="preserve">W1, W2, W3, W4 – </w:t>
            </w:r>
            <w:r w:rsidR="00517388" w:rsidRPr="00D353B4">
              <w:t>egzamin pisemny</w:t>
            </w:r>
            <w:r w:rsidRPr="00D353B4">
              <w:t xml:space="preserve"> z zagadnień zaprezentowanych na wykładzie,</w:t>
            </w:r>
          </w:p>
          <w:p w14:paraId="4FA467D4" w14:textId="77777777" w:rsidR="006C3C2D" w:rsidRPr="00D353B4" w:rsidRDefault="006C3C2D" w:rsidP="00AD3881">
            <w:r w:rsidRPr="00D353B4">
              <w:t>U1, U2, U3, U4 – prezentacja grupowa – (ocena prezentacji, ocena projektu),</w:t>
            </w:r>
          </w:p>
          <w:p w14:paraId="71301637" w14:textId="77777777" w:rsidR="006C3C2D" w:rsidRPr="00D353B4" w:rsidRDefault="006C3C2D" w:rsidP="00AD3881">
            <w:r w:rsidRPr="00D353B4">
              <w:lastRenderedPageBreak/>
              <w:t>K1, K2 – udział w dyskusji – ocena aktywności na zajęciach,</w:t>
            </w:r>
          </w:p>
          <w:p w14:paraId="5CD132E4" w14:textId="77777777" w:rsidR="006C3C2D" w:rsidRPr="00D353B4" w:rsidRDefault="006C3C2D" w:rsidP="00AD3881">
            <w:r w:rsidRPr="00D353B4">
              <w:t>K3 – ocena pracy studenta w charakterze lidera i członka zespołu wykonującego ćwiczenie.</w:t>
            </w:r>
          </w:p>
          <w:p w14:paraId="609A38DB" w14:textId="77777777" w:rsidR="006C3C2D" w:rsidRPr="00D353B4" w:rsidRDefault="006C3C2D" w:rsidP="00AD3881">
            <w:r w:rsidRPr="00D353B4">
              <w:t>Formy dokumentowania osiągniętych wyników: </w:t>
            </w:r>
          </w:p>
          <w:p w14:paraId="17841635" w14:textId="77777777" w:rsidR="006C3C2D" w:rsidRPr="00D353B4" w:rsidRDefault="006C3C2D" w:rsidP="00AD3881">
            <w:r w:rsidRPr="00D353B4">
              <w:t>Dziennik prowadzącego, prezentacje projektów w systemie Power Point. Zarchiwizowane prace egzaminacyjne.</w:t>
            </w:r>
          </w:p>
        </w:tc>
      </w:tr>
      <w:tr w:rsidR="00D353B4" w:rsidRPr="00D353B4" w14:paraId="15EA54B4"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215884" w14:textId="77777777" w:rsidR="006C3C2D" w:rsidRPr="00D353B4" w:rsidRDefault="006C3C2D" w:rsidP="00AD3881">
            <w:r w:rsidRPr="00D353B4">
              <w:lastRenderedPageBreak/>
              <w:t>Elementy i wagi mające wpływ na ocenę końcową</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4D9F7D" w14:textId="77777777" w:rsidR="006C3C2D" w:rsidRPr="00D353B4" w:rsidRDefault="006C3C2D" w:rsidP="00AD3881">
            <w:pPr>
              <w:ind w:firstLine="3"/>
            </w:pPr>
            <w:r w:rsidRPr="00D353B4">
              <w:t>Kryteria oceny z przedmiotu</w:t>
            </w:r>
          </w:p>
          <w:p w14:paraId="1FEC4897" w14:textId="77777777" w:rsidR="006C3C2D" w:rsidRPr="00D353B4" w:rsidRDefault="006C3C2D" w:rsidP="00AD3881">
            <w:pPr>
              <w:ind w:firstLine="3"/>
            </w:pPr>
            <w:r w:rsidRPr="00D353B4">
              <w:t>Ocena końcowa z przedmiotu składa się z dwóch elementów:</w:t>
            </w:r>
          </w:p>
          <w:p w14:paraId="46A99BF3" w14:textId="77777777" w:rsidR="006C3C2D" w:rsidRPr="00D353B4" w:rsidRDefault="006C3C2D" w:rsidP="00667F61">
            <w:pPr>
              <w:numPr>
                <w:ilvl w:val="0"/>
                <w:numId w:val="38"/>
              </w:numPr>
              <w:ind w:left="393" w:hanging="276"/>
              <w:textAlignment w:val="baseline"/>
            </w:pPr>
            <w:r w:rsidRPr="00D353B4">
              <w:t>oceny z ćwiczeń,</w:t>
            </w:r>
          </w:p>
          <w:p w14:paraId="73D0A3F9" w14:textId="07BC9D37" w:rsidR="006C3C2D" w:rsidRPr="00D353B4" w:rsidRDefault="006C3C2D" w:rsidP="00667F61">
            <w:pPr>
              <w:numPr>
                <w:ilvl w:val="0"/>
                <w:numId w:val="38"/>
              </w:numPr>
              <w:ind w:left="393" w:hanging="276"/>
              <w:textAlignment w:val="baseline"/>
            </w:pPr>
            <w:r w:rsidRPr="00D353B4">
              <w:t>oceny z pisemnej pracy</w:t>
            </w:r>
            <w:r w:rsidR="005A0FB3" w:rsidRPr="00D353B4">
              <w:t xml:space="preserve"> egzaminacyjnej</w:t>
            </w:r>
            <w:r w:rsidRPr="00D353B4">
              <w:t>,</w:t>
            </w:r>
          </w:p>
          <w:p w14:paraId="262F7A79" w14:textId="77777777" w:rsidR="006C3C2D" w:rsidRPr="00D353B4" w:rsidRDefault="006C3C2D" w:rsidP="00AD3881">
            <w:pPr>
              <w:ind w:firstLine="3"/>
            </w:pPr>
            <w:r w:rsidRPr="00D353B4">
              <w:t>Na ocenę końcową składa się:</w:t>
            </w:r>
          </w:p>
          <w:p w14:paraId="067A46E8" w14:textId="77777777" w:rsidR="006C3C2D" w:rsidRPr="00D353B4" w:rsidRDefault="006C3C2D" w:rsidP="00667F61">
            <w:pPr>
              <w:numPr>
                <w:ilvl w:val="0"/>
                <w:numId w:val="39"/>
              </w:numPr>
              <w:ind w:left="360" w:hanging="243"/>
              <w:textAlignment w:val="baseline"/>
            </w:pPr>
            <w:r w:rsidRPr="00D353B4">
              <w:t>aktywność na zajęciach – 10%, </w:t>
            </w:r>
          </w:p>
          <w:p w14:paraId="1BFEE8AF" w14:textId="77777777" w:rsidR="006C3C2D" w:rsidRPr="00D353B4" w:rsidRDefault="006C3C2D" w:rsidP="00667F61">
            <w:pPr>
              <w:numPr>
                <w:ilvl w:val="0"/>
                <w:numId w:val="39"/>
              </w:numPr>
              <w:ind w:left="360" w:hanging="243"/>
              <w:textAlignment w:val="baseline"/>
            </w:pPr>
            <w:r w:rsidRPr="00D353B4">
              <w:t>prezentacja projektu współoceniana przez studentów - 20%</w:t>
            </w:r>
          </w:p>
          <w:p w14:paraId="1D31301B" w14:textId="77777777" w:rsidR="006C3C2D" w:rsidRPr="00D353B4" w:rsidRDefault="006C3C2D" w:rsidP="00667F61">
            <w:pPr>
              <w:numPr>
                <w:ilvl w:val="0"/>
                <w:numId w:val="40"/>
              </w:numPr>
              <w:ind w:left="360" w:hanging="243"/>
              <w:textAlignment w:val="baseline"/>
            </w:pPr>
            <w:r w:rsidRPr="00D353B4">
              <w:t>praca pisemna w formie pytań problemowych z zakresu wiedzy obejmującej całokształt treści zawartych module kształcenia – 70%.</w:t>
            </w:r>
          </w:p>
          <w:p w14:paraId="030F4DEF" w14:textId="77777777" w:rsidR="006C3C2D" w:rsidRPr="00D353B4" w:rsidRDefault="006C3C2D" w:rsidP="00AD3881">
            <w:pPr>
              <w:ind w:firstLine="3"/>
            </w:pPr>
            <w:r w:rsidRPr="00D353B4">
              <w:t>Procent wiedzy wymaganej dla uzyskania oceny końcowej wynosi odpowiednio:</w:t>
            </w:r>
          </w:p>
          <w:tbl>
            <w:tblPr>
              <w:tblW w:w="0" w:type="auto"/>
              <w:tblCellMar>
                <w:top w:w="15" w:type="dxa"/>
                <w:left w:w="15" w:type="dxa"/>
                <w:bottom w:w="15" w:type="dxa"/>
                <w:right w:w="15" w:type="dxa"/>
              </w:tblCellMar>
              <w:tblLook w:val="04A0" w:firstRow="1" w:lastRow="0" w:firstColumn="1" w:lastColumn="0" w:noHBand="0" w:noVBand="1"/>
            </w:tblPr>
            <w:tblGrid>
              <w:gridCol w:w="1962"/>
              <w:gridCol w:w="1743"/>
            </w:tblGrid>
            <w:tr w:rsidR="00D353B4" w:rsidRPr="00D353B4" w14:paraId="433147A2" w14:textId="77777777" w:rsidTr="00517388">
              <w:trPr>
                <w:trHeight w:val="57"/>
              </w:trPr>
              <w:tc>
                <w:tcPr>
                  <w:tcW w:w="1962" w:type="dxa"/>
                  <w:tcMar>
                    <w:top w:w="0" w:type="dxa"/>
                    <w:left w:w="108" w:type="dxa"/>
                    <w:bottom w:w="0" w:type="dxa"/>
                    <w:right w:w="108" w:type="dxa"/>
                  </w:tcMar>
                  <w:vAlign w:val="center"/>
                  <w:hideMark/>
                </w:tcPr>
                <w:p w14:paraId="7D2D804B" w14:textId="77777777" w:rsidR="006C3C2D" w:rsidRPr="00D353B4" w:rsidRDefault="006C3C2D" w:rsidP="00667F61">
                  <w:pPr>
                    <w:numPr>
                      <w:ilvl w:val="0"/>
                      <w:numId w:val="41"/>
                    </w:numPr>
                    <w:ind w:left="285" w:hanging="276"/>
                    <w:textAlignment w:val="baseline"/>
                  </w:pPr>
                  <w:r w:rsidRPr="00D353B4">
                    <w:t>bardzo dobry</w:t>
                  </w:r>
                </w:p>
                <w:p w14:paraId="559FBF79" w14:textId="77777777" w:rsidR="006C3C2D" w:rsidRPr="00D353B4" w:rsidRDefault="006C3C2D" w:rsidP="00667F61">
                  <w:pPr>
                    <w:numPr>
                      <w:ilvl w:val="0"/>
                      <w:numId w:val="41"/>
                    </w:numPr>
                    <w:ind w:left="285" w:hanging="276"/>
                    <w:textAlignment w:val="baseline"/>
                  </w:pPr>
                  <w:r w:rsidRPr="00D353B4">
                    <w:t>dobry plus</w:t>
                  </w:r>
                </w:p>
                <w:p w14:paraId="6C816A08" w14:textId="77777777" w:rsidR="006C3C2D" w:rsidRPr="00D353B4" w:rsidRDefault="006C3C2D" w:rsidP="00667F61">
                  <w:pPr>
                    <w:numPr>
                      <w:ilvl w:val="0"/>
                      <w:numId w:val="41"/>
                    </w:numPr>
                    <w:ind w:left="285" w:hanging="276"/>
                    <w:textAlignment w:val="baseline"/>
                  </w:pPr>
                  <w:r w:rsidRPr="00D353B4">
                    <w:t>dobry</w:t>
                  </w:r>
                </w:p>
                <w:p w14:paraId="3BCDB662" w14:textId="77777777" w:rsidR="006C3C2D" w:rsidRPr="00D353B4" w:rsidRDefault="006C3C2D" w:rsidP="00667F61">
                  <w:pPr>
                    <w:numPr>
                      <w:ilvl w:val="0"/>
                      <w:numId w:val="41"/>
                    </w:numPr>
                    <w:ind w:left="285" w:hanging="276"/>
                    <w:textAlignment w:val="baseline"/>
                  </w:pPr>
                  <w:r w:rsidRPr="00D353B4">
                    <w:t>dostateczny plus</w:t>
                  </w:r>
                </w:p>
                <w:p w14:paraId="5DDAA2A5" w14:textId="77777777" w:rsidR="006C3C2D" w:rsidRPr="00D353B4" w:rsidRDefault="006C3C2D" w:rsidP="00667F61">
                  <w:pPr>
                    <w:numPr>
                      <w:ilvl w:val="0"/>
                      <w:numId w:val="41"/>
                    </w:numPr>
                    <w:ind w:left="285" w:hanging="276"/>
                    <w:textAlignment w:val="baseline"/>
                  </w:pPr>
                  <w:r w:rsidRPr="00D353B4">
                    <w:t>dostateczny</w:t>
                  </w:r>
                </w:p>
                <w:p w14:paraId="279E7400" w14:textId="77777777" w:rsidR="006C3C2D" w:rsidRPr="00D353B4" w:rsidRDefault="006C3C2D" w:rsidP="00667F61">
                  <w:pPr>
                    <w:numPr>
                      <w:ilvl w:val="0"/>
                      <w:numId w:val="41"/>
                    </w:numPr>
                    <w:ind w:left="285" w:hanging="276"/>
                    <w:textAlignment w:val="baseline"/>
                  </w:pPr>
                  <w:r w:rsidRPr="00D353B4">
                    <w:t>niedostateczny</w:t>
                  </w:r>
                </w:p>
              </w:tc>
              <w:tc>
                <w:tcPr>
                  <w:tcW w:w="1743" w:type="dxa"/>
                  <w:tcMar>
                    <w:top w:w="0" w:type="dxa"/>
                    <w:left w:w="108" w:type="dxa"/>
                    <w:bottom w:w="0" w:type="dxa"/>
                    <w:right w:w="108" w:type="dxa"/>
                  </w:tcMar>
                  <w:vAlign w:val="center"/>
                  <w:hideMark/>
                </w:tcPr>
                <w:p w14:paraId="04D4F899" w14:textId="77777777" w:rsidR="006C3C2D" w:rsidRPr="00D353B4" w:rsidRDefault="006C3C2D" w:rsidP="006C3C2D">
                  <w:r w:rsidRPr="00D353B4">
                    <w:t>91%  - 100%,</w:t>
                  </w:r>
                </w:p>
                <w:p w14:paraId="7951BBD4" w14:textId="77777777" w:rsidR="006C3C2D" w:rsidRPr="00D353B4" w:rsidRDefault="006C3C2D" w:rsidP="006C3C2D">
                  <w:pPr>
                    <w:ind w:left="-58"/>
                  </w:pPr>
                  <w:r w:rsidRPr="00D353B4">
                    <w:t>81%  -  90%,</w:t>
                  </w:r>
                </w:p>
                <w:p w14:paraId="4F9FA156" w14:textId="77777777" w:rsidR="006C3C2D" w:rsidRPr="00D353B4" w:rsidRDefault="006C3C2D" w:rsidP="006C3C2D">
                  <w:pPr>
                    <w:ind w:left="-58"/>
                  </w:pPr>
                  <w:r w:rsidRPr="00D353B4">
                    <w:t>71%  -  80%,</w:t>
                  </w:r>
                </w:p>
                <w:p w14:paraId="39FD3AAE" w14:textId="77777777" w:rsidR="006C3C2D" w:rsidRPr="00D353B4" w:rsidRDefault="006C3C2D" w:rsidP="006C3C2D">
                  <w:pPr>
                    <w:ind w:left="-58"/>
                  </w:pPr>
                  <w:r w:rsidRPr="00D353B4">
                    <w:t>61%  -  70%,</w:t>
                  </w:r>
                </w:p>
                <w:p w14:paraId="42C10844" w14:textId="77777777" w:rsidR="006C3C2D" w:rsidRPr="00D353B4" w:rsidRDefault="006C3C2D" w:rsidP="006C3C2D">
                  <w:pPr>
                    <w:ind w:left="-58"/>
                  </w:pPr>
                  <w:r w:rsidRPr="00D353B4">
                    <w:t>51%  -  60%,</w:t>
                  </w:r>
                </w:p>
                <w:p w14:paraId="0266F77E" w14:textId="77777777" w:rsidR="006C3C2D" w:rsidRPr="00D353B4" w:rsidRDefault="006C3C2D" w:rsidP="006C3C2D">
                  <w:pPr>
                    <w:ind w:left="-58"/>
                  </w:pPr>
                  <w:r w:rsidRPr="00D353B4">
                    <w:t>50% i mniej.</w:t>
                  </w:r>
                </w:p>
              </w:tc>
            </w:tr>
          </w:tbl>
          <w:p w14:paraId="5495E7CC" w14:textId="77777777" w:rsidR="006C3C2D" w:rsidRPr="00D353B4" w:rsidRDefault="006C3C2D" w:rsidP="00AD3881"/>
        </w:tc>
      </w:tr>
      <w:tr w:rsidR="00D353B4" w:rsidRPr="00D353B4" w14:paraId="3D21305A" w14:textId="77777777" w:rsidTr="00517388">
        <w:trPr>
          <w:trHeight w:val="20"/>
        </w:trPr>
        <w:tc>
          <w:tcPr>
            <w:tcW w:w="1845" w:type="pct"/>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14:paraId="7636747D" w14:textId="77777777" w:rsidR="008A25C7" w:rsidRPr="00D353B4" w:rsidRDefault="008A25C7" w:rsidP="008A25C7">
            <w:r w:rsidRPr="00D353B4">
              <w:t>Bilans punktów ECTS</w:t>
            </w: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1FC9BC" w14:textId="77777777" w:rsidR="008A25C7" w:rsidRPr="00D353B4" w:rsidRDefault="008A25C7" w:rsidP="008A25C7">
            <w:pPr>
              <w:jc w:val="center"/>
            </w:pPr>
            <w:r w:rsidRPr="00D353B4">
              <w:rPr>
                <w:bCs/>
              </w:rPr>
              <w:t>Forma zajęć</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8B018C" w14:textId="77777777" w:rsidR="008A25C7" w:rsidRPr="00D353B4" w:rsidRDefault="008A25C7" w:rsidP="008A25C7">
            <w:pPr>
              <w:jc w:val="center"/>
            </w:pPr>
            <w:r w:rsidRPr="00D353B4">
              <w:rPr>
                <w:bCs/>
              </w:rPr>
              <w:t>Liczba godzin </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C71FF1" w14:textId="66C19DF4" w:rsidR="008A25C7" w:rsidRPr="00D353B4" w:rsidRDefault="008A25C7" w:rsidP="008A25C7">
            <w:pPr>
              <w:jc w:val="center"/>
            </w:pPr>
            <w:r w:rsidRPr="00D353B4">
              <w:rPr>
                <w:bCs/>
              </w:rPr>
              <w:t>ECTS</w:t>
            </w:r>
          </w:p>
        </w:tc>
      </w:tr>
      <w:tr w:rsidR="00D353B4" w:rsidRPr="00D353B4" w14:paraId="13EB8463" w14:textId="77777777" w:rsidTr="00517388">
        <w:trPr>
          <w:trHeight w:val="20"/>
        </w:trPr>
        <w:tc>
          <w:tcPr>
            <w:tcW w:w="1845" w:type="pct"/>
            <w:vMerge/>
            <w:tcBorders>
              <w:left w:val="single" w:sz="4" w:space="0" w:color="000000"/>
              <w:right w:val="single" w:sz="4" w:space="0" w:color="000000"/>
            </w:tcBorders>
            <w:vAlign w:val="center"/>
            <w:hideMark/>
          </w:tcPr>
          <w:p w14:paraId="3D48B155" w14:textId="77777777" w:rsidR="008A25C7" w:rsidRPr="00D353B4" w:rsidRDefault="008A25C7" w:rsidP="008A25C7">
            <w:pPr>
              <w:rPr>
                <w:rFonts w:asciiTheme="minorHAnsi" w:hAnsiTheme="minorHAnsi"/>
                <w:sz w:val="22"/>
                <w:szCs w:val="22"/>
              </w:rPr>
            </w:pP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8C7CC0B" w14:textId="77777777" w:rsidR="008A25C7" w:rsidRPr="00D353B4" w:rsidRDefault="008A25C7" w:rsidP="008A25C7">
            <w:pPr>
              <w:jc w:val="center"/>
            </w:pPr>
            <w:r w:rsidRPr="00D353B4">
              <w:rPr>
                <w:bCs/>
              </w:rPr>
              <w:t>Zajęcia kontaktowe</w:t>
            </w:r>
          </w:p>
        </w:tc>
      </w:tr>
      <w:tr w:rsidR="00D353B4" w:rsidRPr="00D353B4" w14:paraId="11589469" w14:textId="77777777" w:rsidTr="00517388">
        <w:trPr>
          <w:trHeight w:val="20"/>
        </w:trPr>
        <w:tc>
          <w:tcPr>
            <w:tcW w:w="1845" w:type="pct"/>
            <w:vMerge/>
            <w:tcBorders>
              <w:left w:val="single" w:sz="4" w:space="0" w:color="000000"/>
              <w:right w:val="single" w:sz="4" w:space="0" w:color="000000"/>
            </w:tcBorders>
            <w:vAlign w:val="center"/>
            <w:hideMark/>
          </w:tcPr>
          <w:p w14:paraId="4D427AE4"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716E20" w14:textId="77777777" w:rsidR="008A25C7" w:rsidRPr="00D353B4" w:rsidRDefault="008A25C7" w:rsidP="008A25C7">
            <w:r w:rsidRPr="00D353B4">
              <w:t>Wykłady</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9A6751" w14:textId="2EFF0C20" w:rsidR="008A25C7" w:rsidRPr="00D353B4" w:rsidRDefault="00CC3AD4" w:rsidP="008A25C7">
            <w:pPr>
              <w:jc w:val="center"/>
            </w:pPr>
            <w:r w:rsidRPr="00D353B4">
              <w:t>10</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7A4FEB" w14:textId="189F69EF" w:rsidR="008A25C7" w:rsidRPr="00D353B4" w:rsidRDefault="008A25C7" w:rsidP="008A25C7">
            <w:pPr>
              <w:jc w:val="center"/>
            </w:pPr>
            <w:r w:rsidRPr="00D353B4">
              <w:t>0,</w:t>
            </w:r>
            <w:r w:rsidR="00CC3AD4" w:rsidRPr="00D353B4">
              <w:t>4</w:t>
            </w:r>
          </w:p>
        </w:tc>
      </w:tr>
      <w:tr w:rsidR="00D353B4" w:rsidRPr="00D353B4" w14:paraId="407A84B0" w14:textId="77777777" w:rsidTr="00517388">
        <w:trPr>
          <w:trHeight w:val="20"/>
        </w:trPr>
        <w:tc>
          <w:tcPr>
            <w:tcW w:w="1845" w:type="pct"/>
            <w:vMerge/>
            <w:tcBorders>
              <w:left w:val="single" w:sz="4" w:space="0" w:color="000000"/>
              <w:right w:val="single" w:sz="4" w:space="0" w:color="000000"/>
            </w:tcBorders>
            <w:vAlign w:val="center"/>
            <w:hideMark/>
          </w:tcPr>
          <w:p w14:paraId="0E422FCD"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309308" w14:textId="77777777" w:rsidR="008A25C7" w:rsidRPr="00D353B4" w:rsidRDefault="008A25C7" w:rsidP="008A25C7">
            <w:r w:rsidRPr="00D353B4">
              <w:t>Ćwiczenia audytoryjne</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855F4B" w14:textId="77777777" w:rsidR="008A25C7" w:rsidRPr="00D353B4" w:rsidRDefault="008A25C7" w:rsidP="008A25C7">
            <w:pPr>
              <w:jc w:val="center"/>
            </w:pPr>
            <w:r w:rsidRPr="00D353B4">
              <w:t>5</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A57B5E" w14:textId="311DF214" w:rsidR="008A25C7" w:rsidRPr="00D353B4" w:rsidRDefault="008A25C7" w:rsidP="008A25C7">
            <w:pPr>
              <w:jc w:val="center"/>
            </w:pPr>
            <w:r w:rsidRPr="00D353B4">
              <w:t>0,2</w:t>
            </w:r>
          </w:p>
        </w:tc>
      </w:tr>
      <w:tr w:rsidR="00D353B4" w:rsidRPr="00D353B4" w14:paraId="24633512" w14:textId="77777777" w:rsidTr="00517388">
        <w:trPr>
          <w:trHeight w:val="20"/>
        </w:trPr>
        <w:tc>
          <w:tcPr>
            <w:tcW w:w="1845" w:type="pct"/>
            <w:vMerge/>
            <w:tcBorders>
              <w:left w:val="single" w:sz="4" w:space="0" w:color="000000"/>
              <w:right w:val="single" w:sz="4" w:space="0" w:color="000000"/>
            </w:tcBorders>
            <w:vAlign w:val="center"/>
            <w:hideMark/>
          </w:tcPr>
          <w:p w14:paraId="37412EFA"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B3FAE5" w14:textId="77777777" w:rsidR="008A25C7" w:rsidRPr="00D353B4" w:rsidRDefault="008A25C7" w:rsidP="008A25C7">
            <w:r w:rsidRPr="00D353B4">
              <w:t>Ćwiczenia laboratoryjne</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AD075F" w14:textId="77777777" w:rsidR="008A25C7" w:rsidRPr="00D353B4" w:rsidRDefault="008A25C7" w:rsidP="008A25C7">
            <w:pPr>
              <w:jc w:val="center"/>
            </w:pPr>
            <w:r w:rsidRPr="00D353B4">
              <w:t>5</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009BBC" w14:textId="64DCA714" w:rsidR="008A25C7" w:rsidRPr="00D353B4" w:rsidRDefault="008A25C7" w:rsidP="008A25C7">
            <w:pPr>
              <w:jc w:val="center"/>
            </w:pPr>
            <w:r w:rsidRPr="00D353B4">
              <w:t>0,2</w:t>
            </w:r>
          </w:p>
        </w:tc>
      </w:tr>
      <w:tr w:rsidR="00D353B4" w:rsidRPr="00D353B4" w14:paraId="35A99E87" w14:textId="77777777" w:rsidTr="00517388">
        <w:trPr>
          <w:trHeight w:val="20"/>
        </w:trPr>
        <w:tc>
          <w:tcPr>
            <w:tcW w:w="1845" w:type="pct"/>
            <w:vMerge/>
            <w:tcBorders>
              <w:left w:val="single" w:sz="4" w:space="0" w:color="000000"/>
              <w:right w:val="single" w:sz="4" w:space="0" w:color="000000"/>
            </w:tcBorders>
            <w:vAlign w:val="center"/>
            <w:hideMark/>
          </w:tcPr>
          <w:p w14:paraId="0CF7A8BE"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113327" w14:textId="77777777" w:rsidR="008A25C7" w:rsidRPr="00D353B4" w:rsidRDefault="008A25C7" w:rsidP="008A25C7">
            <w:r w:rsidRPr="00D353B4">
              <w:t>Ćwiczenia terenowe </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E4267F" w14:textId="77777777" w:rsidR="008A25C7" w:rsidRPr="00D353B4" w:rsidRDefault="008A25C7" w:rsidP="008A25C7">
            <w:pPr>
              <w:jc w:val="center"/>
            </w:pPr>
            <w:r w:rsidRPr="00D353B4">
              <w:t>5</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A5D358" w14:textId="0002A4DA" w:rsidR="008A25C7" w:rsidRPr="00D353B4" w:rsidRDefault="008A25C7" w:rsidP="008A25C7">
            <w:pPr>
              <w:jc w:val="center"/>
            </w:pPr>
            <w:r w:rsidRPr="00D353B4">
              <w:t>0,2</w:t>
            </w:r>
          </w:p>
        </w:tc>
      </w:tr>
      <w:tr w:rsidR="00D353B4" w:rsidRPr="00D353B4" w14:paraId="2933C87C" w14:textId="77777777" w:rsidTr="00517388">
        <w:trPr>
          <w:trHeight w:val="20"/>
        </w:trPr>
        <w:tc>
          <w:tcPr>
            <w:tcW w:w="1845" w:type="pct"/>
            <w:vMerge/>
            <w:tcBorders>
              <w:left w:val="single" w:sz="4" w:space="0" w:color="000000"/>
              <w:right w:val="single" w:sz="4" w:space="0" w:color="000000"/>
            </w:tcBorders>
            <w:vAlign w:val="center"/>
          </w:tcPr>
          <w:p w14:paraId="24D34CDB"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384466" w14:textId="77777777" w:rsidR="008A25C7" w:rsidRPr="00D353B4" w:rsidRDefault="008A25C7" w:rsidP="008A25C7">
            <w:r w:rsidRPr="00D353B4">
              <w:t>Egzamin</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A4EAE6" w14:textId="77777777" w:rsidR="008A25C7" w:rsidRPr="00D353B4" w:rsidRDefault="008A25C7" w:rsidP="008A25C7">
            <w:pPr>
              <w:jc w:val="center"/>
            </w:pPr>
            <w:r w:rsidRPr="00D353B4">
              <w:t>2</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D45E55" w14:textId="14F4DE93" w:rsidR="008A25C7" w:rsidRPr="00D353B4" w:rsidRDefault="008A25C7" w:rsidP="008A25C7">
            <w:pPr>
              <w:jc w:val="center"/>
            </w:pPr>
            <w:r w:rsidRPr="00D353B4">
              <w:t>0,</w:t>
            </w:r>
            <w:r w:rsidR="00CC3AD4" w:rsidRPr="00D353B4">
              <w:t>1</w:t>
            </w:r>
          </w:p>
        </w:tc>
      </w:tr>
      <w:tr w:rsidR="00D353B4" w:rsidRPr="00D353B4" w14:paraId="649FD3A8" w14:textId="77777777" w:rsidTr="00517388">
        <w:trPr>
          <w:trHeight w:val="20"/>
        </w:trPr>
        <w:tc>
          <w:tcPr>
            <w:tcW w:w="1845" w:type="pct"/>
            <w:vMerge/>
            <w:tcBorders>
              <w:left w:val="single" w:sz="4" w:space="0" w:color="000000"/>
              <w:right w:val="single" w:sz="4" w:space="0" w:color="000000"/>
            </w:tcBorders>
            <w:vAlign w:val="center"/>
            <w:hideMark/>
          </w:tcPr>
          <w:p w14:paraId="429EFC36"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3E822D" w14:textId="77777777" w:rsidR="008A25C7" w:rsidRPr="00D353B4" w:rsidRDefault="008A25C7" w:rsidP="008A25C7">
            <w:r w:rsidRPr="00D353B4">
              <w:rPr>
                <w:bCs/>
              </w:rPr>
              <w:t>Razem godziny kontaktowe</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14DB07" w14:textId="0E7B7401" w:rsidR="008A25C7" w:rsidRPr="00D353B4" w:rsidRDefault="008A25C7" w:rsidP="008A25C7">
            <w:pPr>
              <w:jc w:val="center"/>
            </w:pPr>
            <w:r w:rsidRPr="00D353B4">
              <w:rPr>
                <w:bCs/>
              </w:rPr>
              <w:t>2</w:t>
            </w:r>
            <w:r w:rsidR="00CC3AD4" w:rsidRPr="00D353B4">
              <w:rPr>
                <w:bCs/>
              </w:rPr>
              <w:t>7</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237DD9" w14:textId="07FC5C0D" w:rsidR="008A25C7" w:rsidRPr="00D353B4" w:rsidRDefault="008A25C7" w:rsidP="008A25C7">
            <w:pPr>
              <w:jc w:val="center"/>
            </w:pPr>
            <w:r w:rsidRPr="00D353B4">
              <w:rPr>
                <w:bCs/>
              </w:rPr>
              <w:t>1,</w:t>
            </w:r>
            <w:r w:rsidR="00CC3AD4" w:rsidRPr="00D353B4">
              <w:rPr>
                <w:bCs/>
              </w:rPr>
              <w:t>1</w:t>
            </w:r>
          </w:p>
        </w:tc>
      </w:tr>
      <w:tr w:rsidR="00D353B4" w:rsidRPr="00D353B4" w14:paraId="53C0A267" w14:textId="77777777" w:rsidTr="00517388">
        <w:trPr>
          <w:trHeight w:val="20"/>
        </w:trPr>
        <w:tc>
          <w:tcPr>
            <w:tcW w:w="1845" w:type="pct"/>
            <w:vMerge/>
            <w:tcBorders>
              <w:left w:val="single" w:sz="4" w:space="0" w:color="000000"/>
              <w:right w:val="single" w:sz="4" w:space="0" w:color="000000"/>
            </w:tcBorders>
            <w:vAlign w:val="center"/>
            <w:hideMark/>
          </w:tcPr>
          <w:p w14:paraId="6287CE76" w14:textId="77777777" w:rsidR="008A25C7" w:rsidRPr="00D353B4" w:rsidRDefault="008A25C7" w:rsidP="008A25C7">
            <w:pPr>
              <w:rPr>
                <w:rFonts w:asciiTheme="minorHAnsi" w:hAnsiTheme="minorHAnsi"/>
                <w:sz w:val="22"/>
                <w:szCs w:val="22"/>
              </w:rPr>
            </w:pP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087D6E" w14:textId="77777777" w:rsidR="008A25C7" w:rsidRPr="00D353B4" w:rsidRDefault="008A25C7" w:rsidP="008A25C7">
            <w:pPr>
              <w:jc w:val="center"/>
            </w:pPr>
            <w:r w:rsidRPr="00D353B4">
              <w:rPr>
                <w:bCs/>
              </w:rPr>
              <w:t>Zajęcia niekontaktowe</w:t>
            </w:r>
          </w:p>
        </w:tc>
      </w:tr>
      <w:tr w:rsidR="00D353B4" w:rsidRPr="00D353B4" w14:paraId="7FDEF71E" w14:textId="77777777" w:rsidTr="00517388">
        <w:trPr>
          <w:trHeight w:val="20"/>
        </w:trPr>
        <w:tc>
          <w:tcPr>
            <w:tcW w:w="1845" w:type="pct"/>
            <w:vMerge/>
            <w:tcBorders>
              <w:left w:val="single" w:sz="4" w:space="0" w:color="000000"/>
              <w:right w:val="single" w:sz="4" w:space="0" w:color="000000"/>
            </w:tcBorders>
            <w:vAlign w:val="center"/>
            <w:hideMark/>
          </w:tcPr>
          <w:p w14:paraId="20232129"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BBF044" w14:textId="77777777" w:rsidR="008A25C7" w:rsidRPr="00D353B4" w:rsidRDefault="008A25C7" w:rsidP="008A25C7">
            <w:pPr>
              <w:ind w:left="54"/>
            </w:pPr>
            <w:r w:rsidRPr="00D353B4">
              <w:t>Przygotowanie do ćwiczeń</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FD60C2" w14:textId="558E3BD4" w:rsidR="008A25C7" w:rsidRPr="00D353B4" w:rsidRDefault="008A25C7" w:rsidP="008A25C7">
            <w:pPr>
              <w:jc w:val="center"/>
            </w:pPr>
            <w:r w:rsidRPr="00D353B4">
              <w:t>1</w:t>
            </w:r>
            <w:r w:rsidR="00CC3AD4" w:rsidRPr="00D353B4">
              <w:t>8</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75B64A" w14:textId="46DAA629" w:rsidR="008A25C7" w:rsidRPr="00D353B4" w:rsidRDefault="008A25C7" w:rsidP="008A25C7">
            <w:pPr>
              <w:jc w:val="center"/>
            </w:pPr>
            <w:r w:rsidRPr="00D353B4">
              <w:t xml:space="preserve"> 0,</w:t>
            </w:r>
            <w:r w:rsidR="00CC3AD4" w:rsidRPr="00D353B4">
              <w:t>7</w:t>
            </w:r>
          </w:p>
        </w:tc>
      </w:tr>
      <w:tr w:rsidR="00D353B4" w:rsidRPr="00D353B4" w14:paraId="75E26EF2" w14:textId="77777777" w:rsidTr="00517388">
        <w:trPr>
          <w:trHeight w:val="20"/>
        </w:trPr>
        <w:tc>
          <w:tcPr>
            <w:tcW w:w="1845" w:type="pct"/>
            <w:vMerge/>
            <w:tcBorders>
              <w:left w:val="single" w:sz="4" w:space="0" w:color="000000"/>
              <w:right w:val="single" w:sz="4" w:space="0" w:color="000000"/>
            </w:tcBorders>
            <w:vAlign w:val="center"/>
          </w:tcPr>
          <w:p w14:paraId="27BB299E"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3865A5" w14:textId="77777777" w:rsidR="008A25C7" w:rsidRPr="00D353B4" w:rsidRDefault="008A25C7" w:rsidP="008A25C7">
            <w:pPr>
              <w:ind w:left="54"/>
            </w:pPr>
            <w:r w:rsidRPr="00D353B4">
              <w:t>Przygotowanie do egzaminu</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03D36" w14:textId="6103BFC9" w:rsidR="008A25C7" w:rsidRPr="00D353B4" w:rsidRDefault="00CC3AD4" w:rsidP="008A25C7">
            <w:pPr>
              <w:jc w:val="center"/>
            </w:pPr>
            <w:r w:rsidRPr="00D353B4">
              <w:t>20</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592B65" w14:textId="24C11881" w:rsidR="008A25C7" w:rsidRPr="00D353B4" w:rsidRDefault="008A25C7" w:rsidP="008A25C7">
            <w:pPr>
              <w:jc w:val="center"/>
            </w:pPr>
            <w:r w:rsidRPr="00D353B4">
              <w:t>0,</w:t>
            </w:r>
            <w:r w:rsidR="00CC3AD4" w:rsidRPr="00D353B4">
              <w:t>8</w:t>
            </w:r>
          </w:p>
        </w:tc>
      </w:tr>
      <w:tr w:rsidR="00D353B4" w:rsidRPr="00D353B4" w14:paraId="666CA0C8" w14:textId="77777777" w:rsidTr="00517388">
        <w:trPr>
          <w:trHeight w:val="20"/>
        </w:trPr>
        <w:tc>
          <w:tcPr>
            <w:tcW w:w="1845" w:type="pct"/>
            <w:vMerge/>
            <w:tcBorders>
              <w:left w:val="single" w:sz="4" w:space="0" w:color="000000"/>
              <w:right w:val="single" w:sz="4" w:space="0" w:color="000000"/>
            </w:tcBorders>
            <w:vAlign w:val="center"/>
            <w:hideMark/>
          </w:tcPr>
          <w:p w14:paraId="0AC72F08"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63F5CA" w14:textId="77777777" w:rsidR="008A25C7" w:rsidRPr="00D353B4" w:rsidRDefault="008A25C7" w:rsidP="008A25C7">
            <w:pPr>
              <w:ind w:left="54"/>
            </w:pPr>
            <w:r w:rsidRPr="00D353B4">
              <w:t>Studiowanie literatury</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D8FC7C" w14:textId="77777777" w:rsidR="008A25C7" w:rsidRPr="00D353B4" w:rsidRDefault="008A25C7" w:rsidP="008A25C7">
            <w:pPr>
              <w:jc w:val="center"/>
            </w:pPr>
            <w:r w:rsidRPr="00D353B4">
              <w:t>15</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65ADA12" w14:textId="1ED5C01E" w:rsidR="008A25C7" w:rsidRPr="00D353B4" w:rsidRDefault="008A25C7" w:rsidP="008A25C7">
            <w:pPr>
              <w:jc w:val="center"/>
            </w:pPr>
            <w:r w:rsidRPr="00D353B4">
              <w:t> 0,6</w:t>
            </w:r>
          </w:p>
        </w:tc>
      </w:tr>
      <w:tr w:rsidR="00D353B4" w:rsidRPr="00D353B4" w14:paraId="3989088B" w14:textId="77777777" w:rsidTr="00517388">
        <w:trPr>
          <w:trHeight w:val="20"/>
        </w:trPr>
        <w:tc>
          <w:tcPr>
            <w:tcW w:w="1845" w:type="pct"/>
            <w:vMerge/>
            <w:tcBorders>
              <w:left w:val="single" w:sz="4" w:space="0" w:color="000000"/>
              <w:right w:val="single" w:sz="4" w:space="0" w:color="000000"/>
            </w:tcBorders>
            <w:vAlign w:val="center"/>
            <w:hideMark/>
          </w:tcPr>
          <w:p w14:paraId="7060F3FE"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7D4139" w14:textId="77777777" w:rsidR="008A25C7" w:rsidRPr="00D353B4" w:rsidRDefault="008A25C7" w:rsidP="008A25C7">
            <w:pPr>
              <w:ind w:left="54"/>
            </w:pPr>
            <w:r w:rsidRPr="00D353B4">
              <w:t>Przygotowanie projektu </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3BFB8E" w14:textId="006E04B2" w:rsidR="008A25C7" w:rsidRPr="00D353B4" w:rsidRDefault="00CC3AD4" w:rsidP="008A25C7">
            <w:pPr>
              <w:jc w:val="center"/>
            </w:pPr>
            <w:r w:rsidRPr="00D353B4">
              <w:t>10</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2E33E0" w14:textId="2AEE4BC8" w:rsidR="008A25C7" w:rsidRPr="00D353B4" w:rsidRDefault="008A25C7" w:rsidP="008A25C7">
            <w:pPr>
              <w:jc w:val="center"/>
            </w:pPr>
            <w:r w:rsidRPr="00D353B4">
              <w:t> 0,</w:t>
            </w:r>
            <w:r w:rsidR="00CC3AD4" w:rsidRPr="00D353B4">
              <w:t>4</w:t>
            </w:r>
          </w:p>
        </w:tc>
      </w:tr>
      <w:tr w:rsidR="00D353B4" w:rsidRPr="00D353B4" w14:paraId="1270780C" w14:textId="77777777" w:rsidTr="00517388">
        <w:trPr>
          <w:trHeight w:val="20"/>
        </w:trPr>
        <w:tc>
          <w:tcPr>
            <w:tcW w:w="1845" w:type="pct"/>
            <w:vMerge/>
            <w:tcBorders>
              <w:left w:val="single" w:sz="4" w:space="0" w:color="000000"/>
              <w:right w:val="single" w:sz="4" w:space="0" w:color="000000"/>
            </w:tcBorders>
            <w:vAlign w:val="center"/>
          </w:tcPr>
          <w:p w14:paraId="5919931D"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2D987A" w14:textId="77777777" w:rsidR="008A25C7" w:rsidRPr="00D353B4" w:rsidRDefault="008A25C7" w:rsidP="008A25C7">
            <w:pPr>
              <w:ind w:left="54"/>
            </w:pPr>
            <w:r w:rsidRPr="00D353B4">
              <w:t>Przygotowanie prezentacji PPT</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3F4B1A" w14:textId="223963E9" w:rsidR="008A25C7" w:rsidRPr="00D353B4" w:rsidRDefault="00CC3AD4" w:rsidP="008A25C7">
            <w:pPr>
              <w:jc w:val="center"/>
            </w:pPr>
            <w:r w:rsidRPr="00D353B4">
              <w:t>10</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30E28F" w14:textId="673874D2" w:rsidR="008A25C7" w:rsidRPr="00D353B4" w:rsidRDefault="008A25C7" w:rsidP="008A25C7">
            <w:pPr>
              <w:jc w:val="center"/>
            </w:pPr>
            <w:r w:rsidRPr="00D353B4">
              <w:t>0,</w:t>
            </w:r>
            <w:r w:rsidR="00CC3AD4" w:rsidRPr="00D353B4">
              <w:t>4</w:t>
            </w:r>
          </w:p>
        </w:tc>
      </w:tr>
      <w:tr w:rsidR="00D353B4" w:rsidRPr="00D353B4" w14:paraId="33E8030D" w14:textId="77777777" w:rsidTr="00517388">
        <w:trPr>
          <w:trHeight w:val="20"/>
        </w:trPr>
        <w:tc>
          <w:tcPr>
            <w:tcW w:w="1845" w:type="pct"/>
            <w:vMerge/>
            <w:tcBorders>
              <w:left w:val="single" w:sz="4" w:space="0" w:color="000000"/>
              <w:right w:val="single" w:sz="4" w:space="0" w:color="000000"/>
            </w:tcBorders>
            <w:vAlign w:val="center"/>
            <w:hideMark/>
          </w:tcPr>
          <w:p w14:paraId="7FBA192E"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64FC17" w14:textId="77777777" w:rsidR="008A25C7" w:rsidRPr="00D353B4" w:rsidRDefault="008A25C7" w:rsidP="008A25C7">
            <w:pPr>
              <w:ind w:left="54"/>
            </w:pPr>
            <w:r w:rsidRPr="00D353B4">
              <w:rPr>
                <w:bCs/>
              </w:rPr>
              <w:t>Razem godziny niekontaktowa</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27B3EE" w14:textId="29F44CF4" w:rsidR="008A25C7" w:rsidRPr="00D353B4" w:rsidRDefault="00CC3AD4" w:rsidP="008A25C7">
            <w:pPr>
              <w:jc w:val="center"/>
            </w:pPr>
            <w:r w:rsidRPr="00D353B4">
              <w:rPr>
                <w:bCs/>
              </w:rPr>
              <w:t>73</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2E866F" w14:textId="5620BDE0" w:rsidR="008A25C7" w:rsidRPr="00D353B4" w:rsidRDefault="00416358" w:rsidP="008A25C7">
            <w:pPr>
              <w:jc w:val="center"/>
            </w:pPr>
            <w:r w:rsidRPr="00D353B4">
              <w:t>2,</w:t>
            </w:r>
            <w:r w:rsidR="00CC3AD4" w:rsidRPr="00D353B4">
              <w:t>9</w:t>
            </w:r>
          </w:p>
        </w:tc>
      </w:tr>
      <w:tr w:rsidR="00D353B4" w:rsidRPr="00D353B4" w14:paraId="1C4968BA" w14:textId="77777777" w:rsidTr="00517388">
        <w:trPr>
          <w:trHeight w:val="20"/>
        </w:trPr>
        <w:tc>
          <w:tcPr>
            <w:tcW w:w="1845" w:type="pct"/>
            <w:vMerge/>
            <w:tcBorders>
              <w:left w:val="single" w:sz="4" w:space="0" w:color="000000"/>
              <w:bottom w:val="single" w:sz="4" w:space="0" w:color="000000"/>
              <w:right w:val="single" w:sz="4" w:space="0" w:color="000000"/>
            </w:tcBorders>
            <w:vAlign w:val="center"/>
            <w:hideMark/>
          </w:tcPr>
          <w:p w14:paraId="66C9E270" w14:textId="77777777" w:rsidR="008A25C7" w:rsidRPr="00D353B4" w:rsidRDefault="008A25C7" w:rsidP="008A25C7">
            <w:pPr>
              <w:rPr>
                <w:rFonts w:asciiTheme="minorHAnsi" w:hAnsiTheme="minorHAnsi"/>
                <w:sz w:val="22"/>
                <w:szCs w:val="22"/>
              </w:rPr>
            </w:pPr>
          </w:p>
        </w:tc>
        <w:tc>
          <w:tcPr>
            <w:tcW w:w="175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00BEEC" w14:textId="77777777" w:rsidR="008A25C7" w:rsidRPr="00D353B4" w:rsidRDefault="008A25C7" w:rsidP="008A25C7">
            <w:pPr>
              <w:ind w:left="54"/>
            </w:pPr>
            <w:r w:rsidRPr="00D353B4">
              <w:rPr>
                <w:bCs/>
              </w:rPr>
              <w:t>Razem </w:t>
            </w:r>
          </w:p>
        </w:tc>
        <w:tc>
          <w:tcPr>
            <w:tcW w:w="93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A95494" w14:textId="15178B09" w:rsidR="008A25C7" w:rsidRPr="00D353B4" w:rsidRDefault="00CC3AD4" w:rsidP="008A25C7">
            <w:pPr>
              <w:jc w:val="center"/>
            </w:pPr>
            <w:r w:rsidRPr="00D353B4">
              <w:rPr>
                <w:bCs/>
              </w:rPr>
              <w:t>100</w:t>
            </w:r>
          </w:p>
        </w:tc>
        <w:tc>
          <w:tcPr>
            <w:tcW w:w="46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1E7A5F" w14:textId="12B1C714" w:rsidR="008A25C7" w:rsidRPr="00D353B4" w:rsidRDefault="00CC3AD4" w:rsidP="008A25C7">
            <w:pPr>
              <w:jc w:val="center"/>
            </w:pPr>
            <w:r w:rsidRPr="00D353B4">
              <w:rPr>
                <w:bCs/>
              </w:rPr>
              <w:t>4,0</w:t>
            </w:r>
          </w:p>
        </w:tc>
      </w:tr>
      <w:tr w:rsidR="008A25C7" w:rsidRPr="00D353B4" w14:paraId="1220129D" w14:textId="77777777" w:rsidTr="00517388">
        <w:trPr>
          <w:trHeight w:val="20"/>
        </w:trPr>
        <w:tc>
          <w:tcPr>
            <w:tcW w:w="184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4375B8" w14:textId="77777777" w:rsidR="008A25C7" w:rsidRPr="00D353B4" w:rsidRDefault="008A25C7" w:rsidP="008A25C7">
            <w:pPr>
              <w:rPr>
                <w:rFonts w:asciiTheme="minorHAnsi" w:hAnsiTheme="minorHAnsi"/>
                <w:sz w:val="22"/>
                <w:szCs w:val="22"/>
              </w:rPr>
            </w:pPr>
            <w:r w:rsidRPr="00D353B4">
              <w:rPr>
                <w:rFonts w:asciiTheme="minorHAnsi" w:hAnsiTheme="minorHAnsi"/>
                <w:sz w:val="22"/>
                <w:szCs w:val="22"/>
              </w:rPr>
              <w:t>Nakład pracy związany z zajęciami wymagającymi bezpośredniego udziału nauczyciela akademickiego</w:t>
            </w:r>
          </w:p>
        </w:tc>
        <w:tc>
          <w:tcPr>
            <w:tcW w:w="3155"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07FEFF" w14:textId="0E4DBD9E" w:rsidR="008A25C7" w:rsidRPr="00D353B4" w:rsidRDefault="00CC3AD4" w:rsidP="008A25C7">
            <w:pPr>
              <w:ind w:left="54"/>
            </w:pPr>
            <w:r w:rsidRPr="00D353B4">
              <w:t>10</w:t>
            </w:r>
            <w:r w:rsidR="008A25C7" w:rsidRPr="00D353B4">
              <w:t xml:space="preserve"> godz. - udział w wykładach,</w:t>
            </w:r>
          </w:p>
          <w:p w14:paraId="0AA2EB06" w14:textId="238AC3AB" w:rsidR="008A25C7" w:rsidRPr="00D353B4" w:rsidRDefault="00CC3AD4" w:rsidP="00CC3AD4">
            <w:pPr>
              <w:ind w:left="54"/>
            </w:pPr>
            <w:r w:rsidRPr="00D353B4">
              <w:t>15</w:t>
            </w:r>
            <w:r w:rsidR="008A25C7" w:rsidRPr="00D353B4">
              <w:t xml:space="preserve"> godz. - udział w ćwiczeniach </w:t>
            </w:r>
          </w:p>
          <w:p w14:paraId="271F0DDA" w14:textId="77777777" w:rsidR="008A25C7" w:rsidRPr="00D353B4" w:rsidRDefault="008A25C7" w:rsidP="008A25C7">
            <w:pPr>
              <w:ind w:left="54"/>
            </w:pPr>
            <w:r w:rsidRPr="00D353B4">
              <w:t xml:space="preserve">  2 godz. - egzamin</w:t>
            </w:r>
          </w:p>
          <w:p w14:paraId="6D63361E" w14:textId="2020BCCF" w:rsidR="008A25C7" w:rsidRPr="00D353B4" w:rsidRDefault="008A25C7" w:rsidP="008A25C7">
            <w:pPr>
              <w:ind w:left="54"/>
            </w:pPr>
            <w:r w:rsidRPr="00D353B4">
              <w:rPr>
                <w:bCs/>
              </w:rPr>
              <w:t>Łącznie - 2</w:t>
            </w:r>
            <w:r w:rsidR="00CC3AD4" w:rsidRPr="00D353B4">
              <w:rPr>
                <w:bCs/>
              </w:rPr>
              <w:t>7</w:t>
            </w:r>
            <w:r w:rsidRPr="00D353B4">
              <w:rPr>
                <w:bCs/>
              </w:rPr>
              <w:t xml:space="preserve"> godz. co odpowiada</w:t>
            </w:r>
            <w:r w:rsidRPr="00D353B4">
              <w:t xml:space="preserve"> 1,</w:t>
            </w:r>
            <w:r w:rsidR="00CC3AD4" w:rsidRPr="00D353B4">
              <w:rPr>
                <w:bCs/>
              </w:rPr>
              <w:t>1</w:t>
            </w:r>
            <w:r w:rsidRPr="00D353B4">
              <w:rPr>
                <w:bCs/>
              </w:rPr>
              <w:t xml:space="preserve"> pkt. ECTS</w:t>
            </w:r>
          </w:p>
        </w:tc>
      </w:tr>
    </w:tbl>
    <w:p w14:paraId="26DA905B" w14:textId="77777777" w:rsidR="006C3C2D" w:rsidRPr="00D353B4" w:rsidRDefault="006C3C2D" w:rsidP="00AD3881">
      <w:pPr>
        <w:rPr>
          <w:sz w:val="28"/>
          <w:szCs w:val="28"/>
        </w:rPr>
      </w:pPr>
    </w:p>
    <w:p w14:paraId="03F0C102" w14:textId="7238CF7D" w:rsidR="00592E7E" w:rsidRPr="00D353B4" w:rsidRDefault="00710F32">
      <w:r w:rsidRPr="00D353B4">
        <w:rPr>
          <w:b/>
          <w:sz w:val="28"/>
        </w:rPr>
        <w:t xml:space="preserve">Karta opisu zajęć z modułu </w:t>
      </w:r>
      <w:r w:rsidRPr="00D353B4">
        <w:rPr>
          <w:b/>
          <w:bCs/>
          <w:sz w:val="28"/>
          <w:szCs w:val="28"/>
        </w:rPr>
        <w:t>Ekonomika i finanse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79"/>
        <w:gridCol w:w="6449"/>
      </w:tblGrid>
      <w:tr w:rsidR="00D353B4" w:rsidRPr="00D353B4" w14:paraId="7B039B3A" w14:textId="77777777" w:rsidTr="00517388">
        <w:tc>
          <w:tcPr>
            <w:tcW w:w="1651" w:type="pct"/>
            <w:shd w:val="clear" w:color="auto" w:fill="auto"/>
            <w:tcMar>
              <w:top w:w="0" w:type="dxa"/>
              <w:left w:w="115" w:type="dxa"/>
              <w:bottom w:w="0" w:type="dxa"/>
              <w:right w:w="115" w:type="dxa"/>
            </w:tcMar>
            <w:hideMark/>
          </w:tcPr>
          <w:p w14:paraId="4629175C" w14:textId="77777777" w:rsidR="00811C29" w:rsidRPr="00D353B4" w:rsidRDefault="00811C29" w:rsidP="008144E3">
            <w:bookmarkStart w:id="13" w:name="_Hlk166406277"/>
            <w:r w:rsidRPr="00D353B4">
              <w:t>Nazwa kierunku studiów</w:t>
            </w:r>
          </w:p>
        </w:tc>
        <w:tc>
          <w:tcPr>
            <w:tcW w:w="3349" w:type="pct"/>
            <w:shd w:val="clear" w:color="auto" w:fill="auto"/>
            <w:tcMar>
              <w:top w:w="0" w:type="dxa"/>
              <w:left w:w="115" w:type="dxa"/>
              <w:bottom w:w="0" w:type="dxa"/>
              <w:right w:w="115" w:type="dxa"/>
            </w:tcMar>
            <w:hideMark/>
          </w:tcPr>
          <w:p w14:paraId="3171EFA7" w14:textId="0656468E" w:rsidR="00811C29" w:rsidRPr="00D353B4" w:rsidRDefault="00811C29" w:rsidP="008144E3">
            <w:r w:rsidRPr="00D353B4">
              <w:t>Turystyka i rekreacja</w:t>
            </w:r>
          </w:p>
        </w:tc>
      </w:tr>
      <w:tr w:rsidR="00D353B4" w:rsidRPr="00D353B4" w14:paraId="65CF6A0E" w14:textId="77777777" w:rsidTr="00517388">
        <w:tc>
          <w:tcPr>
            <w:tcW w:w="1651" w:type="pct"/>
            <w:shd w:val="clear" w:color="auto" w:fill="auto"/>
            <w:tcMar>
              <w:top w:w="0" w:type="dxa"/>
              <w:left w:w="115" w:type="dxa"/>
              <w:bottom w:w="0" w:type="dxa"/>
              <w:right w:w="115" w:type="dxa"/>
            </w:tcMar>
            <w:hideMark/>
          </w:tcPr>
          <w:p w14:paraId="5466FDCD" w14:textId="77777777" w:rsidR="00811C29" w:rsidRPr="00D353B4" w:rsidRDefault="00811C29" w:rsidP="008144E3">
            <w:r w:rsidRPr="00D353B4">
              <w:lastRenderedPageBreak/>
              <w:t>Nazwa modułu kształcenia, także nazwa w języku angielskim</w:t>
            </w:r>
          </w:p>
        </w:tc>
        <w:tc>
          <w:tcPr>
            <w:tcW w:w="3349" w:type="pct"/>
            <w:shd w:val="clear" w:color="auto" w:fill="auto"/>
            <w:tcMar>
              <w:top w:w="0" w:type="dxa"/>
              <w:left w:w="115" w:type="dxa"/>
              <w:bottom w:w="0" w:type="dxa"/>
              <w:right w:w="115" w:type="dxa"/>
            </w:tcMar>
            <w:hideMark/>
          </w:tcPr>
          <w:p w14:paraId="0E237386" w14:textId="77777777" w:rsidR="00811C29" w:rsidRPr="00D353B4" w:rsidRDefault="00811C29" w:rsidP="008144E3">
            <w:pPr>
              <w:rPr>
                <w:lang w:val="en-GB"/>
              </w:rPr>
            </w:pPr>
            <w:r w:rsidRPr="00D353B4">
              <w:rPr>
                <w:lang w:val="en-GB"/>
              </w:rPr>
              <w:t>Ekonomika i finanse w turystyce</w:t>
            </w:r>
          </w:p>
          <w:p w14:paraId="01138B30" w14:textId="77777777" w:rsidR="00811C29" w:rsidRPr="00D353B4" w:rsidRDefault="00811C29" w:rsidP="008144E3">
            <w:pPr>
              <w:rPr>
                <w:lang w:val="en-GB"/>
              </w:rPr>
            </w:pPr>
            <w:r w:rsidRPr="00D353B4">
              <w:rPr>
                <w:lang w:val="en-GB"/>
              </w:rPr>
              <w:t>The economics and finance in tourism</w:t>
            </w:r>
          </w:p>
        </w:tc>
      </w:tr>
      <w:tr w:rsidR="00D353B4" w:rsidRPr="00D353B4" w14:paraId="3B507C03" w14:textId="77777777" w:rsidTr="00517388">
        <w:tc>
          <w:tcPr>
            <w:tcW w:w="1651" w:type="pct"/>
            <w:shd w:val="clear" w:color="auto" w:fill="auto"/>
            <w:tcMar>
              <w:top w:w="0" w:type="dxa"/>
              <w:left w:w="115" w:type="dxa"/>
              <w:bottom w:w="0" w:type="dxa"/>
              <w:right w:w="115" w:type="dxa"/>
            </w:tcMar>
            <w:hideMark/>
          </w:tcPr>
          <w:p w14:paraId="61248F13" w14:textId="77777777" w:rsidR="00811C29" w:rsidRPr="00D353B4" w:rsidRDefault="00811C29" w:rsidP="008144E3">
            <w:r w:rsidRPr="00D353B4">
              <w:t>Język wykładowy</w:t>
            </w:r>
          </w:p>
        </w:tc>
        <w:tc>
          <w:tcPr>
            <w:tcW w:w="3349" w:type="pct"/>
            <w:shd w:val="clear" w:color="auto" w:fill="auto"/>
            <w:tcMar>
              <w:top w:w="0" w:type="dxa"/>
              <w:left w:w="115" w:type="dxa"/>
              <w:bottom w:w="0" w:type="dxa"/>
              <w:right w:w="115" w:type="dxa"/>
            </w:tcMar>
            <w:hideMark/>
          </w:tcPr>
          <w:p w14:paraId="5291B819" w14:textId="77777777" w:rsidR="00811C29" w:rsidRPr="00D353B4" w:rsidRDefault="00811C29" w:rsidP="008144E3">
            <w:r w:rsidRPr="00D353B4">
              <w:t>Polski</w:t>
            </w:r>
          </w:p>
        </w:tc>
      </w:tr>
      <w:tr w:rsidR="00D353B4" w:rsidRPr="00D353B4" w14:paraId="619A2E38" w14:textId="77777777" w:rsidTr="00517388">
        <w:tc>
          <w:tcPr>
            <w:tcW w:w="1651" w:type="pct"/>
            <w:shd w:val="clear" w:color="auto" w:fill="auto"/>
            <w:tcMar>
              <w:top w:w="0" w:type="dxa"/>
              <w:left w:w="115" w:type="dxa"/>
              <w:bottom w:w="0" w:type="dxa"/>
              <w:right w:w="115" w:type="dxa"/>
            </w:tcMar>
            <w:hideMark/>
          </w:tcPr>
          <w:p w14:paraId="19B24C45" w14:textId="77777777" w:rsidR="00811C29" w:rsidRPr="00D353B4" w:rsidRDefault="00811C29" w:rsidP="008144E3">
            <w:r w:rsidRPr="00D353B4">
              <w:t>Rodzaj modułu</w:t>
            </w:r>
          </w:p>
        </w:tc>
        <w:tc>
          <w:tcPr>
            <w:tcW w:w="3349" w:type="pct"/>
            <w:shd w:val="clear" w:color="auto" w:fill="auto"/>
            <w:tcMar>
              <w:top w:w="0" w:type="dxa"/>
              <w:left w:w="115" w:type="dxa"/>
              <w:bottom w:w="0" w:type="dxa"/>
              <w:right w:w="115" w:type="dxa"/>
            </w:tcMar>
            <w:hideMark/>
          </w:tcPr>
          <w:p w14:paraId="6824A9FD" w14:textId="77777777" w:rsidR="00811C29" w:rsidRPr="00D353B4" w:rsidRDefault="00811C29" w:rsidP="008144E3">
            <w:r w:rsidRPr="00D353B4">
              <w:t>obowiązkowy</w:t>
            </w:r>
          </w:p>
        </w:tc>
      </w:tr>
      <w:tr w:rsidR="00D353B4" w:rsidRPr="00D353B4" w14:paraId="3508E64E" w14:textId="77777777" w:rsidTr="00517388">
        <w:tc>
          <w:tcPr>
            <w:tcW w:w="1651" w:type="pct"/>
            <w:shd w:val="clear" w:color="auto" w:fill="auto"/>
            <w:tcMar>
              <w:top w:w="0" w:type="dxa"/>
              <w:left w:w="115" w:type="dxa"/>
              <w:bottom w:w="0" w:type="dxa"/>
              <w:right w:w="115" w:type="dxa"/>
            </w:tcMar>
            <w:hideMark/>
          </w:tcPr>
          <w:p w14:paraId="72EBF5FA" w14:textId="77777777" w:rsidR="00811C29" w:rsidRPr="00D353B4" w:rsidRDefault="00811C29" w:rsidP="008144E3">
            <w:r w:rsidRPr="00D353B4">
              <w:t>Poziom studiów</w:t>
            </w:r>
          </w:p>
        </w:tc>
        <w:tc>
          <w:tcPr>
            <w:tcW w:w="3349" w:type="pct"/>
            <w:shd w:val="clear" w:color="auto" w:fill="auto"/>
            <w:tcMar>
              <w:top w:w="0" w:type="dxa"/>
              <w:left w:w="115" w:type="dxa"/>
              <w:bottom w:w="0" w:type="dxa"/>
              <w:right w:w="115" w:type="dxa"/>
            </w:tcMar>
            <w:hideMark/>
          </w:tcPr>
          <w:p w14:paraId="61487DA4" w14:textId="77777777" w:rsidR="00811C29" w:rsidRPr="00D353B4" w:rsidRDefault="00811C29" w:rsidP="008144E3">
            <w:r w:rsidRPr="00D353B4">
              <w:t>Pierwszego stopnia / licencjackie</w:t>
            </w:r>
          </w:p>
        </w:tc>
      </w:tr>
      <w:tr w:rsidR="00D353B4" w:rsidRPr="00D353B4" w14:paraId="40406EAD" w14:textId="77777777" w:rsidTr="00517388">
        <w:tc>
          <w:tcPr>
            <w:tcW w:w="1651" w:type="pct"/>
            <w:shd w:val="clear" w:color="auto" w:fill="auto"/>
            <w:tcMar>
              <w:top w:w="0" w:type="dxa"/>
              <w:left w:w="115" w:type="dxa"/>
              <w:bottom w:w="0" w:type="dxa"/>
              <w:right w:w="115" w:type="dxa"/>
            </w:tcMar>
            <w:hideMark/>
          </w:tcPr>
          <w:p w14:paraId="3177FD21" w14:textId="77777777" w:rsidR="00811C29" w:rsidRPr="00D353B4" w:rsidRDefault="00811C29" w:rsidP="008144E3">
            <w:r w:rsidRPr="00D353B4">
              <w:t>Forma studiów</w:t>
            </w:r>
          </w:p>
        </w:tc>
        <w:tc>
          <w:tcPr>
            <w:tcW w:w="3349" w:type="pct"/>
            <w:shd w:val="clear" w:color="auto" w:fill="auto"/>
            <w:tcMar>
              <w:top w:w="0" w:type="dxa"/>
              <w:left w:w="115" w:type="dxa"/>
              <w:bottom w:w="0" w:type="dxa"/>
              <w:right w:w="115" w:type="dxa"/>
            </w:tcMar>
            <w:hideMark/>
          </w:tcPr>
          <w:p w14:paraId="633696B4" w14:textId="31AAB7BE" w:rsidR="00811C29" w:rsidRPr="00D353B4" w:rsidRDefault="00416358" w:rsidP="008144E3">
            <w:r w:rsidRPr="00D353B4">
              <w:t>nies</w:t>
            </w:r>
            <w:r w:rsidR="00811C29" w:rsidRPr="00D353B4">
              <w:t>tacjonarne</w:t>
            </w:r>
          </w:p>
        </w:tc>
      </w:tr>
      <w:tr w:rsidR="00D353B4" w:rsidRPr="00D353B4" w14:paraId="1EAD0972" w14:textId="77777777" w:rsidTr="00517388">
        <w:tc>
          <w:tcPr>
            <w:tcW w:w="1651" w:type="pct"/>
            <w:shd w:val="clear" w:color="auto" w:fill="auto"/>
            <w:tcMar>
              <w:top w:w="0" w:type="dxa"/>
              <w:left w:w="115" w:type="dxa"/>
              <w:bottom w:w="0" w:type="dxa"/>
              <w:right w:w="115" w:type="dxa"/>
            </w:tcMar>
            <w:hideMark/>
          </w:tcPr>
          <w:p w14:paraId="02E2C349" w14:textId="77777777" w:rsidR="00811C29" w:rsidRPr="00D353B4" w:rsidRDefault="00811C29" w:rsidP="008144E3">
            <w:r w:rsidRPr="00D353B4">
              <w:t>Rok studiów dla kierunku</w:t>
            </w:r>
          </w:p>
        </w:tc>
        <w:tc>
          <w:tcPr>
            <w:tcW w:w="3349" w:type="pct"/>
            <w:shd w:val="clear" w:color="auto" w:fill="auto"/>
            <w:tcMar>
              <w:top w:w="0" w:type="dxa"/>
              <w:left w:w="115" w:type="dxa"/>
              <w:bottom w:w="0" w:type="dxa"/>
              <w:right w:w="115" w:type="dxa"/>
            </w:tcMar>
            <w:hideMark/>
          </w:tcPr>
          <w:p w14:paraId="506A723A" w14:textId="77777777" w:rsidR="00811C29" w:rsidRPr="00D353B4" w:rsidRDefault="00811C29" w:rsidP="008144E3">
            <w:r w:rsidRPr="00D353B4">
              <w:t>II</w:t>
            </w:r>
          </w:p>
        </w:tc>
      </w:tr>
      <w:tr w:rsidR="00D353B4" w:rsidRPr="00D353B4" w14:paraId="1D0DE04B" w14:textId="77777777" w:rsidTr="00517388">
        <w:tc>
          <w:tcPr>
            <w:tcW w:w="1651" w:type="pct"/>
            <w:shd w:val="clear" w:color="auto" w:fill="auto"/>
            <w:tcMar>
              <w:top w:w="0" w:type="dxa"/>
              <w:left w:w="115" w:type="dxa"/>
              <w:bottom w:w="0" w:type="dxa"/>
              <w:right w:w="115" w:type="dxa"/>
            </w:tcMar>
            <w:hideMark/>
          </w:tcPr>
          <w:p w14:paraId="6F5013E2" w14:textId="77777777" w:rsidR="00811C29" w:rsidRPr="00D353B4" w:rsidRDefault="00811C29" w:rsidP="008144E3">
            <w:r w:rsidRPr="00D353B4">
              <w:t>Semestr dla kierunku</w:t>
            </w:r>
          </w:p>
        </w:tc>
        <w:tc>
          <w:tcPr>
            <w:tcW w:w="3349" w:type="pct"/>
            <w:shd w:val="clear" w:color="auto" w:fill="auto"/>
            <w:tcMar>
              <w:top w:w="0" w:type="dxa"/>
              <w:left w:w="115" w:type="dxa"/>
              <w:bottom w:w="0" w:type="dxa"/>
              <w:right w:w="115" w:type="dxa"/>
            </w:tcMar>
            <w:hideMark/>
          </w:tcPr>
          <w:p w14:paraId="6E17AB27" w14:textId="77777777" w:rsidR="00811C29" w:rsidRPr="00D353B4" w:rsidRDefault="00811C29" w:rsidP="008144E3">
            <w:r w:rsidRPr="00D353B4">
              <w:t>3</w:t>
            </w:r>
          </w:p>
        </w:tc>
      </w:tr>
      <w:tr w:rsidR="00D353B4" w:rsidRPr="00D353B4" w14:paraId="1E7833E6" w14:textId="77777777" w:rsidTr="00517388">
        <w:tc>
          <w:tcPr>
            <w:tcW w:w="1651" w:type="pct"/>
            <w:shd w:val="clear" w:color="auto" w:fill="auto"/>
            <w:tcMar>
              <w:top w:w="0" w:type="dxa"/>
              <w:left w:w="115" w:type="dxa"/>
              <w:bottom w:w="0" w:type="dxa"/>
              <w:right w:w="115" w:type="dxa"/>
            </w:tcMar>
            <w:hideMark/>
          </w:tcPr>
          <w:p w14:paraId="38627117" w14:textId="77777777" w:rsidR="00811C29" w:rsidRPr="00D353B4" w:rsidRDefault="00811C29" w:rsidP="008144E3">
            <w:r w:rsidRPr="00D353B4">
              <w:t>Liczba punktów ECTS z podziałem na kontaktowe/ niekontaktowe</w:t>
            </w:r>
          </w:p>
        </w:tc>
        <w:tc>
          <w:tcPr>
            <w:tcW w:w="3349" w:type="pct"/>
            <w:shd w:val="clear" w:color="auto" w:fill="auto"/>
            <w:tcMar>
              <w:top w:w="0" w:type="dxa"/>
              <w:left w:w="115" w:type="dxa"/>
              <w:bottom w:w="0" w:type="dxa"/>
              <w:right w:w="115" w:type="dxa"/>
            </w:tcMar>
            <w:hideMark/>
          </w:tcPr>
          <w:p w14:paraId="33996303" w14:textId="0572B64F" w:rsidR="00811C29" w:rsidRPr="00D353B4" w:rsidRDefault="00E72968" w:rsidP="008144E3">
            <w:r w:rsidRPr="00D353B4">
              <w:t>5</w:t>
            </w:r>
            <w:r w:rsidR="00811C29" w:rsidRPr="00D353B4">
              <w:t xml:space="preserve"> (</w:t>
            </w:r>
            <w:r w:rsidR="00416358" w:rsidRPr="00D353B4">
              <w:t>1,</w:t>
            </w:r>
            <w:r w:rsidRPr="00D353B4">
              <w:t>4</w:t>
            </w:r>
            <w:r w:rsidR="00811C29" w:rsidRPr="00D353B4">
              <w:t>/</w:t>
            </w:r>
            <w:r w:rsidRPr="00D353B4">
              <w:t>3</w:t>
            </w:r>
            <w:r w:rsidR="00416358" w:rsidRPr="00D353B4">
              <w:t>,6</w:t>
            </w:r>
            <w:r w:rsidR="00811C29" w:rsidRPr="00D353B4">
              <w:t>) </w:t>
            </w:r>
          </w:p>
        </w:tc>
      </w:tr>
      <w:tr w:rsidR="00D353B4" w:rsidRPr="00D353B4" w14:paraId="46F773DB" w14:textId="77777777" w:rsidTr="00517388">
        <w:tc>
          <w:tcPr>
            <w:tcW w:w="1651" w:type="pct"/>
            <w:shd w:val="clear" w:color="auto" w:fill="auto"/>
            <w:tcMar>
              <w:top w:w="0" w:type="dxa"/>
              <w:left w:w="115" w:type="dxa"/>
              <w:bottom w:w="0" w:type="dxa"/>
              <w:right w:w="115" w:type="dxa"/>
            </w:tcMar>
            <w:hideMark/>
          </w:tcPr>
          <w:p w14:paraId="046BAED0" w14:textId="77777777" w:rsidR="00811C29" w:rsidRPr="00D353B4" w:rsidRDefault="00811C29" w:rsidP="008144E3">
            <w:pPr>
              <w:autoSpaceDE w:val="0"/>
              <w:autoSpaceDN w:val="0"/>
              <w:adjustRightInd w:val="0"/>
            </w:pPr>
            <w:r w:rsidRPr="00D353B4">
              <w:t>Tytuł naukowy/stopień naukowy, imię i nazwisko osoby odpowiedzialnej za moduł</w:t>
            </w:r>
          </w:p>
        </w:tc>
        <w:tc>
          <w:tcPr>
            <w:tcW w:w="3349" w:type="pct"/>
            <w:shd w:val="clear" w:color="auto" w:fill="auto"/>
            <w:tcMar>
              <w:top w:w="0" w:type="dxa"/>
              <w:left w:w="115" w:type="dxa"/>
              <w:bottom w:w="0" w:type="dxa"/>
              <w:right w:w="115" w:type="dxa"/>
            </w:tcMar>
            <w:hideMark/>
          </w:tcPr>
          <w:p w14:paraId="321E1424" w14:textId="77777777" w:rsidR="00811C29" w:rsidRPr="00D353B4" w:rsidRDefault="002137D3" w:rsidP="008144E3">
            <w:r w:rsidRPr="00D353B4">
              <w:t>d</w:t>
            </w:r>
            <w:r w:rsidR="00811C29" w:rsidRPr="00D353B4">
              <w:t>r hab. Anna Mazurek-Kusiak</w:t>
            </w:r>
            <w:r w:rsidR="00A21F6A" w:rsidRPr="00D353B4">
              <w:t>, prof. uczelni</w:t>
            </w:r>
          </w:p>
        </w:tc>
      </w:tr>
      <w:tr w:rsidR="00D353B4" w:rsidRPr="00D353B4" w14:paraId="4CA9A476" w14:textId="77777777" w:rsidTr="00517388">
        <w:tc>
          <w:tcPr>
            <w:tcW w:w="1651" w:type="pct"/>
            <w:shd w:val="clear" w:color="auto" w:fill="auto"/>
            <w:tcMar>
              <w:top w:w="0" w:type="dxa"/>
              <w:left w:w="115" w:type="dxa"/>
              <w:bottom w:w="0" w:type="dxa"/>
              <w:right w:w="115" w:type="dxa"/>
            </w:tcMar>
            <w:hideMark/>
          </w:tcPr>
          <w:p w14:paraId="1E247D0A" w14:textId="77777777" w:rsidR="00811C29" w:rsidRPr="00D353B4" w:rsidRDefault="00811C29" w:rsidP="008144E3">
            <w:r w:rsidRPr="00D353B4">
              <w:t>Jednostka oferująca moduł</w:t>
            </w:r>
          </w:p>
          <w:p w14:paraId="78DDB25C"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6C10696E" w14:textId="77777777" w:rsidR="00811C29" w:rsidRPr="00D353B4" w:rsidRDefault="00811C29" w:rsidP="008144E3">
            <w:r w:rsidRPr="00D353B4">
              <w:t>Katedra Turystyki i Rekreacji </w:t>
            </w:r>
          </w:p>
        </w:tc>
      </w:tr>
      <w:tr w:rsidR="00D353B4" w:rsidRPr="00D353B4" w14:paraId="15815825" w14:textId="77777777" w:rsidTr="00517388">
        <w:tc>
          <w:tcPr>
            <w:tcW w:w="1651" w:type="pct"/>
            <w:shd w:val="clear" w:color="auto" w:fill="auto"/>
            <w:tcMar>
              <w:top w:w="0" w:type="dxa"/>
              <w:left w:w="115" w:type="dxa"/>
              <w:bottom w:w="0" w:type="dxa"/>
              <w:right w:w="115" w:type="dxa"/>
            </w:tcMar>
            <w:hideMark/>
          </w:tcPr>
          <w:p w14:paraId="23171451" w14:textId="77777777" w:rsidR="00811C29" w:rsidRPr="00D353B4" w:rsidRDefault="00811C29" w:rsidP="008144E3">
            <w:r w:rsidRPr="00D353B4">
              <w:t>Cel modułu</w:t>
            </w:r>
          </w:p>
          <w:p w14:paraId="47732BE9"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2868643C" w14:textId="77777777" w:rsidR="00811C29" w:rsidRPr="00D353B4" w:rsidRDefault="00811C29" w:rsidP="002137D3">
            <w:pPr>
              <w:jc w:val="both"/>
            </w:pPr>
            <w:r w:rsidRPr="00D353B4">
              <w:t xml:space="preserve">Celem kształcenia jest nabycie umiejętności zakładania własnej działalności gospodarczej w turystyce oraz prowadzenie spraw ekonomiczno-finansowych przedsiębiorstwa turystycznego (obliczania podatków, </w:t>
            </w:r>
            <w:r w:rsidR="00C626B3" w:rsidRPr="00D353B4">
              <w:t xml:space="preserve">wynagrodzeń, </w:t>
            </w:r>
            <w:r w:rsidRPr="00D353B4">
              <w:t>wystawiania faktur</w:t>
            </w:r>
            <w:r w:rsidR="00E67766" w:rsidRPr="00D353B4">
              <w:t>, prowadzenia książki przychodów i rozchodów, obliczania progu rentowności</w:t>
            </w:r>
            <w:r w:rsidRPr="00D353B4">
              <w:t>).</w:t>
            </w:r>
          </w:p>
          <w:p w14:paraId="47DA1C6D" w14:textId="77777777" w:rsidR="00811C29" w:rsidRPr="00D353B4" w:rsidRDefault="00811C29" w:rsidP="002137D3">
            <w:pPr>
              <w:jc w:val="both"/>
            </w:pPr>
            <w:r w:rsidRPr="00D353B4">
              <w:t>Ponadto celem nauczania jest zrozumienie oddziaływania turystyki na gospodarkę, środowisko i społeczność lokalną.</w:t>
            </w:r>
          </w:p>
        </w:tc>
      </w:tr>
      <w:tr w:rsidR="00D353B4" w:rsidRPr="00D353B4" w14:paraId="3D1500E6" w14:textId="77777777" w:rsidTr="00517388">
        <w:trPr>
          <w:trHeight w:val="236"/>
        </w:trPr>
        <w:tc>
          <w:tcPr>
            <w:tcW w:w="1651" w:type="pct"/>
            <w:vMerge w:val="restart"/>
            <w:shd w:val="clear" w:color="auto" w:fill="auto"/>
            <w:tcMar>
              <w:top w:w="0" w:type="dxa"/>
              <w:left w:w="115" w:type="dxa"/>
              <w:bottom w:w="0" w:type="dxa"/>
              <w:right w:w="115" w:type="dxa"/>
            </w:tcMar>
          </w:tcPr>
          <w:p w14:paraId="1E1F2F0D" w14:textId="77777777" w:rsidR="00811C29" w:rsidRPr="00D353B4" w:rsidRDefault="00811C29" w:rsidP="008144E3">
            <w:pPr>
              <w:jc w:val="both"/>
            </w:pPr>
            <w:r w:rsidRPr="00D353B4">
              <w:t>Efekty uczenia się dla modułu to opis zasobu wiedzy, umiejętności i kompetencji społecznych, które student osiągnie po zrealizowaniu zajęć.</w:t>
            </w:r>
          </w:p>
          <w:p w14:paraId="2D5CD4A0" w14:textId="77777777" w:rsidR="00811C29" w:rsidRPr="00D353B4" w:rsidRDefault="00811C29" w:rsidP="008144E3">
            <w:pPr>
              <w:jc w:val="both"/>
            </w:pPr>
          </w:p>
        </w:tc>
        <w:tc>
          <w:tcPr>
            <w:tcW w:w="3349" w:type="pct"/>
            <w:shd w:val="clear" w:color="auto" w:fill="auto"/>
            <w:tcMar>
              <w:top w:w="0" w:type="dxa"/>
              <w:left w:w="115" w:type="dxa"/>
              <w:bottom w:w="0" w:type="dxa"/>
              <w:right w:w="115" w:type="dxa"/>
            </w:tcMar>
            <w:hideMark/>
          </w:tcPr>
          <w:p w14:paraId="5D55BBDD" w14:textId="77777777" w:rsidR="00811C29" w:rsidRPr="00D353B4" w:rsidRDefault="00811C29" w:rsidP="008144E3">
            <w:r w:rsidRPr="00D353B4">
              <w:t>Wiedza: </w:t>
            </w:r>
          </w:p>
        </w:tc>
      </w:tr>
      <w:tr w:rsidR="00D353B4" w:rsidRPr="00D353B4" w14:paraId="4A1284FA" w14:textId="77777777" w:rsidTr="00517388">
        <w:trPr>
          <w:trHeight w:val="233"/>
        </w:trPr>
        <w:tc>
          <w:tcPr>
            <w:tcW w:w="1651" w:type="pct"/>
            <w:vMerge/>
            <w:shd w:val="clear" w:color="auto" w:fill="auto"/>
          </w:tcPr>
          <w:p w14:paraId="69D05BCE"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795EEF62" w14:textId="77777777" w:rsidR="00811C29" w:rsidRPr="00D353B4" w:rsidRDefault="00811C29" w:rsidP="008144E3">
            <w:r w:rsidRPr="00D353B4">
              <w:t>W1. opisuje różne formy organizacyjno-prawne przedsiębiorstw</w:t>
            </w:r>
          </w:p>
        </w:tc>
      </w:tr>
      <w:tr w:rsidR="00D353B4" w:rsidRPr="00D353B4" w14:paraId="1629CF82" w14:textId="77777777" w:rsidTr="00517388">
        <w:trPr>
          <w:trHeight w:val="233"/>
        </w:trPr>
        <w:tc>
          <w:tcPr>
            <w:tcW w:w="1651" w:type="pct"/>
            <w:vMerge/>
            <w:shd w:val="clear" w:color="auto" w:fill="auto"/>
          </w:tcPr>
          <w:p w14:paraId="438446C2"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449B5572" w14:textId="77777777" w:rsidR="00811C29" w:rsidRPr="00D353B4" w:rsidRDefault="00811C29" w:rsidP="008144E3">
            <w:r w:rsidRPr="00D353B4">
              <w:t xml:space="preserve">W2. zna </w:t>
            </w:r>
            <w:r w:rsidR="00C626B3" w:rsidRPr="00D353B4">
              <w:t>rodzaje kosztów w przedsiębiorstwie turystycznym</w:t>
            </w:r>
          </w:p>
        </w:tc>
      </w:tr>
      <w:tr w:rsidR="00D353B4" w:rsidRPr="00D353B4" w14:paraId="0048F2D9" w14:textId="77777777" w:rsidTr="00517388">
        <w:trPr>
          <w:trHeight w:val="233"/>
        </w:trPr>
        <w:tc>
          <w:tcPr>
            <w:tcW w:w="1651" w:type="pct"/>
            <w:vMerge/>
            <w:shd w:val="clear" w:color="auto" w:fill="auto"/>
          </w:tcPr>
          <w:p w14:paraId="5D0A6094"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7227EA00" w14:textId="77777777" w:rsidR="00811C29" w:rsidRPr="00D353B4" w:rsidRDefault="00811C29" w:rsidP="008144E3">
            <w:r w:rsidRPr="00D353B4">
              <w:t>W3. zna rodzaje podatków płaconych przez przedsiębiorstwa turystyczne i rekreacyjne </w:t>
            </w:r>
          </w:p>
        </w:tc>
      </w:tr>
      <w:tr w:rsidR="00D353B4" w:rsidRPr="00D353B4" w14:paraId="5A9F8F35" w14:textId="77777777" w:rsidTr="00517388">
        <w:trPr>
          <w:trHeight w:val="233"/>
        </w:trPr>
        <w:tc>
          <w:tcPr>
            <w:tcW w:w="1651" w:type="pct"/>
            <w:vMerge/>
            <w:shd w:val="clear" w:color="auto" w:fill="auto"/>
          </w:tcPr>
          <w:p w14:paraId="0999113A"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50369FDC" w14:textId="77777777" w:rsidR="00811C29" w:rsidRPr="00D353B4" w:rsidRDefault="00811C29" w:rsidP="008144E3">
            <w:r w:rsidRPr="00D353B4">
              <w:t>W4. Wie co to jest mnożnik turystyczny </w:t>
            </w:r>
          </w:p>
        </w:tc>
      </w:tr>
      <w:tr w:rsidR="00D353B4" w:rsidRPr="00D353B4" w14:paraId="1A695AAC" w14:textId="77777777" w:rsidTr="00517388">
        <w:trPr>
          <w:trHeight w:val="233"/>
        </w:trPr>
        <w:tc>
          <w:tcPr>
            <w:tcW w:w="1651" w:type="pct"/>
            <w:vMerge/>
            <w:shd w:val="clear" w:color="auto" w:fill="auto"/>
          </w:tcPr>
          <w:p w14:paraId="3645BC12"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2C4CD3E2" w14:textId="77777777" w:rsidR="00811C29" w:rsidRPr="00D353B4" w:rsidRDefault="00811C29" w:rsidP="008144E3">
            <w:r w:rsidRPr="00D353B4">
              <w:t>Umiejętności:</w:t>
            </w:r>
          </w:p>
        </w:tc>
      </w:tr>
      <w:tr w:rsidR="00D353B4" w:rsidRPr="00D353B4" w14:paraId="7D0D82BF" w14:textId="77777777" w:rsidTr="00517388">
        <w:trPr>
          <w:trHeight w:val="233"/>
        </w:trPr>
        <w:tc>
          <w:tcPr>
            <w:tcW w:w="1651" w:type="pct"/>
            <w:vMerge/>
            <w:shd w:val="clear" w:color="auto" w:fill="auto"/>
          </w:tcPr>
          <w:p w14:paraId="56C83C98"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5AC97154" w14:textId="77777777" w:rsidR="00811C29" w:rsidRPr="00D353B4" w:rsidRDefault="00811C29" w:rsidP="008144E3">
            <w:r w:rsidRPr="00D353B4">
              <w:t>U1. potrafi obliczać wynagrodzenie</w:t>
            </w:r>
            <w:r w:rsidR="00E67766" w:rsidRPr="00D353B4">
              <w:t xml:space="preserve">  z tytułu umowy o prace i umów cywilnoprawnych </w:t>
            </w:r>
          </w:p>
        </w:tc>
      </w:tr>
      <w:tr w:rsidR="00D353B4" w:rsidRPr="00D353B4" w14:paraId="54DD14B8" w14:textId="77777777" w:rsidTr="00517388">
        <w:trPr>
          <w:trHeight w:val="233"/>
        </w:trPr>
        <w:tc>
          <w:tcPr>
            <w:tcW w:w="1651" w:type="pct"/>
            <w:vMerge/>
            <w:shd w:val="clear" w:color="auto" w:fill="auto"/>
          </w:tcPr>
          <w:p w14:paraId="0A5DD46C"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4CAAF09A" w14:textId="77777777" w:rsidR="00811C29" w:rsidRPr="00D353B4" w:rsidRDefault="00811C29" w:rsidP="008144E3">
            <w:r w:rsidRPr="00D353B4">
              <w:t xml:space="preserve">U2. </w:t>
            </w:r>
            <w:r w:rsidR="00617EAC" w:rsidRPr="00D353B4">
              <w:t xml:space="preserve">potrafi obliczyć wysokość podatku dochodowego i podatku VAT  </w:t>
            </w:r>
            <w:r w:rsidRPr="00D353B4">
              <w:t>wystawić fakturę</w:t>
            </w:r>
            <w:r w:rsidR="00E67766" w:rsidRPr="00D353B4">
              <w:t xml:space="preserve"> VAT i VAT marża</w:t>
            </w:r>
          </w:p>
        </w:tc>
      </w:tr>
      <w:tr w:rsidR="00D353B4" w:rsidRPr="00D353B4" w14:paraId="275CEFFE" w14:textId="77777777" w:rsidTr="00517388">
        <w:trPr>
          <w:trHeight w:val="233"/>
        </w:trPr>
        <w:tc>
          <w:tcPr>
            <w:tcW w:w="1651" w:type="pct"/>
            <w:vMerge/>
            <w:shd w:val="clear" w:color="auto" w:fill="auto"/>
          </w:tcPr>
          <w:p w14:paraId="4070A957"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3D1D47EC" w14:textId="77777777" w:rsidR="00811C29" w:rsidRPr="00D353B4" w:rsidRDefault="00811C29" w:rsidP="008144E3">
            <w:r w:rsidRPr="00D353B4">
              <w:t xml:space="preserve">U3. </w:t>
            </w:r>
            <w:r w:rsidR="00617EAC" w:rsidRPr="00D353B4">
              <w:t>ustalać relacje kursów walutowych</w:t>
            </w:r>
          </w:p>
        </w:tc>
      </w:tr>
      <w:tr w:rsidR="00D353B4" w:rsidRPr="00D353B4" w14:paraId="163C6E30" w14:textId="77777777" w:rsidTr="00517388">
        <w:trPr>
          <w:trHeight w:val="233"/>
        </w:trPr>
        <w:tc>
          <w:tcPr>
            <w:tcW w:w="1651" w:type="pct"/>
            <w:vMerge/>
            <w:shd w:val="clear" w:color="auto" w:fill="auto"/>
          </w:tcPr>
          <w:p w14:paraId="336FB326"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5F388468" w14:textId="77777777" w:rsidR="00811C29" w:rsidRPr="00D353B4" w:rsidRDefault="00811C29" w:rsidP="008144E3">
            <w:r w:rsidRPr="00D353B4">
              <w:t>U4 potrafi obliczyć próg rentowności</w:t>
            </w:r>
            <w:r w:rsidR="00CD2511" w:rsidRPr="00D353B4">
              <w:t xml:space="preserve">, wyliczyć koszty i przychody przedsięwzięcia turystycznego </w:t>
            </w:r>
          </w:p>
        </w:tc>
      </w:tr>
      <w:tr w:rsidR="00D353B4" w:rsidRPr="00D353B4" w14:paraId="5444924B" w14:textId="77777777" w:rsidTr="00517388">
        <w:trPr>
          <w:trHeight w:val="233"/>
        </w:trPr>
        <w:tc>
          <w:tcPr>
            <w:tcW w:w="1651" w:type="pct"/>
            <w:vMerge/>
            <w:shd w:val="clear" w:color="auto" w:fill="auto"/>
          </w:tcPr>
          <w:p w14:paraId="275BEA33"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0C347A4D" w14:textId="77777777" w:rsidR="00811C29" w:rsidRPr="00D353B4" w:rsidRDefault="00811C29" w:rsidP="008144E3">
            <w:r w:rsidRPr="00D353B4">
              <w:t>Kompetencje społeczne:</w:t>
            </w:r>
          </w:p>
        </w:tc>
      </w:tr>
      <w:tr w:rsidR="00D353B4" w:rsidRPr="00D353B4" w14:paraId="28B2C88E" w14:textId="77777777" w:rsidTr="00517388">
        <w:trPr>
          <w:trHeight w:val="233"/>
        </w:trPr>
        <w:tc>
          <w:tcPr>
            <w:tcW w:w="1651" w:type="pct"/>
            <w:vMerge/>
            <w:shd w:val="clear" w:color="auto" w:fill="auto"/>
          </w:tcPr>
          <w:p w14:paraId="65AD3B88"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41D1CD03" w14:textId="77777777" w:rsidR="00811C29" w:rsidRPr="00D353B4" w:rsidRDefault="00811C29" w:rsidP="008144E3">
            <w:r w:rsidRPr="00D353B4">
              <w:t>K1. posiada świadomość wpływu samozatrudnienia na sytuację gospodarczą kraju i regionu</w:t>
            </w:r>
          </w:p>
        </w:tc>
      </w:tr>
      <w:tr w:rsidR="00D353B4" w:rsidRPr="00D353B4" w14:paraId="0AE60059" w14:textId="77777777" w:rsidTr="00517388">
        <w:trPr>
          <w:trHeight w:val="233"/>
        </w:trPr>
        <w:tc>
          <w:tcPr>
            <w:tcW w:w="1651" w:type="pct"/>
            <w:vMerge/>
            <w:shd w:val="clear" w:color="auto" w:fill="auto"/>
          </w:tcPr>
          <w:p w14:paraId="6DC4A89B"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2C8524EA" w14:textId="77777777" w:rsidR="00811C29" w:rsidRPr="00D353B4" w:rsidRDefault="00811C29" w:rsidP="008144E3">
            <w:r w:rsidRPr="00D353B4">
              <w:t>K2. posiada świadomość koniczności zaciągnięcia opinii ekspertów w przypadku trudności z samodzielnym rozwiązaniem problemów </w:t>
            </w:r>
          </w:p>
        </w:tc>
      </w:tr>
      <w:tr w:rsidR="00D353B4" w:rsidRPr="00D353B4" w14:paraId="2A396F24" w14:textId="77777777" w:rsidTr="00517388">
        <w:trPr>
          <w:trHeight w:val="718"/>
        </w:trPr>
        <w:tc>
          <w:tcPr>
            <w:tcW w:w="1651" w:type="pct"/>
            <w:shd w:val="clear" w:color="auto" w:fill="auto"/>
            <w:tcMar>
              <w:top w:w="0" w:type="dxa"/>
              <w:left w:w="115" w:type="dxa"/>
              <w:bottom w:w="0" w:type="dxa"/>
              <w:right w:w="115" w:type="dxa"/>
            </w:tcMar>
          </w:tcPr>
          <w:p w14:paraId="34A819EB" w14:textId="77777777" w:rsidR="008F0BE9" w:rsidRPr="00D353B4" w:rsidRDefault="008F0BE9" w:rsidP="008144E3">
            <w:pPr>
              <w:jc w:val="both"/>
            </w:pPr>
            <w:r w:rsidRPr="00D353B4">
              <w:t>Odniesienie modułowych efektów uczenia się do kierunkowych efektów uczenia się</w:t>
            </w:r>
          </w:p>
        </w:tc>
        <w:tc>
          <w:tcPr>
            <w:tcW w:w="3349" w:type="pct"/>
            <w:shd w:val="clear" w:color="auto" w:fill="auto"/>
            <w:tcMar>
              <w:top w:w="0" w:type="dxa"/>
              <w:left w:w="115" w:type="dxa"/>
              <w:bottom w:w="0" w:type="dxa"/>
              <w:right w:w="115" w:type="dxa"/>
            </w:tcMar>
            <w:hideMark/>
          </w:tcPr>
          <w:p w14:paraId="2FF72011" w14:textId="77777777" w:rsidR="008F0BE9" w:rsidRPr="00D353B4" w:rsidRDefault="008F0BE9" w:rsidP="008144E3">
            <w:r w:rsidRPr="00D353B4">
              <w:t>Kod efektu modułowego – kod efektu kierunkowego </w:t>
            </w:r>
          </w:p>
          <w:p w14:paraId="369601E5" w14:textId="77777777" w:rsidR="008F0BE9" w:rsidRPr="00D353B4" w:rsidRDefault="008F0BE9" w:rsidP="008F0BE9">
            <w:r w:rsidRPr="00D353B4">
              <w:t>W1 –  TR_W0</w:t>
            </w:r>
            <w:r w:rsidR="00C62D1C" w:rsidRPr="00D353B4">
              <w:t>10</w:t>
            </w:r>
            <w:r w:rsidRPr="00D353B4">
              <w:t xml:space="preserve"> </w:t>
            </w:r>
          </w:p>
          <w:p w14:paraId="33D3803D" w14:textId="77777777" w:rsidR="008F0BE9" w:rsidRPr="00D353B4" w:rsidRDefault="008F0BE9" w:rsidP="008F0BE9">
            <w:r w:rsidRPr="00D353B4">
              <w:t>W2 – TR_W02, TR_W010</w:t>
            </w:r>
          </w:p>
          <w:p w14:paraId="53EB7A07" w14:textId="77777777" w:rsidR="008F0BE9" w:rsidRPr="00D353B4" w:rsidRDefault="008F0BE9" w:rsidP="008F0BE9">
            <w:r w:rsidRPr="00D353B4">
              <w:t>W3 – TR_</w:t>
            </w:r>
            <w:r w:rsidR="00C62D1C" w:rsidRPr="00D353B4">
              <w:t xml:space="preserve"> W02, TR_W010</w:t>
            </w:r>
          </w:p>
          <w:p w14:paraId="0BB53E88" w14:textId="77777777" w:rsidR="008F0BE9" w:rsidRPr="00D353B4" w:rsidRDefault="008F0BE9" w:rsidP="008F0BE9">
            <w:r w:rsidRPr="00D353B4">
              <w:t>W4 – TR_W0</w:t>
            </w:r>
            <w:r w:rsidR="00C62D1C" w:rsidRPr="00D353B4">
              <w:t>2</w:t>
            </w:r>
          </w:p>
          <w:p w14:paraId="432C8EAB" w14:textId="77777777" w:rsidR="008F0BE9" w:rsidRPr="00D353B4" w:rsidRDefault="008F0BE9" w:rsidP="008F0BE9">
            <w:r w:rsidRPr="00D353B4">
              <w:lastRenderedPageBreak/>
              <w:t>U1 – TR_U06</w:t>
            </w:r>
            <w:r w:rsidR="00E671F4" w:rsidRPr="00D353B4">
              <w:t>, TR_U07</w:t>
            </w:r>
          </w:p>
          <w:p w14:paraId="1F6A16DB" w14:textId="77777777" w:rsidR="008F0BE9" w:rsidRPr="00D353B4" w:rsidRDefault="008F0BE9" w:rsidP="008F0BE9">
            <w:pPr>
              <w:jc w:val="both"/>
            </w:pPr>
            <w:r w:rsidRPr="00D353B4">
              <w:t xml:space="preserve">U2 – </w:t>
            </w:r>
            <w:r w:rsidR="00E671F4" w:rsidRPr="00D353B4">
              <w:t>TR_U06, TR_U07</w:t>
            </w:r>
          </w:p>
          <w:p w14:paraId="43FB9624" w14:textId="77777777" w:rsidR="008F0BE9" w:rsidRPr="00D353B4" w:rsidRDefault="008F0BE9" w:rsidP="008F0BE9">
            <w:pPr>
              <w:jc w:val="both"/>
            </w:pPr>
            <w:r w:rsidRPr="00D353B4">
              <w:t xml:space="preserve">U3 – </w:t>
            </w:r>
            <w:r w:rsidR="00E671F4" w:rsidRPr="00D353B4">
              <w:t>TR_U06, TR_U07</w:t>
            </w:r>
          </w:p>
          <w:p w14:paraId="25BBC0F7" w14:textId="77777777" w:rsidR="008F0BE9" w:rsidRPr="00D353B4" w:rsidRDefault="008F0BE9" w:rsidP="008F0BE9">
            <w:pPr>
              <w:jc w:val="both"/>
            </w:pPr>
            <w:r w:rsidRPr="00D353B4">
              <w:t>U4 – TR_U04 </w:t>
            </w:r>
          </w:p>
          <w:p w14:paraId="2EE68E10" w14:textId="77777777" w:rsidR="008F0BE9" w:rsidRPr="00D353B4" w:rsidRDefault="008F0BE9" w:rsidP="008F0BE9">
            <w:r w:rsidRPr="00D353B4">
              <w:t>K1 – TR_K02</w:t>
            </w:r>
          </w:p>
          <w:p w14:paraId="5DE4B67B" w14:textId="77777777" w:rsidR="008F0BE9" w:rsidRPr="00D353B4" w:rsidRDefault="008F0BE9" w:rsidP="008F0BE9">
            <w:r w:rsidRPr="00D353B4">
              <w:t>K2 – TR_K0</w:t>
            </w:r>
            <w:r w:rsidR="00AC20C9" w:rsidRPr="00D353B4">
              <w:t>1</w:t>
            </w:r>
          </w:p>
        </w:tc>
      </w:tr>
      <w:tr w:rsidR="00D353B4" w:rsidRPr="00D353B4" w14:paraId="451EF389" w14:textId="77777777" w:rsidTr="00517388">
        <w:tblPrEx>
          <w:tblCellMar>
            <w:top w:w="0" w:type="dxa"/>
            <w:left w:w="108" w:type="dxa"/>
            <w:bottom w:w="0" w:type="dxa"/>
            <w:right w:w="108" w:type="dxa"/>
          </w:tblCellMar>
          <w:tblLook w:val="01E0" w:firstRow="1" w:lastRow="1" w:firstColumn="1" w:lastColumn="1" w:noHBand="0" w:noVBand="0"/>
        </w:tblPrEx>
        <w:tc>
          <w:tcPr>
            <w:tcW w:w="1651" w:type="pct"/>
            <w:shd w:val="clear" w:color="auto" w:fill="auto"/>
            <w:hideMark/>
          </w:tcPr>
          <w:p w14:paraId="7869857A" w14:textId="77777777" w:rsidR="00C43BE3" w:rsidRPr="00D353B4" w:rsidRDefault="00C43BE3" w:rsidP="00063557">
            <w:pPr>
              <w:spacing w:line="256" w:lineRule="auto"/>
            </w:pPr>
            <w:r w:rsidRPr="00D353B4">
              <w:lastRenderedPageBreak/>
              <w:t>Odniesienie modułowych efektów uczenia się do efektów inżynierskich (jeżeli dotyczy)</w:t>
            </w:r>
          </w:p>
        </w:tc>
        <w:tc>
          <w:tcPr>
            <w:tcW w:w="3349" w:type="pct"/>
            <w:shd w:val="clear" w:color="auto" w:fill="auto"/>
            <w:hideMark/>
          </w:tcPr>
          <w:p w14:paraId="03328B84" w14:textId="77777777" w:rsidR="00C43BE3" w:rsidRPr="00D353B4" w:rsidRDefault="00C43BE3" w:rsidP="00063557">
            <w:pPr>
              <w:spacing w:line="256" w:lineRule="auto"/>
              <w:jc w:val="center"/>
              <w:rPr>
                <w:highlight w:val="red"/>
              </w:rPr>
            </w:pPr>
            <w:r w:rsidRPr="00D353B4">
              <w:t>nie dotyczy</w:t>
            </w:r>
          </w:p>
        </w:tc>
      </w:tr>
      <w:tr w:rsidR="00D353B4" w:rsidRPr="00D353B4" w14:paraId="36C49AFD" w14:textId="77777777" w:rsidTr="00517388">
        <w:trPr>
          <w:trHeight w:val="114"/>
        </w:trPr>
        <w:tc>
          <w:tcPr>
            <w:tcW w:w="1651" w:type="pct"/>
            <w:shd w:val="clear" w:color="auto" w:fill="auto"/>
            <w:tcMar>
              <w:top w:w="0" w:type="dxa"/>
              <w:left w:w="115" w:type="dxa"/>
              <w:bottom w:w="0" w:type="dxa"/>
              <w:right w:w="115" w:type="dxa"/>
            </w:tcMar>
          </w:tcPr>
          <w:p w14:paraId="4F71AB88" w14:textId="77777777" w:rsidR="00811C29" w:rsidRPr="00D353B4" w:rsidRDefault="00811C29" w:rsidP="008144E3">
            <w:pPr>
              <w:jc w:val="both"/>
            </w:pPr>
            <w:r w:rsidRPr="00D353B4">
              <w:t xml:space="preserve">Wymagania wstępne i dodatkowe </w:t>
            </w:r>
          </w:p>
          <w:p w14:paraId="56CE6C4D"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481DB564" w14:textId="77777777" w:rsidR="00811C29" w:rsidRPr="00D353B4" w:rsidRDefault="00811C29" w:rsidP="008144E3">
            <w:pPr>
              <w:jc w:val="both"/>
            </w:pPr>
            <w:r w:rsidRPr="00D353B4">
              <w:t>Zarządzanie w turystyce i rekreacji, organizacja pracy biurowej w turystyce </w:t>
            </w:r>
          </w:p>
        </w:tc>
      </w:tr>
      <w:tr w:rsidR="00D353B4" w:rsidRPr="00D353B4" w14:paraId="06F8D00C" w14:textId="77777777" w:rsidTr="00517388">
        <w:tc>
          <w:tcPr>
            <w:tcW w:w="1651" w:type="pct"/>
            <w:shd w:val="clear" w:color="auto" w:fill="auto"/>
            <w:tcMar>
              <w:top w:w="0" w:type="dxa"/>
              <w:left w:w="115" w:type="dxa"/>
              <w:bottom w:w="0" w:type="dxa"/>
              <w:right w:w="115" w:type="dxa"/>
            </w:tcMar>
          </w:tcPr>
          <w:p w14:paraId="2F7AB7B3" w14:textId="77777777" w:rsidR="00811C29" w:rsidRPr="00D353B4" w:rsidRDefault="00811C29" w:rsidP="008144E3">
            <w:r w:rsidRPr="00D353B4">
              <w:t xml:space="preserve">Treści programowe modułu </w:t>
            </w:r>
          </w:p>
          <w:p w14:paraId="11E61510" w14:textId="77777777" w:rsidR="00811C29" w:rsidRPr="00D353B4" w:rsidRDefault="00811C29" w:rsidP="008144E3"/>
        </w:tc>
        <w:tc>
          <w:tcPr>
            <w:tcW w:w="3349" w:type="pct"/>
            <w:shd w:val="clear" w:color="auto" w:fill="auto"/>
            <w:tcMar>
              <w:top w:w="0" w:type="dxa"/>
              <w:left w:w="115" w:type="dxa"/>
              <w:bottom w:w="0" w:type="dxa"/>
              <w:right w:w="115" w:type="dxa"/>
            </w:tcMar>
            <w:hideMark/>
          </w:tcPr>
          <w:p w14:paraId="42C2C1C8" w14:textId="77777777" w:rsidR="00FB2052" w:rsidRPr="00D353B4" w:rsidRDefault="00FB2052" w:rsidP="00A21F6A">
            <w:pPr>
              <w:jc w:val="both"/>
            </w:pPr>
            <w:r w:rsidRPr="00D353B4">
              <w:t xml:space="preserve">Wykład obejmuję </w:t>
            </w:r>
            <w:r w:rsidR="00811C29" w:rsidRPr="00D353B4">
              <w:t>wiedzę z zakresu: funkcjonowania przedsiębiorstw na rynku usług turystycznych, rozwoju przedsiębiorczości,</w:t>
            </w:r>
            <w:r w:rsidRPr="00D353B4">
              <w:t xml:space="preserve"> mnożnika turystycznego,</w:t>
            </w:r>
            <w:r w:rsidR="00811C29" w:rsidRPr="00D353B4">
              <w:t xml:space="preserve"> </w:t>
            </w:r>
            <w:r w:rsidRPr="00D353B4">
              <w:t>form organizacyjno-prawnych przedsiębiorstw</w:t>
            </w:r>
            <w:r w:rsidR="00811C29" w:rsidRPr="00D353B4">
              <w:t xml:space="preserve">, </w:t>
            </w:r>
            <w:r w:rsidRPr="00D353B4">
              <w:t>polskiego</w:t>
            </w:r>
            <w:r w:rsidR="00811C29" w:rsidRPr="00D353B4">
              <w:t xml:space="preserve"> systemu podatkowego, zasad </w:t>
            </w:r>
            <w:r w:rsidRPr="00D353B4">
              <w:t>prowadzenia</w:t>
            </w:r>
            <w:r w:rsidR="00811C29" w:rsidRPr="00D353B4">
              <w:t xml:space="preserve"> książki przychodów i rozchodów</w:t>
            </w:r>
            <w:r w:rsidRPr="00D353B4">
              <w:t xml:space="preserve"> oraz</w:t>
            </w:r>
            <w:r w:rsidR="00811C29" w:rsidRPr="00D353B4">
              <w:t xml:space="preserve"> ewidencji ryczałtowe</w:t>
            </w:r>
            <w:r w:rsidRPr="00D353B4">
              <w:t>j</w:t>
            </w:r>
            <w:r w:rsidR="00E67766" w:rsidRPr="00D353B4">
              <w:t xml:space="preserve">, ryzyka walutowego, rodzajów kredytów </w:t>
            </w:r>
          </w:p>
          <w:p w14:paraId="4490ED9F" w14:textId="791DA43B" w:rsidR="00811C29" w:rsidRPr="00D353B4" w:rsidRDefault="00FB2052" w:rsidP="00A21F6A">
            <w:pPr>
              <w:jc w:val="both"/>
            </w:pPr>
            <w:r w:rsidRPr="00D353B4">
              <w:t xml:space="preserve">Ćwiczenia obejmują umiejętność wskazywania wad i zalet różnych form organizacyjno-prawnych przedsiębiorstw turystycznych, obliczania progu rentowności. umiejętności obliczania podatków bezpośrednich, pośrednich, wystawiania faktur, obliczania składek na </w:t>
            </w:r>
            <w:r w:rsidR="00811C29" w:rsidRPr="00D353B4">
              <w:t xml:space="preserve"> ubezpiecze</w:t>
            </w:r>
            <w:r w:rsidRPr="00D353B4">
              <w:t>nie</w:t>
            </w:r>
            <w:r w:rsidR="00811C29" w:rsidRPr="00D353B4">
              <w:t xml:space="preserve"> społeczn</w:t>
            </w:r>
            <w:r w:rsidRPr="00D353B4">
              <w:t>e</w:t>
            </w:r>
            <w:r w:rsidR="00811C29" w:rsidRPr="00D353B4">
              <w:t xml:space="preserve"> i zdrowotn</w:t>
            </w:r>
            <w:r w:rsidRPr="00D353B4">
              <w:t>e</w:t>
            </w:r>
            <w:r w:rsidR="00811C29" w:rsidRPr="00D353B4">
              <w:t xml:space="preserve">, wyliczenia wynagrodzeń, </w:t>
            </w:r>
            <w:r w:rsidRPr="00D353B4">
              <w:t>prowadzenia zapisów w książce przychodów i rozchodów</w:t>
            </w:r>
            <w:r w:rsidR="00E67766" w:rsidRPr="00D353B4">
              <w:t xml:space="preserve">, </w:t>
            </w:r>
            <w:r w:rsidR="00617EAC" w:rsidRPr="00D353B4">
              <w:t>ustalanie relacji</w:t>
            </w:r>
            <w:r w:rsidR="00E67766" w:rsidRPr="00D353B4">
              <w:t xml:space="preserve"> kurs</w:t>
            </w:r>
            <w:r w:rsidR="00617EAC" w:rsidRPr="00D353B4">
              <w:t>ów</w:t>
            </w:r>
            <w:r w:rsidR="00E67766" w:rsidRPr="00D353B4">
              <w:t xml:space="preserve"> walutowych, wyliczania rat kredytów i odsetek od kredytów </w:t>
            </w:r>
          </w:p>
        </w:tc>
      </w:tr>
      <w:tr w:rsidR="00D353B4" w:rsidRPr="00D353B4" w14:paraId="7AAF1A94" w14:textId="77777777" w:rsidTr="00517388">
        <w:trPr>
          <w:trHeight w:val="553"/>
        </w:trPr>
        <w:tc>
          <w:tcPr>
            <w:tcW w:w="1651" w:type="pct"/>
            <w:shd w:val="clear" w:color="auto" w:fill="auto"/>
            <w:tcMar>
              <w:top w:w="0" w:type="dxa"/>
              <w:left w:w="115" w:type="dxa"/>
              <w:bottom w:w="0" w:type="dxa"/>
              <w:right w:w="115" w:type="dxa"/>
            </w:tcMar>
          </w:tcPr>
          <w:p w14:paraId="12520353" w14:textId="77777777" w:rsidR="00811C29" w:rsidRPr="00D353B4" w:rsidRDefault="00811C29" w:rsidP="008144E3">
            <w:r w:rsidRPr="00D353B4">
              <w:t>Wykaz literatury podstawowej i uzupełniającej</w:t>
            </w:r>
          </w:p>
        </w:tc>
        <w:tc>
          <w:tcPr>
            <w:tcW w:w="3349" w:type="pct"/>
            <w:shd w:val="clear" w:color="auto" w:fill="auto"/>
            <w:tcMar>
              <w:top w:w="0" w:type="dxa"/>
              <w:left w:w="115" w:type="dxa"/>
              <w:bottom w:w="0" w:type="dxa"/>
              <w:right w:w="115" w:type="dxa"/>
            </w:tcMar>
            <w:hideMark/>
          </w:tcPr>
          <w:p w14:paraId="6F564C02" w14:textId="77777777" w:rsidR="00811C29" w:rsidRPr="00D353B4" w:rsidRDefault="00811C29" w:rsidP="008144E3">
            <w:pPr>
              <w:jc w:val="both"/>
            </w:pPr>
            <w:r w:rsidRPr="00D353B4">
              <w:t>Literatura obowiązkowa</w:t>
            </w:r>
          </w:p>
          <w:p w14:paraId="5CAEE628" w14:textId="77777777" w:rsidR="00811C29" w:rsidRPr="00D353B4" w:rsidRDefault="00811C29" w:rsidP="006C3C2D">
            <w:pPr>
              <w:numPr>
                <w:ilvl w:val="0"/>
                <w:numId w:val="3"/>
              </w:numPr>
              <w:ind w:left="311"/>
              <w:jc w:val="both"/>
              <w:textAlignment w:val="baseline"/>
            </w:pPr>
            <w:r w:rsidRPr="00D353B4">
              <w:t>A</w:t>
            </w:r>
            <w:r w:rsidR="00A21F6A" w:rsidRPr="00D353B4">
              <w:t>.</w:t>
            </w:r>
            <w:r w:rsidRPr="00D353B4">
              <w:t xml:space="preserve"> Mazurek-Kusiak,</w:t>
            </w:r>
            <w:r w:rsidR="002137D3" w:rsidRPr="00D353B4">
              <w:t xml:space="preserve"> </w:t>
            </w:r>
            <w:r w:rsidRPr="00D353B4">
              <w:t>Finanse i uproszczona księgowość w przedsiębiorstwach turystycznych, Wydawnictwo Uniwersytetu Przyrodniczego WUP, Lublin</w:t>
            </w:r>
            <w:r w:rsidR="002137D3" w:rsidRPr="00D353B4">
              <w:t xml:space="preserve"> 2014.</w:t>
            </w:r>
          </w:p>
          <w:p w14:paraId="3CC06911" w14:textId="77777777" w:rsidR="00811C29" w:rsidRPr="00D353B4" w:rsidRDefault="00A21F6A" w:rsidP="006C3C2D">
            <w:pPr>
              <w:numPr>
                <w:ilvl w:val="0"/>
                <w:numId w:val="3"/>
              </w:numPr>
              <w:ind w:left="311"/>
              <w:jc w:val="both"/>
              <w:textAlignment w:val="baseline"/>
            </w:pPr>
            <w:r w:rsidRPr="00D353B4">
              <w:t xml:space="preserve">A. </w:t>
            </w:r>
            <w:r w:rsidR="00811C29" w:rsidRPr="00D353B4">
              <w:t>Panasiuk</w:t>
            </w:r>
            <w:r w:rsidRPr="00D353B4">
              <w:t xml:space="preserve"> </w:t>
            </w:r>
            <w:r w:rsidR="00811C29" w:rsidRPr="00D353B4">
              <w:t>(red.), Ekonomika turystyki, Wydawnictwo Naukowe PWN, Warszawa 20</w:t>
            </w:r>
            <w:r w:rsidR="00C626B3" w:rsidRPr="00D353B4">
              <w:t>20</w:t>
            </w:r>
            <w:r w:rsidR="00811C29" w:rsidRPr="00D353B4">
              <w:t>.</w:t>
            </w:r>
          </w:p>
          <w:p w14:paraId="3C8B9787" w14:textId="77777777" w:rsidR="00811C29" w:rsidRPr="00D353B4" w:rsidRDefault="00811C29" w:rsidP="006C3C2D">
            <w:pPr>
              <w:numPr>
                <w:ilvl w:val="0"/>
                <w:numId w:val="3"/>
              </w:numPr>
              <w:ind w:left="311"/>
              <w:jc w:val="both"/>
              <w:textAlignment w:val="baseline"/>
            </w:pPr>
            <w:r w:rsidRPr="00D353B4">
              <w:t>Ustawa z dnia 15 września 2000 r. – Kodeks Spółek Handlowych (</w:t>
            </w:r>
            <w:r w:rsidR="00FB2052" w:rsidRPr="00D353B4">
              <w:t>Dz. U. 2023 poz. 1705</w:t>
            </w:r>
            <w:r w:rsidRPr="00D353B4">
              <w:t>)</w:t>
            </w:r>
          </w:p>
          <w:p w14:paraId="5240F487" w14:textId="77777777" w:rsidR="00811C29" w:rsidRPr="00D353B4" w:rsidRDefault="00811C29" w:rsidP="006C3C2D">
            <w:pPr>
              <w:numPr>
                <w:ilvl w:val="0"/>
                <w:numId w:val="3"/>
              </w:numPr>
              <w:ind w:left="311"/>
              <w:jc w:val="both"/>
              <w:textAlignment w:val="baseline"/>
            </w:pPr>
            <w:r w:rsidRPr="00D353B4">
              <w:t>Ustawa z dnia 2 lipca 2004 r. o swobodzie działalności gospodarczej (</w:t>
            </w:r>
            <w:r w:rsidR="00FB2052" w:rsidRPr="00D353B4">
              <w:rPr>
                <w:rStyle w:val="lrzxr"/>
                <w:rFonts w:eastAsia="Calibri"/>
              </w:rPr>
              <w:t>Dz.U. z 2018 r. poz. 398</w:t>
            </w:r>
            <w:r w:rsidRPr="00D353B4">
              <w:t>).</w:t>
            </w:r>
          </w:p>
          <w:p w14:paraId="20F1BAC2" w14:textId="77777777" w:rsidR="00811C29" w:rsidRPr="00D353B4" w:rsidRDefault="00811C29" w:rsidP="008144E3">
            <w:r w:rsidRPr="00D353B4">
              <w:t>Literatura uzupełniająca</w:t>
            </w:r>
          </w:p>
          <w:p w14:paraId="7496648A" w14:textId="77777777" w:rsidR="00A21F6A" w:rsidRPr="00D353B4" w:rsidRDefault="00811C29" w:rsidP="006C3C2D">
            <w:pPr>
              <w:numPr>
                <w:ilvl w:val="0"/>
                <w:numId w:val="4"/>
              </w:numPr>
              <w:ind w:left="309"/>
              <w:jc w:val="both"/>
              <w:textAlignment w:val="baseline"/>
            </w:pPr>
            <w:r w:rsidRPr="00D353B4">
              <w:t>K</w:t>
            </w:r>
            <w:r w:rsidR="00A21F6A" w:rsidRPr="00D353B4">
              <w:t>.</w:t>
            </w:r>
            <w:r w:rsidRPr="00D353B4">
              <w:t xml:space="preserve"> Haski, Jak poprowadzić poprawnie podatkową księgę przychodów i rozchodów, Sigma, Skierniewice 20</w:t>
            </w:r>
            <w:r w:rsidR="00FB2052" w:rsidRPr="00D353B4">
              <w:t>22</w:t>
            </w:r>
            <w:r w:rsidR="002137D3" w:rsidRPr="00D353B4">
              <w:t>.</w:t>
            </w:r>
          </w:p>
          <w:p w14:paraId="489BE796" w14:textId="77777777" w:rsidR="00A21F6A" w:rsidRPr="00D353B4" w:rsidRDefault="00A21F6A" w:rsidP="006C3C2D">
            <w:pPr>
              <w:numPr>
                <w:ilvl w:val="0"/>
                <w:numId w:val="4"/>
              </w:numPr>
              <w:tabs>
                <w:tab w:val="clear" w:pos="720"/>
                <w:tab w:val="num" w:pos="381"/>
              </w:tabs>
              <w:ind w:left="240"/>
              <w:jc w:val="both"/>
              <w:textAlignment w:val="baseline"/>
            </w:pPr>
            <w:r w:rsidRPr="00D353B4">
              <w:rPr>
                <w:lang w:eastAsia="en-GB"/>
              </w:rPr>
              <w:t>Rozporządzenie Ministra Finansów z dnia 23 grudnia 2019 r. w sprawie prowadzenia podatkowej księgi przychodów i rozchodów 9</w:t>
            </w:r>
            <w:r w:rsidRPr="00D353B4">
              <w:t xml:space="preserve"> </w:t>
            </w:r>
            <w:r w:rsidRPr="00D353B4">
              <w:rPr>
                <w:lang w:eastAsia="en-GB"/>
              </w:rPr>
              <w:t>Dz. U. z 2019 r. poz. 1387, z późn. zm.)</w:t>
            </w:r>
          </w:p>
          <w:p w14:paraId="20103D3C" w14:textId="77777777" w:rsidR="00A21F6A" w:rsidRPr="00D353B4" w:rsidRDefault="00A21F6A" w:rsidP="006C3C2D">
            <w:pPr>
              <w:numPr>
                <w:ilvl w:val="0"/>
                <w:numId w:val="4"/>
              </w:numPr>
              <w:ind w:left="309"/>
              <w:jc w:val="both"/>
              <w:textAlignment w:val="baseline"/>
            </w:pPr>
            <w:r w:rsidRPr="00D353B4">
              <w:t>G. Szczodrowski, Polski system podatkowy, Wydawnictwo Naukowe PWN, Warszawa 2022.</w:t>
            </w:r>
          </w:p>
          <w:p w14:paraId="2A09F52C" w14:textId="77777777" w:rsidR="00801231" w:rsidRPr="00D353B4" w:rsidRDefault="00801231" w:rsidP="006C3C2D">
            <w:pPr>
              <w:numPr>
                <w:ilvl w:val="0"/>
                <w:numId w:val="4"/>
              </w:numPr>
              <w:ind w:left="309"/>
              <w:jc w:val="both"/>
              <w:textAlignment w:val="baseline"/>
            </w:pPr>
            <w:r w:rsidRPr="00D353B4">
              <w:t xml:space="preserve">A. Mazurek-Kusiak, 2019, </w:t>
            </w:r>
            <w:r w:rsidRPr="00D353B4">
              <w:rPr>
                <w:lang w:eastAsia="en-GB"/>
              </w:rPr>
              <w:t>Oddziaływanie turystyki na rynek pracy w krajach Unii Europejskiej (Impact of Tourism on the Labor Market in the European Union Countries). Przeds. Zarz. 2019 T. 20 z. 10 s. 203-215, Współczesne wyzwania rynku pracy pod redakcją Jolanta Witek, Bogdan Wankiewicz, Zofia Patora-Wysocka.</w:t>
            </w:r>
          </w:p>
          <w:p w14:paraId="5B0F72AC" w14:textId="77777777" w:rsidR="00801231" w:rsidRPr="00D353B4" w:rsidRDefault="002137D3" w:rsidP="006C3C2D">
            <w:pPr>
              <w:numPr>
                <w:ilvl w:val="0"/>
                <w:numId w:val="4"/>
              </w:numPr>
              <w:ind w:left="309"/>
              <w:jc w:val="both"/>
              <w:textAlignment w:val="baseline"/>
            </w:pPr>
            <w:r w:rsidRPr="00D353B4">
              <w:lastRenderedPageBreak/>
              <w:t>A</w:t>
            </w:r>
            <w:r w:rsidR="00801231" w:rsidRPr="00D353B4">
              <w:t xml:space="preserve">. Mazurek-Kusiak, 2018, </w:t>
            </w:r>
            <w:r w:rsidR="00801231" w:rsidRPr="00D353B4">
              <w:rPr>
                <w:lang w:eastAsia="en-GB"/>
              </w:rPr>
              <w:t>Ryzyko walutowe w działalności biur podróży we współczesnej gospodarce. Współcz. Probl. Ekonom. 2018 Nr 2(17) s. 31-40</w:t>
            </w:r>
          </w:p>
        </w:tc>
      </w:tr>
      <w:tr w:rsidR="00D353B4" w:rsidRPr="00D353B4" w14:paraId="7EE01A6B" w14:textId="77777777" w:rsidTr="00517388">
        <w:tc>
          <w:tcPr>
            <w:tcW w:w="1651" w:type="pct"/>
            <w:shd w:val="clear" w:color="auto" w:fill="auto"/>
            <w:tcMar>
              <w:top w:w="0" w:type="dxa"/>
              <w:left w:w="115" w:type="dxa"/>
              <w:bottom w:w="0" w:type="dxa"/>
              <w:right w:w="115" w:type="dxa"/>
            </w:tcMar>
          </w:tcPr>
          <w:p w14:paraId="2A9BA7C3" w14:textId="77777777" w:rsidR="00811C29" w:rsidRPr="00D353B4" w:rsidRDefault="00811C29" w:rsidP="008144E3">
            <w:r w:rsidRPr="00D353B4">
              <w:lastRenderedPageBreak/>
              <w:t>Planowane formy/działania/metody dydaktyczne</w:t>
            </w:r>
          </w:p>
        </w:tc>
        <w:tc>
          <w:tcPr>
            <w:tcW w:w="3349" w:type="pct"/>
            <w:shd w:val="clear" w:color="auto" w:fill="auto"/>
            <w:tcMar>
              <w:top w:w="0" w:type="dxa"/>
              <w:left w:w="115" w:type="dxa"/>
              <w:bottom w:w="0" w:type="dxa"/>
              <w:right w:w="115" w:type="dxa"/>
            </w:tcMar>
            <w:hideMark/>
          </w:tcPr>
          <w:p w14:paraId="307FB164" w14:textId="77777777" w:rsidR="00811C29" w:rsidRPr="00D353B4" w:rsidRDefault="00811C29" w:rsidP="002137D3">
            <w:pPr>
              <w:jc w:val="both"/>
            </w:pPr>
            <w:r w:rsidRPr="00D353B4">
              <w:t>Wykład</w:t>
            </w:r>
            <w:r w:rsidR="00A21F6A" w:rsidRPr="00D353B4">
              <w:t xml:space="preserve"> z użycie prezentacji PP i filmów multimedialnych</w:t>
            </w:r>
            <w:r w:rsidRPr="00D353B4">
              <w:t>,</w:t>
            </w:r>
          </w:p>
          <w:p w14:paraId="2DC52318" w14:textId="77777777" w:rsidR="00811C29" w:rsidRPr="00D353B4" w:rsidRDefault="00A21F6A" w:rsidP="003E359C">
            <w:pPr>
              <w:jc w:val="both"/>
            </w:pPr>
            <w:r w:rsidRPr="00D353B4">
              <w:t>Ćwiczenia</w:t>
            </w:r>
            <w:r w:rsidR="00811C29" w:rsidRPr="00D353B4">
              <w:t xml:space="preserve">: dyskusja, praca z tekstem przewodnim, metoda sytuacyjna, </w:t>
            </w:r>
            <w:r w:rsidR="002137D3" w:rsidRPr="00D353B4">
              <w:t>ob</w:t>
            </w:r>
            <w:r w:rsidRPr="00D353B4">
              <w:t>liczanie zadań</w:t>
            </w:r>
            <w:r w:rsidR="00E67766" w:rsidRPr="00D353B4">
              <w:t>.</w:t>
            </w:r>
          </w:p>
        </w:tc>
      </w:tr>
      <w:tr w:rsidR="00D353B4" w:rsidRPr="00D353B4" w14:paraId="21B2F837" w14:textId="77777777" w:rsidTr="00517388">
        <w:tc>
          <w:tcPr>
            <w:tcW w:w="1651" w:type="pct"/>
            <w:shd w:val="clear" w:color="auto" w:fill="auto"/>
            <w:tcMar>
              <w:top w:w="0" w:type="dxa"/>
              <w:left w:w="115" w:type="dxa"/>
              <w:bottom w:w="0" w:type="dxa"/>
              <w:right w:w="115" w:type="dxa"/>
            </w:tcMar>
          </w:tcPr>
          <w:p w14:paraId="76627EBE" w14:textId="77777777" w:rsidR="00811C29" w:rsidRPr="00D353B4" w:rsidRDefault="00811C29" w:rsidP="008144E3">
            <w:r w:rsidRPr="00D353B4">
              <w:t>Sposoby weryfikacji oraz formy dokumentowania osiągniętych efektów uczenia się</w:t>
            </w:r>
          </w:p>
        </w:tc>
        <w:tc>
          <w:tcPr>
            <w:tcW w:w="3349" w:type="pct"/>
            <w:shd w:val="clear" w:color="auto" w:fill="auto"/>
            <w:tcMar>
              <w:top w:w="0" w:type="dxa"/>
              <w:left w:w="115" w:type="dxa"/>
              <w:bottom w:w="0" w:type="dxa"/>
              <w:right w:w="115" w:type="dxa"/>
            </w:tcMar>
            <w:hideMark/>
          </w:tcPr>
          <w:p w14:paraId="3BA5333D" w14:textId="77777777" w:rsidR="00811C29" w:rsidRPr="00D353B4" w:rsidRDefault="00811C29" w:rsidP="008144E3">
            <w:pPr>
              <w:jc w:val="both"/>
            </w:pPr>
            <w:r w:rsidRPr="00D353B4">
              <w:t>W1, W2, W3, W4: ocena z 2 kolokwiów, egzaminu</w:t>
            </w:r>
            <w:r w:rsidR="00446ADF" w:rsidRPr="00D353B4">
              <w:t xml:space="preserve"> (prace kontrolne)</w:t>
            </w:r>
          </w:p>
          <w:p w14:paraId="4BAB7A82" w14:textId="77777777" w:rsidR="00811C29" w:rsidRPr="00D353B4" w:rsidRDefault="00811C29" w:rsidP="002137D3">
            <w:pPr>
              <w:jc w:val="both"/>
            </w:pPr>
            <w:r w:rsidRPr="00D353B4">
              <w:t>U1, U2, U2, U4: ocena z 2 kolokwiów, egzaminu</w:t>
            </w:r>
            <w:r w:rsidR="00446ADF" w:rsidRPr="00D353B4">
              <w:t xml:space="preserve"> (prace kontrolne</w:t>
            </w:r>
            <w:r w:rsidR="00CD2511" w:rsidRPr="00D353B4">
              <w:t>, projekt przedsięwzięcia turystycznego</w:t>
            </w:r>
            <w:r w:rsidR="00446ADF" w:rsidRPr="00D353B4">
              <w:t>)</w:t>
            </w:r>
          </w:p>
          <w:p w14:paraId="0C87B4C8" w14:textId="77777777" w:rsidR="00446ADF" w:rsidRPr="00D353B4" w:rsidRDefault="00811C29" w:rsidP="00446ADF">
            <w:pPr>
              <w:jc w:val="both"/>
            </w:pPr>
            <w:r w:rsidRPr="00D353B4">
              <w:t xml:space="preserve">K1, K2: </w:t>
            </w:r>
            <w:r w:rsidR="00446ADF" w:rsidRPr="00D353B4">
              <w:t>ocena z 2 kolokwiów, egzaminu (prace kontrolne</w:t>
            </w:r>
            <w:r w:rsidR="007D6515" w:rsidRPr="00D353B4">
              <w:t>, dziennik zajęć</w:t>
            </w:r>
            <w:r w:rsidR="00446ADF" w:rsidRPr="00D353B4">
              <w:t>)</w:t>
            </w:r>
          </w:p>
          <w:p w14:paraId="4D2F112E" w14:textId="77777777" w:rsidR="00811C29" w:rsidRPr="00D353B4" w:rsidRDefault="00811C29" w:rsidP="002137D3">
            <w:pPr>
              <w:jc w:val="both"/>
            </w:pPr>
            <w:r w:rsidRPr="00D353B4">
              <w:t>Ocena do indeksu jest średnią ocen z ćwiczeń i egzaminu.</w:t>
            </w:r>
          </w:p>
        </w:tc>
      </w:tr>
      <w:tr w:rsidR="00D353B4" w:rsidRPr="00D353B4" w14:paraId="52A27331" w14:textId="77777777" w:rsidTr="00517388">
        <w:trPr>
          <w:trHeight w:val="911"/>
        </w:trPr>
        <w:tc>
          <w:tcPr>
            <w:tcW w:w="1651" w:type="pct"/>
            <w:shd w:val="clear" w:color="auto" w:fill="auto"/>
            <w:tcMar>
              <w:top w:w="0" w:type="dxa"/>
              <w:left w:w="115" w:type="dxa"/>
              <w:bottom w:w="0" w:type="dxa"/>
              <w:right w:w="115" w:type="dxa"/>
            </w:tcMar>
          </w:tcPr>
          <w:p w14:paraId="69E91C09" w14:textId="77777777" w:rsidR="00811C29" w:rsidRPr="00D353B4" w:rsidRDefault="00811C29" w:rsidP="00A21F6A">
            <w:r w:rsidRPr="00D353B4">
              <w:t>Elementy i wagi mające wpływ na ocenę końcową</w:t>
            </w:r>
          </w:p>
        </w:tc>
        <w:tc>
          <w:tcPr>
            <w:tcW w:w="3349" w:type="pct"/>
            <w:shd w:val="clear" w:color="auto" w:fill="auto"/>
            <w:tcMar>
              <w:top w:w="0" w:type="dxa"/>
              <w:left w:w="115" w:type="dxa"/>
              <w:bottom w:w="0" w:type="dxa"/>
              <w:right w:w="115" w:type="dxa"/>
            </w:tcMar>
            <w:hideMark/>
          </w:tcPr>
          <w:p w14:paraId="2EE57F1B" w14:textId="77777777" w:rsidR="00811C29" w:rsidRPr="00D353B4" w:rsidRDefault="00811C29" w:rsidP="008144E3">
            <w:r w:rsidRPr="00D353B4">
              <w:t>Kolokwium 1                      </w:t>
            </w:r>
            <w:r w:rsidR="00CD2511" w:rsidRPr="00D353B4">
              <w:t xml:space="preserve">                    </w:t>
            </w:r>
            <w:r w:rsidRPr="00D353B4">
              <w:t xml:space="preserve"> 0,</w:t>
            </w:r>
            <w:r w:rsidR="00A21F6A" w:rsidRPr="00D353B4">
              <w:t>2</w:t>
            </w:r>
          </w:p>
          <w:p w14:paraId="3549EF9F" w14:textId="77777777" w:rsidR="00811C29" w:rsidRPr="00D353B4" w:rsidRDefault="00811C29" w:rsidP="008144E3">
            <w:r w:rsidRPr="00D353B4">
              <w:t>Kolokwium 2                      </w:t>
            </w:r>
            <w:r w:rsidR="00CD2511" w:rsidRPr="00D353B4">
              <w:t xml:space="preserve">                    </w:t>
            </w:r>
            <w:r w:rsidRPr="00D353B4">
              <w:t xml:space="preserve"> 0,</w:t>
            </w:r>
            <w:r w:rsidR="00CD2511" w:rsidRPr="00D353B4">
              <w:t>3</w:t>
            </w:r>
          </w:p>
          <w:p w14:paraId="707A852B" w14:textId="77777777" w:rsidR="00CD2511" w:rsidRPr="00D353B4" w:rsidRDefault="00CD2511" w:rsidP="008144E3">
            <w:r w:rsidRPr="00D353B4">
              <w:t xml:space="preserve">Projekt przedsięwzięcia  turystycznego   0,1 </w:t>
            </w:r>
          </w:p>
          <w:p w14:paraId="2753BDBB" w14:textId="77777777" w:rsidR="00811C29" w:rsidRPr="00D353B4" w:rsidRDefault="00811C29" w:rsidP="008144E3">
            <w:r w:rsidRPr="00D353B4">
              <w:t>Egzamin                              </w:t>
            </w:r>
            <w:r w:rsidR="00CD2511" w:rsidRPr="00D353B4">
              <w:t xml:space="preserve">                  </w:t>
            </w:r>
            <w:r w:rsidRPr="00D353B4">
              <w:t xml:space="preserve"> </w:t>
            </w:r>
            <w:r w:rsidR="00CD2511" w:rsidRPr="00D353B4">
              <w:t xml:space="preserve">  </w:t>
            </w:r>
            <w:r w:rsidRPr="00D353B4">
              <w:t>0,</w:t>
            </w:r>
            <w:r w:rsidR="00CD2511" w:rsidRPr="00D353B4">
              <w:t>4</w:t>
            </w:r>
          </w:p>
        </w:tc>
      </w:tr>
      <w:tr w:rsidR="00D353B4" w:rsidRPr="00D353B4" w14:paraId="72CCC55D" w14:textId="77777777" w:rsidTr="00517388">
        <w:trPr>
          <w:trHeight w:val="694"/>
        </w:trPr>
        <w:tc>
          <w:tcPr>
            <w:tcW w:w="1651" w:type="pct"/>
            <w:shd w:val="clear" w:color="auto" w:fill="auto"/>
            <w:tcMar>
              <w:top w:w="0" w:type="dxa"/>
              <w:left w:w="115" w:type="dxa"/>
              <w:bottom w:w="0" w:type="dxa"/>
              <w:right w:w="115" w:type="dxa"/>
            </w:tcMar>
          </w:tcPr>
          <w:p w14:paraId="3D2A0AD9" w14:textId="77777777" w:rsidR="00E72968" w:rsidRPr="00D353B4" w:rsidRDefault="00E72968" w:rsidP="00E72968">
            <w:pPr>
              <w:jc w:val="both"/>
            </w:pPr>
            <w:r w:rsidRPr="00D353B4">
              <w:t>Bilans punktów ECTS</w:t>
            </w:r>
          </w:p>
        </w:tc>
        <w:tc>
          <w:tcPr>
            <w:tcW w:w="3349" w:type="pct"/>
            <w:shd w:val="clear" w:color="auto" w:fill="auto"/>
            <w:tcMar>
              <w:top w:w="0" w:type="dxa"/>
              <w:left w:w="115" w:type="dxa"/>
              <w:bottom w:w="0" w:type="dxa"/>
              <w:right w:w="115" w:type="dxa"/>
            </w:tcMar>
            <w:hideMark/>
          </w:tcPr>
          <w:p w14:paraId="02FA8CD9" w14:textId="77777777" w:rsidR="00E72968" w:rsidRPr="00D353B4" w:rsidRDefault="00E72968" w:rsidP="00E72968">
            <w:r w:rsidRPr="00D353B4">
              <w:t>Kontaktowe:</w:t>
            </w:r>
          </w:p>
          <w:p w14:paraId="60FA16C7" w14:textId="0CE57DAD" w:rsidR="00E72968" w:rsidRPr="00D353B4" w:rsidRDefault="00E72968" w:rsidP="00E72968">
            <w:r w:rsidRPr="00D353B4">
              <w:t>10 godz. wykłady</w:t>
            </w:r>
          </w:p>
          <w:p w14:paraId="7548C81A" w14:textId="05031F33" w:rsidR="00E72968" w:rsidRPr="00D353B4" w:rsidRDefault="00E72968" w:rsidP="00E72968">
            <w:r w:rsidRPr="00D353B4">
              <w:t>10 godz. ćwiczenia audytoryjne</w:t>
            </w:r>
          </w:p>
          <w:p w14:paraId="04318F4D" w14:textId="52D4BE2F" w:rsidR="00E72968" w:rsidRPr="00D353B4" w:rsidRDefault="00E72968" w:rsidP="00E72968">
            <w:r w:rsidRPr="00D353B4">
              <w:t>10 godz. ćwiczenia laboratoryjne</w:t>
            </w:r>
          </w:p>
          <w:p w14:paraId="7C532834" w14:textId="77777777" w:rsidR="00E72968" w:rsidRPr="00D353B4" w:rsidRDefault="00E72968" w:rsidP="00E72968">
            <w:r w:rsidRPr="00D353B4">
              <w:t xml:space="preserve">2 godz. konsultacji dotyczące przygotowania projektu przedsięwzięcia turystycznego </w:t>
            </w:r>
          </w:p>
          <w:p w14:paraId="1D3A4BAD" w14:textId="77777777" w:rsidR="00E72968" w:rsidRPr="00D353B4" w:rsidRDefault="00E72968" w:rsidP="00E72968">
            <w:r w:rsidRPr="00D353B4">
              <w:t>2 godz. egzamin pisemny</w:t>
            </w:r>
          </w:p>
          <w:p w14:paraId="6075FE31" w14:textId="33AA76D9" w:rsidR="00E72968" w:rsidRPr="00D353B4" w:rsidRDefault="00E72968" w:rsidP="00E72968">
            <w:r w:rsidRPr="00D353B4">
              <w:t>Razem godzimy kontaktowe 34 godz. (1,4 ECTS)</w:t>
            </w:r>
          </w:p>
          <w:p w14:paraId="29A58F8B" w14:textId="77777777" w:rsidR="00E72968" w:rsidRPr="00D353B4" w:rsidRDefault="00E72968" w:rsidP="00E72968"/>
          <w:p w14:paraId="4F8096FF" w14:textId="77777777" w:rsidR="00E72968" w:rsidRPr="00D353B4" w:rsidRDefault="00E72968" w:rsidP="00E72968">
            <w:r w:rsidRPr="00D353B4">
              <w:t>Niekontaktowe:</w:t>
            </w:r>
          </w:p>
          <w:p w14:paraId="132D83C4" w14:textId="585D9C20" w:rsidR="00E72968" w:rsidRPr="00D353B4" w:rsidRDefault="00E72968" w:rsidP="00E72968">
            <w:r w:rsidRPr="00D353B4">
              <w:t>21 godz. – przygotowanie do ćwiczeń</w:t>
            </w:r>
          </w:p>
          <w:p w14:paraId="5424A27C" w14:textId="73D30FD1" w:rsidR="00E72968" w:rsidRPr="00D353B4" w:rsidRDefault="00E72968" w:rsidP="00E72968">
            <w:r w:rsidRPr="00D353B4">
              <w:t>25 godz. – przygotowanie do kolokwiów</w:t>
            </w:r>
          </w:p>
          <w:p w14:paraId="1C7A564D" w14:textId="336EC612" w:rsidR="00E72968" w:rsidRPr="00D353B4" w:rsidRDefault="00E72968" w:rsidP="00E72968">
            <w:r w:rsidRPr="00D353B4">
              <w:t>20 godz. –czytanie zalecanej literatury</w:t>
            </w:r>
          </w:p>
          <w:p w14:paraId="1C4D86FD" w14:textId="1F13168E" w:rsidR="00E72968" w:rsidRPr="00D353B4" w:rsidRDefault="00E72968" w:rsidP="00E72968">
            <w:r w:rsidRPr="00D353B4">
              <w:t>25 godz. – przygotowanie się do egzaminu</w:t>
            </w:r>
          </w:p>
          <w:p w14:paraId="65406888" w14:textId="64895106" w:rsidR="00E72968" w:rsidRPr="00D353B4" w:rsidRDefault="00E72968" w:rsidP="00E72968">
            <w:r w:rsidRPr="00D353B4">
              <w:t>Razem godzimy niekontaktowe 91 godz. (3,6 ECTS)</w:t>
            </w:r>
          </w:p>
          <w:p w14:paraId="4414F376" w14:textId="72F71453" w:rsidR="00E72968" w:rsidRPr="00D353B4" w:rsidRDefault="00E72968" w:rsidP="00E72968">
            <w:r w:rsidRPr="00D353B4">
              <w:t>Łączny nakład pracy studenta to 125 godz. co odpowiada 5 punktom ECTS</w:t>
            </w:r>
          </w:p>
        </w:tc>
      </w:tr>
      <w:tr w:rsidR="00E72968" w:rsidRPr="00D353B4" w14:paraId="0E6B2606" w14:textId="77777777" w:rsidTr="00517388">
        <w:trPr>
          <w:trHeight w:val="718"/>
        </w:trPr>
        <w:tc>
          <w:tcPr>
            <w:tcW w:w="1651" w:type="pct"/>
            <w:shd w:val="clear" w:color="auto" w:fill="auto"/>
            <w:tcMar>
              <w:top w:w="0" w:type="dxa"/>
              <w:left w:w="115" w:type="dxa"/>
              <w:bottom w:w="0" w:type="dxa"/>
              <w:right w:w="115" w:type="dxa"/>
            </w:tcMar>
          </w:tcPr>
          <w:p w14:paraId="34BC7646" w14:textId="77777777" w:rsidR="00E72968" w:rsidRPr="00D353B4" w:rsidRDefault="00E72968" w:rsidP="00E72968">
            <w:r w:rsidRPr="00D353B4">
              <w:t>Nakład pracy związany z zajęciami wymagającymi bezpośredniego udziału nauczyciela akademickiego</w:t>
            </w:r>
          </w:p>
        </w:tc>
        <w:tc>
          <w:tcPr>
            <w:tcW w:w="3349" w:type="pct"/>
            <w:shd w:val="clear" w:color="auto" w:fill="auto"/>
            <w:tcMar>
              <w:top w:w="0" w:type="dxa"/>
              <w:left w:w="115" w:type="dxa"/>
              <w:bottom w:w="0" w:type="dxa"/>
              <w:right w:w="115" w:type="dxa"/>
            </w:tcMar>
            <w:hideMark/>
          </w:tcPr>
          <w:p w14:paraId="2073B1CE" w14:textId="2AF65847" w:rsidR="00E72968" w:rsidRPr="00D353B4" w:rsidRDefault="00E72968" w:rsidP="00E72968">
            <w:r w:rsidRPr="00D353B4">
              <w:t>10 godz. wykłady</w:t>
            </w:r>
          </w:p>
          <w:p w14:paraId="1178F20C" w14:textId="307F2675" w:rsidR="00E72968" w:rsidRPr="00D353B4" w:rsidRDefault="00E72968" w:rsidP="00E72968">
            <w:r w:rsidRPr="00D353B4">
              <w:t>10 godz. ćwiczenia audytoryjne</w:t>
            </w:r>
          </w:p>
          <w:p w14:paraId="67EA7167" w14:textId="4305C37D" w:rsidR="00E72968" w:rsidRPr="00D353B4" w:rsidRDefault="00E72968" w:rsidP="00E72968">
            <w:r w:rsidRPr="00D353B4">
              <w:t>10 godz. ćwiczenia laboratoryjne</w:t>
            </w:r>
          </w:p>
          <w:p w14:paraId="280D5B5B" w14:textId="77777777" w:rsidR="00E72968" w:rsidRPr="00D353B4" w:rsidRDefault="00E72968" w:rsidP="00E72968">
            <w:r w:rsidRPr="00D353B4">
              <w:t>2 godz. konsultacje</w:t>
            </w:r>
          </w:p>
          <w:p w14:paraId="23766ADB" w14:textId="77777777" w:rsidR="00E72968" w:rsidRPr="00D353B4" w:rsidRDefault="00E72968" w:rsidP="00E72968">
            <w:r w:rsidRPr="00D353B4">
              <w:t>2 godz. egzamin pisemny</w:t>
            </w:r>
          </w:p>
          <w:p w14:paraId="6085F73F" w14:textId="4F612449" w:rsidR="00E72968" w:rsidRPr="00D353B4" w:rsidRDefault="00E72968" w:rsidP="00E72968">
            <w:r w:rsidRPr="00D353B4">
              <w:t>Łącznie 34 godz. co odpowiada 1,4 punktom ECTS</w:t>
            </w:r>
          </w:p>
        </w:tc>
      </w:tr>
      <w:bookmarkEnd w:id="13"/>
    </w:tbl>
    <w:p w14:paraId="357958FA" w14:textId="77777777" w:rsidR="00CE460E" w:rsidRPr="00D353B4" w:rsidRDefault="00CE460E" w:rsidP="00710F32">
      <w:pPr>
        <w:tabs>
          <w:tab w:val="left" w:pos="4055"/>
        </w:tabs>
        <w:rPr>
          <w:b/>
          <w:sz w:val="28"/>
        </w:rPr>
      </w:pPr>
    </w:p>
    <w:p w14:paraId="7A95B05E" w14:textId="116612A3" w:rsidR="00710F32" w:rsidRPr="00D353B4" w:rsidRDefault="00710F32" w:rsidP="00710F32">
      <w:pPr>
        <w:tabs>
          <w:tab w:val="left" w:pos="4055"/>
        </w:tabs>
        <w:rPr>
          <w:b/>
          <w:sz w:val="28"/>
        </w:rPr>
      </w:pPr>
      <w:r w:rsidRPr="00D353B4">
        <w:rPr>
          <w:b/>
          <w:sz w:val="28"/>
        </w:rPr>
        <w:t xml:space="preserve">Karta opisu zajęć z modułu </w:t>
      </w:r>
      <w:r w:rsidR="00517388" w:rsidRPr="00D353B4">
        <w:rPr>
          <w:b/>
          <w:sz w:val="28"/>
        </w:rPr>
        <w:t>P</w:t>
      </w:r>
      <w:r w:rsidRPr="00D353B4">
        <w:rPr>
          <w:b/>
          <w:sz w:val="28"/>
        </w:rPr>
        <w:t>rawo w turystyce i rekreacji</w:t>
      </w:r>
    </w:p>
    <w:tbl>
      <w:tblPr>
        <w:tblW w:w="5000" w:type="pct"/>
        <w:tblLook w:val="01E0" w:firstRow="1" w:lastRow="1" w:firstColumn="1" w:lastColumn="1" w:noHBand="0" w:noVBand="0"/>
      </w:tblPr>
      <w:tblGrid>
        <w:gridCol w:w="3911"/>
        <w:gridCol w:w="5717"/>
      </w:tblGrid>
      <w:tr w:rsidR="00D353B4" w:rsidRPr="00D353B4" w14:paraId="26ADC0B2"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228AF0CB" w14:textId="0B42C6BB" w:rsidR="00F06EDA" w:rsidRPr="00D353B4" w:rsidRDefault="00F06EDA" w:rsidP="00F06EDA">
            <w:pPr>
              <w:widowControl w:val="0"/>
            </w:pPr>
            <w:r w:rsidRPr="00D353B4">
              <w:t xml:space="preserve">Nazwa kierunku studiów </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47446A45" w14:textId="77777777" w:rsidR="00F06EDA" w:rsidRPr="00D353B4" w:rsidRDefault="00F06EDA">
            <w:pPr>
              <w:widowControl w:val="0"/>
            </w:pPr>
            <w:r w:rsidRPr="00D353B4">
              <w:t>Turystyka i Rekreacja</w:t>
            </w:r>
          </w:p>
        </w:tc>
      </w:tr>
      <w:tr w:rsidR="00D353B4" w:rsidRPr="00D353B4" w14:paraId="7F689F83"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72C62828" w14:textId="77777777" w:rsidR="00F06EDA" w:rsidRPr="00D353B4" w:rsidRDefault="00F06EDA">
            <w:pPr>
              <w:widowControl w:val="0"/>
            </w:pPr>
            <w:r w:rsidRPr="00D353B4">
              <w:t>Nazwa modułu, także nazwa w języku angielskim</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24CECEDC" w14:textId="77777777" w:rsidR="00517388" w:rsidRPr="00D353B4" w:rsidRDefault="00F06EDA">
            <w:pPr>
              <w:widowControl w:val="0"/>
              <w:rPr>
                <w:lang w:val="en-GB"/>
              </w:rPr>
            </w:pPr>
            <w:r w:rsidRPr="00D353B4">
              <w:rPr>
                <w:lang w:val="en-GB"/>
              </w:rPr>
              <w:t>Prawo w turystyce i rekraecji</w:t>
            </w:r>
          </w:p>
          <w:p w14:paraId="36FF68EA" w14:textId="3B6174E8" w:rsidR="00F06EDA" w:rsidRPr="00D353B4" w:rsidRDefault="00F06EDA">
            <w:pPr>
              <w:widowControl w:val="0"/>
              <w:rPr>
                <w:lang w:val="en-GB"/>
              </w:rPr>
            </w:pPr>
            <w:r w:rsidRPr="00D353B4">
              <w:rPr>
                <w:lang w:val="en-GB"/>
              </w:rPr>
              <w:t>Right in the tourism and recreation</w:t>
            </w:r>
          </w:p>
        </w:tc>
      </w:tr>
      <w:tr w:rsidR="00D353B4" w:rsidRPr="00D353B4" w14:paraId="364D7387"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35037676" w14:textId="1BCEB92B" w:rsidR="00F06EDA" w:rsidRPr="00D353B4" w:rsidRDefault="00F06EDA" w:rsidP="00F06EDA">
            <w:pPr>
              <w:widowControl w:val="0"/>
            </w:pPr>
            <w:r w:rsidRPr="00D353B4">
              <w:t xml:space="preserve">Język wykładowy </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60E46D99" w14:textId="50645204" w:rsidR="00F06EDA" w:rsidRPr="00D353B4" w:rsidRDefault="008042E3">
            <w:pPr>
              <w:widowControl w:val="0"/>
            </w:pPr>
            <w:r w:rsidRPr="00D353B4">
              <w:t>polski</w:t>
            </w:r>
          </w:p>
        </w:tc>
      </w:tr>
      <w:tr w:rsidR="00D353B4" w:rsidRPr="00D353B4" w14:paraId="1502020B"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7D7C77C9" w14:textId="64A27A2A" w:rsidR="00F06EDA" w:rsidRPr="00D353B4" w:rsidRDefault="00F06EDA" w:rsidP="00F06EDA">
            <w:pPr>
              <w:widowControl w:val="0"/>
            </w:pPr>
            <w:r w:rsidRPr="00D353B4">
              <w:t xml:space="preserve">Rodzaj modułu </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2B0C616B" w14:textId="77777777" w:rsidR="00F06EDA" w:rsidRPr="00D353B4" w:rsidRDefault="00F06EDA">
            <w:pPr>
              <w:widowControl w:val="0"/>
            </w:pPr>
            <w:r w:rsidRPr="00D353B4">
              <w:t>obowiązkowy</w:t>
            </w:r>
          </w:p>
        </w:tc>
      </w:tr>
      <w:tr w:rsidR="00D353B4" w:rsidRPr="00D353B4" w14:paraId="78F3F9DB"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09150E01" w14:textId="77777777" w:rsidR="00F06EDA" w:rsidRPr="00D353B4" w:rsidRDefault="00F06EDA">
            <w:pPr>
              <w:widowControl w:val="0"/>
            </w:pPr>
            <w:r w:rsidRPr="00D353B4">
              <w:t>Poziom studiów</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07C70413" w14:textId="77777777" w:rsidR="00F06EDA" w:rsidRPr="00D353B4" w:rsidRDefault="00F06EDA">
            <w:pPr>
              <w:widowControl w:val="0"/>
            </w:pPr>
            <w:r w:rsidRPr="00D353B4">
              <w:t>pierwszego stopnia</w:t>
            </w:r>
          </w:p>
        </w:tc>
      </w:tr>
      <w:tr w:rsidR="00D353B4" w:rsidRPr="00D353B4" w14:paraId="0DECDDAE"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252179A0" w14:textId="48358B67" w:rsidR="00F06EDA" w:rsidRPr="00D353B4" w:rsidRDefault="00F06EDA" w:rsidP="00F06EDA">
            <w:pPr>
              <w:widowControl w:val="0"/>
            </w:pPr>
            <w:r w:rsidRPr="00D353B4">
              <w:t>Forma studiów</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1043A3BA" w14:textId="603E63FA" w:rsidR="00F06EDA" w:rsidRPr="00D353B4" w:rsidRDefault="00416358">
            <w:pPr>
              <w:widowControl w:val="0"/>
            </w:pPr>
            <w:r w:rsidRPr="00D353B4">
              <w:t>nie</w:t>
            </w:r>
            <w:r w:rsidR="00F06EDA" w:rsidRPr="00D353B4">
              <w:t>stacjonarne</w:t>
            </w:r>
          </w:p>
        </w:tc>
      </w:tr>
      <w:tr w:rsidR="00D353B4" w:rsidRPr="00D353B4" w14:paraId="11A4A2F6"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53011E26" w14:textId="77777777" w:rsidR="00F06EDA" w:rsidRPr="00D353B4" w:rsidRDefault="00F06EDA">
            <w:pPr>
              <w:widowControl w:val="0"/>
            </w:pPr>
            <w:r w:rsidRPr="00D353B4">
              <w:t>Rok studiów dla kierunku</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6CEE6BA6" w14:textId="77777777" w:rsidR="00F06EDA" w:rsidRPr="00D353B4" w:rsidRDefault="00F06EDA">
            <w:pPr>
              <w:widowControl w:val="0"/>
            </w:pPr>
            <w:r w:rsidRPr="00D353B4">
              <w:t>II</w:t>
            </w:r>
          </w:p>
        </w:tc>
      </w:tr>
      <w:tr w:rsidR="00D353B4" w:rsidRPr="00D353B4" w14:paraId="4821FFD1"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740C8152" w14:textId="77777777" w:rsidR="00F06EDA" w:rsidRPr="00D353B4" w:rsidRDefault="00F06EDA">
            <w:pPr>
              <w:widowControl w:val="0"/>
            </w:pPr>
            <w:r w:rsidRPr="00D353B4">
              <w:t>Semestr dla kierunku</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1ECA0B58" w14:textId="77777777" w:rsidR="00F06EDA" w:rsidRPr="00D353B4" w:rsidRDefault="00F06EDA">
            <w:pPr>
              <w:widowControl w:val="0"/>
            </w:pPr>
            <w:r w:rsidRPr="00D353B4">
              <w:t>3</w:t>
            </w:r>
          </w:p>
        </w:tc>
      </w:tr>
      <w:tr w:rsidR="00D353B4" w:rsidRPr="00D353B4" w14:paraId="40908750"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5B5FCE64" w14:textId="77777777" w:rsidR="00F06EDA" w:rsidRPr="00D353B4" w:rsidRDefault="00F06EDA">
            <w:pPr>
              <w:widowControl w:val="0"/>
            </w:pPr>
            <w:r w:rsidRPr="00D353B4">
              <w:lastRenderedPageBreak/>
              <w:t>Liczba punktów ECTS z podziałem na kontaktowe/niekontaktowe</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057DA787" w14:textId="1C3E8CB4" w:rsidR="00F06EDA" w:rsidRPr="00D353B4" w:rsidRDefault="00F06EDA">
            <w:pPr>
              <w:widowControl w:val="0"/>
            </w:pPr>
            <w:r w:rsidRPr="00D353B4">
              <w:t>3 (</w:t>
            </w:r>
            <w:r w:rsidR="00416358" w:rsidRPr="00D353B4">
              <w:t>0,8</w:t>
            </w:r>
            <w:r w:rsidRPr="00D353B4">
              <w:t>/</w:t>
            </w:r>
            <w:r w:rsidR="00416358" w:rsidRPr="00D353B4">
              <w:t>2,2</w:t>
            </w:r>
            <w:r w:rsidRPr="00D353B4">
              <w:t>)</w:t>
            </w:r>
          </w:p>
        </w:tc>
      </w:tr>
      <w:tr w:rsidR="00D353B4" w:rsidRPr="00D353B4" w14:paraId="341F01ED"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03A3D46B" w14:textId="77777777" w:rsidR="00F06EDA" w:rsidRPr="00D353B4" w:rsidRDefault="00F06EDA">
            <w:pPr>
              <w:widowControl w:val="0"/>
            </w:pPr>
            <w:r w:rsidRPr="00D353B4">
              <w:t>Tytuł naukowy/stopień naukowy, imię i nazwisko osoby odpowiedzialnej za moduł</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3F18C3DE" w14:textId="77777777" w:rsidR="00F06EDA" w:rsidRPr="00D353B4" w:rsidRDefault="00F06EDA">
            <w:pPr>
              <w:widowControl w:val="0"/>
            </w:pPr>
            <w:r w:rsidRPr="00D353B4">
              <w:t>Dr Sylwia Rogala-Walczyńska</w:t>
            </w:r>
          </w:p>
        </w:tc>
      </w:tr>
      <w:tr w:rsidR="00D353B4" w:rsidRPr="00D353B4" w14:paraId="14CBAC01"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384C3EDF" w14:textId="393FECC9" w:rsidR="00F06EDA" w:rsidRPr="00D353B4" w:rsidRDefault="00F06EDA">
            <w:pPr>
              <w:widowControl w:val="0"/>
            </w:pPr>
            <w:r w:rsidRPr="00D353B4">
              <w:t>Jednostka oferująca moduł</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6014B0B3" w14:textId="77777777" w:rsidR="00F06EDA" w:rsidRPr="00D353B4" w:rsidRDefault="00F06EDA">
            <w:pPr>
              <w:widowControl w:val="0"/>
            </w:pPr>
            <w:r w:rsidRPr="00D353B4">
              <w:t>Katedra Roślin Przemysłowych i Leczniczych, zakład Socjologii Wsi</w:t>
            </w:r>
          </w:p>
        </w:tc>
      </w:tr>
      <w:tr w:rsidR="00D353B4" w:rsidRPr="00D353B4" w14:paraId="1C56A27B"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5FB42B17" w14:textId="087CDD3C" w:rsidR="00F06EDA" w:rsidRPr="00D353B4" w:rsidRDefault="00F06EDA">
            <w:pPr>
              <w:widowControl w:val="0"/>
            </w:pPr>
            <w:r w:rsidRPr="00D353B4">
              <w:t>Cel modułu</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1DE604E6" w14:textId="77777777" w:rsidR="00F06EDA" w:rsidRPr="00D353B4" w:rsidRDefault="00F06EDA">
            <w:pPr>
              <w:widowControl w:val="0"/>
            </w:pPr>
            <w:r w:rsidRPr="00D353B4">
              <w:t xml:space="preserve">Celem realizowanego modułu jest zaznajomienie studentów z prawną problematyką turystyki i rekreacji w świetle obowiązujących przepisów. Ponadto nabycie umiejętności interpretacji i zastosowania przepisów prawnych. </w:t>
            </w:r>
          </w:p>
        </w:tc>
      </w:tr>
      <w:tr w:rsidR="00D353B4" w:rsidRPr="00D353B4" w14:paraId="1B6B0016" w14:textId="77777777" w:rsidTr="00517388">
        <w:trPr>
          <w:trHeight w:val="236"/>
        </w:trPr>
        <w:tc>
          <w:tcPr>
            <w:tcW w:w="2031"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42A401A1" w14:textId="77777777" w:rsidR="00F06EDA" w:rsidRPr="00D353B4" w:rsidRDefault="00F06EDA">
            <w:pPr>
              <w:widowControl w:val="0"/>
              <w:jc w:val="both"/>
            </w:pPr>
            <w:r w:rsidRPr="00D353B4">
              <w:t>Efekty uczenia się dla modułu to opis zasobu wiedzy, umiejętności i kompetencji społecznych, które student osiągnie po zrealizowaniu zajęć.</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28DF5921" w14:textId="77777777" w:rsidR="00F06EDA" w:rsidRPr="00D353B4" w:rsidRDefault="00F06EDA">
            <w:pPr>
              <w:widowControl w:val="0"/>
            </w:pPr>
            <w:r w:rsidRPr="00D353B4">
              <w:t xml:space="preserve">Wiedza: </w:t>
            </w:r>
          </w:p>
        </w:tc>
      </w:tr>
      <w:tr w:rsidR="00D353B4" w:rsidRPr="00D353B4" w14:paraId="6E619721" w14:textId="77777777" w:rsidTr="00517388">
        <w:trPr>
          <w:trHeight w:val="605"/>
        </w:trPr>
        <w:tc>
          <w:tcPr>
            <w:tcW w:w="2031" w:type="pct"/>
            <w:vMerge/>
            <w:tcBorders>
              <w:top w:val="single" w:sz="4" w:space="0" w:color="000000"/>
              <w:left w:val="single" w:sz="4" w:space="0" w:color="000000"/>
              <w:bottom w:val="single" w:sz="4" w:space="0" w:color="000000"/>
              <w:right w:val="single" w:sz="4" w:space="0" w:color="000000"/>
            </w:tcBorders>
            <w:shd w:val="clear" w:color="auto" w:fill="auto"/>
          </w:tcPr>
          <w:p w14:paraId="72EF0F33" w14:textId="77777777" w:rsidR="008042E3" w:rsidRPr="00D353B4" w:rsidRDefault="008042E3">
            <w:pPr>
              <w:widowControl w:val="0"/>
              <w:rPr>
                <w:highlight w:val="yellow"/>
              </w:rPr>
            </w:pPr>
          </w:p>
        </w:tc>
        <w:tc>
          <w:tcPr>
            <w:tcW w:w="2969" w:type="pct"/>
            <w:tcBorders>
              <w:top w:val="single" w:sz="4" w:space="0" w:color="000000"/>
              <w:left w:val="single" w:sz="4" w:space="0" w:color="000000"/>
              <w:right w:val="single" w:sz="4" w:space="0" w:color="000000"/>
            </w:tcBorders>
            <w:shd w:val="clear" w:color="auto" w:fill="auto"/>
          </w:tcPr>
          <w:p w14:paraId="5827151B" w14:textId="77777777" w:rsidR="008042E3" w:rsidRPr="00D353B4" w:rsidRDefault="008042E3">
            <w:pPr>
              <w:widowControl w:val="0"/>
            </w:pPr>
            <w:r w:rsidRPr="00D353B4">
              <w:t>1. Student ma podstawową wiedzę prawną dostosowana do studiowanego kierunku.</w:t>
            </w:r>
          </w:p>
        </w:tc>
      </w:tr>
      <w:tr w:rsidR="00D353B4" w:rsidRPr="00D353B4" w14:paraId="6B7D647C"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0CD62384" w14:textId="77777777" w:rsidR="00F06EDA" w:rsidRPr="00D353B4" w:rsidRDefault="00F06EDA">
            <w:pPr>
              <w:widowControl w:val="0"/>
            </w:pPr>
            <w:r w:rsidRPr="00D353B4">
              <w:t>Odniesienie modułowych efektów uczenia się do kierunkowych efektów uczenia się</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0E1D2B50" w14:textId="77777777" w:rsidR="00F06EDA" w:rsidRPr="00D353B4" w:rsidRDefault="00F06EDA">
            <w:pPr>
              <w:widowControl w:val="0"/>
              <w:jc w:val="both"/>
            </w:pPr>
            <w:r w:rsidRPr="00D353B4">
              <w:t>W1- TR_W02</w:t>
            </w:r>
          </w:p>
          <w:p w14:paraId="52ED0FA1" w14:textId="7314E878" w:rsidR="00F06EDA" w:rsidRPr="00D353B4" w:rsidRDefault="00F06EDA">
            <w:pPr>
              <w:widowControl w:val="0"/>
              <w:jc w:val="both"/>
            </w:pPr>
          </w:p>
        </w:tc>
      </w:tr>
      <w:tr w:rsidR="00D353B4" w:rsidRPr="00D353B4" w14:paraId="74190650"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4484D073" w14:textId="77777777" w:rsidR="00F06EDA" w:rsidRPr="00D353B4" w:rsidRDefault="00F06EDA">
            <w:pPr>
              <w:widowControl w:val="0"/>
            </w:pPr>
            <w:r w:rsidRPr="00D353B4">
              <w:t>Odniesienie modułowych efektów uczenia się do efektów inżynierskich (jeżeli dotyczy)</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363D98BB" w14:textId="77777777" w:rsidR="00F06EDA" w:rsidRPr="00D353B4" w:rsidRDefault="00F06EDA">
            <w:pPr>
              <w:widowControl w:val="0"/>
              <w:jc w:val="both"/>
            </w:pPr>
            <w:r w:rsidRPr="00D353B4">
              <w:t>Nie dotyczy</w:t>
            </w:r>
          </w:p>
        </w:tc>
      </w:tr>
      <w:tr w:rsidR="00D353B4" w:rsidRPr="00D353B4" w14:paraId="14FD432C"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7F1416BB" w14:textId="77777777" w:rsidR="00F06EDA" w:rsidRPr="00D353B4" w:rsidRDefault="00F06EDA">
            <w:pPr>
              <w:widowControl w:val="0"/>
            </w:pPr>
            <w:r w:rsidRPr="00D353B4">
              <w:t xml:space="preserve">Wymagania wstępne i dodatkowe </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40B904E3" w14:textId="77777777" w:rsidR="00F06EDA" w:rsidRPr="00D353B4" w:rsidRDefault="00F06EDA">
            <w:pPr>
              <w:widowControl w:val="0"/>
              <w:jc w:val="both"/>
            </w:pPr>
            <w:r w:rsidRPr="00D353B4">
              <w:t>M_TR_25</w:t>
            </w:r>
          </w:p>
        </w:tc>
      </w:tr>
      <w:tr w:rsidR="00D353B4" w:rsidRPr="00D353B4" w14:paraId="72A5A41D"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5306A621" w14:textId="77777777" w:rsidR="00F06EDA" w:rsidRPr="00D353B4" w:rsidRDefault="00F06EDA">
            <w:pPr>
              <w:widowControl w:val="0"/>
            </w:pPr>
            <w:r w:rsidRPr="00D353B4">
              <w:t xml:space="preserve">Treści programowe modułu </w:t>
            </w:r>
          </w:p>
          <w:p w14:paraId="41203434" w14:textId="77777777" w:rsidR="00F06EDA" w:rsidRPr="00D353B4" w:rsidRDefault="00F06EDA">
            <w:pPr>
              <w:widowControl w:val="0"/>
            </w:pP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3517F1D7" w14:textId="2CE29AF3" w:rsidR="00F06EDA" w:rsidRPr="00D353B4" w:rsidRDefault="00F06EDA" w:rsidP="00517388">
            <w:pPr>
              <w:widowControl w:val="0"/>
              <w:jc w:val="both"/>
            </w:pPr>
            <w:r w:rsidRPr="00D353B4">
              <w:t xml:space="preserve">Podstawy prawa. Turystyka w świetle uregulowań prawa międzynarodowego i Unii Europejskiej. Miejsce prawa turystycznego w polskim systemie prawnym. Pojęcia i zakres uregulowań prawa turystycznego. Pojęcie działalności gospodarczej (pojęcie i cechy). Reglamentacja działalności gospodarczej. Zagadnienia z zakresu prawa cywilnego i postępowania cywilnego. Odpowiedzialność cywilna w turystyce i rekreacji. Ustrojowe prawo turystyki. Materialne prawo turystyki. Umowy w turystyce- ogólna charakterystyka i ich podział. Ubezpieczenia w turystyce. </w:t>
            </w:r>
          </w:p>
        </w:tc>
      </w:tr>
      <w:tr w:rsidR="00D353B4" w:rsidRPr="00D353B4" w14:paraId="60906A91"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5795D2A9" w14:textId="77777777" w:rsidR="00F06EDA" w:rsidRPr="00D353B4" w:rsidRDefault="00F06EDA">
            <w:pPr>
              <w:widowControl w:val="0"/>
            </w:pPr>
            <w:r w:rsidRPr="00D353B4">
              <w:t>Wykaz literatury podstawowej i uzupełniającej</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29BF8D6A" w14:textId="77777777" w:rsidR="00F06EDA" w:rsidRPr="00D353B4" w:rsidRDefault="00F06EDA">
            <w:pPr>
              <w:widowControl w:val="0"/>
            </w:pPr>
            <w:r w:rsidRPr="00D353B4">
              <w:t>Literatura podstawowa:</w:t>
            </w:r>
          </w:p>
          <w:p w14:paraId="34A0E430" w14:textId="77777777" w:rsidR="00F06EDA" w:rsidRPr="00D353B4" w:rsidRDefault="00F06EDA">
            <w:pPr>
              <w:widowControl w:val="0"/>
            </w:pPr>
            <w:r w:rsidRPr="00D353B4">
              <w:t>1. Zawistowska H., Borek D (red.).,Pocheć W., Puciata E., Świtaj K., Wolski D.,Prawo Turystyki. Podręcznik., Gdańska 2021</w:t>
            </w:r>
          </w:p>
          <w:p w14:paraId="1B5EE69F" w14:textId="77777777" w:rsidR="00F06EDA" w:rsidRPr="00D353B4" w:rsidRDefault="00F06EDA">
            <w:pPr>
              <w:widowControl w:val="0"/>
            </w:pPr>
            <w:r w:rsidRPr="00D353B4">
              <w:t>2. Nesterowicz M., Prawo Turystyczne, warszawa 2016</w:t>
            </w:r>
          </w:p>
          <w:p w14:paraId="22C22BCB" w14:textId="77777777" w:rsidR="00F06EDA" w:rsidRPr="00D353B4" w:rsidRDefault="00F06EDA">
            <w:pPr>
              <w:widowControl w:val="0"/>
            </w:pPr>
            <w:r w:rsidRPr="00D353B4">
              <w:t>3. Legierska U., Prawo w turystyce i hotelarstwie, Warszawa 2017</w:t>
            </w:r>
          </w:p>
          <w:p w14:paraId="0E16CFE9" w14:textId="77777777" w:rsidR="00F06EDA" w:rsidRPr="00D353B4" w:rsidRDefault="00F06EDA">
            <w:pPr>
              <w:widowControl w:val="0"/>
            </w:pPr>
            <w:r w:rsidRPr="00D353B4">
              <w:t>Literatura uzupełniająca:</w:t>
            </w:r>
          </w:p>
          <w:p w14:paraId="1C32C3DC" w14:textId="77777777" w:rsidR="00F06EDA" w:rsidRPr="00D353B4" w:rsidRDefault="00F06EDA">
            <w:pPr>
              <w:widowControl w:val="0"/>
            </w:pPr>
            <w:r w:rsidRPr="00D353B4">
              <w:t>1. Snażyk Z., Szafrański A., Publiczne prawo gospodarcze, warszawa 2021</w:t>
            </w:r>
          </w:p>
          <w:p w14:paraId="62909AD3" w14:textId="77777777" w:rsidR="00F06EDA" w:rsidRPr="00D353B4" w:rsidRDefault="00F06EDA">
            <w:pPr>
              <w:widowControl w:val="0"/>
            </w:pPr>
            <w:r w:rsidRPr="00D353B4">
              <w:t xml:space="preserve">2. Olszewski J., Prawo gospodarcze, Kompendium, Waszawa 2019 </w:t>
            </w:r>
          </w:p>
        </w:tc>
      </w:tr>
      <w:tr w:rsidR="00D353B4" w:rsidRPr="00D353B4" w14:paraId="7674C8EE" w14:textId="77777777" w:rsidTr="00517388">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1F551551" w14:textId="77777777" w:rsidR="00F06EDA" w:rsidRPr="00D353B4" w:rsidRDefault="00F06EDA">
            <w:pPr>
              <w:widowControl w:val="0"/>
            </w:pPr>
            <w:r w:rsidRPr="00D353B4">
              <w:t>Planowane formy/działania/metody dydaktyczne</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3D581044" w14:textId="3C53BEC4" w:rsidR="00F06EDA" w:rsidRPr="00D353B4" w:rsidRDefault="00F06EDA" w:rsidP="00517388">
            <w:pPr>
              <w:widowControl w:val="0"/>
            </w:pPr>
            <w:r w:rsidRPr="00D353B4">
              <w:t>Wykład, ćwiczenia, dyskusja, praca jednostkowa i grupowa.</w:t>
            </w:r>
          </w:p>
        </w:tc>
      </w:tr>
      <w:tr w:rsidR="00D353B4" w:rsidRPr="00D353B4" w14:paraId="111A5D28" w14:textId="77777777" w:rsidTr="00517388">
        <w:trPr>
          <w:trHeight w:val="20"/>
        </w:trPr>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794D568E" w14:textId="77777777" w:rsidR="00F06EDA" w:rsidRPr="00D353B4" w:rsidRDefault="00F06EDA">
            <w:pPr>
              <w:widowControl w:val="0"/>
            </w:pPr>
            <w:r w:rsidRPr="00D353B4">
              <w:t>Sposoby weryfikacji oraz formy dokumentowania osiągniętych efektów uczenia się</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011884DD" w14:textId="3A910F9E" w:rsidR="00517388" w:rsidRPr="00D353B4" w:rsidRDefault="00F06EDA">
            <w:pPr>
              <w:pStyle w:val="Bezodstpw"/>
              <w:widowControl w:val="0"/>
              <w:rPr>
                <w:rFonts w:ascii="Times New Roman" w:hAnsi="Times New Roman"/>
                <w:sz w:val="24"/>
                <w:szCs w:val="24"/>
              </w:rPr>
            </w:pPr>
            <w:r w:rsidRPr="00D353B4">
              <w:rPr>
                <w:rFonts w:ascii="Times New Roman" w:hAnsi="Times New Roman"/>
                <w:sz w:val="24"/>
                <w:szCs w:val="24"/>
              </w:rPr>
              <w:t>W1</w:t>
            </w:r>
            <w:r w:rsidR="00517388" w:rsidRPr="00D353B4">
              <w:rPr>
                <w:rFonts w:ascii="Times New Roman" w:hAnsi="Times New Roman"/>
                <w:sz w:val="24"/>
                <w:szCs w:val="24"/>
              </w:rPr>
              <w:t xml:space="preserve"> –</w:t>
            </w:r>
            <w:r w:rsidRPr="00D353B4">
              <w:rPr>
                <w:rFonts w:ascii="Times New Roman" w:hAnsi="Times New Roman"/>
                <w:sz w:val="24"/>
                <w:szCs w:val="24"/>
              </w:rPr>
              <w:t xml:space="preserve"> ocena pracy pisemnej (test wyboru),</w:t>
            </w:r>
            <w:r w:rsidR="00517388" w:rsidRPr="00D353B4">
              <w:rPr>
                <w:rFonts w:ascii="Times New Roman" w:hAnsi="Times New Roman"/>
                <w:sz w:val="24"/>
                <w:szCs w:val="24"/>
              </w:rPr>
              <w:t xml:space="preserve"> </w:t>
            </w:r>
            <w:r w:rsidRPr="00D353B4">
              <w:rPr>
                <w:rFonts w:ascii="Times New Roman" w:hAnsi="Times New Roman"/>
                <w:sz w:val="24"/>
                <w:szCs w:val="24"/>
              </w:rPr>
              <w:t>archiwizacja pracy pisemnej</w:t>
            </w:r>
          </w:p>
          <w:p w14:paraId="24F17F40" w14:textId="77777777" w:rsidR="00517388" w:rsidRPr="00D353B4" w:rsidRDefault="00517388">
            <w:pPr>
              <w:pStyle w:val="Bezodstpw"/>
              <w:widowControl w:val="0"/>
              <w:rPr>
                <w:rFonts w:ascii="Times New Roman" w:hAnsi="Times New Roman"/>
                <w:sz w:val="24"/>
                <w:szCs w:val="24"/>
              </w:rPr>
            </w:pPr>
          </w:p>
          <w:p w14:paraId="0AE51319" w14:textId="77777777" w:rsidR="00F06EDA" w:rsidRPr="00D353B4" w:rsidRDefault="00F06EDA">
            <w:pPr>
              <w:widowControl w:val="0"/>
              <w:jc w:val="both"/>
            </w:pPr>
            <w:r w:rsidRPr="00D353B4">
              <w:lastRenderedPageBreak/>
              <w:t>Formy dokumentowania osiągniętych wyników: sprawdziany, dziennik prowadzącego.</w:t>
            </w:r>
          </w:p>
        </w:tc>
      </w:tr>
      <w:tr w:rsidR="00D353B4" w:rsidRPr="00D353B4" w14:paraId="5110CAD6" w14:textId="77777777" w:rsidTr="00517388">
        <w:trPr>
          <w:trHeight w:val="20"/>
        </w:trPr>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64D4BD20" w14:textId="7D40890C" w:rsidR="00F06EDA" w:rsidRPr="00D353B4" w:rsidRDefault="00F06EDA">
            <w:pPr>
              <w:widowControl w:val="0"/>
            </w:pPr>
            <w:r w:rsidRPr="00D353B4">
              <w:lastRenderedPageBreak/>
              <w:t>Elementy i wagi mające wpływ na ocenę końcową</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4DE4795D" w14:textId="7E495AC8" w:rsidR="00F06EDA" w:rsidRPr="00D353B4" w:rsidRDefault="00F06EDA" w:rsidP="000261F1">
            <w:pPr>
              <w:pStyle w:val="Bezodstpw"/>
              <w:widowControl w:val="0"/>
              <w:rPr>
                <w:rFonts w:ascii="Times New Roman" w:hAnsi="Times New Roman"/>
                <w:sz w:val="24"/>
                <w:szCs w:val="24"/>
              </w:rPr>
            </w:pPr>
            <w:r w:rsidRPr="00D353B4">
              <w:rPr>
                <w:rFonts w:ascii="Times New Roman" w:hAnsi="Times New Roman"/>
                <w:sz w:val="24"/>
                <w:szCs w:val="24"/>
              </w:rPr>
              <w:t xml:space="preserve">Ocena z zaliczenia pisemnego w formie pytań testowych lub </w:t>
            </w:r>
            <w:r w:rsidR="000261F1" w:rsidRPr="00D353B4">
              <w:rPr>
                <w:rFonts w:ascii="Times New Roman" w:hAnsi="Times New Roman"/>
                <w:sz w:val="24"/>
                <w:szCs w:val="24"/>
              </w:rPr>
              <w:t>problemowych – 100%</w:t>
            </w:r>
          </w:p>
        </w:tc>
      </w:tr>
      <w:tr w:rsidR="00D353B4" w:rsidRPr="00D353B4" w14:paraId="1D4A60A6" w14:textId="77777777" w:rsidTr="00517388">
        <w:trPr>
          <w:trHeight w:val="20"/>
        </w:trPr>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0C425CB8" w14:textId="77777777" w:rsidR="000261F1" w:rsidRPr="00D353B4" w:rsidRDefault="000261F1" w:rsidP="000261F1">
            <w:pPr>
              <w:widowControl w:val="0"/>
              <w:jc w:val="both"/>
            </w:pPr>
            <w:r w:rsidRPr="00D353B4">
              <w:t>Bilans punktów ECTS</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37E9F7FE" w14:textId="77777777" w:rsidR="000261F1" w:rsidRPr="00D353B4" w:rsidRDefault="000261F1" w:rsidP="000261F1">
            <w:pPr>
              <w:pStyle w:val="Bezodstpw"/>
              <w:widowControl w:val="0"/>
              <w:rPr>
                <w:rFonts w:ascii="Times New Roman" w:hAnsi="Times New Roman"/>
                <w:sz w:val="24"/>
                <w:szCs w:val="24"/>
              </w:rPr>
            </w:pPr>
            <w:r w:rsidRPr="00D353B4">
              <w:rPr>
                <w:rFonts w:ascii="Times New Roman" w:hAnsi="Times New Roman"/>
                <w:sz w:val="24"/>
                <w:szCs w:val="24"/>
              </w:rPr>
              <w:t>Kontaktowe:</w:t>
            </w:r>
          </w:p>
          <w:p w14:paraId="25DB9E85" w14:textId="63C52D80" w:rsidR="000261F1" w:rsidRPr="00D353B4" w:rsidRDefault="000261F1" w:rsidP="000261F1">
            <w:pPr>
              <w:pStyle w:val="Bezodstpw"/>
              <w:widowControl w:val="0"/>
              <w:rPr>
                <w:rFonts w:ascii="Times New Roman" w:hAnsi="Times New Roman"/>
                <w:sz w:val="24"/>
                <w:szCs w:val="24"/>
              </w:rPr>
            </w:pPr>
            <w:r w:rsidRPr="00D353B4">
              <w:rPr>
                <w:rFonts w:ascii="Times New Roman" w:hAnsi="Times New Roman"/>
                <w:sz w:val="24"/>
                <w:szCs w:val="24"/>
              </w:rPr>
              <w:t>wykład 20 godz. (</w:t>
            </w:r>
            <w:r w:rsidR="000A4ACB" w:rsidRPr="00D353B4">
              <w:rPr>
                <w:rFonts w:ascii="Times New Roman" w:hAnsi="Times New Roman"/>
                <w:sz w:val="24"/>
                <w:szCs w:val="24"/>
              </w:rPr>
              <w:t>0,8</w:t>
            </w:r>
            <w:r w:rsidRPr="00D353B4">
              <w:rPr>
                <w:rFonts w:ascii="Times New Roman" w:hAnsi="Times New Roman"/>
                <w:sz w:val="24"/>
                <w:szCs w:val="24"/>
              </w:rPr>
              <w:t xml:space="preserve"> ECTS)</w:t>
            </w:r>
          </w:p>
          <w:p w14:paraId="755D2696" w14:textId="289D80B4" w:rsidR="000261F1" w:rsidRPr="00D353B4" w:rsidRDefault="000261F1" w:rsidP="000261F1">
            <w:pPr>
              <w:pStyle w:val="Bezodstpw"/>
              <w:widowControl w:val="0"/>
              <w:rPr>
                <w:rFonts w:ascii="Times New Roman" w:hAnsi="Times New Roman"/>
                <w:sz w:val="24"/>
                <w:szCs w:val="24"/>
              </w:rPr>
            </w:pPr>
            <w:r w:rsidRPr="00D353B4">
              <w:rPr>
                <w:rFonts w:ascii="Times New Roman" w:hAnsi="Times New Roman"/>
                <w:sz w:val="24"/>
                <w:szCs w:val="24"/>
              </w:rPr>
              <w:t xml:space="preserve">Razem kontaktowe  </w:t>
            </w:r>
            <w:r w:rsidR="000A4ACB" w:rsidRPr="00D353B4">
              <w:rPr>
                <w:rFonts w:ascii="Times New Roman" w:hAnsi="Times New Roman"/>
                <w:sz w:val="24"/>
                <w:szCs w:val="24"/>
              </w:rPr>
              <w:t>2</w:t>
            </w:r>
            <w:r w:rsidRPr="00D353B4">
              <w:rPr>
                <w:rFonts w:ascii="Times New Roman" w:hAnsi="Times New Roman"/>
                <w:sz w:val="24"/>
                <w:szCs w:val="24"/>
              </w:rPr>
              <w:t>0 godz. (</w:t>
            </w:r>
            <w:r w:rsidR="000A4ACB" w:rsidRPr="00D353B4">
              <w:rPr>
                <w:rFonts w:ascii="Times New Roman" w:hAnsi="Times New Roman"/>
                <w:sz w:val="24"/>
                <w:szCs w:val="24"/>
              </w:rPr>
              <w:t>0,8</w:t>
            </w:r>
            <w:r w:rsidRPr="00D353B4">
              <w:rPr>
                <w:rFonts w:ascii="Times New Roman" w:hAnsi="Times New Roman"/>
                <w:sz w:val="24"/>
                <w:szCs w:val="24"/>
              </w:rPr>
              <w:t xml:space="preserve"> ECTS)</w:t>
            </w:r>
          </w:p>
          <w:p w14:paraId="119E3345" w14:textId="77777777" w:rsidR="000261F1" w:rsidRPr="00D353B4" w:rsidRDefault="000261F1" w:rsidP="000261F1">
            <w:pPr>
              <w:pStyle w:val="Bezodstpw"/>
              <w:widowControl w:val="0"/>
              <w:rPr>
                <w:rFonts w:ascii="Times New Roman" w:hAnsi="Times New Roman"/>
                <w:sz w:val="24"/>
                <w:szCs w:val="24"/>
              </w:rPr>
            </w:pPr>
          </w:p>
          <w:p w14:paraId="7D218B65" w14:textId="77777777" w:rsidR="000261F1" w:rsidRPr="00D353B4" w:rsidRDefault="000261F1" w:rsidP="000261F1">
            <w:pPr>
              <w:pStyle w:val="Bezodstpw"/>
              <w:widowControl w:val="0"/>
              <w:rPr>
                <w:rFonts w:ascii="Times New Roman" w:hAnsi="Times New Roman"/>
                <w:sz w:val="24"/>
                <w:szCs w:val="24"/>
              </w:rPr>
            </w:pPr>
            <w:r w:rsidRPr="00D353B4">
              <w:rPr>
                <w:rFonts w:ascii="Times New Roman" w:hAnsi="Times New Roman"/>
                <w:sz w:val="24"/>
                <w:szCs w:val="24"/>
              </w:rPr>
              <w:t>Niekontaktowe:</w:t>
            </w:r>
          </w:p>
          <w:p w14:paraId="0AED9DC7" w14:textId="36A9665B" w:rsidR="000261F1" w:rsidRPr="00D353B4" w:rsidRDefault="000261F1" w:rsidP="000261F1">
            <w:pPr>
              <w:pStyle w:val="Bezodstpw"/>
              <w:widowControl w:val="0"/>
              <w:rPr>
                <w:rFonts w:ascii="Times New Roman" w:hAnsi="Times New Roman"/>
                <w:sz w:val="24"/>
                <w:szCs w:val="24"/>
              </w:rPr>
            </w:pPr>
            <w:r w:rsidRPr="00D353B4">
              <w:rPr>
                <w:rFonts w:ascii="Times New Roman" w:hAnsi="Times New Roman"/>
                <w:sz w:val="24"/>
                <w:szCs w:val="24"/>
              </w:rPr>
              <w:t xml:space="preserve">Przygotowanie do zaliczenia  </w:t>
            </w:r>
            <w:r w:rsidR="000A4ACB" w:rsidRPr="00D353B4">
              <w:rPr>
                <w:rFonts w:ascii="Times New Roman" w:hAnsi="Times New Roman"/>
                <w:sz w:val="24"/>
                <w:szCs w:val="24"/>
              </w:rPr>
              <w:t>3</w:t>
            </w:r>
            <w:r w:rsidRPr="00D353B4">
              <w:rPr>
                <w:rFonts w:ascii="Times New Roman" w:hAnsi="Times New Roman"/>
                <w:sz w:val="24"/>
                <w:szCs w:val="24"/>
              </w:rPr>
              <w:t>0 godz.  (</w:t>
            </w:r>
            <w:r w:rsidR="000A4ACB" w:rsidRPr="00D353B4">
              <w:rPr>
                <w:rFonts w:ascii="Times New Roman" w:hAnsi="Times New Roman"/>
                <w:sz w:val="24"/>
                <w:szCs w:val="24"/>
              </w:rPr>
              <w:t>1,2</w:t>
            </w:r>
            <w:r w:rsidRPr="00D353B4">
              <w:rPr>
                <w:rFonts w:ascii="Times New Roman" w:hAnsi="Times New Roman"/>
                <w:sz w:val="24"/>
                <w:szCs w:val="24"/>
              </w:rPr>
              <w:t xml:space="preserve"> ECTS)</w:t>
            </w:r>
          </w:p>
          <w:p w14:paraId="58CA86FA" w14:textId="77777777" w:rsidR="000261F1" w:rsidRPr="00D353B4" w:rsidRDefault="000261F1" w:rsidP="000261F1">
            <w:pPr>
              <w:pStyle w:val="Bezodstpw"/>
              <w:widowControl w:val="0"/>
              <w:rPr>
                <w:rFonts w:ascii="Times New Roman" w:hAnsi="Times New Roman"/>
                <w:sz w:val="24"/>
                <w:szCs w:val="24"/>
              </w:rPr>
            </w:pPr>
            <w:r w:rsidRPr="00D353B4">
              <w:rPr>
                <w:rFonts w:ascii="Times New Roman" w:hAnsi="Times New Roman"/>
                <w:sz w:val="24"/>
                <w:szCs w:val="24"/>
              </w:rPr>
              <w:t>Studiowanie literatury  25 godz. (1,0 ECTS)</w:t>
            </w:r>
          </w:p>
          <w:p w14:paraId="60FB21BE" w14:textId="2AF6ADED" w:rsidR="000261F1" w:rsidRPr="00D353B4" w:rsidRDefault="000261F1" w:rsidP="000261F1">
            <w:pPr>
              <w:pStyle w:val="Bezodstpw"/>
              <w:widowControl w:val="0"/>
              <w:rPr>
                <w:rFonts w:ascii="Times New Roman" w:hAnsi="Times New Roman"/>
                <w:sz w:val="24"/>
                <w:szCs w:val="24"/>
              </w:rPr>
            </w:pPr>
            <w:r w:rsidRPr="00D353B4">
              <w:rPr>
                <w:rFonts w:ascii="Times New Roman" w:hAnsi="Times New Roman"/>
                <w:sz w:val="24"/>
                <w:szCs w:val="24"/>
              </w:rPr>
              <w:t xml:space="preserve">Razem niekontaktowe </w:t>
            </w:r>
            <w:r w:rsidR="000A4ACB" w:rsidRPr="00D353B4">
              <w:rPr>
                <w:rFonts w:ascii="Times New Roman" w:hAnsi="Times New Roman"/>
                <w:sz w:val="24"/>
                <w:szCs w:val="24"/>
              </w:rPr>
              <w:t>5</w:t>
            </w:r>
            <w:r w:rsidRPr="00D353B4">
              <w:rPr>
                <w:rFonts w:ascii="Times New Roman" w:hAnsi="Times New Roman"/>
                <w:sz w:val="24"/>
                <w:szCs w:val="24"/>
              </w:rPr>
              <w:t>5 godz. (</w:t>
            </w:r>
            <w:r w:rsidR="000A4ACB" w:rsidRPr="00D353B4">
              <w:rPr>
                <w:rFonts w:ascii="Times New Roman" w:hAnsi="Times New Roman"/>
                <w:sz w:val="24"/>
                <w:szCs w:val="24"/>
              </w:rPr>
              <w:t>2,2</w:t>
            </w:r>
            <w:r w:rsidRPr="00D353B4">
              <w:rPr>
                <w:rFonts w:ascii="Times New Roman" w:hAnsi="Times New Roman"/>
                <w:sz w:val="24"/>
                <w:szCs w:val="24"/>
              </w:rPr>
              <w:t xml:space="preserve"> ECTS)</w:t>
            </w:r>
          </w:p>
        </w:tc>
      </w:tr>
      <w:tr w:rsidR="000261F1" w:rsidRPr="00D353B4" w14:paraId="4C7EBBA5" w14:textId="77777777" w:rsidTr="00517388">
        <w:trPr>
          <w:trHeight w:val="20"/>
        </w:trPr>
        <w:tc>
          <w:tcPr>
            <w:tcW w:w="2031" w:type="pct"/>
            <w:tcBorders>
              <w:top w:val="single" w:sz="4" w:space="0" w:color="000000"/>
              <w:left w:val="single" w:sz="4" w:space="0" w:color="000000"/>
              <w:bottom w:val="single" w:sz="4" w:space="0" w:color="000000"/>
              <w:right w:val="single" w:sz="4" w:space="0" w:color="000000"/>
            </w:tcBorders>
            <w:shd w:val="clear" w:color="auto" w:fill="auto"/>
          </w:tcPr>
          <w:p w14:paraId="496A85FD" w14:textId="77777777" w:rsidR="000261F1" w:rsidRPr="00D353B4" w:rsidRDefault="000261F1" w:rsidP="000261F1">
            <w:pPr>
              <w:widowControl w:val="0"/>
            </w:pPr>
            <w:r w:rsidRPr="00D353B4">
              <w:t>Nakład pracy związany z zajęciami wymagającymi bezpośredniego udziału nauczyciela akademickiego</w:t>
            </w:r>
          </w:p>
        </w:tc>
        <w:tc>
          <w:tcPr>
            <w:tcW w:w="2969" w:type="pct"/>
            <w:tcBorders>
              <w:top w:val="single" w:sz="4" w:space="0" w:color="000000"/>
              <w:left w:val="single" w:sz="4" w:space="0" w:color="000000"/>
              <w:bottom w:val="single" w:sz="4" w:space="0" w:color="000000"/>
              <w:right w:val="single" w:sz="4" w:space="0" w:color="000000"/>
            </w:tcBorders>
            <w:shd w:val="clear" w:color="auto" w:fill="auto"/>
          </w:tcPr>
          <w:p w14:paraId="5EFDDFC7" w14:textId="0CA434A3" w:rsidR="000261F1" w:rsidRPr="00D353B4" w:rsidRDefault="000261F1" w:rsidP="000261F1">
            <w:pPr>
              <w:pStyle w:val="Bezodstpw"/>
              <w:widowControl w:val="0"/>
              <w:rPr>
                <w:rFonts w:ascii="Times New Roman" w:hAnsi="Times New Roman"/>
                <w:sz w:val="24"/>
                <w:szCs w:val="24"/>
              </w:rPr>
            </w:pPr>
            <w:r w:rsidRPr="00D353B4">
              <w:rPr>
                <w:rFonts w:ascii="Times New Roman" w:hAnsi="Times New Roman"/>
                <w:sz w:val="24"/>
                <w:szCs w:val="24"/>
              </w:rPr>
              <w:t xml:space="preserve">Udział w wykładach </w:t>
            </w:r>
            <w:r w:rsidR="000A4ACB" w:rsidRPr="00D353B4">
              <w:rPr>
                <w:rFonts w:ascii="Times New Roman" w:hAnsi="Times New Roman"/>
                <w:sz w:val="24"/>
                <w:szCs w:val="24"/>
              </w:rPr>
              <w:t>2</w:t>
            </w:r>
            <w:r w:rsidRPr="00D353B4">
              <w:rPr>
                <w:rFonts w:ascii="Times New Roman" w:hAnsi="Times New Roman"/>
                <w:sz w:val="24"/>
                <w:szCs w:val="24"/>
              </w:rPr>
              <w:t xml:space="preserve">0 godz. </w:t>
            </w:r>
          </w:p>
        </w:tc>
      </w:tr>
    </w:tbl>
    <w:p w14:paraId="34F1876D" w14:textId="77777777" w:rsidR="00F06EDA" w:rsidRPr="00D353B4" w:rsidRDefault="00F06EDA">
      <w:pPr>
        <w:rPr>
          <w:sz w:val="28"/>
          <w:szCs w:val="28"/>
        </w:rPr>
      </w:pPr>
    </w:p>
    <w:p w14:paraId="55B29937" w14:textId="3D2C268F" w:rsidR="00710F32" w:rsidRPr="00D353B4" w:rsidRDefault="00710F32" w:rsidP="00710F32">
      <w:pPr>
        <w:tabs>
          <w:tab w:val="left" w:pos="4055"/>
        </w:tabs>
        <w:rPr>
          <w:b/>
          <w:sz w:val="28"/>
        </w:rPr>
      </w:pPr>
      <w:r w:rsidRPr="00D353B4">
        <w:rPr>
          <w:b/>
          <w:sz w:val="28"/>
        </w:rPr>
        <w:t>Karta opisu zajęć z modułu Ochrona i kształtowanie środowiska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4823F0B6" w14:textId="77777777" w:rsidTr="00517388">
        <w:tc>
          <w:tcPr>
            <w:tcW w:w="2123" w:type="pct"/>
            <w:shd w:val="clear" w:color="auto" w:fill="auto"/>
          </w:tcPr>
          <w:p w14:paraId="381FBE08" w14:textId="77777777" w:rsidR="007B3BEF" w:rsidRPr="00D353B4" w:rsidRDefault="007B3BEF" w:rsidP="00465CF8">
            <w:bookmarkStart w:id="14" w:name="_Hlk171329686"/>
            <w:r w:rsidRPr="00D353B4">
              <w:t xml:space="preserve">Nazwa kierunku studiów </w:t>
            </w:r>
          </w:p>
        </w:tc>
        <w:tc>
          <w:tcPr>
            <w:tcW w:w="2877" w:type="pct"/>
            <w:shd w:val="clear" w:color="auto" w:fill="auto"/>
          </w:tcPr>
          <w:p w14:paraId="34CA18BE" w14:textId="77777777" w:rsidR="007B3BEF" w:rsidRPr="00D353B4" w:rsidRDefault="007B3BEF" w:rsidP="00465CF8">
            <w:r w:rsidRPr="00D353B4">
              <w:t>Turystyka i rekreacja</w:t>
            </w:r>
          </w:p>
        </w:tc>
      </w:tr>
      <w:tr w:rsidR="00D353B4" w:rsidRPr="00D353B4" w14:paraId="7EFA7C57" w14:textId="77777777" w:rsidTr="00517388">
        <w:tc>
          <w:tcPr>
            <w:tcW w:w="2123" w:type="pct"/>
            <w:shd w:val="clear" w:color="auto" w:fill="auto"/>
          </w:tcPr>
          <w:p w14:paraId="25D65F18" w14:textId="77777777" w:rsidR="007B3BEF" w:rsidRPr="00D353B4" w:rsidRDefault="007B3BEF" w:rsidP="00465CF8">
            <w:r w:rsidRPr="00D353B4">
              <w:t>Nazwa modułu, także nazwa w języku angielskim</w:t>
            </w:r>
          </w:p>
        </w:tc>
        <w:tc>
          <w:tcPr>
            <w:tcW w:w="2877" w:type="pct"/>
            <w:shd w:val="clear" w:color="auto" w:fill="auto"/>
          </w:tcPr>
          <w:p w14:paraId="2C0AE18E" w14:textId="77777777" w:rsidR="007B3BEF" w:rsidRPr="00D353B4" w:rsidRDefault="007B3BEF" w:rsidP="00465CF8">
            <w:r w:rsidRPr="00D353B4">
              <w:t>Ochrona i kształtowanie środowiska</w:t>
            </w:r>
          </w:p>
          <w:p w14:paraId="387BC327" w14:textId="77777777" w:rsidR="007B3BEF" w:rsidRPr="00D353B4" w:rsidRDefault="007B3BEF" w:rsidP="00465CF8">
            <w:r w:rsidRPr="00D353B4">
              <w:t>Environmental protection and management</w:t>
            </w:r>
          </w:p>
        </w:tc>
      </w:tr>
      <w:tr w:rsidR="00D353B4" w:rsidRPr="00D353B4" w14:paraId="6363663E" w14:textId="77777777" w:rsidTr="00517388">
        <w:tc>
          <w:tcPr>
            <w:tcW w:w="2123" w:type="pct"/>
            <w:shd w:val="clear" w:color="auto" w:fill="auto"/>
          </w:tcPr>
          <w:p w14:paraId="6A811941" w14:textId="77777777" w:rsidR="007B3BEF" w:rsidRPr="00D353B4" w:rsidRDefault="007B3BEF" w:rsidP="00465CF8">
            <w:r w:rsidRPr="00D353B4">
              <w:t xml:space="preserve">Język wykładowy </w:t>
            </w:r>
          </w:p>
        </w:tc>
        <w:tc>
          <w:tcPr>
            <w:tcW w:w="2877" w:type="pct"/>
            <w:shd w:val="clear" w:color="auto" w:fill="auto"/>
          </w:tcPr>
          <w:p w14:paraId="75B2B1FE" w14:textId="77777777" w:rsidR="007B3BEF" w:rsidRPr="00D353B4" w:rsidRDefault="007B3BEF" w:rsidP="00465CF8">
            <w:r w:rsidRPr="00D353B4">
              <w:t>Polski</w:t>
            </w:r>
          </w:p>
        </w:tc>
      </w:tr>
      <w:tr w:rsidR="00D353B4" w:rsidRPr="00D353B4" w14:paraId="2D9406DC" w14:textId="77777777" w:rsidTr="00517388">
        <w:tc>
          <w:tcPr>
            <w:tcW w:w="2123" w:type="pct"/>
            <w:shd w:val="clear" w:color="auto" w:fill="auto"/>
          </w:tcPr>
          <w:p w14:paraId="775633DC" w14:textId="77777777" w:rsidR="007B3BEF" w:rsidRPr="00D353B4" w:rsidRDefault="007B3BEF" w:rsidP="00465CF8">
            <w:pPr>
              <w:autoSpaceDE w:val="0"/>
              <w:autoSpaceDN w:val="0"/>
              <w:adjustRightInd w:val="0"/>
            </w:pPr>
            <w:r w:rsidRPr="00D353B4">
              <w:t xml:space="preserve">Rodzaj modułu </w:t>
            </w:r>
          </w:p>
        </w:tc>
        <w:tc>
          <w:tcPr>
            <w:tcW w:w="2877" w:type="pct"/>
            <w:shd w:val="clear" w:color="auto" w:fill="auto"/>
          </w:tcPr>
          <w:p w14:paraId="411068DF" w14:textId="77777777" w:rsidR="007B3BEF" w:rsidRPr="00D353B4" w:rsidRDefault="007B3BEF" w:rsidP="00465CF8">
            <w:r w:rsidRPr="00D353B4">
              <w:t>Obowiązkowy</w:t>
            </w:r>
          </w:p>
        </w:tc>
      </w:tr>
      <w:tr w:rsidR="00D353B4" w:rsidRPr="00D353B4" w14:paraId="2BF0BBA3" w14:textId="77777777" w:rsidTr="00517388">
        <w:tc>
          <w:tcPr>
            <w:tcW w:w="2123" w:type="pct"/>
            <w:shd w:val="clear" w:color="auto" w:fill="auto"/>
          </w:tcPr>
          <w:p w14:paraId="22D7E337" w14:textId="77777777" w:rsidR="007B3BEF" w:rsidRPr="00D353B4" w:rsidRDefault="007B3BEF" w:rsidP="00465CF8">
            <w:r w:rsidRPr="00D353B4">
              <w:t>Poziom studiów</w:t>
            </w:r>
          </w:p>
        </w:tc>
        <w:tc>
          <w:tcPr>
            <w:tcW w:w="2877" w:type="pct"/>
            <w:shd w:val="clear" w:color="auto" w:fill="auto"/>
          </w:tcPr>
          <w:p w14:paraId="4F347EC9" w14:textId="77777777" w:rsidR="007B3BEF" w:rsidRPr="00D353B4" w:rsidRDefault="007B3BEF" w:rsidP="00465CF8">
            <w:r w:rsidRPr="00D353B4">
              <w:t>Pierwszego stopnia / licencjackie</w:t>
            </w:r>
          </w:p>
        </w:tc>
      </w:tr>
      <w:tr w:rsidR="00D353B4" w:rsidRPr="00D353B4" w14:paraId="587F5D2D" w14:textId="77777777" w:rsidTr="00517388">
        <w:tc>
          <w:tcPr>
            <w:tcW w:w="2123" w:type="pct"/>
            <w:shd w:val="clear" w:color="auto" w:fill="auto"/>
          </w:tcPr>
          <w:p w14:paraId="4D5B3527" w14:textId="77777777" w:rsidR="007B3BEF" w:rsidRPr="00D353B4" w:rsidRDefault="007B3BEF" w:rsidP="00465CF8">
            <w:r w:rsidRPr="00D353B4">
              <w:t>Forma studiów</w:t>
            </w:r>
          </w:p>
        </w:tc>
        <w:tc>
          <w:tcPr>
            <w:tcW w:w="2877" w:type="pct"/>
            <w:shd w:val="clear" w:color="auto" w:fill="auto"/>
          </w:tcPr>
          <w:p w14:paraId="3F130A4F" w14:textId="77777777" w:rsidR="007B3BEF" w:rsidRPr="00D353B4" w:rsidRDefault="007B3BEF" w:rsidP="00465CF8">
            <w:r w:rsidRPr="00D353B4">
              <w:t>Niestacjonarne</w:t>
            </w:r>
          </w:p>
        </w:tc>
      </w:tr>
      <w:tr w:rsidR="00D353B4" w:rsidRPr="00D353B4" w14:paraId="5D382516" w14:textId="77777777" w:rsidTr="00517388">
        <w:tc>
          <w:tcPr>
            <w:tcW w:w="2123" w:type="pct"/>
            <w:shd w:val="clear" w:color="auto" w:fill="auto"/>
          </w:tcPr>
          <w:p w14:paraId="29267771" w14:textId="77777777" w:rsidR="007B3BEF" w:rsidRPr="00D353B4" w:rsidRDefault="007B3BEF" w:rsidP="00465CF8">
            <w:r w:rsidRPr="00D353B4">
              <w:t>Rok studiów dla kierunku</w:t>
            </w:r>
          </w:p>
        </w:tc>
        <w:tc>
          <w:tcPr>
            <w:tcW w:w="2877" w:type="pct"/>
            <w:shd w:val="clear" w:color="auto" w:fill="auto"/>
          </w:tcPr>
          <w:p w14:paraId="43C0F9B3" w14:textId="77777777" w:rsidR="007B3BEF" w:rsidRPr="00D353B4" w:rsidRDefault="007B3BEF" w:rsidP="00465CF8">
            <w:r w:rsidRPr="00D353B4">
              <w:t>II</w:t>
            </w:r>
          </w:p>
        </w:tc>
      </w:tr>
      <w:tr w:rsidR="00D353B4" w:rsidRPr="00D353B4" w14:paraId="6286CDA7" w14:textId="77777777" w:rsidTr="00517388">
        <w:tc>
          <w:tcPr>
            <w:tcW w:w="2123" w:type="pct"/>
            <w:shd w:val="clear" w:color="auto" w:fill="auto"/>
          </w:tcPr>
          <w:p w14:paraId="4DF3ADC2" w14:textId="77777777" w:rsidR="007B3BEF" w:rsidRPr="00D353B4" w:rsidRDefault="007B3BEF" w:rsidP="00465CF8">
            <w:r w:rsidRPr="00D353B4">
              <w:t>Semestr dla kierunku</w:t>
            </w:r>
          </w:p>
        </w:tc>
        <w:tc>
          <w:tcPr>
            <w:tcW w:w="2877" w:type="pct"/>
            <w:shd w:val="clear" w:color="auto" w:fill="auto"/>
          </w:tcPr>
          <w:p w14:paraId="185DD37B" w14:textId="77777777" w:rsidR="007B3BEF" w:rsidRPr="00D353B4" w:rsidRDefault="007B3BEF" w:rsidP="00465CF8">
            <w:r w:rsidRPr="00D353B4">
              <w:t>3</w:t>
            </w:r>
          </w:p>
        </w:tc>
      </w:tr>
      <w:tr w:rsidR="00D353B4" w:rsidRPr="00D353B4" w14:paraId="0EA4FD92" w14:textId="77777777" w:rsidTr="00517388">
        <w:tc>
          <w:tcPr>
            <w:tcW w:w="2123" w:type="pct"/>
            <w:shd w:val="clear" w:color="auto" w:fill="auto"/>
          </w:tcPr>
          <w:p w14:paraId="688C73CE" w14:textId="77777777" w:rsidR="007B3BEF" w:rsidRPr="00D353B4" w:rsidRDefault="007B3BEF" w:rsidP="00465CF8">
            <w:pPr>
              <w:autoSpaceDE w:val="0"/>
              <w:autoSpaceDN w:val="0"/>
              <w:adjustRightInd w:val="0"/>
            </w:pPr>
            <w:r w:rsidRPr="00D353B4">
              <w:t>Liczba punktów ECTS z podziałem na kontaktowe/niekontaktowe</w:t>
            </w:r>
          </w:p>
        </w:tc>
        <w:tc>
          <w:tcPr>
            <w:tcW w:w="2877" w:type="pct"/>
            <w:shd w:val="clear" w:color="auto" w:fill="auto"/>
          </w:tcPr>
          <w:p w14:paraId="6F439481" w14:textId="7637AB83" w:rsidR="007B3BEF" w:rsidRPr="00D353B4" w:rsidRDefault="007B3BEF" w:rsidP="00465CF8">
            <w:r w:rsidRPr="00D353B4">
              <w:t>3 (0,</w:t>
            </w:r>
            <w:r w:rsidR="003455AB" w:rsidRPr="00D353B4">
              <w:t>9</w:t>
            </w:r>
            <w:r w:rsidRPr="00D353B4">
              <w:t>/2,</w:t>
            </w:r>
            <w:r w:rsidR="003455AB" w:rsidRPr="00D353B4">
              <w:t>1</w:t>
            </w:r>
            <w:r w:rsidRPr="00D353B4">
              <w:t>)</w:t>
            </w:r>
          </w:p>
        </w:tc>
      </w:tr>
      <w:tr w:rsidR="00D353B4" w:rsidRPr="00D353B4" w14:paraId="55980684" w14:textId="77777777" w:rsidTr="00517388">
        <w:tc>
          <w:tcPr>
            <w:tcW w:w="2123" w:type="pct"/>
            <w:shd w:val="clear" w:color="auto" w:fill="auto"/>
          </w:tcPr>
          <w:p w14:paraId="6AA0824F" w14:textId="77777777" w:rsidR="007B3BEF" w:rsidRPr="00D353B4" w:rsidRDefault="007B3BEF" w:rsidP="00465CF8">
            <w:pPr>
              <w:autoSpaceDE w:val="0"/>
              <w:autoSpaceDN w:val="0"/>
              <w:adjustRightInd w:val="0"/>
            </w:pPr>
            <w:r w:rsidRPr="00D353B4">
              <w:t>Tytuł naukowy/stopień naukowy, imię i nazwisko osoby odpowiedzialnej za moduł</w:t>
            </w:r>
          </w:p>
        </w:tc>
        <w:tc>
          <w:tcPr>
            <w:tcW w:w="2877" w:type="pct"/>
            <w:shd w:val="clear" w:color="auto" w:fill="auto"/>
          </w:tcPr>
          <w:p w14:paraId="2AB3FA5A" w14:textId="77777777" w:rsidR="007B3BEF" w:rsidRPr="00D353B4" w:rsidRDefault="007B3BEF" w:rsidP="00465CF8">
            <w:r w:rsidRPr="00D353B4">
              <w:t>Dr hab. inż. Barbara Futa, prof. uczelni</w:t>
            </w:r>
          </w:p>
        </w:tc>
      </w:tr>
      <w:tr w:rsidR="00D353B4" w:rsidRPr="00D353B4" w14:paraId="263E9406" w14:textId="77777777" w:rsidTr="00517388">
        <w:tc>
          <w:tcPr>
            <w:tcW w:w="2123" w:type="pct"/>
            <w:shd w:val="clear" w:color="auto" w:fill="auto"/>
          </w:tcPr>
          <w:p w14:paraId="3A90BB14" w14:textId="532695FE" w:rsidR="007B3BEF" w:rsidRPr="00D353B4" w:rsidRDefault="007B3BEF" w:rsidP="00465CF8">
            <w:r w:rsidRPr="00D353B4">
              <w:t>Jednostka oferująca moduł</w:t>
            </w:r>
          </w:p>
        </w:tc>
        <w:tc>
          <w:tcPr>
            <w:tcW w:w="2877" w:type="pct"/>
            <w:shd w:val="clear" w:color="auto" w:fill="auto"/>
          </w:tcPr>
          <w:p w14:paraId="5D65D238" w14:textId="77777777" w:rsidR="007B3BEF" w:rsidRPr="00D353B4" w:rsidRDefault="007B3BEF" w:rsidP="00465CF8">
            <w:r w:rsidRPr="00D353B4">
              <w:t>Instytut Gleboznawstwa, Inżynierii i Kształtowania Środowiska</w:t>
            </w:r>
          </w:p>
        </w:tc>
      </w:tr>
      <w:tr w:rsidR="00D353B4" w:rsidRPr="00D353B4" w14:paraId="1ED1525F" w14:textId="77777777" w:rsidTr="00517388">
        <w:tc>
          <w:tcPr>
            <w:tcW w:w="2123" w:type="pct"/>
            <w:shd w:val="clear" w:color="auto" w:fill="auto"/>
          </w:tcPr>
          <w:p w14:paraId="1CFE8781" w14:textId="5FAB8BFF" w:rsidR="007B3BEF" w:rsidRPr="00D353B4" w:rsidRDefault="007B3BEF" w:rsidP="00465CF8">
            <w:r w:rsidRPr="00D353B4">
              <w:t>Cel modułu</w:t>
            </w:r>
          </w:p>
        </w:tc>
        <w:tc>
          <w:tcPr>
            <w:tcW w:w="2877" w:type="pct"/>
            <w:shd w:val="clear" w:color="auto" w:fill="auto"/>
          </w:tcPr>
          <w:p w14:paraId="6BA11C8E" w14:textId="77777777" w:rsidR="007B3BEF" w:rsidRPr="00D353B4" w:rsidRDefault="007B3BEF" w:rsidP="00465CF8">
            <w:pPr>
              <w:autoSpaceDE w:val="0"/>
              <w:autoSpaceDN w:val="0"/>
              <w:adjustRightInd w:val="0"/>
            </w:pPr>
            <w:r w:rsidRPr="00D353B4">
              <w:t xml:space="preserve">Celem modułu jest zapoznanie studentów z problematyką ochrony środowiska, zanieczyszczeniami i antropogenicznymi przekształceniami środowiska oraz sposobami przeciwdziałania ich negatywnym skutkom. W ramach modułu analizowany jest wpływ turystyki i rekreacji na środowisko.  </w:t>
            </w:r>
          </w:p>
        </w:tc>
      </w:tr>
      <w:tr w:rsidR="00D353B4" w:rsidRPr="00D353B4" w14:paraId="298AFE01" w14:textId="77777777" w:rsidTr="00517388">
        <w:trPr>
          <w:trHeight w:val="236"/>
        </w:trPr>
        <w:tc>
          <w:tcPr>
            <w:tcW w:w="2123" w:type="pct"/>
            <w:vMerge w:val="restart"/>
            <w:shd w:val="clear" w:color="auto" w:fill="auto"/>
          </w:tcPr>
          <w:p w14:paraId="5F51D7CF" w14:textId="77777777" w:rsidR="007B3BEF" w:rsidRPr="00D353B4" w:rsidRDefault="007B3BEF" w:rsidP="00465CF8">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61D0FD1C" w14:textId="77777777" w:rsidR="007B3BEF" w:rsidRPr="00D353B4" w:rsidRDefault="007B3BEF" w:rsidP="00465CF8">
            <w:r w:rsidRPr="00D353B4">
              <w:t xml:space="preserve">Wiedza: </w:t>
            </w:r>
          </w:p>
        </w:tc>
      </w:tr>
      <w:tr w:rsidR="00D353B4" w:rsidRPr="00D353B4" w14:paraId="568CF4FD" w14:textId="77777777" w:rsidTr="00517388">
        <w:trPr>
          <w:trHeight w:val="233"/>
        </w:trPr>
        <w:tc>
          <w:tcPr>
            <w:tcW w:w="2123" w:type="pct"/>
            <w:vMerge/>
            <w:shd w:val="clear" w:color="auto" w:fill="auto"/>
          </w:tcPr>
          <w:p w14:paraId="543F363E" w14:textId="77777777" w:rsidR="007B3BEF" w:rsidRPr="00D353B4" w:rsidRDefault="007B3BEF" w:rsidP="00465CF8">
            <w:pPr>
              <w:rPr>
                <w:highlight w:val="yellow"/>
              </w:rPr>
            </w:pPr>
          </w:p>
        </w:tc>
        <w:tc>
          <w:tcPr>
            <w:tcW w:w="2877" w:type="pct"/>
            <w:shd w:val="clear" w:color="auto" w:fill="auto"/>
          </w:tcPr>
          <w:p w14:paraId="1810C61D" w14:textId="770DB412" w:rsidR="007B3BEF" w:rsidRPr="00D353B4" w:rsidRDefault="007B3BEF" w:rsidP="007B3BEF">
            <w:pPr>
              <w:pStyle w:val="Akapitzlist"/>
              <w:spacing w:line="240" w:lineRule="auto"/>
              <w:ind w:left="0" w:firstLine="0"/>
              <w:rPr>
                <w:rFonts w:ascii="Times New Roman" w:hAnsi="Times New Roman"/>
                <w:sz w:val="24"/>
                <w:szCs w:val="24"/>
              </w:rPr>
            </w:pPr>
            <w:r w:rsidRPr="00D353B4">
              <w:rPr>
                <w:rFonts w:ascii="Times New Roman" w:hAnsi="Times New Roman"/>
                <w:sz w:val="24"/>
                <w:szCs w:val="24"/>
              </w:rPr>
              <w:t>Student posiada wiedzę z zakresu ochrony i kształtowania środowiska oraz rozumie relacje między stanem środowiska a zrównoważonym funkcjonowaniem turystyki i rekreacji.</w:t>
            </w:r>
          </w:p>
        </w:tc>
      </w:tr>
      <w:tr w:rsidR="00D353B4" w:rsidRPr="00D353B4" w14:paraId="01C0783A" w14:textId="77777777" w:rsidTr="00517388">
        <w:trPr>
          <w:trHeight w:val="233"/>
        </w:trPr>
        <w:tc>
          <w:tcPr>
            <w:tcW w:w="2123" w:type="pct"/>
            <w:vMerge/>
            <w:shd w:val="clear" w:color="auto" w:fill="auto"/>
          </w:tcPr>
          <w:p w14:paraId="789F7F6C" w14:textId="77777777" w:rsidR="007B3BEF" w:rsidRPr="00D353B4" w:rsidRDefault="007B3BEF" w:rsidP="00465CF8">
            <w:pPr>
              <w:rPr>
                <w:highlight w:val="yellow"/>
              </w:rPr>
            </w:pPr>
          </w:p>
        </w:tc>
        <w:tc>
          <w:tcPr>
            <w:tcW w:w="2877" w:type="pct"/>
            <w:shd w:val="clear" w:color="auto" w:fill="auto"/>
          </w:tcPr>
          <w:p w14:paraId="19E8598F" w14:textId="77777777" w:rsidR="007B3BEF" w:rsidRPr="00D353B4" w:rsidRDefault="007B3BEF" w:rsidP="00465CF8">
            <w:r w:rsidRPr="00D353B4">
              <w:t>2. Student zna przyczyny zanieczyszczeń wybranych elementów środowiska i rozumie ich konsekwencje, w tym oddziaływanie na funkcjonowanie sektora turystyczno-rekreacyjnego.</w:t>
            </w:r>
          </w:p>
        </w:tc>
      </w:tr>
      <w:tr w:rsidR="00D353B4" w:rsidRPr="00D353B4" w14:paraId="42734F99" w14:textId="77777777" w:rsidTr="00517388">
        <w:trPr>
          <w:trHeight w:val="233"/>
        </w:trPr>
        <w:tc>
          <w:tcPr>
            <w:tcW w:w="2123" w:type="pct"/>
            <w:vMerge/>
            <w:shd w:val="clear" w:color="auto" w:fill="auto"/>
          </w:tcPr>
          <w:p w14:paraId="4FD1022A" w14:textId="77777777" w:rsidR="007B3BEF" w:rsidRPr="00D353B4" w:rsidRDefault="007B3BEF" w:rsidP="00465CF8">
            <w:pPr>
              <w:rPr>
                <w:highlight w:val="yellow"/>
              </w:rPr>
            </w:pPr>
          </w:p>
        </w:tc>
        <w:tc>
          <w:tcPr>
            <w:tcW w:w="2877" w:type="pct"/>
            <w:shd w:val="clear" w:color="auto" w:fill="auto"/>
          </w:tcPr>
          <w:p w14:paraId="204CEED6" w14:textId="77777777" w:rsidR="007B3BEF" w:rsidRPr="00D353B4" w:rsidRDefault="007B3BEF" w:rsidP="00465CF8">
            <w:r w:rsidRPr="00D353B4">
              <w:t>3. Student zna metody i narzędzia pozyskiwania informacji niezbędnych do kształtowania i ochrony środowiska.</w:t>
            </w:r>
          </w:p>
        </w:tc>
      </w:tr>
      <w:tr w:rsidR="00D353B4" w:rsidRPr="00D353B4" w14:paraId="18EE5AD9" w14:textId="77777777" w:rsidTr="00517388">
        <w:trPr>
          <w:trHeight w:val="233"/>
        </w:trPr>
        <w:tc>
          <w:tcPr>
            <w:tcW w:w="2123" w:type="pct"/>
            <w:vMerge/>
            <w:shd w:val="clear" w:color="auto" w:fill="auto"/>
          </w:tcPr>
          <w:p w14:paraId="5CC181D6" w14:textId="77777777" w:rsidR="007B3BEF" w:rsidRPr="00D353B4" w:rsidRDefault="007B3BEF" w:rsidP="00465CF8">
            <w:pPr>
              <w:rPr>
                <w:highlight w:val="yellow"/>
              </w:rPr>
            </w:pPr>
          </w:p>
        </w:tc>
        <w:tc>
          <w:tcPr>
            <w:tcW w:w="2877" w:type="pct"/>
            <w:shd w:val="clear" w:color="auto" w:fill="auto"/>
          </w:tcPr>
          <w:p w14:paraId="069EE61B" w14:textId="77777777" w:rsidR="007B3BEF" w:rsidRPr="00D353B4" w:rsidRDefault="007B3BEF" w:rsidP="00465CF8">
            <w:r w:rsidRPr="00D353B4">
              <w:t>Umiejętności:</w:t>
            </w:r>
          </w:p>
        </w:tc>
      </w:tr>
      <w:tr w:rsidR="00D353B4" w:rsidRPr="00D353B4" w14:paraId="73557AB9" w14:textId="77777777" w:rsidTr="00517388">
        <w:trPr>
          <w:trHeight w:val="566"/>
        </w:trPr>
        <w:tc>
          <w:tcPr>
            <w:tcW w:w="2123" w:type="pct"/>
            <w:vMerge/>
            <w:shd w:val="clear" w:color="auto" w:fill="auto"/>
          </w:tcPr>
          <w:p w14:paraId="0B2003C9" w14:textId="77777777" w:rsidR="007B3BEF" w:rsidRPr="00D353B4" w:rsidRDefault="007B3BEF" w:rsidP="00465CF8">
            <w:pPr>
              <w:rPr>
                <w:highlight w:val="yellow"/>
              </w:rPr>
            </w:pPr>
          </w:p>
        </w:tc>
        <w:tc>
          <w:tcPr>
            <w:tcW w:w="2877" w:type="pct"/>
            <w:shd w:val="clear" w:color="auto" w:fill="auto"/>
          </w:tcPr>
          <w:p w14:paraId="663DFE66" w14:textId="77777777" w:rsidR="007B3BEF" w:rsidRPr="00D353B4" w:rsidRDefault="007B3BEF" w:rsidP="00465CF8">
            <w:r w:rsidRPr="00D353B4">
              <w:t>1. Student potrafi organizować turystykę i rekreację w sposób nie zagrażający środowisku.</w:t>
            </w:r>
          </w:p>
        </w:tc>
      </w:tr>
      <w:tr w:rsidR="00D353B4" w:rsidRPr="00D353B4" w14:paraId="127CC056" w14:textId="77777777" w:rsidTr="00517388">
        <w:trPr>
          <w:trHeight w:val="233"/>
        </w:trPr>
        <w:tc>
          <w:tcPr>
            <w:tcW w:w="2123" w:type="pct"/>
            <w:vMerge/>
            <w:shd w:val="clear" w:color="auto" w:fill="auto"/>
          </w:tcPr>
          <w:p w14:paraId="31520C16" w14:textId="77777777" w:rsidR="007B3BEF" w:rsidRPr="00D353B4" w:rsidRDefault="007B3BEF" w:rsidP="00465CF8">
            <w:pPr>
              <w:rPr>
                <w:highlight w:val="yellow"/>
              </w:rPr>
            </w:pPr>
          </w:p>
        </w:tc>
        <w:tc>
          <w:tcPr>
            <w:tcW w:w="2877" w:type="pct"/>
            <w:shd w:val="clear" w:color="auto" w:fill="auto"/>
          </w:tcPr>
          <w:p w14:paraId="33A66BA7" w14:textId="77777777" w:rsidR="007B3BEF" w:rsidRPr="00D353B4" w:rsidRDefault="007B3BEF" w:rsidP="00465CF8">
            <w:r w:rsidRPr="00D353B4">
              <w:t>2. Student potrafi posługiwać się różnymi technikami informacyjno-komunikacyjnymi oraz interpretować wyniki, wyciągać wnioski i formułować opinie dotyczące ochrony i kształtowania środowiska.</w:t>
            </w:r>
          </w:p>
        </w:tc>
      </w:tr>
      <w:tr w:rsidR="00D353B4" w:rsidRPr="00D353B4" w14:paraId="3CA7FB5F" w14:textId="77777777" w:rsidTr="00517388">
        <w:trPr>
          <w:trHeight w:val="233"/>
        </w:trPr>
        <w:tc>
          <w:tcPr>
            <w:tcW w:w="2123" w:type="pct"/>
            <w:vMerge/>
            <w:shd w:val="clear" w:color="auto" w:fill="auto"/>
          </w:tcPr>
          <w:p w14:paraId="56EB4E7A" w14:textId="77777777" w:rsidR="007B3BEF" w:rsidRPr="00D353B4" w:rsidRDefault="007B3BEF" w:rsidP="00465CF8">
            <w:pPr>
              <w:rPr>
                <w:highlight w:val="yellow"/>
              </w:rPr>
            </w:pPr>
          </w:p>
        </w:tc>
        <w:tc>
          <w:tcPr>
            <w:tcW w:w="2877" w:type="pct"/>
            <w:shd w:val="clear" w:color="auto" w:fill="auto"/>
          </w:tcPr>
          <w:p w14:paraId="1C2E70BE" w14:textId="77777777" w:rsidR="007B3BEF" w:rsidRPr="00D353B4" w:rsidRDefault="007B3BEF" w:rsidP="00465CF8">
            <w:r w:rsidRPr="00D353B4">
              <w:t>Kompetencje społeczne:</w:t>
            </w:r>
          </w:p>
        </w:tc>
      </w:tr>
      <w:tr w:rsidR="00D353B4" w:rsidRPr="00D353B4" w14:paraId="36099DA4" w14:textId="77777777" w:rsidTr="00517388">
        <w:trPr>
          <w:trHeight w:val="233"/>
        </w:trPr>
        <w:tc>
          <w:tcPr>
            <w:tcW w:w="2123" w:type="pct"/>
            <w:vMerge/>
            <w:shd w:val="clear" w:color="auto" w:fill="auto"/>
          </w:tcPr>
          <w:p w14:paraId="136336E5" w14:textId="77777777" w:rsidR="007B3BEF" w:rsidRPr="00D353B4" w:rsidRDefault="007B3BEF" w:rsidP="00465CF8">
            <w:pPr>
              <w:rPr>
                <w:highlight w:val="yellow"/>
              </w:rPr>
            </w:pPr>
          </w:p>
        </w:tc>
        <w:tc>
          <w:tcPr>
            <w:tcW w:w="2877" w:type="pct"/>
            <w:shd w:val="clear" w:color="auto" w:fill="auto"/>
          </w:tcPr>
          <w:p w14:paraId="603D9853" w14:textId="77777777" w:rsidR="007B3BEF" w:rsidRPr="00D353B4" w:rsidRDefault="007B3BEF" w:rsidP="00465CF8">
            <w:r w:rsidRPr="00D353B4">
              <w:t>1. Student ma świadomość wpływu turystyki i rekreacji na środowisko i związanej z tym odpowiedzialności.</w:t>
            </w:r>
          </w:p>
        </w:tc>
      </w:tr>
      <w:tr w:rsidR="00D353B4" w:rsidRPr="00D353B4" w14:paraId="1F44D062" w14:textId="77777777" w:rsidTr="00517388">
        <w:trPr>
          <w:trHeight w:val="233"/>
        </w:trPr>
        <w:tc>
          <w:tcPr>
            <w:tcW w:w="2123" w:type="pct"/>
            <w:vMerge/>
            <w:shd w:val="clear" w:color="auto" w:fill="auto"/>
          </w:tcPr>
          <w:p w14:paraId="29F16F3A" w14:textId="77777777" w:rsidR="007B3BEF" w:rsidRPr="00D353B4" w:rsidRDefault="007B3BEF" w:rsidP="00465CF8">
            <w:pPr>
              <w:rPr>
                <w:highlight w:val="yellow"/>
              </w:rPr>
            </w:pPr>
          </w:p>
        </w:tc>
        <w:tc>
          <w:tcPr>
            <w:tcW w:w="2877" w:type="pct"/>
            <w:shd w:val="clear" w:color="auto" w:fill="auto"/>
          </w:tcPr>
          <w:p w14:paraId="2E44C4F6" w14:textId="77777777" w:rsidR="007B3BEF" w:rsidRPr="00D353B4" w:rsidRDefault="007B3BEF" w:rsidP="00465CF8">
            <w:r w:rsidRPr="00D353B4">
              <w:t>2. Student jest gotów do samodzielnego podejmowania decyzji krytycznej, oceny działań  własnych oraz zasięgnięcia  opinii ekspertów w przypadku trudności z samodzielnym rozwiązaniem problemu.</w:t>
            </w:r>
          </w:p>
        </w:tc>
      </w:tr>
      <w:tr w:rsidR="00D353B4" w:rsidRPr="00D353B4" w14:paraId="730E8887" w14:textId="77777777" w:rsidTr="00517388">
        <w:tc>
          <w:tcPr>
            <w:tcW w:w="2123" w:type="pct"/>
            <w:shd w:val="clear" w:color="auto" w:fill="auto"/>
          </w:tcPr>
          <w:p w14:paraId="2DFB103A" w14:textId="77777777" w:rsidR="007B3BEF" w:rsidRPr="00D353B4" w:rsidRDefault="007B3BEF" w:rsidP="00465CF8">
            <w:r w:rsidRPr="00D353B4">
              <w:t>Odniesienie modułowych efektów uczenia się do kierunkowych efektów uczenia się</w:t>
            </w:r>
          </w:p>
        </w:tc>
        <w:tc>
          <w:tcPr>
            <w:tcW w:w="2877" w:type="pct"/>
            <w:shd w:val="clear" w:color="auto" w:fill="auto"/>
          </w:tcPr>
          <w:p w14:paraId="063E130C" w14:textId="77777777" w:rsidR="007B3BEF" w:rsidRPr="00D353B4" w:rsidRDefault="007B3BEF" w:rsidP="00465CF8">
            <w:pPr>
              <w:jc w:val="both"/>
            </w:pPr>
            <w:r w:rsidRPr="00D353B4">
              <w:t xml:space="preserve">W1 – TR_W06; </w:t>
            </w:r>
          </w:p>
          <w:p w14:paraId="166D79DF" w14:textId="77777777" w:rsidR="007B3BEF" w:rsidRPr="00D353B4" w:rsidRDefault="007B3BEF" w:rsidP="00465CF8">
            <w:pPr>
              <w:jc w:val="both"/>
            </w:pPr>
            <w:r w:rsidRPr="00D353B4">
              <w:t xml:space="preserve">W2 – TR_W07;  </w:t>
            </w:r>
          </w:p>
          <w:p w14:paraId="00E91092" w14:textId="77777777" w:rsidR="007B3BEF" w:rsidRPr="00D353B4" w:rsidRDefault="007B3BEF" w:rsidP="00465CF8">
            <w:pPr>
              <w:jc w:val="both"/>
            </w:pPr>
            <w:r w:rsidRPr="00D353B4">
              <w:t>W3 – TR_W08;</w:t>
            </w:r>
          </w:p>
          <w:p w14:paraId="082D5921" w14:textId="77777777" w:rsidR="007B3BEF" w:rsidRPr="00D353B4" w:rsidRDefault="007B3BEF" w:rsidP="00465CF8">
            <w:pPr>
              <w:jc w:val="both"/>
            </w:pPr>
            <w:r w:rsidRPr="00D353B4">
              <w:t xml:space="preserve">U1 – TR_U04; </w:t>
            </w:r>
          </w:p>
          <w:p w14:paraId="4EC10148" w14:textId="77777777" w:rsidR="007B3BEF" w:rsidRPr="00D353B4" w:rsidRDefault="007B3BEF" w:rsidP="00465CF8">
            <w:pPr>
              <w:jc w:val="both"/>
            </w:pPr>
            <w:r w:rsidRPr="00D353B4">
              <w:t>U2 – TR_U03;</w:t>
            </w:r>
          </w:p>
          <w:p w14:paraId="5D5B18A2" w14:textId="77777777" w:rsidR="007B3BEF" w:rsidRPr="00D353B4" w:rsidRDefault="007B3BEF" w:rsidP="00465CF8">
            <w:pPr>
              <w:jc w:val="both"/>
            </w:pPr>
            <w:r w:rsidRPr="00D353B4">
              <w:t xml:space="preserve">K1 – TR_K02; </w:t>
            </w:r>
          </w:p>
          <w:p w14:paraId="0ACCEF8C" w14:textId="77777777" w:rsidR="007B3BEF" w:rsidRPr="00D353B4" w:rsidRDefault="007B3BEF" w:rsidP="00465CF8">
            <w:pPr>
              <w:jc w:val="both"/>
            </w:pPr>
            <w:r w:rsidRPr="00D353B4">
              <w:t>K2 – TR_K01</w:t>
            </w:r>
          </w:p>
        </w:tc>
      </w:tr>
      <w:tr w:rsidR="00D353B4" w:rsidRPr="00D353B4" w14:paraId="4906C57D" w14:textId="77777777" w:rsidTr="00517388">
        <w:tc>
          <w:tcPr>
            <w:tcW w:w="2123" w:type="pct"/>
            <w:shd w:val="clear" w:color="auto" w:fill="auto"/>
          </w:tcPr>
          <w:p w14:paraId="0F988581" w14:textId="77777777" w:rsidR="007B3BEF" w:rsidRPr="00D353B4" w:rsidRDefault="007B3BEF" w:rsidP="00465CF8">
            <w:r w:rsidRPr="00D353B4">
              <w:t>Odniesienie modułowych efektów uczenia się do efektów inżynierskich (jeżeli dotyczy)</w:t>
            </w:r>
          </w:p>
        </w:tc>
        <w:tc>
          <w:tcPr>
            <w:tcW w:w="2877" w:type="pct"/>
            <w:shd w:val="clear" w:color="auto" w:fill="auto"/>
          </w:tcPr>
          <w:p w14:paraId="69464D0C" w14:textId="77777777" w:rsidR="007B3BEF" w:rsidRPr="00D353B4" w:rsidRDefault="007B3BEF" w:rsidP="00465CF8">
            <w:pPr>
              <w:jc w:val="both"/>
            </w:pPr>
            <w:r w:rsidRPr="00D353B4">
              <w:t xml:space="preserve">nie dotyczy </w:t>
            </w:r>
          </w:p>
        </w:tc>
      </w:tr>
      <w:tr w:rsidR="00D353B4" w:rsidRPr="00D353B4" w14:paraId="200B4736" w14:textId="77777777" w:rsidTr="00517388">
        <w:tc>
          <w:tcPr>
            <w:tcW w:w="2123" w:type="pct"/>
            <w:shd w:val="clear" w:color="auto" w:fill="auto"/>
          </w:tcPr>
          <w:p w14:paraId="23D3171E" w14:textId="77777777" w:rsidR="007B3BEF" w:rsidRPr="00D353B4" w:rsidRDefault="007B3BEF" w:rsidP="00465CF8">
            <w:r w:rsidRPr="00D353B4">
              <w:t xml:space="preserve">Wymagania wstępne i dodatkowe </w:t>
            </w:r>
          </w:p>
        </w:tc>
        <w:tc>
          <w:tcPr>
            <w:tcW w:w="2877" w:type="pct"/>
            <w:shd w:val="clear" w:color="auto" w:fill="auto"/>
          </w:tcPr>
          <w:p w14:paraId="742A910B" w14:textId="77777777" w:rsidR="007B3BEF" w:rsidRPr="00D353B4" w:rsidRDefault="007B3BEF" w:rsidP="00465CF8">
            <w:pPr>
              <w:jc w:val="both"/>
            </w:pPr>
            <w:r w:rsidRPr="00D353B4">
              <w:t>brak</w:t>
            </w:r>
          </w:p>
        </w:tc>
      </w:tr>
      <w:tr w:rsidR="00D353B4" w:rsidRPr="00D353B4" w14:paraId="7EB8353D" w14:textId="77777777" w:rsidTr="00517388">
        <w:tc>
          <w:tcPr>
            <w:tcW w:w="2123" w:type="pct"/>
            <w:shd w:val="clear" w:color="auto" w:fill="auto"/>
          </w:tcPr>
          <w:p w14:paraId="6BB7B1F7" w14:textId="77777777" w:rsidR="007B3BEF" w:rsidRPr="00D353B4" w:rsidRDefault="007B3BEF" w:rsidP="00465CF8">
            <w:r w:rsidRPr="00D353B4">
              <w:t xml:space="preserve">Treści programowe modułu </w:t>
            </w:r>
          </w:p>
          <w:p w14:paraId="01333849" w14:textId="77777777" w:rsidR="007B3BEF" w:rsidRPr="00D353B4" w:rsidRDefault="007B3BEF" w:rsidP="00465CF8"/>
        </w:tc>
        <w:tc>
          <w:tcPr>
            <w:tcW w:w="2877" w:type="pct"/>
            <w:shd w:val="clear" w:color="auto" w:fill="auto"/>
          </w:tcPr>
          <w:p w14:paraId="2502FD32" w14:textId="77777777" w:rsidR="007B3BEF" w:rsidRPr="00D353B4" w:rsidRDefault="007B3BEF" w:rsidP="00465CF8">
            <w:r w:rsidRPr="00D353B4">
              <w:t>Wykłady: Ochrona i kształtowanie środowiska - podstawowe pojęcia. Zanieczyszczenie i ochrona atmosfery. Emisja niska. Niedobory i zanieczyszczenie wód. Zagrożenia gleb. Globalne zagrożenia ekologiczne. Wpływ turystyki i różnych form rekreacji na środowisko. Funkcjonowanie turystyki na obszarach prawnie chronionych. Usługi ekosystemowe istotne dla turystyki i rekreacji. Podsumowanie modułu i zaliczenie pisemne.</w:t>
            </w:r>
          </w:p>
        </w:tc>
      </w:tr>
      <w:tr w:rsidR="00D353B4" w:rsidRPr="00D353B4" w14:paraId="211022A1" w14:textId="77777777" w:rsidTr="00517388">
        <w:tc>
          <w:tcPr>
            <w:tcW w:w="2123" w:type="pct"/>
            <w:shd w:val="clear" w:color="auto" w:fill="auto"/>
          </w:tcPr>
          <w:p w14:paraId="7BDF54D6" w14:textId="77777777" w:rsidR="007B3BEF" w:rsidRPr="00D353B4" w:rsidRDefault="007B3BEF" w:rsidP="00465CF8">
            <w:r w:rsidRPr="00D353B4">
              <w:t>Wykaz literatury podstawowej i uzupełniającej</w:t>
            </w:r>
          </w:p>
        </w:tc>
        <w:tc>
          <w:tcPr>
            <w:tcW w:w="2877" w:type="pct"/>
            <w:shd w:val="clear" w:color="auto" w:fill="auto"/>
          </w:tcPr>
          <w:p w14:paraId="488FF1D3" w14:textId="77777777" w:rsidR="005A1647" w:rsidRPr="00D353B4" w:rsidRDefault="005A1647" w:rsidP="005A1647">
            <w:r w:rsidRPr="00D353B4">
              <w:t>Literatura obowiązkowa</w:t>
            </w:r>
          </w:p>
          <w:p w14:paraId="553CFC93" w14:textId="77777777" w:rsidR="005A1647" w:rsidRPr="00D353B4" w:rsidRDefault="005A1647" w:rsidP="005A1647">
            <w:pPr>
              <w:numPr>
                <w:ilvl w:val="0"/>
                <w:numId w:val="42"/>
              </w:numPr>
              <w:suppressAutoHyphens/>
              <w:autoSpaceDN w:val="0"/>
              <w:ind w:left="336"/>
              <w:contextualSpacing/>
              <w:jc w:val="both"/>
              <w:textAlignment w:val="baseline"/>
              <w:rPr>
                <w:rFonts w:eastAsia="Calibri"/>
                <w:lang w:eastAsia="en-US"/>
              </w:rPr>
            </w:pPr>
            <w:r w:rsidRPr="00D353B4">
              <w:rPr>
                <w:rFonts w:eastAsia="Calibri"/>
                <w:lang w:eastAsia="en-US"/>
              </w:rPr>
              <w:t xml:space="preserve">Dobrzańska B., Dobrzański G., Kiełczewski D., Ochrona środowiska przyrodniczego. Wydawnictwo Naukowe PWN, Warszawa 2010. </w:t>
            </w:r>
          </w:p>
          <w:p w14:paraId="1FB273D6" w14:textId="77777777" w:rsidR="005A1647" w:rsidRPr="00D353B4" w:rsidRDefault="005A1647" w:rsidP="005A1647">
            <w:pPr>
              <w:numPr>
                <w:ilvl w:val="0"/>
                <w:numId w:val="42"/>
              </w:numPr>
              <w:suppressAutoHyphens/>
              <w:autoSpaceDN w:val="0"/>
              <w:ind w:left="336"/>
              <w:contextualSpacing/>
              <w:jc w:val="both"/>
              <w:textAlignment w:val="baseline"/>
              <w:rPr>
                <w:rFonts w:eastAsia="Calibri"/>
                <w:lang w:eastAsia="en-US"/>
              </w:rPr>
            </w:pPr>
            <w:r w:rsidRPr="00D353B4">
              <w:rPr>
                <w:rFonts w:eastAsia="Calibri"/>
                <w:lang w:eastAsia="en-US"/>
              </w:rPr>
              <w:t xml:space="preserve">Wójcik J., Antropogeniczne zmiany środowiska przyrodniczego Ziemi. Wydawnictwo Naukowe PWN, Warszawa 2021. </w:t>
            </w:r>
          </w:p>
          <w:p w14:paraId="1C12A9D1" w14:textId="77777777" w:rsidR="005A1647" w:rsidRPr="00D353B4" w:rsidRDefault="005A1647" w:rsidP="005A1647">
            <w:r w:rsidRPr="00D353B4">
              <w:t>Literatura uzupełniająca</w:t>
            </w:r>
          </w:p>
          <w:p w14:paraId="13097EEF" w14:textId="77777777" w:rsidR="005A1647" w:rsidRPr="00D353B4" w:rsidRDefault="005A1647" w:rsidP="005A1647">
            <w:pPr>
              <w:numPr>
                <w:ilvl w:val="0"/>
                <w:numId w:val="43"/>
              </w:numPr>
              <w:ind w:left="346"/>
              <w:contextualSpacing/>
              <w:rPr>
                <w:rFonts w:eastAsia="Calibri"/>
                <w:lang w:eastAsia="en-US"/>
              </w:rPr>
            </w:pPr>
            <w:r w:rsidRPr="00D353B4">
              <w:rPr>
                <w:rFonts w:eastAsia="Calibri"/>
                <w:lang w:eastAsia="en-US"/>
              </w:rPr>
              <w:t>Romm J. Zmiany Klimatu. Wydawnictwo Naukowe PWN, Warszawa 2024.</w:t>
            </w:r>
          </w:p>
          <w:p w14:paraId="6E575FA7" w14:textId="77777777" w:rsidR="005A1647" w:rsidRPr="00D353B4" w:rsidRDefault="005A1647" w:rsidP="005A1647">
            <w:pPr>
              <w:numPr>
                <w:ilvl w:val="0"/>
                <w:numId w:val="43"/>
              </w:numPr>
              <w:ind w:left="346"/>
              <w:contextualSpacing/>
              <w:rPr>
                <w:rFonts w:eastAsia="Calibri"/>
                <w:lang w:eastAsia="en-US"/>
              </w:rPr>
            </w:pPr>
            <w:r w:rsidRPr="00D353B4">
              <w:rPr>
                <w:rFonts w:eastAsia="Calibri"/>
                <w:lang w:eastAsia="en-US"/>
              </w:rPr>
              <w:t xml:space="preserve">Rowiński R., Futa B., Święciło S., Kowalska G., Tkaczyk P., Komor A., Kobyłka A., Aktualne problemy turystyki i rekreacji. Tom I. Wydawnictwo Naukowe Spatium, Radom 2024 </w:t>
            </w:r>
            <w:r w:rsidRPr="00D353B4">
              <w:rPr>
                <w:rFonts w:eastAsia="Calibri"/>
                <w:lang w:eastAsia="en-US"/>
              </w:rPr>
              <w:lastRenderedPageBreak/>
              <w:t xml:space="preserve">(Rozdział I. Rozwój turystyki a ochrona środowiska).  </w:t>
            </w:r>
          </w:p>
          <w:p w14:paraId="7C2B37FF" w14:textId="28FD78CA" w:rsidR="007B3BEF" w:rsidRPr="00D353B4" w:rsidRDefault="005A1647" w:rsidP="005A1647">
            <w:pPr>
              <w:pStyle w:val="Akapitzlist"/>
              <w:numPr>
                <w:ilvl w:val="0"/>
                <w:numId w:val="159"/>
              </w:numPr>
              <w:suppressAutoHyphens w:val="0"/>
              <w:autoSpaceDN/>
              <w:spacing w:line="240" w:lineRule="auto"/>
              <w:ind w:left="346"/>
              <w:contextualSpacing/>
              <w:jc w:val="left"/>
              <w:textAlignment w:val="auto"/>
              <w:rPr>
                <w:rFonts w:ascii="Times New Roman" w:hAnsi="Times New Roman"/>
                <w:sz w:val="24"/>
                <w:szCs w:val="24"/>
              </w:rPr>
            </w:pPr>
            <w:r w:rsidRPr="00D353B4">
              <w:rPr>
                <w:rFonts w:ascii="Times New Roman" w:eastAsia="Times New Roman" w:hAnsi="Times New Roman"/>
                <w:sz w:val="24"/>
                <w:szCs w:val="24"/>
                <w:lang w:eastAsia="pl-PL"/>
              </w:rPr>
              <w:t>Zaręba D.: Ekoturystyka. Wyzwania i nadzieje. Wydawnictwo Naukowe PWN, Warszawa. 2020.</w:t>
            </w:r>
          </w:p>
        </w:tc>
      </w:tr>
      <w:tr w:rsidR="00D353B4" w:rsidRPr="00D353B4" w14:paraId="2D1F93A4" w14:textId="77777777" w:rsidTr="00517388">
        <w:tc>
          <w:tcPr>
            <w:tcW w:w="2123" w:type="pct"/>
            <w:shd w:val="clear" w:color="auto" w:fill="auto"/>
          </w:tcPr>
          <w:p w14:paraId="030D5109" w14:textId="77777777" w:rsidR="007B3BEF" w:rsidRPr="00D353B4" w:rsidRDefault="007B3BEF" w:rsidP="00465CF8">
            <w:r w:rsidRPr="00D353B4">
              <w:lastRenderedPageBreak/>
              <w:t>Planowane formy/działania/metody dydaktyczne</w:t>
            </w:r>
          </w:p>
        </w:tc>
        <w:tc>
          <w:tcPr>
            <w:tcW w:w="2877" w:type="pct"/>
            <w:shd w:val="clear" w:color="auto" w:fill="auto"/>
          </w:tcPr>
          <w:p w14:paraId="30EA71E1" w14:textId="77777777" w:rsidR="007B3BEF" w:rsidRPr="00D353B4" w:rsidRDefault="007B3BEF" w:rsidP="00465CF8">
            <w:r w:rsidRPr="00D353B4">
              <w:t>Wykłady w formie prezentacji multimedialnych z dyskusją problemową.</w:t>
            </w:r>
          </w:p>
        </w:tc>
      </w:tr>
      <w:tr w:rsidR="00D353B4" w:rsidRPr="00D353B4" w14:paraId="720C83CB" w14:textId="77777777" w:rsidTr="00517388">
        <w:tc>
          <w:tcPr>
            <w:tcW w:w="2123" w:type="pct"/>
            <w:shd w:val="clear" w:color="auto" w:fill="auto"/>
          </w:tcPr>
          <w:p w14:paraId="2F6FCF53" w14:textId="77777777" w:rsidR="007B3BEF" w:rsidRPr="00D353B4" w:rsidRDefault="007B3BEF" w:rsidP="00465CF8">
            <w:r w:rsidRPr="00D353B4">
              <w:t>Sposoby weryfikacji oraz formy dokumentowania osiągniętych efektów uczenia się</w:t>
            </w:r>
          </w:p>
        </w:tc>
        <w:tc>
          <w:tcPr>
            <w:tcW w:w="2877" w:type="pct"/>
            <w:shd w:val="clear" w:color="auto" w:fill="auto"/>
          </w:tcPr>
          <w:p w14:paraId="6F716756"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u w:val="single"/>
              </w:rPr>
              <w:t>Sposoby weryfikacji</w:t>
            </w:r>
          </w:p>
          <w:p w14:paraId="17D3E4AA" w14:textId="77777777" w:rsidR="0033295F" w:rsidRPr="00D353B4" w:rsidRDefault="0033295F" w:rsidP="0033295F">
            <w:pPr>
              <w:pStyle w:val="Bezodstpw"/>
              <w:rPr>
                <w:rFonts w:ascii="Times New Roman" w:hAnsi="Times New Roman"/>
                <w:sz w:val="24"/>
                <w:szCs w:val="24"/>
              </w:rPr>
            </w:pPr>
            <w:r w:rsidRPr="00D353B4">
              <w:rPr>
                <w:rFonts w:ascii="Times New Roman" w:hAnsi="Times New Roman"/>
                <w:sz w:val="24"/>
                <w:szCs w:val="24"/>
              </w:rPr>
              <w:t>W1, W2, W3 – ocena z kolokwium, krótkiej prezentacji multimedialnej oraz egzaminu końcowego.</w:t>
            </w:r>
          </w:p>
          <w:p w14:paraId="593BABFA"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U1, U2, K1, K2 – ocena udziału w dyskusji, formułowania opinii i sposób wypowiadania się.</w:t>
            </w:r>
          </w:p>
          <w:p w14:paraId="614171E8"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Szczegółowe kryteria: student wykazuje odpowiedni stopień wiedzy, umiejętności lub kompetencji uzyskując odpowiedni % sumy punktów określających maksymalny poziom wiedzy i umiejętności z przedmiotu ochrona i kształtowanie środowiska, odpowiednio:</w:t>
            </w:r>
          </w:p>
          <w:p w14:paraId="26BBB430"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dostateczny (3,0) – od 51 do 60% sumy punktów,</w:t>
            </w:r>
          </w:p>
          <w:p w14:paraId="09FC664A"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dostateczny plus (3,5) – od 61 do 70%,</w:t>
            </w:r>
          </w:p>
          <w:p w14:paraId="32ECD7FC"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dobry (4,0) – od 71 do 80%,</w:t>
            </w:r>
          </w:p>
          <w:p w14:paraId="4326B3BE"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dobry plus (4,5) – od 81 do 90%,</w:t>
            </w:r>
          </w:p>
          <w:p w14:paraId="3ECA47A8"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bardzo dobry (5,0) – powyżej 91%.</w:t>
            </w:r>
          </w:p>
          <w:p w14:paraId="712BC461"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u w:val="single"/>
              </w:rPr>
              <w:t>Formy dokumentowania osiągniętych efektów uczenia się</w:t>
            </w:r>
          </w:p>
          <w:p w14:paraId="3719C0F7"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prace zaliczeniowe archiwizowane w formie papierowej, protokoły.</w:t>
            </w:r>
          </w:p>
        </w:tc>
      </w:tr>
      <w:tr w:rsidR="00D353B4" w:rsidRPr="00D353B4" w14:paraId="34565971" w14:textId="77777777" w:rsidTr="00517388">
        <w:trPr>
          <w:trHeight w:val="524"/>
        </w:trPr>
        <w:tc>
          <w:tcPr>
            <w:tcW w:w="2123" w:type="pct"/>
            <w:shd w:val="clear" w:color="auto" w:fill="auto"/>
          </w:tcPr>
          <w:p w14:paraId="6528E832" w14:textId="77777777" w:rsidR="0033295F" w:rsidRPr="00D353B4" w:rsidRDefault="0033295F" w:rsidP="0033295F">
            <w:r w:rsidRPr="00D353B4">
              <w:t>Elementy i wagi mające wpływ na ocenę końcową</w:t>
            </w:r>
          </w:p>
        </w:tc>
        <w:tc>
          <w:tcPr>
            <w:tcW w:w="2877" w:type="pct"/>
            <w:shd w:val="clear" w:color="auto" w:fill="auto"/>
          </w:tcPr>
          <w:p w14:paraId="6D60C444" w14:textId="36E71B0D" w:rsidR="0033295F" w:rsidRPr="00D353B4" w:rsidRDefault="0033295F" w:rsidP="0033295F">
            <w:pPr>
              <w:jc w:val="both"/>
            </w:pPr>
            <w:r w:rsidRPr="00D353B4">
              <w:t>Na ocenę końcową składają się w 70% ocena z egzaminu i 30% ocena z ćwiczeń.</w:t>
            </w:r>
          </w:p>
        </w:tc>
      </w:tr>
      <w:tr w:rsidR="00D353B4" w:rsidRPr="00D353B4" w14:paraId="7A76DE0F" w14:textId="77777777" w:rsidTr="00517388">
        <w:trPr>
          <w:trHeight w:val="2324"/>
        </w:trPr>
        <w:tc>
          <w:tcPr>
            <w:tcW w:w="2123" w:type="pct"/>
            <w:shd w:val="clear" w:color="auto" w:fill="auto"/>
          </w:tcPr>
          <w:p w14:paraId="6FB21DE3" w14:textId="77777777" w:rsidR="007B3BEF" w:rsidRPr="00D353B4" w:rsidRDefault="007B3BEF" w:rsidP="00465CF8">
            <w:pPr>
              <w:jc w:val="both"/>
            </w:pPr>
            <w:r w:rsidRPr="00D353B4">
              <w:t>Bilans punktów ECTS</w:t>
            </w:r>
          </w:p>
        </w:tc>
        <w:tc>
          <w:tcPr>
            <w:tcW w:w="2877" w:type="pct"/>
            <w:shd w:val="clear" w:color="auto" w:fill="auto"/>
          </w:tcPr>
          <w:p w14:paraId="1F318581"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Kontaktowe:</w:t>
            </w:r>
          </w:p>
          <w:p w14:paraId="49DB590A" w14:textId="664B3335"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 xml:space="preserve">10 godz. </w:t>
            </w:r>
            <w:r w:rsidR="000A4ACB" w:rsidRPr="00D353B4">
              <w:rPr>
                <w:rFonts w:ascii="Times New Roman" w:hAnsi="Times New Roman"/>
                <w:sz w:val="24"/>
                <w:szCs w:val="24"/>
              </w:rPr>
              <w:t>–</w:t>
            </w:r>
            <w:r w:rsidRPr="00D353B4">
              <w:rPr>
                <w:rFonts w:ascii="Times New Roman" w:hAnsi="Times New Roman"/>
                <w:sz w:val="24"/>
                <w:szCs w:val="24"/>
              </w:rPr>
              <w:t xml:space="preserve"> wykład</w:t>
            </w:r>
          </w:p>
          <w:p w14:paraId="41536A04" w14:textId="1B52527E" w:rsidR="000A4ACB" w:rsidRPr="00D353B4" w:rsidRDefault="000A4ACB" w:rsidP="00465CF8">
            <w:pPr>
              <w:pStyle w:val="Bezodstpw"/>
              <w:rPr>
                <w:rFonts w:ascii="Times New Roman" w:hAnsi="Times New Roman"/>
                <w:sz w:val="24"/>
                <w:szCs w:val="24"/>
              </w:rPr>
            </w:pPr>
            <w:r w:rsidRPr="00D353B4">
              <w:rPr>
                <w:rFonts w:ascii="Times New Roman" w:hAnsi="Times New Roman"/>
                <w:sz w:val="24"/>
                <w:szCs w:val="24"/>
              </w:rPr>
              <w:t xml:space="preserve">10 godz. – ćwiczenia </w:t>
            </w:r>
          </w:p>
          <w:p w14:paraId="403374D4" w14:textId="08A1D577" w:rsidR="00737C69" w:rsidRPr="00D353B4" w:rsidRDefault="00737C69" w:rsidP="00465CF8">
            <w:pPr>
              <w:pStyle w:val="Bezodstpw"/>
              <w:rPr>
                <w:rFonts w:ascii="Times New Roman" w:hAnsi="Times New Roman"/>
                <w:sz w:val="24"/>
                <w:szCs w:val="24"/>
              </w:rPr>
            </w:pPr>
            <w:r w:rsidRPr="00D353B4">
              <w:rPr>
                <w:rFonts w:ascii="Times New Roman" w:hAnsi="Times New Roman"/>
                <w:sz w:val="24"/>
                <w:szCs w:val="24"/>
              </w:rPr>
              <w:t xml:space="preserve">2 godz. – egzamin </w:t>
            </w:r>
          </w:p>
          <w:p w14:paraId="65D2459E" w14:textId="285D1B16" w:rsidR="007B3BEF" w:rsidRPr="00D353B4" w:rsidRDefault="007B3BEF" w:rsidP="00465CF8">
            <w:pPr>
              <w:pStyle w:val="Bezodstpw"/>
              <w:rPr>
                <w:rFonts w:ascii="Times New Roman" w:hAnsi="Times New Roman"/>
                <w:bCs/>
                <w:sz w:val="24"/>
                <w:szCs w:val="24"/>
              </w:rPr>
            </w:pPr>
            <w:r w:rsidRPr="00D353B4">
              <w:rPr>
                <w:rFonts w:ascii="Times New Roman" w:hAnsi="Times New Roman"/>
                <w:bCs/>
                <w:sz w:val="24"/>
                <w:szCs w:val="24"/>
              </w:rPr>
              <w:t xml:space="preserve">Razem godziny kontaktowe </w:t>
            </w:r>
            <w:r w:rsidR="000A4ACB" w:rsidRPr="00D353B4">
              <w:rPr>
                <w:rFonts w:ascii="Times New Roman" w:hAnsi="Times New Roman"/>
                <w:bCs/>
                <w:sz w:val="24"/>
                <w:szCs w:val="24"/>
              </w:rPr>
              <w:t>2</w:t>
            </w:r>
            <w:r w:rsidR="00737C69" w:rsidRPr="00D353B4">
              <w:rPr>
                <w:rFonts w:ascii="Times New Roman" w:hAnsi="Times New Roman"/>
                <w:bCs/>
                <w:sz w:val="24"/>
                <w:szCs w:val="24"/>
              </w:rPr>
              <w:t>2</w:t>
            </w:r>
            <w:r w:rsidRPr="00D353B4">
              <w:rPr>
                <w:rFonts w:ascii="Times New Roman" w:hAnsi="Times New Roman"/>
                <w:bCs/>
                <w:sz w:val="24"/>
                <w:szCs w:val="24"/>
              </w:rPr>
              <w:t xml:space="preserve"> godz. (0,</w:t>
            </w:r>
            <w:r w:rsidR="00737C69" w:rsidRPr="00D353B4">
              <w:rPr>
                <w:rFonts w:ascii="Times New Roman" w:hAnsi="Times New Roman"/>
                <w:bCs/>
                <w:sz w:val="24"/>
                <w:szCs w:val="24"/>
              </w:rPr>
              <w:t>9</w:t>
            </w:r>
            <w:r w:rsidRPr="00D353B4">
              <w:rPr>
                <w:rFonts w:ascii="Times New Roman" w:hAnsi="Times New Roman"/>
                <w:bCs/>
                <w:sz w:val="24"/>
                <w:szCs w:val="24"/>
              </w:rPr>
              <w:t xml:space="preserve"> ECTS).</w:t>
            </w:r>
          </w:p>
          <w:p w14:paraId="6372B87A" w14:textId="77777777" w:rsidR="00517388" w:rsidRPr="00D353B4" w:rsidRDefault="00517388" w:rsidP="00465CF8">
            <w:pPr>
              <w:pStyle w:val="Bezodstpw"/>
              <w:rPr>
                <w:rFonts w:ascii="Times New Roman" w:hAnsi="Times New Roman"/>
                <w:bCs/>
                <w:sz w:val="24"/>
                <w:szCs w:val="24"/>
              </w:rPr>
            </w:pPr>
          </w:p>
          <w:p w14:paraId="4EC5B190"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Niekontaktowe:</w:t>
            </w:r>
          </w:p>
          <w:p w14:paraId="1139C21F" w14:textId="4E3887A0"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2</w:t>
            </w:r>
            <w:r w:rsidR="000A4ACB" w:rsidRPr="00D353B4">
              <w:rPr>
                <w:rFonts w:ascii="Times New Roman" w:hAnsi="Times New Roman"/>
                <w:sz w:val="24"/>
                <w:szCs w:val="24"/>
              </w:rPr>
              <w:t>0</w:t>
            </w:r>
            <w:r w:rsidRPr="00D353B4">
              <w:rPr>
                <w:rFonts w:ascii="Times New Roman" w:hAnsi="Times New Roman"/>
                <w:sz w:val="24"/>
                <w:szCs w:val="24"/>
              </w:rPr>
              <w:t xml:space="preserve"> godz. - przygotowanie do zaliczenia pisemnego </w:t>
            </w:r>
          </w:p>
          <w:p w14:paraId="6FD8ECCF" w14:textId="56F65EE4" w:rsidR="007B3BEF" w:rsidRPr="00D353B4" w:rsidRDefault="000A4ACB" w:rsidP="00465CF8">
            <w:pPr>
              <w:pStyle w:val="Bezodstpw"/>
              <w:ind w:left="284" w:hanging="284"/>
              <w:rPr>
                <w:rFonts w:ascii="Times New Roman" w:hAnsi="Times New Roman"/>
                <w:sz w:val="24"/>
                <w:szCs w:val="24"/>
              </w:rPr>
            </w:pPr>
            <w:r w:rsidRPr="00D353B4">
              <w:rPr>
                <w:rFonts w:ascii="Times New Roman" w:hAnsi="Times New Roman"/>
                <w:sz w:val="24"/>
                <w:szCs w:val="24"/>
              </w:rPr>
              <w:t>1</w:t>
            </w:r>
            <w:r w:rsidR="00E25337" w:rsidRPr="00D353B4">
              <w:rPr>
                <w:rFonts w:ascii="Times New Roman" w:hAnsi="Times New Roman"/>
                <w:sz w:val="24"/>
                <w:szCs w:val="24"/>
              </w:rPr>
              <w:t>7</w:t>
            </w:r>
            <w:r w:rsidR="007B3BEF" w:rsidRPr="00D353B4">
              <w:rPr>
                <w:rFonts w:ascii="Times New Roman" w:hAnsi="Times New Roman"/>
                <w:sz w:val="24"/>
                <w:szCs w:val="24"/>
              </w:rPr>
              <w:t xml:space="preserve"> godz. - przygotowanie do zajęć </w:t>
            </w:r>
          </w:p>
          <w:p w14:paraId="7001C153" w14:textId="431E8E7E" w:rsidR="007B3BEF" w:rsidRPr="00D353B4" w:rsidRDefault="000A4ACB" w:rsidP="00465CF8">
            <w:pPr>
              <w:pStyle w:val="Bezodstpw"/>
              <w:ind w:left="284" w:hanging="284"/>
              <w:rPr>
                <w:rFonts w:ascii="Times New Roman" w:hAnsi="Times New Roman"/>
                <w:sz w:val="24"/>
                <w:szCs w:val="24"/>
              </w:rPr>
            </w:pPr>
            <w:r w:rsidRPr="00D353B4">
              <w:rPr>
                <w:rFonts w:ascii="Times New Roman" w:hAnsi="Times New Roman"/>
                <w:sz w:val="24"/>
                <w:szCs w:val="24"/>
              </w:rPr>
              <w:t>1</w:t>
            </w:r>
            <w:r w:rsidR="00E25337" w:rsidRPr="00D353B4">
              <w:rPr>
                <w:rFonts w:ascii="Times New Roman" w:hAnsi="Times New Roman"/>
                <w:sz w:val="24"/>
                <w:szCs w:val="24"/>
              </w:rPr>
              <w:t>6</w:t>
            </w:r>
            <w:r w:rsidR="007B3BEF" w:rsidRPr="00D353B4">
              <w:rPr>
                <w:rFonts w:ascii="Times New Roman" w:hAnsi="Times New Roman"/>
                <w:sz w:val="24"/>
                <w:szCs w:val="24"/>
              </w:rPr>
              <w:t xml:space="preserve"> godz. - studiowanie literatury </w:t>
            </w:r>
          </w:p>
          <w:p w14:paraId="0E627E5F" w14:textId="3F5AC07A" w:rsidR="007B3BEF" w:rsidRPr="00D353B4" w:rsidRDefault="007B3BEF" w:rsidP="00465CF8">
            <w:pPr>
              <w:pStyle w:val="Bezodstpw"/>
              <w:ind w:left="284" w:hanging="284"/>
              <w:rPr>
                <w:rFonts w:ascii="Times New Roman" w:hAnsi="Times New Roman"/>
                <w:bCs/>
                <w:sz w:val="24"/>
                <w:szCs w:val="24"/>
              </w:rPr>
            </w:pPr>
            <w:r w:rsidRPr="00D353B4">
              <w:rPr>
                <w:rFonts w:ascii="Times New Roman" w:hAnsi="Times New Roman"/>
                <w:bCs/>
                <w:sz w:val="24"/>
                <w:szCs w:val="24"/>
              </w:rPr>
              <w:t xml:space="preserve">Razem godziny niekontaktowe </w:t>
            </w:r>
            <w:r w:rsidR="000A4ACB" w:rsidRPr="00D353B4">
              <w:rPr>
                <w:rFonts w:ascii="Times New Roman" w:hAnsi="Times New Roman"/>
                <w:bCs/>
                <w:sz w:val="24"/>
                <w:szCs w:val="24"/>
              </w:rPr>
              <w:t>5</w:t>
            </w:r>
            <w:r w:rsidR="00E25337" w:rsidRPr="00D353B4">
              <w:rPr>
                <w:rFonts w:ascii="Times New Roman" w:hAnsi="Times New Roman"/>
                <w:bCs/>
                <w:sz w:val="24"/>
                <w:szCs w:val="24"/>
              </w:rPr>
              <w:t>3</w:t>
            </w:r>
            <w:r w:rsidRPr="00D353B4">
              <w:rPr>
                <w:rFonts w:ascii="Times New Roman" w:hAnsi="Times New Roman"/>
                <w:bCs/>
                <w:sz w:val="24"/>
                <w:szCs w:val="24"/>
              </w:rPr>
              <w:t xml:space="preserve"> godz. (2,</w:t>
            </w:r>
            <w:r w:rsidR="00E25337" w:rsidRPr="00D353B4">
              <w:rPr>
                <w:rFonts w:ascii="Times New Roman" w:hAnsi="Times New Roman"/>
                <w:bCs/>
                <w:sz w:val="24"/>
                <w:szCs w:val="24"/>
              </w:rPr>
              <w:t>1</w:t>
            </w:r>
            <w:r w:rsidRPr="00D353B4">
              <w:rPr>
                <w:rFonts w:ascii="Times New Roman" w:hAnsi="Times New Roman"/>
                <w:bCs/>
                <w:sz w:val="24"/>
                <w:szCs w:val="24"/>
              </w:rPr>
              <w:t xml:space="preserve"> ECTS)</w:t>
            </w:r>
          </w:p>
          <w:p w14:paraId="7396C7AB" w14:textId="77777777"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Łączny nakład pracy studenta to 75 godz., co odpowiada 3 punktom ECTS</w:t>
            </w:r>
          </w:p>
        </w:tc>
      </w:tr>
      <w:tr w:rsidR="007B3BEF" w:rsidRPr="00D353B4" w14:paraId="19888159" w14:textId="77777777" w:rsidTr="00517388">
        <w:trPr>
          <w:trHeight w:val="718"/>
        </w:trPr>
        <w:tc>
          <w:tcPr>
            <w:tcW w:w="2123" w:type="pct"/>
            <w:shd w:val="clear" w:color="auto" w:fill="auto"/>
          </w:tcPr>
          <w:p w14:paraId="3D31D7DD" w14:textId="77777777" w:rsidR="007B3BEF" w:rsidRPr="00D353B4" w:rsidRDefault="007B3BEF" w:rsidP="00465CF8">
            <w:r w:rsidRPr="00D353B4">
              <w:t>Nakład pracy związany z zajęciami wymagającymi bezpośredniego udziału nauczyciela akademickiego</w:t>
            </w:r>
          </w:p>
        </w:tc>
        <w:tc>
          <w:tcPr>
            <w:tcW w:w="2877" w:type="pct"/>
            <w:shd w:val="clear" w:color="auto" w:fill="auto"/>
          </w:tcPr>
          <w:p w14:paraId="3C332136" w14:textId="1796E948" w:rsidR="007B3BEF" w:rsidRPr="00D353B4" w:rsidRDefault="007B3BEF" w:rsidP="00465CF8">
            <w:pPr>
              <w:pStyle w:val="Bezodstpw"/>
              <w:rPr>
                <w:rFonts w:ascii="Times New Roman" w:hAnsi="Times New Roman"/>
                <w:sz w:val="24"/>
                <w:szCs w:val="24"/>
              </w:rPr>
            </w:pPr>
            <w:r w:rsidRPr="00D353B4">
              <w:rPr>
                <w:rFonts w:ascii="Times New Roman" w:hAnsi="Times New Roman"/>
                <w:sz w:val="24"/>
                <w:szCs w:val="24"/>
              </w:rPr>
              <w:t>Udział w wykładach 10 godz.</w:t>
            </w:r>
          </w:p>
          <w:p w14:paraId="00F24514" w14:textId="4E6C6165" w:rsidR="00E25337" w:rsidRPr="00D353B4" w:rsidRDefault="00E25337" w:rsidP="00E25337">
            <w:pPr>
              <w:pStyle w:val="Bezodstpw"/>
              <w:rPr>
                <w:rFonts w:ascii="Times New Roman" w:hAnsi="Times New Roman"/>
                <w:sz w:val="24"/>
                <w:szCs w:val="24"/>
              </w:rPr>
            </w:pPr>
            <w:r w:rsidRPr="00D353B4">
              <w:rPr>
                <w:rFonts w:ascii="Times New Roman" w:hAnsi="Times New Roman"/>
                <w:sz w:val="24"/>
                <w:szCs w:val="24"/>
              </w:rPr>
              <w:t>Udział w ćwiczeniach 10 godz.</w:t>
            </w:r>
          </w:p>
          <w:p w14:paraId="13802449" w14:textId="7BC352C1" w:rsidR="00E25337" w:rsidRPr="00D353B4" w:rsidRDefault="00E25337" w:rsidP="00465CF8">
            <w:pPr>
              <w:pStyle w:val="Bezodstpw"/>
              <w:rPr>
                <w:rFonts w:ascii="Times New Roman" w:hAnsi="Times New Roman"/>
                <w:sz w:val="24"/>
                <w:szCs w:val="24"/>
              </w:rPr>
            </w:pPr>
            <w:r w:rsidRPr="00D353B4">
              <w:rPr>
                <w:rFonts w:ascii="Times New Roman" w:hAnsi="Times New Roman"/>
                <w:sz w:val="24"/>
                <w:szCs w:val="24"/>
              </w:rPr>
              <w:t xml:space="preserve">Egzamin 2 godz. </w:t>
            </w:r>
          </w:p>
          <w:p w14:paraId="2FA2F472" w14:textId="56DD1D8B" w:rsidR="007B3BEF" w:rsidRPr="00D353B4" w:rsidRDefault="007B3BEF" w:rsidP="00465CF8">
            <w:pPr>
              <w:jc w:val="both"/>
            </w:pPr>
            <w:r w:rsidRPr="00D353B4">
              <w:t xml:space="preserve">Łącznie </w:t>
            </w:r>
            <w:r w:rsidR="00E25337" w:rsidRPr="00D353B4">
              <w:t>22</w:t>
            </w:r>
            <w:r w:rsidRPr="00D353B4">
              <w:t xml:space="preserve"> godz., co odpowiada 0,</w:t>
            </w:r>
            <w:r w:rsidR="00E25337" w:rsidRPr="00D353B4">
              <w:t>9</w:t>
            </w:r>
            <w:r w:rsidRPr="00D353B4">
              <w:t xml:space="preserve"> pkt. ECTS</w:t>
            </w:r>
          </w:p>
        </w:tc>
      </w:tr>
      <w:bookmarkEnd w:id="14"/>
    </w:tbl>
    <w:p w14:paraId="24D6F532" w14:textId="77777777" w:rsidR="007B3BEF" w:rsidRPr="00D353B4" w:rsidRDefault="007B3BEF" w:rsidP="007B3BEF">
      <w:pPr>
        <w:rPr>
          <w:sz w:val="28"/>
          <w:szCs w:val="28"/>
        </w:rPr>
      </w:pPr>
    </w:p>
    <w:p w14:paraId="5B8C572C" w14:textId="64615C6B" w:rsidR="00710F32" w:rsidRPr="00D353B4" w:rsidRDefault="00710F32" w:rsidP="00710F32">
      <w:pPr>
        <w:tabs>
          <w:tab w:val="left" w:pos="4055"/>
        </w:tabs>
        <w:rPr>
          <w:b/>
          <w:sz w:val="28"/>
        </w:rPr>
      </w:pPr>
      <w:r w:rsidRPr="00D353B4">
        <w:rPr>
          <w:b/>
          <w:sz w:val="28"/>
        </w:rPr>
        <w:t xml:space="preserve">Karta opisu zajęć z modułu Podstawy gastronomii </w:t>
      </w:r>
      <w:r w:rsidR="00946EE7" w:rsidRPr="00D353B4">
        <w:rPr>
          <w:b/>
          <w:sz w:val="28"/>
        </w:rPr>
        <w:t xml:space="preserve"> BLOK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4"/>
        <w:gridCol w:w="5434"/>
      </w:tblGrid>
      <w:tr w:rsidR="00D353B4" w:rsidRPr="00D353B4" w14:paraId="32C37C04" w14:textId="77777777" w:rsidTr="00517388">
        <w:trPr>
          <w:trHeight w:val="20"/>
        </w:trPr>
        <w:tc>
          <w:tcPr>
            <w:tcW w:w="2178" w:type="pct"/>
            <w:shd w:val="clear" w:color="auto" w:fill="auto"/>
          </w:tcPr>
          <w:p w14:paraId="15536779" w14:textId="77777777" w:rsidR="00F06EDA" w:rsidRPr="00D353B4" w:rsidRDefault="00F06EDA" w:rsidP="00AD3881">
            <w:r w:rsidRPr="00D353B4">
              <w:t xml:space="preserve">Nazwa kierunku studiów </w:t>
            </w:r>
          </w:p>
        </w:tc>
        <w:tc>
          <w:tcPr>
            <w:tcW w:w="2822" w:type="pct"/>
            <w:shd w:val="clear" w:color="auto" w:fill="auto"/>
            <w:vAlign w:val="center"/>
          </w:tcPr>
          <w:p w14:paraId="3BB53BCA" w14:textId="77777777" w:rsidR="00F06EDA" w:rsidRPr="00D353B4" w:rsidRDefault="00F06EDA" w:rsidP="00AD3881">
            <w:pPr>
              <w:rPr>
                <w:highlight w:val="yellow"/>
              </w:rPr>
            </w:pPr>
            <w:r w:rsidRPr="00D353B4">
              <w:t xml:space="preserve">Turystyka i rekreacja </w:t>
            </w:r>
          </w:p>
        </w:tc>
      </w:tr>
      <w:tr w:rsidR="00D353B4" w:rsidRPr="00D353B4" w14:paraId="3127EB91" w14:textId="77777777" w:rsidTr="00517388">
        <w:trPr>
          <w:trHeight w:val="20"/>
        </w:trPr>
        <w:tc>
          <w:tcPr>
            <w:tcW w:w="2178" w:type="pct"/>
            <w:shd w:val="clear" w:color="auto" w:fill="auto"/>
          </w:tcPr>
          <w:p w14:paraId="107971CF" w14:textId="77777777" w:rsidR="00F06EDA" w:rsidRPr="00D353B4" w:rsidRDefault="00F06EDA" w:rsidP="00AD3881">
            <w:r w:rsidRPr="00D353B4">
              <w:t>Nazwa modułu, także nazwa w języku angielskim</w:t>
            </w:r>
          </w:p>
        </w:tc>
        <w:tc>
          <w:tcPr>
            <w:tcW w:w="2822" w:type="pct"/>
            <w:shd w:val="clear" w:color="auto" w:fill="auto"/>
            <w:vAlign w:val="center"/>
          </w:tcPr>
          <w:p w14:paraId="1E0FC933" w14:textId="77777777" w:rsidR="00F06EDA" w:rsidRPr="00D353B4" w:rsidRDefault="00F06EDA" w:rsidP="00AD3881">
            <w:pPr>
              <w:rPr>
                <w:lang w:val="en-GB"/>
              </w:rPr>
            </w:pPr>
            <w:r w:rsidRPr="00D353B4">
              <w:rPr>
                <w:lang w:val="en-GB"/>
              </w:rPr>
              <w:t>Podstawy gastronomii</w:t>
            </w:r>
          </w:p>
          <w:p w14:paraId="5EA66971" w14:textId="77777777" w:rsidR="00F06EDA" w:rsidRPr="00D353B4" w:rsidRDefault="00F06EDA" w:rsidP="00AD3881">
            <w:pPr>
              <w:rPr>
                <w:lang w:val="en-GB"/>
              </w:rPr>
            </w:pPr>
            <w:r w:rsidRPr="00D353B4">
              <w:rPr>
                <w:lang w:val="en-GB"/>
              </w:rPr>
              <w:t>The basics of gastronomy</w:t>
            </w:r>
          </w:p>
        </w:tc>
      </w:tr>
      <w:tr w:rsidR="00D353B4" w:rsidRPr="00D353B4" w14:paraId="5A7D4AC4" w14:textId="77777777" w:rsidTr="00517388">
        <w:trPr>
          <w:trHeight w:val="20"/>
        </w:trPr>
        <w:tc>
          <w:tcPr>
            <w:tcW w:w="2178" w:type="pct"/>
            <w:shd w:val="clear" w:color="auto" w:fill="auto"/>
          </w:tcPr>
          <w:p w14:paraId="6384F982" w14:textId="77777777" w:rsidR="00F06EDA" w:rsidRPr="00D353B4" w:rsidRDefault="00F06EDA" w:rsidP="00AD3881">
            <w:r w:rsidRPr="00D353B4">
              <w:t xml:space="preserve">Język wykładowy </w:t>
            </w:r>
          </w:p>
        </w:tc>
        <w:tc>
          <w:tcPr>
            <w:tcW w:w="2822" w:type="pct"/>
            <w:shd w:val="clear" w:color="auto" w:fill="auto"/>
            <w:vAlign w:val="center"/>
          </w:tcPr>
          <w:p w14:paraId="7F64D646" w14:textId="77777777" w:rsidR="00F06EDA" w:rsidRPr="00D353B4" w:rsidRDefault="00F06EDA" w:rsidP="00AD3881">
            <w:r w:rsidRPr="00D353B4">
              <w:t>Polski</w:t>
            </w:r>
          </w:p>
        </w:tc>
      </w:tr>
      <w:tr w:rsidR="00D353B4" w:rsidRPr="00D353B4" w14:paraId="3839A89D" w14:textId="77777777" w:rsidTr="00517388">
        <w:trPr>
          <w:trHeight w:val="20"/>
        </w:trPr>
        <w:tc>
          <w:tcPr>
            <w:tcW w:w="2178" w:type="pct"/>
            <w:shd w:val="clear" w:color="auto" w:fill="auto"/>
          </w:tcPr>
          <w:p w14:paraId="13AA2D7A" w14:textId="77777777" w:rsidR="00F06EDA" w:rsidRPr="00D353B4" w:rsidRDefault="00F06EDA" w:rsidP="00AD3881">
            <w:pPr>
              <w:autoSpaceDE w:val="0"/>
              <w:autoSpaceDN w:val="0"/>
              <w:adjustRightInd w:val="0"/>
            </w:pPr>
            <w:r w:rsidRPr="00D353B4">
              <w:t xml:space="preserve">Rodzaj modułu </w:t>
            </w:r>
          </w:p>
        </w:tc>
        <w:tc>
          <w:tcPr>
            <w:tcW w:w="2822" w:type="pct"/>
            <w:shd w:val="clear" w:color="auto" w:fill="auto"/>
          </w:tcPr>
          <w:p w14:paraId="029F66DC" w14:textId="3CB2E15F" w:rsidR="00F06EDA" w:rsidRPr="00D353B4" w:rsidRDefault="00CE460E" w:rsidP="00AD3881">
            <w:r w:rsidRPr="00D353B4">
              <w:t>fakultatywny</w:t>
            </w:r>
          </w:p>
        </w:tc>
      </w:tr>
      <w:tr w:rsidR="00D353B4" w:rsidRPr="00D353B4" w14:paraId="3FE3D578" w14:textId="77777777" w:rsidTr="00517388">
        <w:trPr>
          <w:trHeight w:val="20"/>
        </w:trPr>
        <w:tc>
          <w:tcPr>
            <w:tcW w:w="2178" w:type="pct"/>
            <w:shd w:val="clear" w:color="auto" w:fill="auto"/>
          </w:tcPr>
          <w:p w14:paraId="17066CB3" w14:textId="77777777" w:rsidR="00F06EDA" w:rsidRPr="00D353B4" w:rsidRDefault="00F06EDA" w:rsidP="00AD3881">
            <w:r w:rsidRPr="00D353B4">
              <w:lastRenderedPageBreak/>
              <w:t>Poziom studiów</w:t>
            </w:r>
          </w:p>
        </w:tc>
        <w:tc>
          <w:tcPr>
            <w:tcW w:w="2822" w:type="pct"/>
            <w:shd w:val="clear" w:color="auto" w:fill="auto"/>
          </w:tcPr>
          <w:p w14:paraId="6C84DB74" w14:textId="77777777" w:rsidR="00F06EDA" w:rsidRPr="00D353B4" w:rsidRDefault="00F06EDA" w:rsidP="00AD3881">
            <w:r w:rsidRPr="00D353B4">
              <w:t>Pierwszego stopnia / licencjackie</w:t>
            </w:r>
          </w:p>
        </w:tc>
      </w:tr>
      <w:tr w:rsidR="00D353B4" w:rsidRPr="00D353B4" w14:paraId="591790C7" w14:textId="77777777" w:rsidTr="00517388">
        <w:trPr>
          <w:trHeight w:val="20"/>
        </w:trPr>
        <w:tc>
          <w:tcPr>
            <w:tcW w:w="2178" w:type="pct"/>
            <w:shd w:val="clear" w:color="auto" w:fill="auto"/>
          </w:tcPr>
          <w:p w14:paraId="22813ED4" w14:textId="77777777" w:rsidR="00F06EDA" w:rsidRPr="00D353B4" w:rsidRDefault="00F06EDA" w:rsidP="00AD3881">
            <w:r w:rsidRPr="00D353B4">
              <w:t>Forma studiów</w:t>
            </w:r>
          </w:p>
        </w:tc>
        <w:tc>
          <w:tcPr>
            <w:tcW w:w="2822" w:type="pct"/>
            <w:shd w:val="clear" w:color="auto" w:fill="auto"/>
          </w:tcPr>
          <w:p w14:paraId="53540383" w14:textId="16929B08" w:rsidR="00F06EDA" w:rsidRPr="00D353B4" w:rsidRDefault="00416358" w:rsidP="00AD3881">
            <w:r w:rsidRPr="00D353B4">
              <w:t>nies</w:t>
            </w:r>
            <w:r w:rsidR="00F06EDA" w:rsidRPr="00D353B4">
              <w:t>tacjonarne</w:t>
            </w:r>
          </w:p>
        </w:tc>
      </w:tr>
      <w:tr w:rsidR="00D353B4" w:rsidRPr="00D353B4" w14:paraId="0E24235E" w14:textId="77777777" w:rsidTr="00517388">
        <w:trPr>
          <w:trHeight w:val="20"/>
        </w:trPr>
        <w:tc>
          <w:tcPr>
            <w:tcW w:w="2178" w:type="pct"/>
            <w:shd w:val="clear" w:color="auto" w:fill="auto"/>
          </w:tcPr>
          <w:p w14:paraId="781A1A7A" w14:textId="77777777" w:rsidR="00F06EDA" w:rsidRPr="00D353B4" w:rsidRDefault="00F06EDA" w:rsidP="00AD3881">
            <w:r w:rsidRPr="00D353B4">
              <w:t>Rok studiów dla kierunku</w:t>
            </w:r>
          </w:p>
        </w:tc>
        <w:tc>
          <w:tcPr>
            <w:tcW w:w="2822" w:type="pct"/>
            <w:shd w:val="clear" w:color="auto" w:fill="auto"/>
          </w:tcPr>
          <w:p w14:paraId="1C76A1A6" w14:textId="77777777" w:rsidR="00F06EDA" w:rsidRPr="00D353B4" w:rsidRDefault="00F06EDA" w:rsidP="00AD3881">
            <w:r w:rsidRPr="00D353B4">
              <w:t>II</w:t>
            </w:r>
          </w:p>
        </w:tc>
      </w:tr>
      <w:tr w:rsidR="00D353B4" w:rsidRPr="00D353B4" w14:paraId="30C381CB" w14:textId="77777777" w:rsidTr="00517388">
        <w:trPr>
          <w:trHeight w:val="20"/>
        </w:trPr>
        <w:tc>
          <w:tcPr>
            <w:tcW w:w="2178" w:type="pct"/>
            <w:shd w:val="clear" w:color="auto" w:fill="auto"/>
          </w:tcPr>
          <w:p w14:paraId="1B6D7A42" w14:textId="77777777" w:rsidR="00F06EDA" w:rsidRPr="00D353B4" w:rsidRDefault="00F06EDA" w:rsidP="00AD3881">
            <w:r w:rsidRPr="00D353B4">
              <w:t>Semestr dla kierunku</w:t>
            </w:r>
          </w:p>
        </w:tc>
        <w:tc>
          <w:tcPr>
            <w:tcW w:w="2822" w:type="pct"/>
            <w:shd w:val="clear" w:color="auto" w:fill="auto"/>
          </w:tcPr>
          <w:p w14:paraId="51F7F6CA" w14:textId="77777777" w:rsidR="00F06EDA" w:rsidRPr="00D353B4" w:rsidRDefault="00F06EDA" w:rsidP="00AD3881">
            <w:r w:rsidRPr="00D353B4">
              <w:t>3</w:t>
            </w:r>
          </w:p>
        </w:tc>
      </w:tr>
      <w:tr w:rsidR="00D353B4" w:rsidRPr="00D353B4" w14:paraId="2EFD5215" w14:textId="77777777" w:rsidTr="00517388">
        <w:trPr>
          <w:trHeight w:val="20"/>
        </w:trPr>
        <w:tc>
          <w:tcPr>
            <w:tcW w:w="2178" w:type="pct"/>
            <w:shd w:val="clear" w:color="auto" w:fill="auto"/>
          </w:tcPr>
          <w:p w14:paraId="57571D7D" w14:textId="77777777" w:rsidR="00416358" w:rsidRPr="00D353B4" w:rsidRDefault="00416358" w:rsidP="00416358">
            <w:pPr>
              <w:autoSpaceDE w:val="0"/>
              <w:autoSpaceDN w:val="0"/>
              <w:adjustRightInd w:val="0"/>
            </w:pPr>
            <w:r w:rsidRPr="00D353B4">
              <w:t>Liczba punktów ECTS z podziałem na kontaktowe/niekontaktowe</w:t>
            </w:r>
          </w:p>
        </w:tc>
        <w:tc>
          <w:tcPr>
            <w:tcW w:w="2822" w:type="pct"/>
            <w:shd w:val="clear" w:color="auto" w:fill="auto"/>
            <w:vAlign w:val="center"/>
          </w:tcPr>
          <w:p w14:paraId="44132EF5" w14:textId="114DA96E" w:rsidR="00416358" w:rsidRPr="00D353B4" w:rsidRDefault="003E7C94" w:rsidP="00416358">
            <w:r w:rsidRPr="00D353B4">
              <w:t>1</w:t>
            </w:r>
            <w:r w:rsidR="00416358" w:rsidRPr="00D353B4">
              <w:t xml:space="preserve"> (0,</w:t>
            </w:r>
            <w:r w:rsidRPr="00D353B4">
              <w:t>4</w:t>
            </w:r>
            <w:r w:rsidR="00416358" w:rsidRPr="00D353B4">
              <w:t>/</w:t>
            </w:r>
            <w:r w:rsidRPr="00D353B4">
              <w:t>0</w:t>
            </w:r>
            <w:r w:rsidR="00416358" w:rsidRPr="00D353B4">
              <w:t>,</w:t>
            </w:r>
            <w:r w:rsidRPr="00D353B4">
              <w:t>6</w:t>
            </w:r>
            <w:r w:rsidR="00416358" w:rsidRPr="00D353B4">
              <w:t>)</w:t>
            </w:r>
          </w:p>
        </w:tc>
      </w:tr>
      <w:tr w:rsidR="00D353B4" w:rsidRPr="00D353B4" w14:paraId="13375C3D" w14:textId="77777777" w:rsidTr="00517388">
        <w:trPr>
          <w:trHeight w:val="20"/>
        </w:trPr>
        <w:tc>
          <w:tcPr>
            <w:tcW w:w="2178" w:type="pct"/>
            <w:shd w:val="clear" w:color="auto" w:fill="auto"/>
          </w:tcPr>
          <w:p w14:paraId="4742CABE" w14:textId="77777777" w:rsidR="00416358" w:rsidRPr="00D353B4" w:rsidRDefault="00416358" w:rsidP="00416358">
            <w:pPr>
              <w:autoSpaceDE w:val="0"/>
              <w:autoSpaceDN w:val="0"/>
              <w:adjustRightInd w:val="0"/>
            </w:pPr>
            <w:r w:rsidRPr="00D353B4">
              <w:t>Tytuł naukowy/stopień naukowy, imię i nazwisko osoby odpowiedzialnej za moduł</w:t>
            </w:r>
          </w:p>
        </w:tc>
        <w:tc>
          <w:tcPr>
            <w:tcW w:w="2822" w:type="pct"/>
            <w:shd w:val="clear" w:color="auto" w:fill="auto"/>
            <w:vAlign w:val="center"/>
          </w:tcPr>
          <w:p w14:paraId="6868B011" w14:textId="77777777" w:rsidR="00416358" w:rsidRPr="00D353B4" w:rsidRDefault="00416358" w:rsidP="00416358">
            <w:r w:rsidRPr="00D353B4">
              <w:t>Dr inż. Katarzyna Skrzypczak</w:t>
            </w:r>
          </w:p>
        </w:tc>
      </w:tr>
      <w:tr w:rsidR="00D353B4" w:rsidRPr="00D353B4" w14:paraId="7D1A8859" w14:textId="77777777" w:rsidTr="00517388">
        <w:trPr>
          <w:trHeight w:val="20"/>
        </w:trPr>
        <w:tc>
          <w:tcPr>
            <w:tcW w:w="2178" w:type="pct"/>
            <w:shd w:val="clear" w:color="auto" w:fill="auto"/>
          </w:tcPr>
          <w:p w14:paraId="4DDA3E64" w14:textId="77777777" w:rsidR="00416358" w:rsidRPr="00D353B4" w:rsidRDefault="00416358" w:rsidP="00416358">
            <w:r w:rsidRPr="00D353B4">
              <w:t>Jednostka oferująca moduł</w:t>
            </w:r>
          </w:p>
          <w:p w14:paraId="48985EF0" w14:textId="77777777" w:rsidR="00416358" w:rsidRPr="00D353B4" w:rsidRDefault="00416358" w:rsidP="00416358"/>
        </w:tc>
        <w:tc>
          <w:tcPr>
            <w:tcW w:w="2822" w:type="pct"/>
            <w:shd w:val="clear" w:color="auto" w:fill="auto"/>
          </w:tcPr>
          <w:p w14:paraId="187F0A83" w14:textId="77777777" w:rsidR="00416358" w:rsidRPr="00D353B4" w:rsidRDefault="00416358" w:rsidP="00416358">
            <w:r w:rsidRPr="00D353B4">
              <w:t>Zakład Technologii Owoców, Warzyw i Grzybów</w:t>
            </w:r>
          </w:p>
          <w:p w14:paraId="5CC2F797" w14:textId="77777777" w:rsidR="00416358" w:rsidRPr="00D353B4" w:rsidRDefault="00416358" w:rsidP="00416358">
            <w:r w:rsidRPr="00D353B4">
              <w:t xml:space="preserve">Katedra Technologii Żywności Pochodzenia Roślinnego i Gastronomii </w:t>
            </w:r>
          </w:p>
          <w:p w14:paraId="3EA137F1" w14:textId="77777777" w:rsidR="00416358" w:rsidRPr="00D353B4" w:rsidRDefault="00416358" w:rsidP="00416358">
            <w:r w:rsidRPr="00D353B4">
              <w:t>Wydział Nauk o Żywności i Biotechnologii</w:t>
            </w:r>
          </w:p>
          <w:p w14:paraId="49EBFB75" w14:textId="77777777" w:rsidR="00416358" w:rsidRPr="00D353B4" w:rsidRDefault="00416358" w:rsidP="00416358">
            <w:r w:rsidRPr="00D353B4">
              <w:t>Uniwersytet Przyrodniczy w Lublinie</w:t>
            </w:r>
          </w:p>
        </w:tc>
      </w:tr>
      <w:tr w:rsidR="00D353B4" w:rsidRPr="00D353B4" w14:paraId="4BAA1EEA" w14:textId="77777777" w:rsidTr="00517388">
        <w:trPr>
          <w:trHeight w:val="20"/>
        </w:trPr>
        <w:tc>
          <w:tcPr>
            <w:tcW w:w="2178" w:type="pct"/>
            <w:shd w:val="clear" w:color="auto" w:fill="auto"/>
          </w:tcPr>
          <w:p w14:paraId="7DEDBE28" w14:textId="77777777" w:rsidR="00416358" w:rsidRPr="00D353B4" w:rsidRDefault="00416358" w:rsidP="00416358">
            <w:r w:rsidRPr="00D353B4">
              <w:t>Cel modułu</w:t>
            </w:r>
          </w:p>
          <w:p w14:paraId="24A5003D" w14:textId="77777777" w:rsidR="00416358" w:rsidRPr="00D353B4" w:rsidRDefault="00416358" w:rsidP="00416358"/>
        </w:tc>
        <w:tc>
          <w:tcPr>
            <w:tcW w:w="2822" w:type="pct"/>
            <w:shd w:val="clear" w:color="auto" w:fill="auto"/>
          </w:tcPr>
          <w:p w14:paraId="6906F9CD" w14:textId="77777777" w:rsidR="00416358" w:rsidRPr="00D353B4" w:rsidRDefault="00416358" w:rsidP="00416358">
            <w:pPr>
              <w:autoSpaceDE w:val="0"/>
              <w:autoSpaceDN w:val="0"/>
              <w:adjustRightInd w:val="0"/>
            </w:pPr>
            <w:r w:rsidRPr="00D353B4">
              <w:t>Celem modułu jest zapoznanie studentów z podstawowymi zasadami związanymi z funkcjonowaniem zakładów gastronomicznych (również w obiektach turystycznych), formami obsługi konsumentów, charakterystyką procesów technologicznych w gastronomii oraz wyjaśnienie roli i znaczenia turystyki dla rozwoju gastronomii.</w:t>
            </w:r>
          </w:p>
        </w:tc>
      </w:tr>
      <w:tr w:rsidR="00D353B4" w:rsidRPr="00D353B4" w14:paraId="7C0C9008" w14:textId="77777777" w:rsidTr="00517388">
        <w:trPr>
          <w:trHeight w:val="20"/>
        </w:trPr>
        <w:tc>
          <w:tcPr>
            <w:tcW w:w="2178" w:type="pct"/>
            <w:vMerge w:val="restart"/>
            <w:shd w:val="clear" w:color="auto" w:fill="auto"/>
          </w:tcPr>
          <w:p w14:paraId="5870D0FF" w14:textId="77777777" w:rsidR="00416358" w:rsidRPr="00D353B4" w:rsidRDefault="00416358" w:rsidP="00416358">
            <w:pPr>
              <w:jc w:val="both"/>
            </w:pPr>
            <w:r w:rsidRPr="00D353B4">
              <w:t>Efekty uczenia się dla modułu to opis zasobu wiedzy, umiejętności i kompetencji społecznych, które student osiągnie po zrealizowaniu zajęć.</w:t>
            </w:r>
          </w:p>
        </w:tc>
        <w:tc>
          <w:tcPr>
            <w:tcW w:w="2822" w:type="pct"/>
            <w:shd w:val="clear" w:color="auto" w:fill="auto"/>
          </w:tcPr>
          <w:p w14:paraId="7B0EA63E" w14:textId="77777777" w:rsidR="00416358" w:rsidRPr="00D353B4" w:rsidRDefault="00416358" w:rsidP="00416358">
            <w:r w:rsidRPr="00D353B4">
              <w:t xml:space="preserve">Wiedza: </w:t>
            </w:r>
          </w:p>
        </w:tc>
      </w:tr>
      <w:tr w:rsidR="00D353B4" w:rsidRPr="00D353B4" w14:paraId="22C0797A" w14:textId="77777777" w:rsidTr="00517388">
        <w:trPr>
          <w:trHeight w:val="20"/>
        </w:trPr>
        <w:tc>
          <w:tcPr>
            <w:tcW w:w="2178" w:type="pct"/>
            <w:vMerge/>
            <w:shd w:val="clear" w:color="auto" w:fill="auto"/>
          </w:tcPr>
          <w:p w14:paraId="08FE7853" w14:textId="77777777" w:rsidR="00416358" w:rsidRPr="00D353B4" w:rsidRDefault="00416358" w:rsidP="00416358">
            <w:pPr>
              <w:rPr>
                <w:highlight w:val="yellow"/>
              </w:rPr>
            </w:pPr>
          </w:p>
        </w:tc>
        <w:tc>
          <w:tcPr>
            <w:tcW w:w="2822" w:type="pct"/>
            <w:shd w:val="clear" w:color="auto" w:fill="auto"/>
          </w:tcPr>
          <w:p w14:paraId="255AAD8B" w14:textId="64EC4588" w:rsidR="00416358" w:rsidRPr="00D353B4" w:rsidRDefault="00416358" w:rsidP="00416358">
            <w:pPr>
              <w:tabs>
                <w:tab w:val="left" w:pos="1320"/>
              </w:tabs>
            </w:pPr>
            <w:r w:rsidRPr="00D353B4">
              <w:t>W1. Student posiada wiedzę dotyczącą zasad przygotowania poszczególnych potraw, wskazuje odpowiednie metody obróbki surowców pozwalające na zachowanie odpowiedniej jakości,  wartości odżywczych i składników prozdrowotnych</w:t>
            </w:r>
          </w:p>
        </w:tc>
      </w:tr>
      <w:tr w:rsidR="00D353B4" w:rsidRPr="00D353B4" w14:paraId="1F671AC5" w14:textId="77777777" w:rsidTr="00517388">
        <w:trPr>
          <w:trHeight w:val="20"/>
        </w:trPr>
        <w:tc>
          <w:tcPr>
            <w:tcW w:w="2178" w:type="pct"/>
            <w:vMerge/>
            <w:shd w:val="clear" w:color="auto" w:fill="auto"/>
          </w:tcPr>
          <w:p w14:paraId="4D00F7D7" w14:textId="77777777" w:rsidR="00416358" w:rsidRPr="00D353B4" w:rsidRDefault="00416358" w:rsidP="00416358">
            <w:pPr>
              <w:rPr>
                <w:highlight w:val="yellow"/>
              </w:rPr>
            </w:pPr>
          </w:p>
        </w:tc>
        <w:tc>
          <w:tcPr>
            <w:tcW w:w="2822" w:type="pct"/>
            <w:shd w:val="clear" w:color="auto" w:fill="auto"/>
          </w:tcPr>
          <w:p w14:paraId="3930C7A0" w14:textId="77777777" w:rsidR="00416358" w:rsidRPr="00D353B4" w:rsidRDefault="00416358" w:rsidP="00416358">
            <w:r w:rsidRPr="00D353B4">
              <w:t>W2. Student posiada wiedzę  na temat odpowiednich warunków sanitarno-higienicznych jakie muszą być zachowane podczas produkcji żywności w zakładach żywienia zbiorowego</w:t>
            </w:r>
          </w:p>
        </w:tc>
      </w:tr>
      <w:tr w:rsidR="00D353B4" w:rsidRPr="00D353B4" w14:paraId="64454311" w14:textId="77777777" w:rsidTr="00517388">
        <w:trPr>
          <w:trHeight w:val="20"/>
        </w:trPr>
        <w:tc>
          <w:tcPr>
            <w:tcW w:w="2178" w:type="pct"/>
            <w:vMerge/>
            <w:shd w:val="clear" w:color="auto" w:fill="auto"/>
          </w:tcPr>
          <w:p w14:paraId="517AC2A5" w14:textId="77777777" w:rsidR="00416358" w:rsidRPr="00D353B4" w:rsidRDefault="00416358" w:rsidP="00416358">
            <w:pPr>
              <w:rPr>
                <w:highlight w:val="yellow"/>
              </w:rPr>
            </w:pPr>
          </w:p>
        </w:tc>
        <w:tc>
          <w:tcPr>
            <w:tcW w:w="2822" w:type="pct"/>
            <w:shd w:val="clear" w:color="auto" w:fill="auto"/>
          </w:tcPr>
          <w:p w14:paraId="6D8A0DEE" w14:textId="77777777" w:rsidR="00416358" w:rsidRPr="00D353B4" w:rsidRDefault="00416358" w:rsidP="00416358">
            <w:r w:rsidRPr="00D353B4">
              <w:t>Umiejętności:</w:t>
            </w:r>
          </w:p>
        </w:tc>
      </w:tr>
      <w:tr w:rsidR="00D353B4" w:rsidRPr="00D353B4" w14:paraId="03D6B5B9" w14:textId="77777777" w:rsidTr="00517388">
        <w:trPr>
          <w:trHeight w:val="20"/>
        </w:trPr>
        <w:tc>
          <w:tcPr>
            <w:tcW w:w="2178" w:type="pct"/>
            <w:vMerge/>
            <w:shd w:val="clear" w:color="auto" w:fill="auto"/>
          </w:tcPr>
          <w:p w14:paraId="502ADAB0" w14:textId="77777777" w:rsidR="00416358" w:rsidRPr="00D353B4" w:rsidRDefault="00416358" w:rsidP="00416358">
            <w:pPr>
              <w:rPr>
                <w:highlight w:val="yellow"/>
              </w:rPr>
            </w:pPr>
          </w:p>
        </w:tc>
        <w:tc>
          <w:tcPr>
            <w:tcW w:w="2822" w:type="pct"/>
            <w:shd w:val="clear" w:color="auto" w:fill="auto"/>
          </w:tcPr>
          <w:p w14:paraId="171460EA" w14:textId="77777777" w:rsidR="00416358" w:rsidRPr="00D353B4" w:rsidRDefault="00416358" w:rsidP="00416358">
            <w:r w:rsidRPr="00D353B4">
              <w:t>U1. Student potrafi zaplanować przyjęcie lub bankiet oraz dobrać odpowiedni jadłospis i formę obsługi</w:t>
            </w:r>
          </w:p>
        </w:tc>
      </w:tr>
      <w:tr w:rsidR="00D353B4" w:rsidRPr="00D353B4" w14:paraId="72A360A8" w14:textId="77777777" w:rsidTr="00517388">
        <w:trPr>
          <w:trHeight w:val="20"/>
        </w:trPr>
        <w:tc>
          <w:tcPr>
            <w:tcW w:w="2178" w:type="pct"/>
            <w:vMerge/>
            <w:shd w:val="clear" w:color="auto" w:fill="auto"/>
          </w:tcPr>
          <w:p w14:paraId="5F061CF9" w14:textId="77777777" w:rsidR="00416358" w:rsidRPr="00D353B4" w:rsidRDefault="00416358" w:rsidP="00416358">
            <w:pPr>
              <w:rPr>
                <w:highlight w:val="yellow"/>
              </w:rPr>
            </w:pPr>
          </w:p>
        </w:tc>
        <w:tc>
          <w:tcPr>
            <w:tcW w:w="2822" w:type="pct"/>
            <w:shd w:val="clear" w:color="auto" w:fill="auto"/>
          </w:tcPr>
          <w:p w14:paraId="08926117" w14:textId="77777777" w:rsidR="00416358" w:rsidRPr="00D353B4" w:rsidRDefault="00416358" w:rsidP="00416358">
            <w:r w:rsidRPr="00D353B4">
              <w:t>Kompetencje społeczne:</w:t>
            </w:r>
          </w:p>
        </w:tc>
      </w:tr>
      <w:tr w:rsidR="00D353B4" w:rsidRPr="00D353B4" w14:paraId="4A815BC0" w14:textId="77777777" w:rsidTr="00517388">
        <w:trPr>
          <w:trHeight w:val="20"/>
        </w:trPr>
        <w:tc>
          <w:tcPr>
            <w:tcW w:w="2178" w:type="pct"/>
            <w:vMerge/>
            <w:shd w:val="clear" w:color="auto" w:fill="auto"/>
          </w:tcPr>
          <w:p w14:paraId="00BFFACE" w14:textId="77777777" w:rsidR="00DD0B83" w:rsidRPr="00D353B4" w:rsidRDefault="00DD0B83" w:rsidP="00DD0B83">
            <w:pPr>
              <w:rPr>
                <w:highlight w:val="yellow"/>
              </w:rPr>
            </w:pPr>
          </w:p>
        </w:tc>
        <w:tc>
          <w:tcPr>
            <w:tcW w:w="2822" w:type="pct"/>
            <w:shd w:val="clear" w:color="auto" w:fill="auto"/>
          </w:tcPr>
          <w:p w14:paraId="6005685B" w14:textId="58B67783" w:rsidR="00DD0B83" w:rsidRPr="00D353B4" w:rsidRDefault="00DD0B83" w:rsidP="00DD0B83">
            <w:pPr>
              <w:tabs>
                <w:tab w:val="left" w:pos="1050"/>
              </w:tabs>
            </w:pPr>
            <w:r w:rsidRPr="00D353B4">
              <w:t>K1. Student potrafi pracować indywidualnie oraz w grupie, ma świadomość istotności zapewnienia bezpieczeństwa żywności produkowanej w placówkach gastronomicznych oraz konieczności kontroli jej jakości</w:t>
            </w:r>
          </w:p>
        </w:tc>
      </w:tr>
      <w:tr w:rsidR="00D353B4" w:rsidRPr="00D353B4" w14:paraId="20E1AB74" w14:textId="77777777" w:rsidTr="00517388">
        <w:trPr>
          <w:trHeight w:val="20"/>
        </w:trPr>
        <w:tc>
          <w:tcPr>
            <w:tcW w:w="2178" w:type="pct"/>
            <w:shd w:val="clear" w:color="auto" w:fill="auto"/>
          </w:tcPr>
          <w:p w14:paraId="5FA9C13F" w14:textId="77777777" w:rsidR="00DD0B83" w:rsidRPr="00D353B4" w:rsidRDefault="00DD0B83" w:rsidP="00DD0B83">
            <w:r w:rsidRPr="00D353B4">
              <w:t>Odniesienie modułowych efektów uczenia się do kierunkowych efektów uczenia się</w:t>
            </w:r>
          </w:p>
        </w:tc>
        <w:tc>
          <w:tcPr>
            <w:tcW w:w="2822" w:type="pct"/>
            <w:shd w:val="clear" w:color="auto" w:fill="auto"/>
          </w:tcPr>
          <w:p w14:paraId="0E676854" w14:textId="77777777" w:rsidR="00DD0B83" w:rsidRPr="00D353B4" w:rsidRDefault="00DD0B83" w:rsidP="00DD0B83">
            <w:r w:rsidRPr="00D353B4">
              <w:t>Kod efektu modułowego – kod efektu kierunkowego</w:t>
            </w:r>
          </w:p>
          <w:p w14:paraId="301A1B35" w14:textId="77777777" w:rsidR="00DD0B83" w:rsidRPr="00D353B4" w:rsidRDefault="00DD0B83" w:rsidP="00DD0B83">
            <w:r w:rsidRPr="00D353B4">
              <w:t>W1 – TR_W05</w:t>
            </w:r>
          </w:p>
          <w:p w14:paraId="74929F09" w14:textId="77777777" w:rsidR="00DD0B83" w:rsidRPr="00D353B4" w:rsidRDefault="00DD0B83" w:rsidP="00DD0B83">
            <w:r w:rsidRPr="00D353B4">
              <w:t>W2 – TR_W02</w:t>
            </w:r>
          </w:p>
          <w:p w14:paraId="37EC13DB" w14:textId="77777777" w:rsidR="00DD0B83" w:rsidRPr="00D353B4" w:rsidRDefault="00DD0B83" w:rsidP="00DD0B83">
            <w:r w:rsidRPr="00D353B4">
              <w:t>U1 – TR_U09; TR_U06; TR_U08</w:t>
            </w:r>
          </w:p>
          <w:p w14:paraId="76C28E80" w14:textId="77777777" w:rsidR="00DD0B83" w:rsidRPr="00D353B4" w:rsidRDefault="00DD0B83" w:rsidP="00DD0B83">
            <w:r w:rsidRPr="00D353B4">
              <w:t>K1 – TR_K02; TR_K03</w:t>
            </w:r>
          </w:p>
        </w:tc>
      </w:tr>
      <w:tr w:rsidR="00D353B4" w:rsidRPr="00D353B4" w14:paraId="6C276EC7" w14:textId="77777777" w:rsidTr="00517388">
        <w:trPr>
          <w:trHeight w:val="20"/>
        </w:trPr>
        <w:tc>
          <w:tcPr>
            <w:tcW w:w="2178" w:type="pct"/>
            <w:shd w:val="clear" w:color="auto" w:fill="auto"/>
          </w:tcPr>
          <w:p w14:paraId="0C7B4ACC" w14:textId="77777777" w:rsidR="00DD0B83" w:rsidRPr="00D353B4" w:rsidRDefault="00DD0B83" w:rsidP="00DD0B83">
            <w:r w:rsidRPr="00D353B4">
              <w:t>Odniesienie modułowych efektów uczenia się do efektów inżynierskich (jeżeli dotyczy)</w:t>
            </w:r>
          </w:p>
        </w:tc>
        <w:tc>
          <w:tcPr>
            <w:tcW w:w="2822" w:type="pct"/>
            <w:shd w:val="clear" w:color="auto" w:fill="auto"/>
          </w:tcPr>
          <w:p w14:paraId="70F13CCA" w14:textId="77777777" w:rsidR="00DD0B83" w:rsidRPr="00D353B4" w:rsidRDefault="00DD0B83" w:rsidP="00DD0B83"/>
          <w:p w14:paraId="71B5F290" w14:textId="77777777" w:rsidR="00DD0B83" w:rsidRPr="00D353B4" w:rsidRDefault="00DD0B83" w:rsidP="00DD0B83">
            <w:pPr>
              <w:tabs>
                <w:tab w:val="left" w:pos="1650"/>
              </w:tabs>
            </w:pPr>
            <w:r w:rsidRPr="00D353B4">
              <w:tab/>
              <w:t>nie dotyczy</w:t>
            </w:r>
          </w:p>
        </w:tc>
      </w:tr>
      <w:tr w:rsidR="00D353B4" w:rsidRPr="00D353B4" w14:paraId="7E45535B" w14:textId="77777777" w:rsidTr="00517388">
        <w:trPr>
          <w:trHeight w:val="20"/>
        </w:trPr>
        <w:tc>
          <w:tcPr>
            <w:tcW w:w="2178" w:type="pct"/>
            <w:shd w:val="clear" w:color="auto" w:fill="auto"/>
          </w:tcPr>
          <w:p w14:paraId="3FD1BADC" w14:textId="77777777" w:rsidR="00DD0B83" w:rsidRPr="00D353B4" w:rsidRDefault="00DD0B83" w:rsidP="00DD0B83">
            <w:r w:rsidRPr="00D353B4">
              <w:t xml:space="preserve">Wymagania wstępne i dodatkowe </w:t>
            </w:r>
          </w:p>
        </w:tc>
        <w:tc>
          <w:tcPr>
            <w:tcW w:w="2822" w:type="pct"/>
            <w:shd w:val="clear" w:color="auto" w:fill="auto"/>
          </w:tcPr>
          <w:p w14:paraId="6BFA596B" w14:textId="2D94A238" w:rsidR="00DD0B83" w:rsidRPr="00D353B4" w:rsidRDefault="00DD0B83" w:rsidP="00DD0B83">
            <w:pPr>
              <w:jc w:val="both"/>
            </w:pPr>
            <w:r w:rsidRPr="00D353B4">
              <w:t>Umiejętność wyszukiwania i korzystania z informacji dostępnych w bibliograficznych bazach danych (dostępnych przez Internet) dotyczących podstaw hotelarstwa oraz gastronomii w turystyce.</w:t>
            </w:r>
          </w:p>
        </w:tc>
      </w:tr>
      <w:tr w:rsidR="00D353B4" w:rsidRPr="00D353B4" w14:paraId="6E1DDD55" w14:textId="77777777" w:rsidTr="00517388">
        <w:trPr>
          <w:trHeight w:val="20"/>
        </w:trPr>
        <w:tc>
          <w:tcPr>
            <w:tcW w:w="2178" w:type="pct"/>
            <w:shd w:val="clear" w:color="auto" w:fill="auto"/>
          </w:tcPr>
          <w:p w14:paraId="449BC311" w14:textId="77777777" w:rsidR="00DD0B83" w:rsidRPr="00D353B4" w:rsidRDefault="00DD0B83" w:rsidP="00DD0B83">
            <w:r w:rsidRPr="00D353B4">
              <w:lastRenderedPageBreak/>
              <w:t xml:space="preserve">Treści programowe modułu </w:t>
            </w:r>
          </w:p>
          <w:p w14:paraId="26974A81" w14:textId="77777777" w:rsidR="00DD0B83" w:rsidRPr="00D353B4" w:rsidRDefault="00DD0B83" w:rsidP="00DD0B83"/>
        </w:tc>
        <w:tc>
          <w:tcPr>
            <w:tcW w:w="2822" w:type="pct"/>
            <w:shd w:val="clear" w:color="auto" w:fill="auto"/>
          </w:tcPr>
          <w:p w14:paraId="1511FCD9" w14:textId="1B930873" w:rsidR="00DD0B83" w:rsidRPr="00D353B4" w:rsidRDefault="00DD0B83" w:rsidP="00DD0B83">
            <w:r w:rsidRPr="00D353B4">
              <w:t>Moduł obejmuje przekazanie wiedzy z zakresu gastronomii w tym tematyki dotyczącej: podziału zakładów gastronomicznych, podstawowych procesów technologicznych wykorzystywanych w gastronomii, zasad przygotowania potraw o charakterze prozdrowotnym oraz przedstawienie ogólnych zasad planowania przyjęć okolicznościowych w zakładach gastronomicznych.</w:t>
            </w:r>
          </w:p>
        </w:tc>
      </w:tr>
      <w:tr w:rsidR="00D353B4" w:rsidRPr="00D353B4" w14:paraId="2259178D" w14:textId="77777777" w:rsidTr="00517388">
        <w:trPr>
          <w:trHeight w:val="20"/>
        </w:trPr>
        <w:tc>
          <w:tcPr>
            <w:tcW w:w="2178" w:type="pct"/>
            <w:shd w:val="clear" w:color="auto" w:fill="auto"/>
          </w:tcPr>
          <w:p w14:paraId="0AC0F12E" w14:textId="77777777" w:rsidR="00DD0B83" w:rsidRPr="00D353B4" w:rsidRDefault="00DD0B83" w:rsidP="00DD0B83">
            <w:r w:rsidRPr="00D353B4">
              <w:t>Wykaz literatury podstawowej i uzupełniającej</w:t>
            </w:r>
          </w:p>
        </w:tc>
        <w:tc>
          <w:tcPr>
            <w:tcW w:w="2822" w:type="pct"/>
            <w:shd w:val="clear" w:color="auto" w:fill="auto"/>
          </w:tcPr>
          <w:p w14:paraId="26F12962" w14:textId="77777777" w:rsidR="00DD0B83" w:rsidRPr="00D353B4" w:rsidRDefault="00DD0B83" w:rsidP="00DD0B83">
            <w:r w:rsidRPr="00D353B4">
              <w:t xml:space="preserve">Literatura podstawowa: </w:t>
            </w:r>
          </w:p>
          <w:p w14:paraId="0CCD6CDF" w14:textId="77777777" w:rsidR="00DD0B83" w:rsidRPr="00D353B4" w:rsidRDefault="00DD0B83" w:rsidP="00DD0B83">
            <w:pPr>
              <w:pStyle w:val="Akapitzlist"/>
              <w:numPr>
                <w:ilvl w:val="0"/>
                <w:numId w:val="44"/>
              </w:numPr>
              <w:suppressAutoHyphens w:val="0"/>
              <w:autoSpaceDN/>
              <w:spacing w:line="240" w:lineRule="auto"/>
              <w:ind w:left="339"/>
              <w:contextualSpacing/>
              <w:jc w:val="left"/>
              <w:textAlignment w:val="auto"/>
              <w:rPr>
                <w:rFonts w:ascii="Times New Roman" w:hAnsi="Times New Roman"/>
                <w:sz w:val="24"/>
                <w:szCs w:val="24"/>
              </w:rPr>
            </w:pPr>
            <w:r w:rsidRPr="00D353B4">
              <w:rPr>
                <w:rFonts w:ascii="Times New Roman" w:hAnsi="Times New Roman"/>
                <w:sz w:val="24"/>
                <w:szCs w:val="24"/>
              </w:rPr>
              <w:t>Czarniecka-Skubina E. (2015): Technologia gastronomiczna. Wyd. SGGW, Warszawa</w:t>
            </w:r>
          </w:p>
          <w:p w14:paraId="3FD65970" w14:textId="77777777" w:rsidR="00DD0B83" w:rsidRPr="00D353B4" w:rsidRDefault="00DD0B83" w:rsidP="00DD0B83">
            <w:r w:rsidRPr="00D353B4">
              <w:t>Literatura uzupełniająca</w:t>
            </w:r>
          </w:p>
          <w:p w14:paraId="1D3200E5" w14:textId="77777777" w:rsidR="00DD0B83" w:rsidRPr="00D353B4" w:rsidRDefault="00DD0B83" w:rsidP="00DD0B83">
            <w:pPr>
              <w:pStyle w:val="Akapitzlist"/>
              <w:numPr>
                <w:ilvl w:val="0"/>
                <w:numId w:val="45"/>
              </w:numPr>
              <w:suppressAutoHyphens w:val="0"/>
              <w:autoSpaceDN/>
              <w:spacing w:line="240" w:lineRule="auto"/>
              <w:ind w:left="339"/>
              <w:contextualSpacing/>
              <w:jc w:val="left"/>
              <w:textAlignment w:val="auto"/>
              <w:rPr>
                <w:rFonts w:ascii="Times New Roman" w:hAnsi="Times New Roman"/>
                <w:sz w:val="24"/>
                <w:szCs w:val="24"/>
              </w:rPr>
            </w:pPr>
            <w:r w:rsidRPr="00D353B4">
              <w:rPr>
                <w:rFonts w:ascii="Times New Roman" w:hAnsi="Times New Roman"/>
                <w:sz w:val="24"/>
                <w:szCs w:val="24"/>
              </w:rPr>
              <w:t>Ryszard Jargoń (2009): Obsługa konsumenta, część 2; WSiP</w:t>
            </w:r>
          </w:p>
        </w:tc>
      </w:tr>
      <w:tr w:rsidR="00D353B4" w:rsidRPr="00D353B4" w14:paraId="299FDE0A" w14:textId="77777777" w:rsidTr="00517388">
        <w:trPr>
          <w:trHeight w:val="20"/>
        </w:trPr>
        <w:tc>
          <w:tcPr>
            <w:tcW w:w="2178" w:type="pct"/>
            <w:shd w:val="clear" w:color="auto" w:fill="auto"/>
          </w:tcPr>
          <w:p w14:paraId="4EE94534" w14:textId="77777777" w:rsidR="00DD0B83" w:rsidRPr="00D353B4" w:rsidRDefault="00DD0B83" w:rsidP="00DD0B83">
            <w:r w:rsidRPr="00D353B4">
              <w:t>Planowane formy/działania/metody dydaktyczne</w:t>
            </w:r>
          </w:p>
        </w:tc>
        <w:tc>
          <w:tcPr>
            <w:tcW w:w="2822" w:type="pct"/>
            <w:shd w:val="clear" w:color="auto" w:fill="auto"/>
            <w:vAlign w:val="center"/>
          </w:tcPr>
          <w:p w14:paraId="6610B295" w14:textId="3A200082" w:rsidR="00DD0B83" w:rsidRPr="00D353B4" w:rsidRDefault="00DD0B83" w:rsidP="00DD0B83">
            <w:pPr>
              <w:jc w:val="both"/>
            </w:pPr>
            <w:r w:rsidRPr="00D353B4">
              <w:t xml:space="preserve">Wykłady w postaci prezentacji multimedialnej z wprowadzeniem dyskusji </w:t>
            </w:r>
          </w:p>
        </w:tc>
      </w:tr>
      <w:tr w:rsidR="00D353B4" w:rsidRPr="00D353B4" w14:paraId="6B3C0571" w14:textId="77777777" w:rsidTr="00517388">
        <w:trPr>
          <w:trHeight w:val="20"/>
        </w:trPr>
        <w:tc>
          <w:tcPr>
            <w:tcW w:w="2178" w:type="pct"/>
            <w:shd w:val="clear" w:color="auto" w:fill="auto"/>
          </w:tcPr>
          <w:p w14:paraId="7515EC4A" w14:textId="77777777" w:rsidR="00DD0B83" w:rsidRPr="00D353B4" w:rsidRDefault="00DD0B83" w:rsidP="00DD0B83">
            <w:r w:rsidRPr="00D353B4">
              <w:t>Sposoby weryfikacji oraz formy dokumentowania osiągniętych efektów uczenia się</w:t>
            </w:r>
          </w:p>
        </w:tc>
        <w:tc>
          <w:tcPr>
            <w:tcW w:w="2822" w:type="pct"/>
            <w:shd w:val="clear" w:color="auto" w:fill="auto"/>
          </w:tcPr>
          <w:p w14:paraId="6516B7BC" w14:textId="77777777" w:rsidR="00DD0B83" w:rsidRPr="00D353B4" w:rsidRDefault="00DD0B83" w:rsidP="00DD0B83">
            <w:r w:rsidRPr="00D353B4">
              <w:t>Student wykazuje odpowiedni stopień wiedzy, umiejętności lub kompetencji uzyskując odpowiedni % sumy punktów określających maksymalny poziom wiedzy lub umiejętności z danego przedmiotu, odpowiednio:</w:t>
            </w:r>
          </w:p>
          <w:p w14:paraId="33939405" w14:textId="77777777" w:rsidR="00DD0B83" w:rsidRPr="00D353B4" w:rsidRDefault="00DD0B83" w:rsidP="00DD0B83">
            <w:r w:rsidRPr="00D353B4">
              <w:t>dostateczny (3,0) – od 51 do 60% sumy punktów,</w:t>
            </w:r>
          </w:p>
          <w:p w14:paraId="3FA24CCC" w14:textId="77777777" w:rsidR="00DD0B83" w:rsidRPr="00D353B4" w:rsidRDefault="00DD0B83" w:rsidP="00DD0B83">
            <w:r w:rsidRPr="00D353B4">
              <w:t>dostateczny plus (3,5) – od 61 do 70%,</w:t>
            </w:r>
          </w:p>
          <w:p w14:paraId="506904CD" w14:textId="77777777" w:rsidR="00DD0B83" w:rsidRPr="00D353B4" w:rsidRDefault="00DD0B83" w:rsidP="00DD0B83">
            <w:r w:rsidRPr="00D353B4">
              <w:t>dobry (4,0) – od 71 do 80%,</w:t>
            </w:r>
          </w:p>
          <w:p w14:paraId="67EA0C61" w14:textId="77777777" w:rsidR="00DD0B83" w:rsidRPr="00D353B4" w:rsidRDefault="00DD0B83" w:rsidP="00DD0B83">
            <w:r w:rsidRPr="00D353B4">
              <w:t>dobry plus (4,5) – od 81 do 90%,</w:t>
            </w:r>
          </w:p>
          <w:p w14:paraId="18E9D243" w14:textId="77777777" w:rsidR="00DD0B83" w:rsidRPr="00D353B4" w:rsidRDefault="00DD0B83" w:rsidP="00DD0B83">
            <w:r w:rsidRPr="00D353B4">
              <w:t>bardzo dobry (5,0) – powyżej 90%.</w:t>
            </w:r>
          </w:p>
          <w:p w14:paraId="5D3412D4" w14:textId="77777777" w:rsidR="00DD0B83" w:rsidRPr="00D353B4" w:rsidRDefault="00DD0B83" w:rsidP="00DD0B83"/>
          <w:p w14:paraId="31C33B97" w14:textId="4A7D4B2A" w:rsidR="00DD0B83" w:rsidRPr="00D353B4" w:rsidRDefault="00DD0B83" w:rsidP="00DD0B83">
            <w:r w:rsidRPr="00D353B4">
              <w:t>W1 – ocena z końcowego zaliczenia (prezentacja projektu- opracowanie przez studentów zagadnień wskazanych przez prowadzącego zajęcia)</w:t>
            </w:r>
          </w:p>
          <w:p w14:paraId="29D1CAE7" w14:textId="77777777" w:rsidR="00DD0B83" w:rsidRPr="00D353B4" w:rsidRDefault="00DD0B83" w:rsidP="00DD0B83">
            <w:r w:rsidRPr="00D353B4">
              <w:t>W2 – ocena z ocena z końcowego zaliczenia</w:t>
            </w:r>
          </w:p>
          <w:p w14:paraId="7061B87C" w14:textId="77777777" w:rsidR="00DD0B83" w:rsidRPr="00D353B4" w:rsidRDefault="00DD0B83" w:rsidP="00DD0B83">
            <w:r w:rsidRPr="00D353B4">
              <w:t>U1 – ocena z ocena z końcowego zaliczenia</w:t>
            </w:r>
          </w:p>
          <w:p w14:paraId="6FEF7291" w14:textId="11EF9E6B" w:rsidR="00DD0B83" w:rsidRPr="00D353B4" w:rsidRDefault="00DD0B83" w:rsidP="00DD0B83">
            <w:r w:rsidRPr="00D353B4">
              <w:t xml:space="preserve">K1 – ocena z ocena z końcowego zaliczenia oraz ocena z aktywności na zajęciach </w:t>
            </w:r>
          </w:p>
          <w:p w14:paraId="500B18E4" w14:textId="77777777" w:rsidR="00DD0B83" w:rsidRPr="00D353B4" w:rsidRDefault="00DD0B83" w:rsidP="00DD0B83"/>
          <w:p w14:paraId="54C6B22D" w14:textId="77777777" w:rsidR="00DD0B83" w:rsidRPr="00D353B4" w:rsidRDefault="00DD0B83" w:rsidP="00DD0B83">
            <w:pPr>
              <w:pStyle w:val="Bezodstpw"/>
              <w:rPr>
                <w:rFonts w:ascii="Times New Roman" w:hAnsi="Times New Roman"/>
                <w:sz w:val="24"/>
                <w:szCs w:val="24"/>
              </w:rPr>
            </w:pPr>
            <w:r w:rsidRPr="00D353B4">
              <w:rPr>
                <w:rFonts w:ascii="Times New Roman" w:hAnsi="Times New Roman"/>
                <w:sz w:val="24"/>
                <w:szCs w:val="24"/>
              </w:rPr>
              <w:t xml:space="preserve">Warunkiem uzyskania zaliczenia jest obecność na wykładach oraz uzyskanie pozytywnej oceny z zaliczenia końcwego (wykonanego projektu/zadania przydzielonego przez osobę prowadzącą przedmiot). </w:t>
            </w:r>
          </w:p>
          <w:p w14:paraId="65AE4FE6" w14:textId="18B870ED" w:rsidR="00DD0B83" w:rsidRPr="00D353B4" w:rsidRDefault="00DD0B83" w:rsidP="00DD0B83">
            <w:pPr>
              <w:pStyle w:val="Bezodstpw"/>
              <w:rPr>
                <w:rFonts w:ascii="Times New Roman" w:hAnsi="Times New Roman"/>
                <w:sz w:val="24"/>
                <w:szCs w:val="24"/>
              </w:rPr>
            </w:pPr>
            <w:r w:rsidRPr="00D353B4">
              <w:rPr>
                <w:rFonts w:ascii="Times New Roman" w:hAnsi="Times New Roman"/>
                <w:sz w:val="24"/>
                <w:szCs w:val="24"/>
              </w:rPr>
              <w:t>Formy dokumentowania osiągniętych efektów uczenia w postaci dziennika prowadzącego zajęcia, oraz dokumentacja elektroniczna (prace zaliczeniowe zaprezentowane przez studentów)</w:t>
            </w:r>
          </w:p>
        </w:tc>
      </w:tr>
      <w:tr w:rsidR="00D353B4" w:rsidRPr="00D353B4" w14:paraId="3CAA4517" w14:textId="77777777" w:rsidTr="00517388">
        <w:trPr>
          <w:trHeight w:val="20"/>
        </w:trPr>
        <w:tc>
          <w:tcPr>
            <w:tcW w:w="2178" w:type="pct"/>
            <w:shd w:val="clear" w:color="auto" w:fill="auto"/>
          </w:tcPr>
          <w:p w14:paraId="78A9A68D" w14:textId="77777777" w:rsidR="00DD0B83" w:rsidRPr="00D353B4" w:rsidRDefault="00DD0B83" w:rsidP="00DD0B83">
            <w:r w:rsidRPr="00D353B4">
              <w:t>Elementy i wagi mające wpływ na ocenę końcową</w:t>
            </w:r>
          </w:p>
        </w:tc>
        <w:tc>
          <w:tcPr>
            <w:tcW w:w="2822" w:type="pct"/>
            <w:shd w:val="clear" w:color="auto" w:fill="auto"/>
          </w:tcPr>
          <w:p w14:paraId="1F675BA5" w14:textId="77777777" w:rsidR="00DD0B83" w:rsidRPr="00D353B4" w:rsidRDefault="00DD0B83" w:rsidP="00DD0B83">
            <w:pPr>
              <w:pStyle w:val="Bezodstpw"/>
              <w:rPr>
                <w:rFonts w:ascii="Times New Roman" w:hAnsi="Times New Roman"/>
                <w:sz w:val="24"/>
                <w:szCs w:val="24"/>
              </w:rPr>
            </w:pPr>
            <w:r w:rsidRPr="00D353B4">
              <w:rPr>
                <w:rFonts w:ascii="Times New Roman" w:hAnsi="Times New Roman"/>
                <w:sz w:val="24"/>
                <w:szCs w:val="24"/>
              </w:rPr>
              <w:t>Ocena końcowa jest średnią wyliczoną na podstawie oceny aktywności uzyskanej przez studenta w trakcie wykładów (udział w dyskusjach, udzielanie odpowiedzi na zadawane przez prowadzącego pytania etc.) oraz oceny z końcowej z prezentacji pracy zaliczeniowej. Oceny mają następującą wagę:</w:t>
            </w:r>
          </w:p>
          <w:p w14:paraId="5B339C7C" w14:textId="77777777" w:rsidR="00DD0B83" w:rsidRPr="00D353B4" w:rsidRDefault="00DD0B83" w:rsidP="00DD0B83">
            <w:pPr>
              <w:pStyle w:val="Bezodstpw"/>
              <w:rPr>
                <w:rFonts w:ascii="Times New Roman" w:hAnsi="Times New Roman"/>
                <w:sz w:val="24"/>
                <w:szCs w:val="24"/>
              </w:rPr>
            </w:pPr>
            <w:r w:rsidRPr="00D353B4">
              <w:rPr>
                <w:rFonts w:ascii="Times New Roman" w:hAnsi="Times New Roman"/>
                <w:sz w:val="24"/>
                <w:szCs w:val="24"/>
              </w:rPr>
              <w:t>90 % - ocena z zaliczenia końcowego</w:t>
            </w:r>
          </w:p>
          <w:p w14:paraId="66072F31" w14:textId="77777777" w:rsidR="00DD0B83" w:rsidRPr="00D353B4" w:rsidRDefault="00DD0B83" w:rsidP="00DD0B83">
            <w:pPr>
              <w:pStyle w:val="Bezodstpw"/>
              <w:rPr>
                <w:rFonts w:ascii="Times New Roman" w:hAnsi="Times New Roman"/>
                <w:sz w:val="24"/>
                <w:szCs w:val="24"/>
              </w:rPr>
            </w:pPr>
            <w:r w:rsidRPr="00D353B4">
              <w:rPr>
                <w:rFonts w:ascii="Times New Roman" w:hAnsi="Times New Roman"/>
                <w:sz w:val="24"/>
                <w:szCs w:val="24"/>
              </w:rPr>
              <w:t>10 % - ocena z aktywnej obecności na wykładach (w tym udział w dyskusjach)</w:t>
            </w:r>
          </w:p>
        </w:tc>
      </w:tr>
      <w:tr w:rsidR="00D353B4" w:rsidRPr="00D353B4" w14:paraId="561B5864" w14:textId="77777777" w:rsidTr="00517388">
        <w:trPr>
          <w:trHeight w:val="20"/>
        </w:trPr>
        <w:tc>
          <w:tcPr>
            <w:tcW w:w="2178" w:type="pct"/>
            <w:shd w:val="clear" w:color="auto" w:fill="auto"/>
          </w:tcPr>
          <w:p w14:paraId="6B295879" w14:textId="77777777" w:rsidR="00A328AA" w:rsidRPr="00D353B4" w:rsidRDefault="00A328AA" w:rsidP="00A328AA">
            <w:pPr>
              <w:jc w:val="both"/>
            </w:pPr>
            <w:r w:rsidRPr="00D353B4">
              <w:lastRenderedPageBreak/>
              <w:t>Bilans punktów ECTS</w:t>
            </w:r>
          </w:p>
          <w:p w14:paraId="2C3400FC" w14:textId="77777777" w:rsidR="00A328AA" w:rsidRPr="00D353B4" w:rsidRDefault="00A328AA" w:rsidP="00A328AA">
            <w:pPr>
              <w:jc w:val="both"/>
            </w:pPr>
          </w:p>
          <w:p w14:paraId="62169418" w14:textId="77777777" w:rsidR="00A328AA" w:rsidRPr="00D353B4" w:rsidRDefault="00A328AA" w:rsidP="00A328AA">
            <w:pPr>
              <w:jc w:val="both"/>
            </w:pPr>
          </w:p>
          <w:p w14:paraId="173C40AD" w14:textId="77777777" w:rsidR="00A328AA" w:rsidRPr="00D353B4" w:rsidRDefault="00A328AA" w:rsidP="00A328AA">
            <w:pPr>
              <w:jc w:val="both"/>
            </w:pPr>
          </w:p>
        </w:tc>
        <w:tc>
          <w:tcPr>
            <w:tcW w:w="2822" w:type="pct"/>
            <w:shd w:val="clear" w:color="auto" w:fill="auto"/>
          </w:tcPr>
          <w:p w14:paraId="578EBB73" w14:textId="77777777" w:rsidR="00A328AA" w:rsidRPr="00D353B4" w:rsidRDefault="00A328AA" w:rsidP="00A328AA">
            <w:pPr>
              <w:tabs>
                <w:tab w:val="left" w:pos="1935"/>
              </w:tabs>
            </w:pPr>
            <w:r w:rsidRPr="00D353B4">
              <w:t>Kontaktowe:</w:t>
            </w:r>
          </w:p>
          <w:p w14:paraId="19BA05E5" w14:textId="3F2B9265" w:rsidR="00A328AA" w:rsidRPr="00D353B4" w:rsidRDefault="00A328AA" w:rsidP="00A328AA">
            <w:pPr>
              <w:tabs>
                <w:tab w:val="left" w:pos="1935"/>
              </w:tabs>
            </w:pPr>
            <w:r w:rsidRPr="00D353B4">
              <w:t>Wykłady: 5 godz. (0,2 ECTS)</w:t>
            </w:r>
          </w:p>
          <w:p w14:paraId="1080D0E0" w14:textId="77777777" w:rsidR="00A328AA" w:rsidRPr="00D353B4" w:rsidRDefault="00A328AA" w:rsidP="00A328AA">
            <w:pPr>
              <w:tabs>
                <w:tab w:val="left" w:pos="1935"/>
              </w:tabs>
            </w:pPr>
            <w:r w:rsidRPr="00D353B4">
              <w:t>Ćwiczenia: 5 godz. (0,2 ECTS)</w:t>
            </w:r>
          </w:p>
          <w:p w14:paraId="38D9DB12" w14:textId="196B9C42" w:rsidR="00A328AA" w:rsidRPr="00D353B4" w:rsidRDefault="00A328AA" w:rsidP="00A328AA">
            <w:pPr>
              <w:tabs>
                <w:tab w:val="left" w:pos="1935"/>
              </w:tabs>
            </w:pPr>
            <w:r w:rsidRPr="00D353B4">
              <w:t>Razem kontaktowe: 10 godz. (0,4 ECTS)</w:t>
            </w:r>
          </w:p>
          <w:p w14:paraId="18B61623" w14:textId="77777777" w:rsidR="00A328AA" w:rsidRPr="00D353B4" w:rsidRDefault="00A328AA" w:rsidP="00A328AA">
            <w:pPr>
              <w:tabs>
                <w:tab w:val="left" w:pos="1935"/>
              </w:tabs>
            </w:pPr>
          </w:p>
          <w:p w14:paraId="1C7BF2F7" w14:textId="77777777" w:rsidR="00A328AA" w:rsidRPr="00D353B4" w:rsidRDefault="00A328AA" w:rsidP="00A328AA">
            <w:pPr>
              <w:tabs>
                <w:tab w:val="left" w:pos="1935"/>
              </w:tabs>
            </w:pPr>
            <w:r w:rsidRPr="00D353B4">
              <w:t>Niekontaktowe:</w:t>
            </w:r>
          </w:p>
          <w:p w14:paraId="5A24B4B0" w14:textId="5C95279F" w:rsidR="00A328AA" w:rsidRPr="00D353B4" w:rsidRDefault="00A328AA" w:rsidP="00A328AA">
            <w:pPr>
              <w:tabs>
                <w:tab w:val="left" w:pos="1935"/>
              </w:tabs>
            </w:pPr>
            <w:r w:rsidRPr="00D353B4">
              <w:t>Przygotowanie do zaliczenia: 15 godz. (0,6 ECTS)</w:t>
            </w:r>
          </w:p>
          <w:p w14:paraId="4A37B4AE" w14:textId="47F91C99" w:rsidR="00A328AA" w:rsidRPr="00D353B4" w:rsidRDefault="00A328AA" w:rsidP="00A328AA">
            <w:pPr>
              <w:tabs>
                <w:tab w:val="left" w:pos="1935"/>
              </w:tabs>
            </w:pPr>
            <w:r w:rsidRPr="00D353B4">
              <w:t>Razem niekontaktowe 15 godz. (0,6 ECTS)</w:t>
            </w:r>
          </w:p>
        </w:tc>
      </w:tr>
      <w:tr w:rsidR="00A328AA" w:rsidRPr="00D353B4" w14:paraId="53F30758" w14:textId="77777777" w:rsidTr="00517388">
        <w:trPr>
          <w:trHeight w:val="20"/>
        </w:trPr>
        <w:tc>
          <w:tcPr>
            <w:tcW w:w="2178" w:type="pct"/>
            <w:shd w:val="clear" w:color="auto" w:fill="auto"/>
          </w:tcPr>
          <w:p w14:paraId="721AE4B8" w14:textId="77777777" w:rsidR="00A328AA" w:rsidRPr="00D353B4" w:rsidRDefault="00A328AA" w:rsidP="00A328AA">
            <w:r w:rsidRPr="00D353B4">
              <w:t>Nakład pracy związany z zajęciami wymagającymi bezpośredniego udziału nauczyciela akademickiego</w:t>
            </w:r>
          </w:p>
        </w:tc>
        <w:tc>
          <w:tcPr>
            <w:tcW w:w="2822" w:type="pct"/>
            <w:shd w:val="clear" w:color="auto" w:fill="auto"/>
          </w:tcPr>
          <w:p w14:paraId="6B063E5A" w14:textId="3ACAFDB0" w:rsidR="00A328AA" w:rsidRPr="00D353B4" w:rsidRDefault="00A328AA" w:rsidP="00A328AA">
            <w:r w:rsidRPr="00D353B4">
              <w:t>- wykłady 5 godz.</w:t>
            </w:r>
          </w:p>
          <w:p w14:paraId="6992F9E7" w14:textId="77777777" w:rsidR="00A328AA" w:rsidRPr="00D353B4" w:rsidRDefault="00A328AA" w:rsidP="00A328AA">
            <w:r w:rsidRPr="00D353B4">
              <w:t>- ćwiczenia 5 godz.</w:t>
            </w:r>
          </w:p>
          <w:p w14:paraId="08F5ACCE" w14:textId="1788BF6D" w:rsidR="00A328AA" w:rsidRPr="00D353B4" w:rsidRDefault="00A328AA" w:rsidP="00A328AA">
            <w:pPr>
              <w:tabs>
                <w:tab w:val="left" w:pos="1935"/>
              </w:tabs>
            </w:pPr>
            <w:r w:rsidRPr="00D353B4">
              <w:t>Razem kontaktowe: 10 godz. (0,4 ECTS)</w:t>
            </w:r>
          </w:p>
        </w:tc>
      </w:tr>
    </w:tbl>
    <w:p w14:paraId="2D6D90C3" w14:textId="77777777" w:rsidR="00F06EDA" w:rsidRPr="00D353B4" w:rsidRDefault="00F06EDA" w:rsidP="00AD3881">
      <w:pPr>
        <w:rPr>
          <w:sz w:val="28"/>
          <w:szCs w:val="28"/>
        </w:rPr>
      </w:pPr>
    </w:p>
    <w:p w14:paraId="3FD98E98" w14:textId="4EED32AF" w:rsidR="00710F32" w:rsidRPr="00D353B4" w:rsidRDefault="00710F32" w:rsidP="00710F32">
      <w:pPr>
        <w:tabs>
          <w:tab w:val="left" w:pos="4055"/>
        </w:tabs>
        <w:rPr>
          <w:b/>
          <w:sz w:val="28"/>
        </w:rPr>
      </w:pPr>
      <w:r w:rsidRPr="00D353B4">
        <w:rPr>
          <w:b/>
          <w:sz w:val="28"/>
        </w:rPr>
        <w:t xml:space="preserve">Karta opisu zajęć z modułu </w:t>
      </w:r>
      <w:r w:rsidR="00046B86" w:rsidRPr="00D353B4">
        <w:rPr>
          <w:b/>
          <w:sz w:val="28"/>
        </w:rPr>
        <w:t>Meteorologia</w:t>
      </w:r>
      <w:r w:rsidRPr="00D353B4">
        <w:rPr>
          <w:b/>
          <w:sz w:val="28"/>
        </w:rPr>
        <w:t xml:space="preserve"> w turystyce</w:t>
      </w:r>
      <w:r w:rsidR="00946EE7" w:rsidRPr="00D353B4">
        <w:rPr>
          <w:b/>
          <w:sz w:val="28"/>
        </w:rPr>
        <w:t xml:space="preserve"> BLOK A</w:t>
      </w:r>
    </w:p>
    <w:tbl>
      <w:tblPr>
        <w:tblW w:w="5000" w:type="pct"/>
        <w:tblCellMar>
          <w:top w:w="15" w:type="dxa"/>
          <w:left w:w="15" w:type="dxa"/>
          <w:bottom w:w="15" w:type="dxa"/>
          <w:right w:w="15" w:type="dxa"/>
        </w:tblCellMar>
        <w:tblLook w:val="04A0" w:firstRow="1" w:lastRow="0" w:firstColumn="1" w:lastColumn="0" w:noHBand="0" w:noVBand="1"/>
      </w:tblPr>
      <w:tblGrid>
        <w:gridCol w:w="4082"/>
        <w:gridCol w:w="5546"/>
      </w:tblGrid>
      <w:tr w:rsidR="00D353B4" w:rsidRPr="00D353B4" w14:paraId="4FD0C6B0"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853615" w14:textId="77777777" w:rsidR="00046B86" w:rsidRPr="00D353B4" w:rsidRDefault="00046B86" w:rsidP="00517388">
            <w:r w:rsidRPr="00D353B4">
              <w:t>Nazwa kierunku studiów</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7893F3" w14:textId="77777777" w:rsidR="00046B86" w:rsidRPr="00D353B4" w:rsidRDefault="00046B86" w:rsidP="00517388">
            <w:r w:rsidRPr="00D353B4">
              <w:rPr>
                <w:lang w:eastAsia="en-US"/>
              </w:rPr>
              <w:t>Turystyka i rekreacja</w:t>
            </w:r>
          </w:p>
        </w:tc>
      </w:tr>
      <w:tr w:rsidR="00D353B4" w:rsidRPr="00D353B4" w14:paraId="0BCAFC30"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63400E" w14:textId="77777777" w:rsidR="00046B86" w:rsidRPr="00D353B4" w:rsidRDefault="00046B86" w:rsidP="00517388">
            <w:r w:rsidRPr="00D353B4">
              <w:t>Nazwa modułu kształcenia, także nazwa w języku angielskim</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9D2510" w14:textId="77777777" w:rsidR="00046B86" w:rsidRPr="00D353B4" w:rsidRDefault="00046B86" w:rsidP="00517388">
            <w:pPr>
              <w:rPr>
                <w:lang w:eastAsia="en-US"/>
              </w:rPr>
            </w:pPr>
            <w:r w:rsidRPr="00D353B4">
              <w:rPr>
                <w:lang w:eastAsia="en-US"/>
              </w:rPr>
              <w:t>Meteorologia w turystyce </w:t>
            </w:r>
          </w:p>
          <w:p w14:paraId="08A3B7B3" w14:textId="77777777" w:rsidR="00046B86" w:rsidRPr="00D353B4" w:rsidRDefault="00046B86" w:rsidP="00517388">
            <w:pPr>
              <w:rPr>
                <w:lang w:val="en-GB"/>
              </w:rPr>
            </w:pPr>
            <w:r w:rsidRPr="00D353B4">
              <w:rPr>
                <w:lang w:eastAsia="en-US"/>
              </w:rPr>
              <w:t>Meteorology in tourism</w:t>
            </w:r>
          </w:p>
        </w:tc>
      </w:tr>
      <w:tr w:rsidR="00D353B4" w:rsidRPr="00D353B4" w14:paraId="0979CCBA"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396CB9" w14:textId="77777777" w:rsidR="00046B86" w:rsidRPr="00D353B4" w:rsidRDefault="00046B86" w:rsidP="00517388">
            <w:r w:rsidRPr="00D353B4">
              <w:t>Język wykładowy</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0C99ED" w14:textId="77777777" w:rsidR="00046B86" w:rsidRPr="00D353B4" w:rsidRDefault="00046B86" w:rsidP="00517388">
            <w:r w:rsidRPr="00D353B4">
              <w:rPr>
                <w:lang w:eastAsia="en-US"/>
              </w:rPr>
              <w:t>polski</w:t>
            </w:r>
          </w:p>
        </w:tc>
      </w:tr>
      <w:tr w:rsidR="00D353B4" w:rsidRPr="00D353B4" w14:paraId="3522B2E1"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AFB4D1" w14:textId="77777777" w:rsidR="00046B86" w:rsidRPr="00D353B4" w:rsidRDefault="00046B86" w:rsidP="00517388">
            <w:r w:rsidRPr="00D353B4">
              <w:t>Rodzaj modułu</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B88714" w14:textId="77777777" w:rsidR="00046B86" w:rsidRPr="00D353B4" w:rsidRDefault="00046B86" w:rsidP="00517388">
            <w:r w:rsidRPr="00D353B4">
              <w:rPr>
                <w:lang w:eastAsia="en-US"/>
              </w:rPr>
              <w:t>fakultatywny</w:t>
            </w:r>
          </w:p>
        </w:tc>
      </w:tr>
      <w:tr w:rsidR="00D353B4" w:rsidRPr="00D353B4" w14:paraId="7177F2E8"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352673" w14:textId="77777777" w:rsidR="00046B86" w:rsidRPr="00D353B4" w:rsidRDefault="00046B86" w:rsidP="00517388">
            <w:r w:rsidRPr="00D353B4">
              <w:t>Poziom studiów</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10D2E9" w14:textId="77777777" w:rsidR="00046B86" w:rsidRPr="00D353B4" w:rsidRDefault="00046B86" w:rsidP="00517388">
            <w:r w:rsidRPr="00D353B4">
              <w:rPr>
                <w:lang w:eastAsia="en-US"/>
              </w:rPr>
              <w:t>pierwszego stopnia</w:t>
            </w:r>
          </w:p>
        </w:tc>
      </w:tr>
      <w:tr w:rsidR="00D353B4" w:rsidRPr="00D353B4" w14:paraId="5B5CD925"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AEAC50" w14:textId="77777777" w:rsidR="00046B86" w:rsidRPr="00D353B4" w:rsidRDefault="00046B86" w:rsidP="00517388">
            <w:r w:rsidRPr="00D353B4">
              <w:t>Forma studiów</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15409E" w14:textId="6FC59B87" w:rsidR="00046B86" w:rsidRPr="00D353B4" w:rsidRDefault="00416358" w:rsidP="00517388">
            <w:r w:rsidRPr="00D353B4">
              <w:rPr>
                <w:lang w:eastAsia="en-US"/>
              </w:rPr>
              <w:t>nie</w:t>
            </w:r>
            <w:r w:rsidR="00046B86" w:rsidRPr="00D353B4">
              <w:rPr>
                <w:lang w:eastAsia="en-US"/>
              </w:rPr>
              <w:t>stacjonarne</w:t>
            </w:r>
          </w:p>
        </w:tc>
      </w:tr>
      <w:tr w:rsidR="00D353B4" w:rsidRPr="00D353B4" w14:paraId="422AA841"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0341ED" w14:textId="77777777" w:rsidR="00046B86" w:rsidRPr="00D353B4" w:rsidRDefault="00046B86" w:rsidP="00517388">
            <w:r w:rsidRPr="00D353B4">
              <w:t>Rok studiów dla kierunku</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04E0A3" w14:textId="77777777" w:rsidR="00046B86" w:rsidRPr="00D353B4" w:rsidRDefault="00046B86" w:rsidP="00517388">
            <w:r w:rsidRPr="00D353B4">
              <w:rPr>
                <w:lang w:eastAsia="en-US"/>
              </w:rPr>
              <w:t>II</w:t>
            </w:r>
          </w:p>
        </w:tc>
      </w:tr>
      <w:tr w:rsidR="00D353B4" w:rsidRPr="00D353B4" w14:paraId="00D47232"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8593AF" w14:textId="77777777" w:rsidR="00046B86" w:rsidRPr="00D353B4" w:rsidRDefault="00046B86" w:rsidP="00517388">
            <w:r w:rsidRPr="00D353B4">
              <w:t>Semestr dla kierunku</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7FAB1F" w14:textId="77777777" w:rsidR="00046B86" w:rsidRPr="00D353B4" w:rsidRDefault="00046B86" w:rsidP="00517388">
            <w:r w:rsidRPr="00D353B4">
              <w:rPr>
                <w:lang w:eastAsia="en-US"/>
              </w:rPr>
              <w:t>3</w:t>
            </w:r>
          </w:p>
        </w:tc>
      </w:tr>
      <w:tr w:rsidR="00D353B4" w:rsidRPr="00D353B4" w14:paraId="709716E6"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2DA8E6" w14:textId="77777777" w:rsidR="00046B86" w:rsidRPr="00D353B4" w:rsidRDefault="00046B86" w:rsidP="00517388">
            <w:r w:rsidRPr="00D353B4">
              <w:t>Liczba punktów ECTS z podziałem na kontaktowe/ niekontaktowe</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B57D5B" w14:textId="71CAF2C8" w:rsidR="00046B86" w:rsidRPr="00D353B4" w:rsidRDefault="003E7C94" w:rsidP="00517388">
            <w:r w:rsidRPr="00D353B4">
              <w:t>1 (0,4/0,6)</w:t>
            </w:r>
          </w:p>
        </w:tc>
      </w:tr>
      <w:tr w:rsidR="00D353B4" w:rsidRPr="00D353B4" w14:paraId="0C8B978B"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5665B8" w14:textId="77777777" w:rsidR="00046B86" w:rsidRPr="00D353B4" w:rsidRDefault="00046B86" w:rsidP="00517388">
            <w:pPr>
              <w:autoSpaceDE w:val="0"/>
              <w:autoSpaceDN w:val="0"/>
              <w:adjustRightInd w:val="0"/>
            </w:pPr>
            <w:r w:rsidRPr="00D353B4">
              <w:t>Tytuł naukowy/stopień naukowy, imię i nazwisko osoby odpowiedzialnej za moduł</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8940E6" w14:textId="77777777" w:rsidR="00046B86" w:rsidRPr="00D353B4" w:rsidRDefault="00046B86" w:rsidP="00517388">
            <w:r w:rsidRPr="00D353B4">
              <w:rPr>
                <w:lang w:eastAsia="en-US"/>
              </w:rPr>
              <w:t>dr Ewelina Flis-Olszewska</w:t>
            </w:r>
          </w:p>
        </w:tc>
      </w:tr>
      <w:tr w:rsidR="00D353B4" w:rsidRPr="00D353B4" w14:paraId="3F2EAB33"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4156C2" w14:textId="77777777" w:rsidR="00046B86" w:rsidRPr="00D353B4" w:rsidRDefault="00046B86" w:rsidP="00517388">
            <w:r w:rsidRPr="00D353B4">
              <w:t>Jednostka oferująca moduł</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AA3135" w14:textId="77777777" w:rsidR="00046B86" w:rsidRPr="00D353B4" w:rsidRDefault="00046B86" w:rsidP="00517388">
            <w:r w:rsidRPr="00D353B4">
              <w:rPr>
                <w:lang w:eastAsia="en-US"/>
              </w:rPr>
              <w:t>Katedra Technologii Produkcji Roślinnej i Towaroznawstwa, Zakład Agrometeorologii</w:t>
            </w:r>
          </w:p>
        </w:tc>
      </w:tr>
      <w:tr w:rsidR="00D353B4" w:rsidRPr="00D353B4" w14:paraId="64650988"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6AA18F" w14:textId="77777777" w:rsidR="00046B86" w:rsidRPr="00D353B4" w:rsidRDefault="00046B86" w:rsidP="00517388">
            <w:r w:rsidRPr="00D353B4">
              <w:t>Cel modułu</w:t>
            </w:r>
          </w:p>
          <w:p w14:paraId="21C4E995" w14:textId="77777777" w:rsidR="00046B86" w:rsidRPr="00D353B4" w:rsidRDefault="00046B86" w:rsidP="00517388"/>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41ABB5" w14:textId="77777777" w:rsidR="00046B86" w:rsidRPr="00D353B4" w:rsidRDefault="00046B86" w:rsidP="00517388">
            <w:pPr>
              <w:jc w:val="both"/>
            </w:pPr>
            <w:r w:rsidRPr="00D353B4">
              <w:rPr>
                <w:lang w:eastAsia="en-US"/>
              </w:rPr>
              <w:t>Celem zajęć jest zapoznanie studentów ze zjawiskami i procesami atmosferycznymi oraz procesami klimatotwórczymi, a także zagadnieniami związanymi z wpływem warunków pogodowych na człowieka i możliwość uprawiania turystyki (wskaźniki bioklimatyczne, zróżnicowanie regionów bioklimatycznych Polski).</w:t>
            </w:r>
          </w:p>
        </w:tc>
      </w:tr>
      <w:tr w:rsidR="00D353B4" w:rsidRPr="00D353B4" w14:paraId="2E7971A0" w14:textId="77777777" w:rsidTr="00517388">
        <w:trPr>
          <w:trHeight w:val="236"/>
        </w:trPr>
        <w:tc>
          <w:tcPr>
            <w:tcW w:w="2120"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7BF033" w14:textId="431BFDAE" w:rsidR="00046B86" w:rsidRPr="00D353B4" w:rsidRDefault="00046B86" w:rsidP="00517388">
            <w:pPr>
              <w:jc w:val="both"/>
            </w:pPr>
            <w:r w:rsidRPr="00D353B4">
              <w:t>Efekty uczenia się dla modułu to opis zasobu wiedzy, umiejętności i kompetencji społecznych, które student osiągnie po zrealizowaniu zajęć.</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BA7DD1" w14:textId="77777777" w:rsidR="00046B86" w:rsidRPr="00D353B4" w:rsidRDefault="00046B86" w:rsidP="00517388">
            <w:r w:rsidRPr="00D353B4">
              <w:rPr>
                <w:lang w:eastAsia="en-US"/>
              </w:rPr>
              <w:t>Wiedza: </w:t>
            </w:r>
          </w:p>
        </w:tc>
      </w:tr>
      <w:tr w:rsidR="00D353B4" w:rsidRPr="00D353B4" w14:paraId="7D835454" w14:textId="77777777" w:rsidTr="00517388">
        <w:trPr>
          <w:trHeight w:val="233"/>
        </w:trPr>
        <w:tc>
          <w:tcPr>
            <w:tcW w:w="2120" w:type="pct"/>
            <w:vMerge/>
            <w:tcBorders>
              <w:top w:val="single" w:sz="4" w:space="0" w:color="000000"/>
              <w:left w:val="single" w:sz="4" w:space="0" w:color="000000"/>
              <w:bottom w:val="single" w:sz="4" w:space="0" w:color="000000"/>
              <w:right w:val="single" w:sz="4" w:space="0" w:color="000000"/>
            </w:tcBorders>
          </w:tcPr>
          <w:p w14:paraId="0408D188" w14:textId="77777777" w:rsidR="00046B86" w:rsidRPr="00D353B4" w:rsidRDefault="00046B86" w:rsidP="00517388"/>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5B100B" w14:textId="77777777" w:rsidR="00046B86" w:rsidRPr="00D353B4" w:rsidRDefault="00046B86" w:rsidP="00517388">
            <w:r w:rsidRPr="00D353B4">
              <w:rPr>
                <w:lang w:eastAsia="en-US"/>
              </w:rPr>
              <w:t>W1. Ma wiedzę związaną z przebiegiem podstawowych procesów i zjawisk pogodowych zachodzących w atmosferze.</w:t>
            </w:r>
          </w:p>
        </w:tc>
      </w:tr>
      <w:tr w:rsidR="00D353B4" w:rsidRPr="00D353B4" w14:paraId="7B6786AF" w14:textId="77777777" w:rsidTr="00517388">
        <w:trPr>
          <w:trHeight w:val="233"/>
        </w:trPr>
        <w:tc>
          <w:tcPr>
            <w:tcW w:w="2120" w:type="pct"/>
            <w:vMerge/>
            <w:tcBorders>
              <w:top w:val="single" w:sz="4" w:space="0" w:color="000000"/>
              <w:left w:val="single" w:sz="4" w:space="0" w:color="000000"/>
              <w:bottom w:val="single" w:sz="4" w:space="0" w:color="000000"/>
              <w:right w:val="single" w:sz="4" w:space="0" w:color="000000"/>
            </w:tcBorders>
          </w:tcPr>
          <w:p w14:paraId="32470EA8" w14:textId="77777777" w:rsidR="00046B86" w:rsidRPr="00D353B4" w:rsidRDefault="00046B86" w:rsidP="00517388"/>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0A0B7C" w14:textId="77777777" w:rsidR="00046B86" w:rsidRPr="00D353B4" w:rsidRDefault="00046B86" w:rsidP="00517388">
            <w:r w:rsidRPr="00D353B4">
              <w:rPr>
                <w:lang w:eastAsia="en-US"/>
              </w:rPr>
              <w:t>W2. Posiada wiedzę o wpływie warunków biometeorologicznych na organizm człowieka.</w:t>
            </w:r>
          </w:p>
        </w:tc>
      </w:tr>
      <w:tr w:rsidR="00D353B4" w:rsidRPr="00D353B4" w14:paraId="63601FCD" w14:textId="77777777" w:rsidTr="00517388">
        <w:trPr>
          <w:trHeight w:val="233"/>
        </w:trPr>
        <w:tc>
          <w:tcPr>
            <w:tcW w:w="2120" w:type="pct"/>
            <w:vMerge/>
            <w:tcBorders>
              <w:top w:val="single" w:sz="4" w:space="0" w:color="000000"/>
              <w:left w:val="single" w:sz="4" w:space="0" w:color="000000"/>
              <w:bottom w:val="single" w:sz="4" w:space="0" w:color="000000"/>
              <w:right w:val="single" w:sz="4" w:space="0" w:color="000000"/>
            </w:tcBorders>
          </w:tcPr>
          <w:p w14:paraId="4DA6E47B" w14:textId="77777777" w:rsidR="00046B86" w:rsidRPr="00D353B4" w:rsidRDefault="00046B86" w:rsidP="00517388"/>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9814BC" w14:textId="77777777" w:rsidR="00046B86" w:rsidRPr="00D353B4" w:rsidRDefault="00046B86" w:rsidP="00517388">
            <w:r w:rsidRPr="00D353B4">
              <w:rPr>
                <w:lang w:eastAsia="en-US"/>
              </w:rPr>
              <w:t>Umiejętności:</w:t>
            </w:r>
          </w:p>
        </w:tc>
      </w:tr>
      <w:tr w:rsidR="00D353B4" w:rsidRPr="00D353B4" w14:paraId="786603B8" w14:textId="77777777" w:rsidTr="00517388">
        <w:trPr>
          <w:trHeight w:val="233"/>
        </w:trPr>
        <w:tc>
          <w:tcPr>
            <w:tcW w:w="2120" w:type="pct"/>
            <w:vMerge/>
            <w:tcBorders>
              <w:top w:val="single" w:sz="4" w:space="0" w:color="000000"/>
              <w:left w:val="single" w:sz="4" w:space="0" w:color="000000"/>
              <w:bottom w:val="single" w:sz="4" w:space="0" w:color="000000"/>
              <w:right w:val="single" w:sz="4" w:space="0" w:color="000000"/>
            </w:tcBorders>
          </w:tcPr>
          <w:p w14:paraId="79B0DB74" w14:textId="77777777" w:rsidR="00046B86" w:rsidRPr="00D353B4" w:rsidRDefault="00046B86" w:rsidP="00517388"/>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DFE522" w14:textId="77777777" w:rsidR="00046B86" w:rsidRPr="00D353B4" w:rsidRDefault="00046B86" w:rsidP="00517388">
            <w:r w:rsidRPr="00D353B4">
              <w:rPr>
                <w:lang w:eastAsia="en-US"/>
              </w:rPr>
              <w:t>U1. Potrafi samodzielnie wyszukać informacje dotyczące warunków meteorologicznych i biometeorologicznych oraz je zanalizować.</w:t>
            </w:r>
          </w:p>
        </w:tc>
      </w:tr>
      <w:tr w:rsidR="00D353B4" w:rsidRPr="00D353B4" w14:paraId="5FDF5E36" w14:textId="77777777" w:rsidTr="00517388">
        <w:trPr>
          <w:trHeight w:val="233"/>
        </w:trPr>
        <w:tc>
          <w:tcPr>
            <w:tcW w:w="2120" w:type="pct"/>
            <w:vMerge/>
            <w:tcBorders>
              <w:top w:val="single" w:sz="4" w:space="0" w:color="000000"/>
              <w:left w:val="single" w:sz="4" w:space="0" w:color="000000"/>
              <w:bottom w:val="single" w:sz="4" w:space="0" w:color="000000"/>
              <w:right w:val="single" w:sz="4" w:space="0" w:color="000000"/>
            </w:tcBorders>
          </w:tcPr>
          <w:p w14:paraId="7CA996C9" w14:textId="77777777" w:rsidR="00046B86" w:rsidRPr="00D353B4" w:rsidRDefault="00046B86" w:rsidP="00517388"/>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0AA16C" w14:textId="77777777" w:rsidR="00046B86" w:rsidRPr="00D353B4" w:rsidRDefault="00046B86" w:rsidP="00517388">
            <w:r w:rsidRPr="00D353B4">
              <w:rPr>
                <w:lang w:eastAsia="en-US"/>
              </w:rPr>
              <w:t>U2. Umie ocenić psychofizyczne reakcje człowieka na bodźce klimatyczne. Potrafi określić bioklimatyczne uwarunkowania rekreacji i turystyki w Polsce.</w:t>
            </w:r>
          </w:p>
        </w:tc>
      </w:tr>
      <w:tr w:rsidR="00D353B4" w:rsidRPr="00D353B4" w14:paraId="615C0619" w14:textId="77777777" w:rsidTr="00517388">
        <w:trPr>
          <w:trHeight w:val="233"/>
        </w:trPr>
        <w:tc>
          <w:tcPr>
            <w:tcW w:w="2120" w:type="pct"/>
            <w:vMerge/>
            <w:tcBorders>
              <w:top w:val="single" w:sz="4" w:space="0" w:color="000000"/>
              <w:left w:val="single" w:sz="4" w:space="0" w:color="000000"/>
              <w:bottom w:val="single" w:sz="4" w:space="0" w:color="000000"/>
              <w:right w:val="single" w:sz="4" w:space="0" w:color="000000"/>
            </w:tcBorders>
          </w:tcPr>
          <w:p w14:paraId="172E1D61" w14:textId="77777777" w:rsidR="00046B86" w:rsidRPr="00D353B4" w:rsidRDefault="00046B86" w:rsidP="00517388"/>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29CAF5" w14:textId="77777777" w:rsidR="00046B86" w:rsidRPr="00D353B4" w:rsidRDefault="00046B86" w:rsidP="00517388">
            <w:r w:rsidRPr="00D353B4">
              <w:rPr>
                <w:lang w:eastAsia="en-US"/>
              </w:rPr>
              <w:t>Kompetencje społeczne:</w:t>
            </w:r>
          </w:p>
        </w:tc>
      </w:tr>
      <w:tr w:rsidR="00D353B4" w:rsidRPr="00D353B4" w14:paraId="2A563DEE" w14:textId="77777777" w:rsidTr="00517388">
        <w:trPr>
          <w:trHeight w:val="233"/>
        </w:trPr>
        <w:tc>
          <w:tcPr>
            <w:tcW w:w="2120" w:type="pct"/>
            <w:vMerge/>
            <w:tcBorders>
              <w:top w:val="single" w:sz="4" w:space="0" w:color="000000"/>
              <w:left w:val="single" w:sz="4" w:space="0" w:color="000000"/>
              <w:bottom w:val="single" w:sz="4" w:space="0" w:color="000000"/>
              <w:right w:val="single" w:sz="4" w:space="0" w:color="000000"/>
            </w:tcBorders>
          </w:tcPr>
          <w:p w14:paraId="2262D8E8" w14:textId="77777777" w:rsidR="00046B86" w:rsidRPr="00D353B4" w:rsidRDefault="00046B86" w:rsidP="00517388"/>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27FE5E" w14:textId="77777777" w:rsidR="00046B86" w:rsidRPr="00D353B4" w:rsidRDefault="00046B86" w:rsidP="00517388">
            <w:r w:rsidRPr="00D353B4">
              <w:rPr>
                <w:lang w:eastAsia="en-US"/>
              </w:rPr>
              <w:t xml:space="preserve">K1. Potrafi ocenić wpływ działalności człowieka na środowisko naturalne i zmiany klimatu, a w razie konieczności potrafi sięgnąć do opinii ekspertów z danej dziedziny. </w:t>
            </w:r>
          </w:p>
        </w:tc>
      </w:tr>
      <w:tr w:rsidR="00D353B4" w:rsidRPr="00D353B4" w14:paraId="4A3C5742" w14:textId="77777777" w:rsidTr="00517388">
        <w:trPr>
          <w:trHeight w:val="718"/>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92AEE0" w14:textId="77777777" w:rsidR="00046B86" w:rsidRPr="00D353B4" w:rsidRDefault="00046B86" w:rsidP="00517388">
            <w:pPr>
              <w:jc w:val="both"/>
            </w:pPr>
            <w:r w:rsidRPr="00D353B4">
              <w:t>Odniesienie modułowych efektów uczenia się do kierunkowych efektów uczenia się</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4B91EE" w14:textId="77777777" w:rsidR="00046B86" w:rsidRPr="00D353B4" w:rsidRDefault="00046B86" w:rsidP="00517388">
            <w:r w:rsidRPr="00D353B4">
              <w:t>Kod efektu modułowego – kod efektu kierunkowego </w:t>
            </w:r>
          </w:p>
          <w:p w14:paraId="3D2A2709" w14:textId="77777777" w:rsidR="00046B86" w:rsidRPr="00D353B4" w:rsidRDefault="00046B86" w:rsidP="00517388">
            <w:pPr>
              <w:jc w:val="both"/>
            </w:pPr>
            <w:r w:rsidRPr="00D353B4">
              <w:t>W1 – TR_W06</w:t>
            </w:r>
          </w:p>
          <w:p w14:paraId="15285A5D" w14:textId="77777777" w:rsidR="00046B86" w:rsidRPr="00D353B4" w:rsidRDefault="00046B86" w:rsidP="00517388">
            <w:pPr>
              <w:jc w:val="both"/>
            </w:pPr>
            <w:r w:rsidRPr="00D353B4">
              <w:t>W2 – TR_W07</w:t>
            </w:r>
          </w:p>
          <w:p w14:paraId="481F704F" w14:textId="77777777" w:rsidR="00046B86" w:rsidRPr="00D353B4" w:rsidRDefault="00046B86" w:rsidP="00517388">
            <w:pPr>
              <w:jc w:val="both"/>
            </w:pPr>
            <w:r w:rsidRPr="00D353B4">
              <w:t>U1 – TR_U03</w:t>
            </w:r>
          </w:p>
          <w:p w14:paraId="79246E52" w14:textId="77777777" w:rsidR="00046B86" w:rsidRPr="00D353B4" w:rsidRDefault="00046B86" w:rsidP="00517388">
            <w:pPr>
              <w:jc w:val="both"/>
            </w:pPr>
            <w:r w:rsidRPr="00D353B4">
              <w:t>U2 – TR_U03; TR_U04</w:t>
            </w:r>
          </w:p>
          <w:p w14:paraId="05A94803" w14:textId="77777777" w:rsidR="00046B86" w:rsidRPr="00D353B4" w:rsidRDefault="00046B86" w:rsidP="00517388">
            <w:r w:rsidRPr="00D353B4">
              <w:t>K1 – TR_K01</w:t>
            </w:r>
          </w:p>
        </w:tc>
      </w:tr>
      <w:tr w:rsidR="00D353B4" w:rsidRPr="00D353B4" w14:paraId="72D363F3" w14:textId="77777777" w:rsidTr="005173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2120" w:type="pct"/>
            <w:tcBorders>
              <w:top w:val="single" w:sz="4" w:space="0" w:color="auto"/>
              <w:left w:val="single" w:sz="4" w:space="0" w:color="auto"/>
              <w:bottom w:val="single" w:sz="4" w:space="0" w:color="auto"/>
              <w:right w:val="single" w:sz="4" w:space="0" w:color="auto"/>
            </w:tcBorders>
            <w:hideMark/>
          </w:tcPr>
          <w:p w14:paraId="07EC5359" w14:textId="77777777" w:rsidR="00046B86" w:rsidRPr="00D353B4" w:rsidRDefault="00046B86" w:rsidP="00517388">
            <w:r w:rsidRPr="00D353B4">
              <w:t>Odniesienie modułowych efektów uczenia się do efektów inżynierskich (jeżeli dotyczy)</w:t>
            </w:r>
          </w:p>
        </w:tc>
        <w:tc>
          <w:tcPr>
            <w:tcW w:w="2880" w:type="pct"/>
            <w:tcBorders>
              <w:top w:val="single" w:sz="4" w:space="0" w:color="auto"/>
              <w:left w:val="single" w:sz="4" w:space="0" w:color="auto"/>
              <w:bottom w:val="single" w:sz="4" w:space="0" w:color="auto"/>
              <w:right w:val="single" w:sz="4" w:space="0" w:color="auto"/>
            </w:tcBorders>
            <w:vAlign w:val="center"/>
            <w:hideMark/>
          </w:tcPr>
          <w:p w14:paraId="1046450B" w14:textId="77777777" w:rsidR="00046B86" w:rsidRPr="00D353B4" w:rsidRDefault="00046B86" w:rsidP="00517388">
            <w:pPr>
              <w:jc w:val="center"/>
              <w:rPr>
                <w:highlight w:val="red"/>
              </w:rPr>
            </w:pPr>
            <w:r w:rsidRPr="00D353B4">
              <w:t>nie dotyczy</w:t>
            </w:r>
          </w:p>
        </w:tc>
      </w:tr>
      <w:tr w:rsidR="00D353B4" w:rsidRPr="00D353B4" w14:paraId="00022346" w14:textId="77777777" w:rsidTr="00517388">
        <w:trPr>
          <w:trHeight w:val="114"/>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C77E77" w14:textId="23DFE27D" w:rsidR="00046B86" w:rsidRPr="00D353B4" w:rsidRDefault="00046B86" w:rsidP="00517388">
            <w:pPr>
              <w:jc w:val="both"/>
            </w:pPr>
            <w:r w:rsidRPr="00D353B4">
              <w:t xml:space="preserve">Wymagania wstępne i dodatkowe </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4B7632" w14:textId="77777777" w:rsidR="00046B86" w:rsidRPr="00D353B4" w:rsidRDefault="00046B86" w:rsidP="00517388">
            <w:pPr>
              <w:jc w:val="both"/>
            </w:pPr>
            <w:r w:rsidRPr="00D353B4">
              <w:t>- </w:t>
            </w:r>
          </w:p>
        </w:tc>
      </w:tr>
      <w:tr w:rsidR="00D353B4" w:rsidRPr="00D353B4" w14:paraId="677E4257"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0FF65D" w14:textId="77777777" w:rsidR="00046B86" w:rsidRPr="00D353B4" w:rsidRDefault="00046B86" w:rsidP="00517388">
            <w:r w:rsidRPr="00D353B4">
              <w:t xml:space="preserve">Treści programowe modułu </w:t>
            </w:r>
          </w:p>
          <w:p w14:paraId="186B47FF" w14:textId="77777777" w:rsidR="00046B86" w:rsidRPr="00D353B4" w:rsidRDefault="00046B86" w:rsidP="00517388"/>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B5CCCA" w14:textId="77777777" w:rsidR="00046B86" w:rsidRPr="00D353B4" w:rsidRDefault="00046B86" w:rsidP="00517388">
            <w:pPr>
              <w:jc w:val="both"/>
            </w:pPr>
            <w:r w:rsidRPr="00D353B4">
              <w:rPr>
                <w:lang w:eastAsia="en-US"/>
              </w:rPr>
              <w:t>W ramach zajęć zostaną poruszone podstawowe zagadnienia z zakresu meteorologii i klimatologii, takie jak: skład i budowa atmosfery, promieniowanie słoneczne, temperatura powietrza, wilgotność powietrza, opady atmosferyczne i zachmurzenie, czynniki klimatotwórcze, klimat Polski oraz globalne zmiany klimatu. W drugiej części zajęć omawiane będą zagadnienia związane z biometeorologią: bodźce klimatyczne, bilans cieplny człowieka, wskaźniki biometeorologiczne, bioklimatyczne i biotermiczne. Przedstawione zostaną również regiony bioklimatyczne Polski. Uczestnicy zajęć poznają źródła informacji na temat warunków klimatycznych i meteorologicznych oraz zdobędą wiedzę, jak z powyższych danych korzystać i je interpretować. </w:t>
            </w:r>
          </w:p>
        </w:tc>
      </w:tr>
      <w:tr w:rsidR="00D353B4" w:rsidRPr="00D353B4" w14:paraId="2253C849" w14:textId="77777777" w:rsidTr="00517388">
        <w:trPr>
          <w:trHeight w:val="553"/>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C3DF17" w14:textId="77777777" w:rsidR="00046B86" w:rsidRPr="00D353B4" w:rsidRDefault="00046B86" w:rsidP="00517388">
            <w:r w:rsidRPr="00D353B4">
              <w:t>Wykaz literatury podstawowej i uzupełniającej</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526D3F" w14:textId="77777777" w:rsidR="00046B86" w:rsidRPr="00D353B4" w:rsidRDefault="00046B86" w:rsidP="00517388">
            <w:pPr>
              <w:rPr>
                <w:lang w:eastAsia="en-US"/>
              </w:rPr>
            </w:pPr>
            <w:r w:rsidRPr="00D353B4">
              <w:rPr>
                <w:lang w:eastAsia="en-US"/>
              </w:rPr>
              <w:t>Lektury obowiązkowe:</w:t>
            </w:r>
          </w:p>
          <w:p w14:paraId="2F35AEFA" w14:textId="77777777" w:rsidR="00046B86" w:rsidRPr="00D353B4" w:rsidRDefault="00046B86" w:rsidP="00517388">
            <w:pPr>
              <w:pStyle w:val="Akapitzlist"/>
              <w:numPr>
                <w:ilvl w:val="0"/>
                <w:numId w:val="46"/>
              </w:numPr>
              <w:suppressAutoHyphens w:val="0"/>
              <w:autoSpaceDN/>
              <w:spacing w:line="240" w:lineRule="auto"/>
              <w:ind w:left="435"/>
              <w:contextualSpacing/>
              <w:jc w:val="left"/>
              <w:rPr>
                <w:rFonts w:ascii="Times New Roman" w:hAnsi="Times New Roman"/>
                <w:sz w:val="24"/>
                <w:szCs w:val="24"/>
              </w:rPr>
            </w:pPr>
            <w:r w:rsidRPr="00D353B4">
              <w:rPr>
                <w:rFonts w:ascii="Times New Roman" w:hAnsi="Times New Roman"/>
                <w:sz w:val="24"/>
                <w:szCs w:val="24"/>
              </w:rPr>
              <w:t>Kożuchowski K. 2017. Meteorologia i klimatologia. PWN, Warszawa.</w:t>
            </w:r>
          </w:p>
          <w:p w14:paraId="3986834A" w14:textId="77777777" w:rsidR="00046B86" w:rsidRPr="00D353B4" w:rsidRDefault="00046B86" w:rsidP="00517388">
            <w:pPr>
              <w:pStyle w:val="Akapitzlist"/>
              <w:numPr>
                <w:ilvl w:val="0"/>
                <w:numId w:val="46"/>
              </w:numPr>
              <w:suppressAutoHyphens w:val="0"/>
              <w:autoSpaceDN/>
              <w:spacing w:line="240" w:lineRule="auto"/>
              <w:ind w:left="435"/>
              <w:contextualSpacing/>
              <w:jc w:val="left"/>
              <w:rPr>
                <w:rFonts w:ascii="Times New Roman" w:hAnsi="Times New Roman"/>
                <w:sz w:val="24"/>
                <w:szCs w:val="24"/>
              </w:rPr>
            </w:pPr>
            <w:r w:rsidRPr="00D353B4">
              <w:rPr>
                <w:rFonts w:ascii="Times New Roman" w:hAnsi="Times New Roman"/>
                <w:sz w:val="24"/>
                <w:szCs w:val="24"/>
              </w:rPr>
              <w:t>Błażejczyk K., Kunert A. 2011. Bioklimatyczne uwarunkowania rekreacji i turystyki w Polsce. Prace Geograficzne – PAN, Warszawa.</w:t>
            </w:r>
          </w:p>
          <w:p w14:paraId="78678FE3" w14:textId="77777777" w:rsidR="00046B86" w:rsidRPr="00D353B4" w:rsidRDefault="00046B86" w:rsidP="00517388">
            <w:pPr>
              <w:rPr>
                <w:lang w:eastAsia="en-US"/>
              </w:rPr>
            </w:pPr>
            <w:r w:rsidRPr="00D353B4">
              <w:rPr>
                <w:lang w:eastAsia="en-US"/>
              </w:rPr>
              <w:t>Wykaz literatury uzupełniającej:</w:t>
            </w:r>
          </w:p>
          <w:p w14:paraId="3807E7C8" w14:textId="77777777" w:rsidR="00046B86" w:rsidRPr="00D353B4" w:rsidRDefault="00046B86" w:rsidP="00517388">
            <w:pPr>
              <w:pStyle w:val="Akapitzlist"/>
              <w:numPr>
                <w:ilvl w:val="0"/>
                <w:numId w:val="47"/>
              </w:numPr>
              <w:suppressAutoHyphens w:val="0"/>
              <w:autoSpaceDN/>
              <w:spacing w:line="240" w:lineRule="auto"/>
              <w:ind w:left="435"/>
              <w:contextualSpacing/>
              <w:jc w:val="left"/>
              <w:textAlignment w:val="auto"/>
              <w:rPr>
                <w:rFonts w:ascii="Times New Roman" w:hAnsi="Times New Roman"/>
                <w:sz w:val="24"/>
                <w:szCs w:val="24"/>
              </w:rPr>
            </w:pPr>
            <w:r w:rsidRPr="00D353B4">
              <w:rPr>
                <w:rFonts w:ascii="Times New Roman" w:hAnsi="Times New Roman"/>
                <w:sz w:val="24"/>
                <w:szCs w:val="24"/>
              </w:rPr>
              <w:t>Kozłowska-Szczęsna T., Krawczyk B., Kuchcik M., Wpływ środowiska atmosferycznego na zdrowie i samopoczucie człowieka, Warszawa, 2004</w:t>
            </w:r>
          </w:p>
        </w:tc>
      </w:tr>
      <w:tr w:rsidR="00D353B4" w:rsidRPr="00D353B4" w14:paraId="6C754447"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377031" w14:textId="77777777" w:rsidR="00046B86" w:rsidRPr="00D353B4" w:rsidRDefault="00046B86" w:rsidP="00517388">
            <w:r w:rsidRPr="00D353B4">
              <w:t>Planowane formy/działania/metody dydaktyczne</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D7A8D9" w14:textId="77777777" w:rsidR="00046B86" w:rsidRPr="00D353B4" w:rsidRDefault="00046B86" w:rsidP="00517388">
            <w:pPr>
              <w:jc w:val="both"/>
            </w:pPr>
            <w:r w:rsidRPr="00D353B4">
              <w:rPr>
                <w:lang w:eastAsia="en-US"/>
              </w:rPr>
              <w:t>Wykład w formie prezentacji multimedialnej; dyskusja.</w:t>
            </w:r>
          </w:p>
        </w:tc>
      </w:tr>
      <w:tr w:rsidR="00D353B4" w:rsidRPr="00D353B4" w14:paraId="2C49C0EA" w14:textId="77777777" w:rsidTr="00517388">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C95883" w14:textId="77777777" w:rsidR="00046B86" w:rsidRPr="00D353B4" w:rsidRDefault="00046B86" w:rsidP="00517388">
            <w:r w:rsidRPr="00D353B4">
              <w:t>Sposoby weryfikacji oraz formy dokumentowania osiągniętych efektów uczenia się</w:t>
            </w:r>
          </w:p>
        </w:tc>
        <w:tc>
          <w:tcPr>
            <w:tcW w:w="288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558901" w14:textId="77777777" w:rsidR="00046B86" w:rsidRPr="00D353B4" w:rsidRDefault="00046B86" w:rsidP="00517388">
            <w:pPr>
              <w:jc w:val="both"/>
              <w:rPr>
                <w:lang w:eastAsia="en-US"/>
              </w:rPr>
            </w:pPr>
            <w:r w:rsidRPr="00D353B4">
              <w:rPr>
                <w:lang w:eastAsia="en-US"/>
              </w:rPr>
              <w:t>Sposoby weryfikacji:</w:t>
            </w:r>
          </w:p>
          <w:p w14:paraId="2875EF64" w14:textId="77777777" w:rsidR="00046B86" w:rsidRPr="00D353B4" w:rsidRDefault="00046B86" w:rsidP="00517388">
            <w:pPr>
              <w:jc w:val="both"/>
              <w:rPr>
                <w:lang w:eastAsia="en-US"/>
              </w:rPr>
            </w:pPr>
            <w:r w:rsidRPr="00D353B4">
              <w:rPr>
                <w:lang w:eastAsia="en-US"/>
              </w:rPr>
              <w:t>W1, W2 – ocena zaliczenia pisemnego</w:t>
            </w:r>
          </w:p>
          <w:p w14:paraId="4F6D84E7" w14:textId="77777777" w:rsidR="00046B86" w:rsidRPr="00D353B4" w:rsidRDefault="00046B86" w:rsidP="00517388">
            <w:pPr>
              <w:jc w:val="both"/>
              <w:rPr>
                <w:lang w:eastAsia="en-US"/>
              </w:rPr>
            </w:pPr>
            <w:r w:rsidRPr="00D353B4">
              <w:rPr>
                <w:lang w:eastAsia="en-US"/>
              </w:rPr>
              <w:t>U1, U2 – ocena zaliczenia pisemnego</w:t>
            </w:r>
          </w:p>
          <w:p w14:paraId="379066E3" w14:textId="77777777" w:rsidR="00046B86" w:rsidRPr="00D353B4" w:rsidRDefault="00046B86" w:rsidP="00517388">
            <w:pPr>
              <w:jc w:val="both"/>
              <w:rPr>
                <w:lang w:eastAsia="en-US"/>
              </w:rPr>
            </w:pPr>
            <w:r w:rsidRPr="00D353B4">
              <w:rPr>
                <w:lang w:eastAsia="en-US"/>
              </w:rPr>
              <w:t>K1 – udział w dyskusji, ocena poprawności formowanych wniosków</w:t>
            </w:r>
          </w:p>
          <w:p w14:paraId="39C7EB8E" w14:textId="77777777" w:rsidR="00046B86" w:rsidRPr="00D353B4" w:rsidRDefault="00046B86" w:rsidP="00517388">
            <w:pPr>
              <w:rPr>
                <w:lang w:eastAsia="en-US"/>
              </w:rPr>
            </w:pPr>
          </w:p>
          <w:p w14:paraId="45A47F4D" w14:textId="77777777" w:rsidR="00046B86" w:rsidRPr="00D353B4" w:rsidRDefault="00046B86" w:rsidP="00517388">
            <w:pPr>
              <w:jc w:val="both"/>
              <w:rPr>
                <w:lang w:eastAsia="en-US"/>
              </w:rPr>
            </w:pPr>
            <w:r w:rsidRPr="00D353B4">
              <w:rPr>
                <w:lang w:eastAsia="en-US"/>
              </w:rPr>
              <w:t>Formy dokumentowania: dziennik prowadzącego, zaliczenie pisemne.</w:t>
            </w:r>
          </w:p>
          <w:p w14:paraId="52B48935" w14:textId="77777777" w:rsidR="00046B86" w:rsidRPr="00D353B4" w:rsidRDefault="00046B86" w:rsidP="00517388">
            <w:pPr>
              <w:rPr>
                <w:lang w:eastAsia="en-US"/>
              </w:rPr>
            </w:pPr>
          </w:p>
          <w:p w14:paraId="7300A718" w14:textId="77777777" w:rsidR="00046B86" w:rsidRPr="00D353B4" w:rsidRDefault="00046B86" w:rsidP="00517388">
            <w:pPr>
              <w:jc w:val="both"/>
              <w:rPr>
                <w:lang w:eastAsia="en-US"/>
              </w:rPr>
            </w:pPr>
            <w:r w:rsidRPr="00D353B4">
              <w:rPr>
                <w:lang w:eastAsia="en-US"/>
              </w:rPr>
              <w:t>Szczegółowe kryteria:</w:t>
            </w:r>
          </w:p>
          <w:p w14:paraId="7B1732AF" w14:textId="77777777" w:rsidR="00046B86" w:rsidRPr="00D353B4" w:rsidRDefault="00046B86" w:rsidP="00517388">
            <w:pPr>
              <w:jc w:val="both"/>
              <w:rPr>
                <w:lang w:eastAsia="en-US"/>
              </w:rPr>
            </w:pPr>
            <w:r w:rsidRPr="00D353B4">
              <w:rPr>
                <w:lang w:eastAsia="en-US"/>
              </w:rPr>
              <w:lastRenderedPageBreak/>
              <w:t>Student wykazuje odpowiedni stopień wiedzy, umiejętności lub kompetencji uzyskując odpowiedni % sumy punktów określających maksymalny poziom wiedzy lub umiejętności z danego przedmiotu, odpowiednio:</w:t>
            </w:r>
          </w:p>
          <w:p w14:paraId="4400643A" w14:textId="77777777" w:rsidR="00046B86" w:rsidRPr="00D353B4" w:rsidRDefault="00046B86" w:rsidP="00517388">
            <w:pPr>
              <w:jc w:val="both"/>
              <w:rPr>
                <w:lang w:eastAsia="en-US"/>
              </w:rPr>
            </w:pPr>
            <w:r w:rsidRPr="00D353B4">
              <w:rPr>
                <w:lang w:eastAsia="en-US"/>
              </w:rPr>
              <w:t>dostateczny (3,0) – od 51 do 60% sumy punktów,</w:t>
            </w:r>
          </w:p>
          <w:p w14:paraId="5E11DA43" w14:textId="77777777" w:rsidR="00046B86" w:rsidRPr="00D353B4" w:rsidRDefault="00046B86" w:rsidP="00517388">
            <w:pPr>
              <w:jc w:val="both"/>
              <w:rPr>
                <w:lang w:eastAsia="en-US"/>
              </w:rPr>
            </w:pPr>
            <w:r w:rsidRPr="00D353B4">
              <w:rPr>
                <w:lang w:eastAsia="en-US"/>
              </w:rPr>
              <w:t>dostateczny plus (3,5) – od 61 do 70%,</w:t>
            </w:r>
          </w:p>
          <w:p w14:paraId="6DEF2A55" w14:textId="77777777" w:rsidR="00046B86" w:rsidRPr="00D353B4" w:rsidRDefault="00046B86" w:rsidP="00517388">
            <w:pPr>
              <w:jc w:val="both"/>
              <w:rPr>
                <w:lang w:eastAsia="en-US"/>
              </w:rPr>
            </w:pPr>
            <w:r w:rsidRPr="00D353B4">
              <w:rPr>
                <w:lang w:eastAsia="en-US"/>
              </w:rPr>
              <w:t>dobry (4,0) – od 71 do 80%,</w:t>
            </w:r>
          </w:p>
          <w:p w14:paraId="0B37F199" w14:textId="77777777" w:rsidR="00046B86" w:rsidRPr="00D353B4" w:rsidRDefault="00046B86" w:rsidP="00517388">
            <w:pPr>
              <w:jc w:val="both"/>
              <w:rPr>
                <w:lang w:eastAsia="en-US"/>
              </w:rPr>
            </w:pPr>
            <w:r w:rsidRPr="00D353B4">
              <w:rPr>
                <w:lang w:eastAsia="en-US"/>
              </w:rPr>
              <w:t>dobry plus (4,5) – od 81 do 90%,</w:t>
            </w:r>
          </w:p>
          <w:p w14:paraId="7C3C31A7" w14:textId="77777777" w:rsidR="00046B86" w:rsidRPr="00D353B4" w:rsidRDefault="00046B86" w:rsidP="00517388">
            <w:pPr>
              <w:jc w:val="both"/>
            </w:pPr>
            <w:r w:rsidRPr="00D353B4">
              <w:rPr>
                <w:lang w:eastAsia="en-US"/>
              </w:rPr>
              <w:t>bardzo dobry (5,0) – powyżej 91%.</w:t>
            </w:r>
          </w:p>
        </w:tc>
      </w:tr>
      <w:tr w:rsidR="00D353B4" w:rsidRPr="00D353B4" w14:paraId="49DCC8CE" w14:textId="77777777" w:rsidTr="00517388">
        <w:trPr>
          <w:trHeight w:val="454"/>
        </w:trPr>
        <w:tc>
          <w:tcPr>
            <w:tcW w:w="212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7AA48E" w14:textId="77777777" w:rsidR="00046B86" w:rsidRPr="00D353B4" w:rsidRDefault="00046B86" w:rsidP="00517388">
            <w:r w:rsidRPr="00D353B4">
              <w:lastRenderedPageBreak/>
              <w:t>Elementy i wagi mające wpływ na ocenę końcową</w:t>
            </w:r>
          </w:p>
        </w:tc>
        <w:tc>
          <w:tcPr>
            <w:tcW w:w="2880" w:type="pct"/>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14:paraId="1007A35F" w14:textId="77777777" w:rsidR="00046B86" w:rsidRPr="00D353B4" w:rsidRDefault="00046B86" w:rsidP="00517388">
            <w:pPr>
              <w:jc w:val="both"/>
              <w:rPr>
                <w:lang w:eastAsia="en-US"/>
              </w:rPr>
            </w:pPr>
            <w:r w:rsidRPr="00D353B4">
              <w:rPr>
                <w:lang w:eastAsia="en-US"/>
              </w:rPr>
              <w:t>Ocena końcowa:</w:t>
            </w:r>
          </w:p>
          <w:p w14:paraId="10132771" w14:textId="77777777" w:rsidR="00046B86" w:rsidRPr="00D353B4" w:rsidRDefault="00046B86" w:rsidP="00517388">
            <w:r w:rsidRPr="00D353B4">
              <w:rPr>
                <w:lang w:eastAsia="en-US"/>
              </w:rPr>
              <w:t>Końcowe zaliczenie pisemne – 100%.</w:t>
            </w:r>
          </w:p>
        </w:tc>
      </w:tr>
      <w:tr w:rsidR="00D353B4" w:rsidRPr="00D353B4" w14:paraId="1A2739BF" w14:textId="77777777" w:rsidTr="00517388">
        <w:trPr>
          <w:trHeight w:val="694"/>
        </w:trPr>
        <w:tc>
          <w:tcPr>
            <w:tcW w:w="2120" w:type="pct"/>
            <w:tcBorders>
              <w:top w:val="single" w:sz="4" w:space="0" w:color="000000"/>
              <w:left w:val="single" w:sz="4" w:space="0" w:color="000000"/>
              <w:bottom w:val="single" w:sz="4" w:space="0" w:color="auto"/>
              <w:right w:val="single" w:sz="4" w:space="0" w:color="auto"/>
            </w:tcBorders>
            <w:tcMar>
              <w:top w:w="0" w:type="dxa"/>
              <w:left w:w="115" w:type="dxa"/>
              <w:bottom w:w="0" w:type="dxa"/>
              <w:right w:w="115" w:type="dxa"/>
            </w:tcMar>
          </w:tcPr>
          <w:p w14:paraId="36106DDD" w14:textId="77777777" w:rsidR="003E7C94" w:rsidRPr="00D353B4" w:rsidRDefault="003E7C94" w:rsidP="00517388">
            <w:pPr>
              <w:jc w:val="both"/>
            </w:pPr>
            <w:r w:rsidRPr="00D353B4">
              <w:t>Bilans punktów ECTS</w:t>
            </w:r>
          </w:p>
        </w:tc>
        <w:tc>
          <w:tcPr>
            <w:tcW w:w="288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hideMark/>
          </w:tcPr>
          <w:p w14:paraId="15E15C7E" w14:textId="77777777" w:rsidR="003E7C94" w:rsidRPr="00D353B4" w:rsidRDefault="003E7C94" w:rsidP="00517388">
            <w:pPr>
              <w:tabs>
                <w:tab w:val="left" w:pos="1935"/>
              </w:tabs>
            </w:pPr>
            <w:r w:rsidRPr="00D353B4">
              <w:t>Kontaktowe:</w:t>
            </w:r>
          </w:p>
          <w:p w14:paraId="01A61DA7" w14:textId="77777777" w:rsidR="003E7C94" w:rsidRPr="00D353B4" w:rsidRDefault="003E7C94" w:rsidP="00517388">
            <w:pPr>
              <w:tabs>
                <w:tab w:val="left" w:pos="1935"/>
              </w:tabs>
            </w:pPr>
            <w:r w:rsidRPr="00D353B4">
              <w:t>Wykłady: 5 godz. (0,2 ECTS)</w:t>
            </w:r>
          </w:p>
          <w:p w14:paraId="5CCC34E8" w14:textId="77777777" w:rsidR="003E7C94" w:rsidRPr="00D353B4" w:rsidRDefault="003E7C94" w:rsidP="00517388">
            <w:pPr>
              <w:tabs>
                <w:tab w:val="left" w:pos="1935"/>
              </w:tabs>
            </w:pPr>
            <w:r w:rsidRPr="00D353B4">
              <w:t>Ćwiczenia: 5 godz. (0,2 ECTS)</w:t>
            </w:r>
          </w:p>
          <w:p w14:paraId="21168CB0" w14:textId="77777777" w:rsidR="003E7C94" w:rsidRPr="00D353B4" w:rsidRDefault="003E7C94" w:rsidP="00517388">
            <w:pPr>
              <w:tabs>
                <w:tab w:val="left" w:pos="1935"/>
              </w:tabs>
            </w:pPr>
            <w:r w:rsidRPr="00D353B4">
              <w:t>Razem kontaktowe: 10 godz. (0,4 ECTS)</w:t>
            </w:r>
          </w:p>
          <w:p w14:paraId="79200A29" w14:textId="77777777" w:rsidR="003E7C94" w:rsidRPr="00D353B4" w:rsidRDefault="003E7C94" w:rsidP="00517388">
            <w:pPr>
              <w:tabs>
                <w:tab w:val="left" w:pos="1935"/>
              </w:tabs>
            </w:pPr>
          </w:p>
          <w:p w14:paraId="5D32B902" w14:textId="77777777" w:rsidR="003E7C94" w:rsidRPr="00D353B4" w:rsidRDefault="003E7C94" w:rsidP="00517388">
            <w:pPr>
              <w:tabs>
                <w:tab w:val="left" w:pos="1935"/>
              </w:tabs>
            </w:pPr>
            <w:r w:rsidRPr="00D353B4">
              <w:t>Niekontaktowe:</w:t>
            </w:r>
          </w:p>
          <w:p w14:paraId="7DF07423" w14:textId="77777777" w:rsidR="003E7C94" w:rsidRPr="00D353B4" w:rsidRDefault="003E7C94" w:rsidP="00517388">
            <w:pPr>
              <w:tabs>
                <w:tab w:val="left" w:pos="1935"/>
              </w:tabs>
            </w:pPr>
            <w:r w:rsidRPr="00D353B4">
              <w:t>Przygotowanie do zaliczenia: 15 godz. (0,6 ECTS)</w:t>
            </w:r>
          </w:p>
          <w:p w14:paraId="22CFD4E6" w14:textId="0CA470EF" w:rsidR="003E7C94" w:rsidRPr="00D353B4" w:rsidRDefault="003E7C94" w:rsidP="00517388">
            <w:r w:rsidRPr="00D353B4">
              <w:t>Razem niekontaktowe 15 godz. (0,6 ECTS)</w:t>
            </w:r>
          </w:p>
        </w:tc>
      </w:tr>
      <w:tr w:rsidR="003E7C94" w:rsidRPr="00D353B4" w14:paraId="17163A00" w14:textId="77777777" w:rsidTr="00517388">
        <w:trPr>
          <w:trHeight w:val="718"/>
        </w:trPr>
        <w:tc>
          <w:tcPr>
            <w:tcW w:w="2120" w:type="pct"/>
            <w:tcBorders>
              <w:top w:val="single" w:sz="4" w:space="0" w:color="auto"/>
              <w:left w:val="single" w:sz="4" w:space="0" w:color="auto"/>
              <w:bottom w:val="single" w:sz="4" w:space="0" w:color="auto"/>
              <w:right w:val="single" w:sz="4" w:space="0" w:color="000000"/>
            </w:tcBorders>
            <w:tcMar>
              <w:top w:w="0" w:type="dxa"/>
              <w:left w:w="115" w:type="dxa"/>
              <w:bottom w:w="0" w:type="dxa"/>
              <w:right w:w="115" w:type="dxa"/>
            </w:tcMar>
          </w:tcPr>
          <w:p w14:paraId="6DDF2515" w14:textId="77777777" w:rsidR="003E7C94" w:rsidRPr="00D353B4" w:rsidRDefault="003E7C94" w:rsidP="00517388">
            <w:r w:rsidRPr="00D353B4">
              <w:t>Nakład pracy związany z zajęciami wymagającymi bezpośredniego udziału nauczyciela akademickiego</w:t>
            </w:r>
          </w:p>
        </w:tc>
        <w:tc>
          <w:tcPr>
            <w:tcW w:w="2880" w:type="pct"/>
            <w:tcBorders>
              <w:top w:val="single" w:sz="4" w:space="0" w:color="auto"/>
              <w:bottom w:val="single" w:sz="4" w:space="0" w:color="auto"/>
              <w:right w:val="single" w:sz="4" w:space="0" w:color="auto"/>
            </w:tcBorders>
            <w:shd w:val="clear" w:color="auto" w:fill="auto"/>
            <w:tcMar>
              <w:top w:w="0" w:type="dxa"/>
              <w:left w:w="115" w:type="dxa"/>
              <w:bottom w:w="0" w:type="dxa"/>
              <w:right w:w="115" w:type="dxa"/>
            </w:tcMar>
            <w:hideMark/>
          </w:tcPr>
          <w:p w14:paraId="11B7CFAF" w14:textId="77777777" w:rsidR="003E7C94" w:rsidRPr="00D353B4" w:rsidRDefault="003E7C94" w:rsidP="00517388">
            <w:r w:rsidRPr="00D353B4">
              <w:t>- wykłady 5 godz.</w:t>
            </w:r>
          </w:p>
          <w:p w14:paraId="53A72BE3" w14:textId="77777777" w:rsidR="003E7C94" w:rsidRPr="00D353B4" w:rsidRDefault="003E7C94" w:rsidP="00517388">
            <w:r w:rsidRPr="00D353B4">
              <w:t>- ćwiczenia 5 godz.</w:t>
            </w:r>
          </w:p>
          <w:p w14:paraId="70E833C0" w14:textId="4F4B8FF6" w:rsidR="003E7C94" w:rsidRPr="00D353B4" w:rsidRDefault="003E7C94" w:rsidP="00517388">
            <w:r w:rsidRPr="00D353B4">
              <w:t>Razem kontaktowe: 10 godz. (0,4 ECTS)</w:t>
            </w:r>
          </w:p>
        </w:tc>
      </w:tr>
    </w:tbl>
    <w:p w14:paraId="49A0E96F" w14:textId="77777777" w:rsidR="00046B86" w:rsidRPr="00D353B4" w:rsidRDefault="00046B86" w:rsidP="00710F32">
      <w:pPr>
        <w:tabs>
          <w:tab w:val="left" w:pos="4055"/>
        </w:tabs>
        <w:rPr>
          <w:b/>
          <w:sz w:val="28"/>
        </w:rPr>
      </w:pPr>
    </w:p>
    <w:p w14:paraId="7B64260D" w14:textId="1857F6B3" w:rsidR="00710F32" w:rsidRPr="00D353B4" w:rsidRDefault="00710F32" w:rsidP="00517388">
      <w:pPr>
        <w:rPr>
          <w:b/>
          <w:sz w:val="28"/>
          <w:szCs w:val="28"/>
        </w:rPr>
      </w:pPr>
      <w:r w:rsidRPr="00D353B4">
        <w:rPr>
          <w:b/>
          <w:sz w:val="28"/>
          <w:szCs w:val="28"/>
        </w:rPr>
        <w:t>Karta opisu zajęć z modułu Turystyka biznesowa i eventowa</w:t>
      </w:r>
      <w:r w:rsidR="00946EE7" w:rsidRPr="00D353B4">
        <w:rPr>
          <w:b/>
          <w:sz w:val="28"/>
          <w:szCs w:val="28"/>
        </w:rPr>
        <w:t xml:space="preserve"> </w:t>
      </w:r>
      <w:r w:rsidR="00946EE7" w:rsidRPr="00D353B4">
        <w:rPr>
          <w:b/>
          <w:sz w:val="28"/>
        </w:rPr>
        <w:t>BLOK A</w:t>
      </w:r>
    </w:p>
    <w:tbl>
      <w:tblPr>
        <w:tblW w:w="50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5"/>
        <w:gridCol w:w="3613"/>
        <w:gridCol w:w="1809"/>
        <w:gridCol w:w="904"/>
      </w:tblGrid>
      <w:tr w:rsidR="00D353B4" w:rsidRPr="00D353B4" w14:paraId="00532C2A" w14:textId="77777777" w:rsidTr="008F1E17">
        <w:trPr>
          <w:trHeight w:val="20"/>
        </w:trPr>
        <w:tc>
          <w:tcPr>
            <w:tcW w:w="1719" w:type="pct"/>
            <w:shd w:val="clear" w:color="auto" w:fill="auto"/>
            <w:vAlign w:val="center"/>
          </w:tcPr>
          <w:p w14:paraId="0EA7F05F" w14:textId="77777777" w:rsidR="00630BFC" w:rsidRPr="00D353B4" w:rsidRDefault="00630BFC" w:rsidP="00AD3881">
            <w:r w:rsidRPr="00D353B4">
              <w:t>Kierunek lub kierunki studiów</w:t>
            </w:r>
          </w:p>
        </w:tc>
        <w:tc>
          <w:tcPr>
            <w:tcW w:w="3281" w:type="pct"/>
            <w:gridSpan w:val="3"/>
            <w:shd w:val="clear" w:color="auto" w:fill="auto"/>
            <w:vAlign w:val="center"/>
          </w:tcPr>
          <w:p w14:paraId="5BBD181E" w14:textId="2A0E5C24" w:rsidR="00630BFC" w:rsidRPr="00D353B4" w:rsidRDefault="00630BFC" w:rsidP="00AD3881">
            <w:r w:rsidRPr="00D353B4">
              <w:t xml:space="preserve">Turystyka i Rekreacja </w:t>
            </w:r>
          </w:p>
        </w:tc>
      </w:tr>
      <w:tr w:rsidR="00D353B4" w:rsidRPr="00D353B4" w14:paraId="7A1C1C45" w14:textId="77777777" w:rsidTr="008F1E17">
        <w:trPr>
          <w:trHeight w:val="20"/>
        </w:trPr>
        <w:tc>
          <w:tcPr>
            <w:tcW w:w="1719" w:type="pct"/>
            <w:shd w:val="clear" w:color="auto" w:fill="auto"/>
            <w:vAlign w:val="center"/>
          </w:tcPr>
          <w:p w14:paraId="11D20500" w14:textId="77777777" w:rsidR="00630BFC" w:rsidRPr="00D353B4" w:rsidRDefault="00630BFC" w:rsidP="00AD3881">
            <w:r w:rsidRPr="00D353B4">
              <w:t>Nazwa modułu kształcenia, także nazwa w języku angielskim</w:t>
            </w:r>
          </w:p>
        </w:tc>
        <w:tc>
          <w:tcPr>
            <w:tcW w:w="3281" w:type="pct"/>
            <w:gridSpan w:val="3"/>
            <w:shd w:val="clear" w:color="auto" w:fill="auto"/>
            <w:vAlign w:val="center"/>
          </w:tcPr>
          <w:p w14:paraId="41169E41" w14:textId="77777777" w:rsidR="00630BFC" w:rsidRPr="00D353B4" w:rsidRDefault="00630BFC" w:rsidP="00AD3881">
            <w:pPr>
              <w:rPr>
                <w:lang w:val="en-GB"/>
              </w:rPr>
            </w:pPr>
            <w:r w:rsidRPr="00D353B4">
              <w:rPr>
                <w:lang w:val="en-GB"/>
              </w:rPr>
              <w:t>Turystyka biznesowa i eventowa</w:t>
            </w:r>
          </w:p>
          <w:p w14:paraId="1BC1EFE0" w14:textId="77777777" w:rsidR="00630BFC" w:rsidRPr="00D353B4" w:rsidRDefault="00630BFC" w:rsidP="00AD3881">
            <w:pPr>
              <w:rPr>
                <w:lang w:val="en-GB"/>
              </w:rPr>
            </w:pPr>
            <w:r w:rsidRPr="00D353B4">
              <w:rPr>
                <w:lang w:val="en"/>
              </w:rPr>
              <w:t>Business and event tourism</w:t>
            </w:r>
          </w:p>
        </w:tc>
      </w:tr>
      <w:tr w:rsidR="00D353B4" w:rsidRPr="00D353B4" w14:paraId="4EA35EB1" w14:textId="77777777" w:rsidTr="008F1E17">
        <w:trPr>
          <w:trHeight w:val="20"/>
        </w:trPr>
        <w:tc>
          <w:tcPr>
            <w:tcW w:w="1719" w:type="pct"/>
            <w:shd w:val="clear" w:color="auto" w:fill="auto"/>
            <w:vAlign w:val="center"/>
          </w:tcPr>
          <w:p w14:paraId="2375703D" w14:textId="77777777" w:rsidR="00630BFC" w:rsidRPr="00D353B4" w:rsidRDefault="00630BFC" w:rsidP="00AD3881">
            <w:r w:rsidRPr="00D353B4">
              <w:t>Język wykładowy</w:t>
            </w:r>
          </w:p>
        </w:tc>
        <w:tc>
          <w:tcPr>
            <w:tcW w:w="3281" w:type="pct"/>
            <w:gridSpan w:val="3"/>
            <w:shd w:val="clear" w:color="auto" w:fill="auto"/>
            <w:vAlign w:val="center"/>
          </w:tcPr>
          <w:p w14:paraId="6B5FA0A9" w14:textId="77777777" w:rsidR="00630BFC" w:rsidRPr="00D353B4" w:rsidRDefault="00630BFC" w:rsidP="00AD3881">
            <w:r w:rsidRPr="00D353B4">
              <w:t>Język polski</w:t>
            </w:r>
          </w:p>
        </w:tc>
      </w:tr>
      <w:tr w:rsidR="00D353B4" w:rsidRPr="00D353B4" w14:paraId="6C9D9D2A" w14:textId="77777777" w:rsidTr="008F1E17">
        <w:trPr>
          <w:trHeight w:val="20"/>
        </w:trPr>
        <w:tc>
          <w:tcPr>
            <w:tcW w:w="1719" w:type="pct"/>
            <w:shd w:val="clear" w:color="auto" w:fill="auto"/>
            <w:vAlign w:val="center"/>
          </w:tcPr>
          <w:p w14:paraId="6C748A55" w14:textId="77777777" w:rsidR="00630BFC" w:rsidRPr="00D353B4" w:rsidRDefault="00630BFC" w:rsidP="00AD3881">
            <w:pPr>
              <w:autoSpaceDE w:val="0"/>
              <w:autoSpaceDN w:val="0"/>
              <w:adjustRightInd w:val="0"/>
            </w:pPr>
            <w:r w:rsidRPr="00D353B4">
              <w:t>Rodzaj modułu kształcenia</w:t>
            </w:r>
          </w:p>
        </w:tc>
        <w:tc>
          <w:tcPr>
            <w:tcW w:w="3281" w:type="pct"/>
            <w:gridSpan w:val="3"/>
            <w:shd w:val="clear" w:color="auto" w:fill="auto"/>
            <w:vAlign w:val="center"/>
          </w:tcPr>
          <w:p w14:paraId="4DEBDD82" w14:textId="77777777" w:rsidR="00630BFC" w:rsidRPr="00D353B4" w:rsidRDefault="00630BFC" w:rsidP="00AD3881">
            <w:r w:rsidRPr="00D353B4">
              <w:t>fakultatywny</w:t>
            </w:r>
          </w:p>
        </w:tc>
      </w:tr>
      <w:tr w:rsidR="00D353B4" w:rsidRPr="00D353B4" w14:paraId="05339752" w14:textId="77777777" w:rsidTr="008F1E17">
        <w:trPr>
          <w:trHeight w:val="20"/>
        </w:trPr>
        <w:tc>
          <w:tcPr>
            <w:tcW w:w="1719" w:type="pct"/>
            <w:shd w:val="clear" w:color="auto" w:fill="auto"/>
            <w:vAlign w:val="center"/>
          </w:tcPr>
          <w:p w14:paraId="75A34566" w14:textId="77777777" w:rsidR="00630BFC" w:rsidRPr="00D353B4" w:rsidRDefault="00630BFC" w:rsidP="00AD3881">
            <w:r w:rsidRPr="00D353B4">
              <w:t>Poziom studiów</w:t>
            </w:r>
          </w:p>
        </w:tc>
        <w:tc>
          <w:tcPr>
            <w:tcW w:w="3281" w:type="pct"/>
            <w:gridSpan w:val="3"/>
            <w:shd w:val="clear" w:color="auto" w:fill="auto"/>
            <w:vAlign w:val="center"/>
          </w:tcPr>
          <w:p w14:paraId="13AA3EB0" w14:textId="77777777" w:rsidR="00630BFC" w:rsidRPr="00D353B4" w:rsidRDefault="00630BFC" w:rsidP="00AD3881">
            <w:r w:rsidRPr="00D353B4">
              <w:t>Pierwszego stopnia</w:t>
            </w:r>
          </w:p>
        </w:tc>
      </w:tr>
      <w:tr w:rsidR="00D353B4" w:rsidRPr="00D353B4" w14:paraId="4E0F44FE" w14:textId="77777777" w:rsidTr="008F1E17">
        <w:trPr>
          <w:trHeight w:val="20"/>
        </w:trPr>
        <w:tc>
          <w:tcPr>
            <w:tcW w:w="1719" w:type="pct"/>
            <w:shd w:val="clear" w:color="auto" w:fill="auto"/>
            <w:vAlign w:val="center"/>
          </w:tcPr>
          <w:p w14:paraId="2740CCCD" w14:textId="77777777" w:rsidR="00630BFC" w:rsidRPr="00D353B4" w:rsidRDefault="00630BFC" w:rsidP="00AD3881">
            <w:r w:rsidRPr="00D353B4">
              <w:t>Forma studiów</w:t>
            </w:r>
          </w:p>
        </w:tc>
        <w:tc>
          <w:tcPr>
            <w:tcW w:w="3281" w:type="pct"/>
            <w:gridSpan w:val="3"/>
            <w:shd w:val="clear" w:color="auto" w:fill="auto"/>
            <w:vAlign w:val="center"/>
          </w:tcPr>
          <w:p w14:paraId="7BFDAE29" w14:textId="4BEEDBC6" w:rsidR="00630BFC" w:rsidRPr="00D353B4" w:rsidRDefault="00416358" w:rsidP="00AD3881">
            <w:r w:rsidRPr="00D353B4">
              <w:t>nie</w:t>
            </w:r>
            <w:r w:rsidR="00630BFC" w:rsidRPr="00D353B4">
              <w:t>stacjonarne</w:t>
            </w:r>
          </w:p>
        </w:tc>
      </w:tr>
      <w:tr w:rsidR="00D353B4" w:rsidRPr="00D353B4" w14:paraId="50501F46" w14:textId="77777777" w:rsidTr="008F1E17">
        <w:trPr>
          <w:trHeight w:val="20"/>
        </w:trPr>
        <w:tc>
          <w:tcPr>
            <w:tcW w:w="1719" w:type="pct"/>
            <w:shd w:val="clear" w:color="auto" w:fill="auto"/>
            <w:vAlign w:val="center"/>
          </w:tcPr>
          <w:p w14:paraId="3AD6A5E8" w14:textId="77777777" w:rsidR="00630BFC" w:rsidRPr="00D353B4" w:rsidRDefault="00630BFC" w:rsidP="00AD3881">
            <w:r w:rsidRPr="00D353B4">
              <w:t>Rok studiów dla kierunku</w:t>
            </w:r>
          </w:p>
        </w:tc>
        <w:tc>
          <w:tcPr>
            <w:tcW w:w="3281" w:type="pct"/>
            <w:gridSpan w:val="3"/>
            <w:shd w:val="clear" w:color="auto" w:fill="auto"/>
            <w:vAlign w:val="center"/>
          </w:tcPr>
          <w:p w14:paraId="57A782C2" w14:textId="77777777" w:rsidR="00630BFC" w:rsidRPr="00D353B4" w:rsidRDefault="00630BFC" w:rsidP="00AD3881">
            <w:r w:rsidRPr="00D353B4">
              <w:t>II</w:t>
            </w:r>
          </w:p>
        </w:tc>
      </w:tr>
      <w:tr w:rsidR="00D353B4" w:rsidRPr="00D353B4" w14:paraId="306AD020" w14:textId="77777777" w:rsidTr="008F1E17">
        <w:trPr>
          <w:trHeight w:val="20"/>
        </w:trPr>
        <w:tc>
          <w:tcPr>
            <w:tcW w:w="1719" w:type="pct"/>
            <w:shd w:val="clear" w:color="auto" w:fill="auto"/>
            <w:vAlign w:val="center"/>
          </w:tcPr>
          <w:p w14:paraId="2CCC8F41" w14:textId="77777777" w:rsidR="00630BFC" w:rsidRPr="00D353B4" w:rsidRDefault="00630BFC" w:rsidP="00AD3881">
            <w:r w:rsidRPr="00D353B4">
              <w:t>Semestr dla kierunku</w:t>
            </w:r>
          </w:p>
        </w:tc>
        <w:tc>
          <w:tcPr>
            <w:tcW w:w="3281" w:type="pct"/>
            <w:gridSpan w:val="3"/>
            <w:shd w:val="clear" w:color="auto" w:fill="auto"/>
            <w:vAlign w:val="center"/>
          </w:tcPr>
          <w:p w14:paraId="3EA08DC0" w14:textId="77777777" w:rsidR="00630BFC" w:rsidRPr="00D353B4" w:rsidRDefault="00630BFC" w:rsidP="00AD3881">
            <w:r w:rsidRPr="00D353B4">
              <w:t>3</w:t>
            </w:r>
          </w:p>
        </w:tc>
      </w:tr>
      <w:tr w:rsidR="00D353B4" w:rsidRPr="00D353B4" w14:paraId="653F07A3" w14:textId="77777777" w:rsidTr="008F1E17">
        <w:trPr>
          <w:trHeight w:val="20"/>
        </w:trPr>
        <w:tc>
          <w:tcPr>
            <w:tcW w:w="1719" w:type="pct"/>
            <w:shd w:val="clear" w:color="auto" w:fill="auto"/>
            <w:vAlign w:val="center"/>
          </w:tcPr>
          <w:p w14:paraId="0CBF1925" w14:textId="77777777" w:rsidR="00630BFC" w:rsidRPr="00D353B4" w:rsidRDefault="00630BFC" w:rsidP="00AD3881">
            <w:pPr>
              <w:autoSpaceDE w:val="0"/>
              <w:autoSpaceDN w:val="0"/>
              <w:adjustRightInd w:val="0"/>
            </w:pPr>
            <w:r w:rsidRPr="00D353B4">
              <w:t>Liczba punktów ECTS z podziałem na kontaktowe/niekontaktowe</w:t>
            </w:r>
          </w:p>
        </w:tc>
        <w:tc>
          <w:tcPr>
            <w:tcW w:w="3281" w:type="pct"/>
            <w:gridSpan w:val="3"/>
            <w:shd w:val="clear" w:color="auto" w:fill="auto"/>
            <w:vAlign w:val="center"/>
          </w:tcPr>
          <w:p w14:paraId="1A3458CA" w14:textId="143493EA" w:rsidR="00630BFC" w:rsidRPr="00D353B4" w:rsidRDefault="003E7C94" w:rsidP="00AD3881">
            <w:r w:rsidRPr="00D353B4">
              <w:t>1 (0,4/0,6)</w:t>
            </w:r>
          </w:p>
        </w:tc>
      </w:tr>
      <w:tr w:rsidR="00D353B4" w:rsidRPr="00D353B4" w14:paraId="3C870D8A" w14:textId="77777777" w:rsidTr="008F1E17">
        <w:trPr>
          <w:trHeight w:val="20"/>
        </w:trPr>
        <w:tc>
          <w:tcPr>
            <w:tcW w:w="1719" w:type="pct"/>
            <w:shd w:val="clear" w:color="auto" w:fill="auto"/>
            <w:vAlign w:val="center"/>
          </w:tcPr>
          <w:p w14:paraId="3E14D247" w14:textId="77777777" w:rsidR="00630BFC" w:rsidRPr="00D353B4" w:rsidRDefault="00630BFC" w:rsidP="00AD3881">
            <w:r w:rsidRPr="00D353B4">
              <w:t>Tytuł naukowy/stopień naukowy, imię i nazwisko osoby odpowiedzialnej za moduł</w:t>
            </w:r>
          </w:p>
        </w:tc>
        <w:tc>
          <w:tcPr>
            <w:tcW w:w="3281" w:type="pct"/>
            <w:gridSpan w:val="3"/>
            <w:shd w:val="clear" w:color="auto" w:fill="auto"/>
            <w:vAlign w:val="center"/>
          </w:tcPr>
          <w:p w14:paraId="3FD3D45F" w14:textId="77777777" w:rsidR="00630BFC" w:rsidRPr="00D353B4" w:rsidRDefault="00630BFC" w:rsidP="00AD3881">
            <w:r w:rsidRPr="00D353B4">
              <w:t xml:space="preserve"> Dr hab. Joanna Hawlena prof. uczelni</w:t>
            </w:r>
          </w:p>
        </w:tc>
      </w:tr>
      <w:tr w:rsidR="00D353B4" w:rsidRPr="00D353B4" w14:paraId="4D9B7CAF" w14:textId="77777777" w:rsidTr="008F1E17">
        <w:trPr>
          <w:trHeight w:val="20"/>
        </w:trPr>
        <w:tc>
          <w:tcPr>
            <w:tcW w:w="1719" w:type="pct"/>
            <w:shd w:val="clear" w:color="auto" w:fill="auto"/>
            <w:vAlign w:val="center"/>
          </w:tcPr>
          <w:p w14:paraId="241F367C" w14:textId="77777777" w:rsidR="00630BFC" w:rsidRPr="00D353B4" w:rsidRDefault="00630BFC" w:rsidP="00AD3881">
            <w:r w:rsidRPr="00D353B4">
              <w:t>Jednostka oferująca moduł</w:t>
            </w:r>
          </w:p>
        </w:tc>
        <w:tc>
          <w:tcPr>
            <w:tcW w:w="3281" w:type="pct"/>
            <w:gridSpan w:val="3"/>
            <w:shd w:val="clear" w:color="auto" w:fill="auto"/>
            <w:vAlign w:val="center"/>
          </w:tcPr>
          <w:p w14:paraId="5C79F43C" w14:textId="77777777" w:rsidR="00630BFC" w:rsidRPr="00D353B4" w:rsidRDefault="00630BFC" w:rsidP="00AD3881">
            <w:r w:rsidRPr="00D353B4">
              <w:t>Katedra Turystyki i Rekreacji</w:t>
            </w:r>
          </w:p>
        </w:tc>
      </w:tr>
      <w:tr w:rsidR="00D353B4" w:rsidRPr="00D353B4" w14:paraId="3A3413B3" w14:textId="77777777" w:rsidTr="008F1E17">
        <w:trPr>
          <w:trHeight w:val="20"/>
        </w:trPr>
        <w:tc>
          <w:tcPr>
            <w:tcW w:w="1719" w:type="pct"/>
            <w:shd w:val="clear" w:color="auto" w:fill="auto"/>
          </w:tcPr>
          <w:p w14:paraId="610B2C13" w14:textId="77777777" w:rsidR="00630BFC" w:rsidRPr="00D353B4" w:rsidRDefault="00630BFC" w:rsidP="00AD3881">
            <w:r w:rsidRPr="00D353B4">
              <w:t xml:space="preserve">Cel modułu </w:t>
            </w:r>
          </w:p>
        </w:tc>
        <w:tc>
          <w:tcPr>
            <w:tcW w:w="3281" w:type="pct"/>
            <w:gridSpan w:val="3"/>
            <w:shd w:val="clear" w:color="auto" w:fill="auto"/>
          </w:tcPr>
          <w:p w14:paraId="04A6C154" w14:textId="77777777" w:rsidR="00630BFC" w:rsidRPr="00D353B4" w:rsidRDefault="00630BFC" w:rsidP="00AD3881">
            <w:r w:rsidRPr="00D353B4">
              <w:t>Celem modułu jest:</w:t>
            </w:r>
          </w:p>
          <w:p w14:paraId="0C5360A0" w14:textId="77777777" w:rsidR="00630BFC" w:rsidRPr="00D353B4" w:rsidRDefault="00630BFC" w:rsidP="00667F61">
            <w:pPr>
              <w:numPr>
                <w:ilvl w:val="0"/>
                <w:numId w:val="49"/>
              </w:numPr>
              <w:ind w:left="277" w:hanging="277"/>
            </w:pPr>
            <w:r w:rsidRPr="00D353B4">
              <w:t>Nabycie wiedzy, umiejętności i kompetencji społecznych w zakresie organizacji i zarządzania turystyką biznesową i eventową</w:t>
            </w:r>
          </w:p>
          <w:p w14:paraId="75AE9AEF" w14:textId="77777777" w:rsidR="00630BFC" w:rsidRPr="00D353B4" w:rsidRDefault="00630BFC" w:rsidP="00667F61">
            <w:pPr>
              <w:numPr>
                <w:ilvl w:val="0"/>
                <w:numId w:val="49"/>
              </w:numPr>
              <w:ind w:left="277" w:hanging="277"/>
            </w:pPr>
            <w:r w:rsidRPr="00D353B4">
              <w:t xml:space="preserve">Przedstawienie procesu rozwoju turystyki biznesowej i eventowej, </w:t>
            </w:r>
          </w:p>
          <w:p w14:paraId="467AC799" w14:textId="77777777" w:rsidR="00630BFC" w:rsidRPr="00D353B4" w:rsidRDefault="00630BFC" w:rsidP="00667F61">
            <w:pPr>
              <w:numPr>
                <w:ilvl w:val="0"/>
                <w:numId w:val="49"/>
              </w:numPr>
              <w:ind w:left="277" w:hanging="277"/>
            </w:pPr>
            <w:r w:rsidRPr="00D353B4">
              <w:lastRenderedPageBreak/>
              <w:t xml:space="preserve">Zaprezentowanie podstawowych elementów procedury organizacji kongresów, konferencji, zjazdów i seminariów naukowych. </w:t>
            </w:r>
          </w:p>
          <w:p w14:paraId="6F480D53" w14:textId="77777777" w:rsidR="00630BFC" w:rsidRPr="00D353B4" w:rsidRDefault="00630BFC" w:rsidP="00667F61">
            <w:pPr>
              <w:numPr>
                <w:ilvl w:val="0"/>
                <w:numId w:val="49"/>
              </w:numPr>
              <w:ind w:left="277" w:hanging="277"/>
            </w:pPr>
            <w:r w:rsidRPr="00D353B4">
              <w:t>Omówienie trendów w przemyśle spotkań i wydarzeń</w:t>
            </w:r>
          </w:p>
        </w:tc>
      </w:tr>
      <w:tr w:rsidR="00D353B4" w:rsidRPr="00D353B4" w14:paraId="36E86BB6" w14:textId="77777777" w:rsidTr="008F1E17">
        <w:trPr>
          <w:trHeight w:val="20"/>
        </w:trPr>
        <w:tc>
          <w:tcPr>
            <w:tcW w:w="1719" w:type="pct"/>
            <w:vMerge w:val="restart"/>
            <w:shd w:val="clear" w:color="auto" w:fill="auto"/>
          </w:tcPr>
          <w:p w14:paraId="7AE49F41" w14:textId="77777777" w:rsidR="00630BFC" w:rsidRPr="00D353B4" w:rsidRDefault="00630BFC" w:rsidP="00AD3881">
            <w:pPr>
              <w:jc w:val="both"/>
            </w:pPr>
            <w:r w:rsidRPr="00D353B4">
              <w:lastRenderedPageBreak/>
              <w:t xml:space="preserve">Efekty kształcenia </w:t>
            </w:r>
          </w:p>
        </w:tc>
        <w:tc>
          <w:tcPr>
            <w:tcW w:w="3281" w:type="pct"/>
            <w:gridSpan w:val="3"/>
            <w:shd w:val="clear" w:color="auto" w:fill="auto"/>
            <w:vAlign w:val="center"/>
          </w:tcPr>
          <w:p w14:paraId="2FBE69AA" w14:textId="6447EE55" w:rsidR="00630BFC" w:rsidRPr="00D353B4" w:rsidRDefault="00630BFC" w:rsidP="00AD3881">
            <w:r w:rsidRPr="00D353B4">
              <w:t>WIEDZA</w:t>
            </w:r>
          </w:p>
        </w:tc>
      </w:tr>
      <w:tr w:rsidR="00D353B4" w:rsidRPr="00D353B4" w14:paraId="61C43BB6" w14:textId="77777777" w:rsidTr="008F1E17">
        <w:trPr>
          <w:trHeight w:val="20"/>
        </w:trPr>
        <w:tc>
          <w:tcPr>
            <w:tcW w:w="1719" w:type="pct"/>
            <w:vMerge/>
            <w:shd w:val="clear" w:color="auto" w:fill="auto"/>
          </w:tcPr>
          <w:p w14:paraId="0D78ED80" w14:textId="77777777" w:rsidR="00630BFC" w:rsidRPr="00D353B4" w:rsidRDefault="00630BFC" w:rsidP="00AD3881">
            <w:pPr>
              <w:rPr>
                <w:highlight w:val="yellow"/>
              </w:rPr>
            </w:pPr>
          </w:p>
        </w:tc>
        <w:tc>
          <w:tcPr>
            <w:tcW w:w="3281" w:type="pct"/>
            <w:gridSpan w:val="3"/>
            <w:shd w:val="clear" w:color="auto" w:fill="auto"/>
            <w:vAlign w:val="center"/>
          </w:tcPr>
          <w:p w14:paraId="733C0CCE" w14:textId="2ACA01FB" w:rsidR="00630BFC" w:rsidRPr="00D353B4" w:rsidRDefault="00630BFC" w:rsidP="00AD3881">
            <w:pPr>
              <w:ind w:left="27"/>
            </w:pPr>
            <w:r w:rsidRPr="00D353B4">
              <w:t xml:space="preserve">W1 – </w:t>
            </w:r>
            <w:r w:rsidR="009E263D" w:rsidRPr="00D353B4">
              <w:t xml:space="preserve">zna zaawansowana </w:t>
            </w:r>
            <w:r w:rsidRPr="00D353B4">
              <w:t xml:space="preserve">problematykę turystyki biznesowej i eventowej oraz  ich roli w przemyśle turystycznym. </w:t>
            </w:r>
          </w:p>
        </w:tc>
      </w:tr>
      <w:tr w:rsidR="00D353B4" w:rsidRPr="00D353B4" w14:paraId="4C0F049F" w14:textId="77777777" w:rsidTr="008F1E17">
        <w:trPr>
          <w:trHeight w:val="20"/>
        </w:trPr>
        <w:tc>
          <w:tcPr>
            <w:tcW w:w="1719" w:type="pct"/>
            <w:vMerge/>
            <w:shd w:val="clear" w:color="auto" w:fill="auto"/>
          </w:tcPr>
          <w:p w14:paraId="40339F24" w14:textId="77777777" w:rsidR="00630BFC" w:rsidRPr="00D353B4" w:rsidRDefault="00630BFC" w:rsidP="00AD3881">
            <w:pPr>
              <w:rPr>
                <w:highlight w:val="yellow"/>
              </w:rPr>
            </w:pPr>
          </w:p>
        </w:tc>
        <w:tc>
          <w:tcPr>
            <w:tcW w:w="3281" w:type="pct"/>
            <w:gridSpan w:val="3"/>
            <w:shd w:val="clear" w:color="auto" w:fill="auto"/>
            <w:vAlign w:val="center"/>
          </w:tcPr>
          <w:p w14:paraId="176D02BF" w14:textId="5C6D2E80" w:rsidR="00630BFC" w:rsidRPr="00D353B4" w:rsidRDefault="00630BFC" w:rsidP="00AD3881">
            <w:pPr>
              <w:ind w:left="27"/>
            </w:pPr>
            <w:r w:rsidRPr="00D353B4">
              <w:t xml:space="preserve">W2 – </w:t>
            </w:r>
            <w:r w:rsidR="009E263D" w:rsidRPr="00D353B4">
              <w:t xml:space="preserve">zna </w:t>
            </w:r>
            <w:r w:rsidRPr="00D353B4">
              <w:t xml:space="preserve">proces  organizacji i zarządzania przedsiębiorstwami świadczącymi usługi turystyki biznesowej i eventowej </w:t>
            </w:r>
          </w:p>
        </w:tc>
      </w:tr>
      <w:tr w:rsidR="00D353B4" w:rsidRPr="00D353B4" w14:paraId="1FE1ADB0" w14:textId="77777777" w:rsidTr="008F1E17">
        <w:trPr>
          <w:trHeight w:val="20"/>
        </w:trPr>
        <w:tc>
          <w:tcPr>
            <w:tcW w:w="1719" w:type="pct"/>
            <w:vMerge/>
            <w:shd w:val="clear" w:color="auto" w:fill="auto"/>
          </w:tcPr>
          <w:p w14:paraId="77311A2E" w14:textId="77777777" w:rsidR="00630BFC" w:rsidRPr="00D353B4" w:rsidRDefault="00630BFC" w:rsidP="00AD3881">
            <w:pPr>
              <w:rPr>
                <w:highlight w:val="yellow"/>
              </w:rPr>
            </w:pPr>
          </w:p>
        </w:tc>
        <w:tc>
          <w:tcPr>
            <w:tcW w:w="3281" w:type="pct"/>
            <w:gridSpan w:val="3"/>
            <w:shd w:val="clear" w:color="auto" w:fill="auto"/>
            <w:vAlign w:val="center"/>
          </w:tcPr>
          <w:p w14:paraId="31C64F6C" w14:textId="709AC206" w:rsidR="00630BFC" w:rsidRPr="00D353B4" w:rsidRDefault="00630BFC" w:rsidP="00AD3881">
            <w:pPr>
              <w:ind w:left="27"/>
            </w:pPr>
            <w:r w:rsidRPr="00D353B4">
              <w:t xml:space="preserve">W3 – </w:t>
            </w:r>
            <w:r w:rsidR="009E263D" w:rsidRPr="00D353B4">
              <w:t xml:space="preserve">zna </w:t>
            </w:r>
            <w:r w:rsidRPr="00D353B4">
              <w:t xml:space="preserve">procedurę generowania ruchu turystycznego oraz lokowania recepcji turystycznej. </w:t>
            </w:r>
          </w:p>
        </w:tc>
      </w:tr>
      <w:tr w:rsidR="00D353B4" w:rsidRPr="00D353B4" w14:paraId="3EF1990A" w14:textId="77777777" w:rsidTr="008F1E17">
        <w:trPr>
          <w:trHeight w:val="20"/>
        </w:trPr>
        <w:tc>
          <w:tcPr>
            <w:tcW w:w="1719" w:type="pct"/>
            <w:vMerge/>
            <w:shd w:val="clear" w:color="auto" w:fill="auto"/>
          </w:tcPr>
          <w:p w14:paraId="2FD10F68" w14:textId="77777777" w:rsidR="00630BFC" w:rsidRPr="00D353B4" w:rsidRDefault="00630BFC" w:rsidP="00AD3881">
            <w:pPr>
              <w:rPr>
                <w:highlight w:val="yellow"/>
              </w:rPr>
            </w:pPr>
          </w:p>
        </w:tc>
        <w:tc>
          <w:tcPr>
            <w:tcW w:w="3281" w:type="pct"/>
            <w:gridSpan w:val="3"/>
            <w:shd w:val="clear" w:color="auto" w:fill="auto"/>
            <w:vAlign w:val="center"/>
          </w:tcPr>
          <w:p w14:paraId="0248D3CA" w14:textId="77777777" w:rsidR="00630BFC" w:rsidRPr="00D353B4" w:rsidRDefault="00630BFC" w:rsidP="00AD3881">
            <w:pPr>
              <w:ind w:left="27"/>
            </w:pPr>
            <w:r w:rsidRPr="00D353B4">
              <w:t xml:space="preserve">W4 – zasady organizacji i obsługi ruchu turystycznego w skali mikro i makro </w:t>
            </w:r>
          </w:p>
        </w:tc>
      </w:tr>
      <w:tr w:rsidR="00D353B4" w:rsidRPr="00D353B4" w14:paraId="3F6F30BE" w14:textId="77777777" w:rsidTr="008F1E17">
        <w:trPr>
          <w:trHeight w:val="20"/>
        </w:trPr>
        <w:tc>
          <w:tcPr>
            <w:tcW w:w="1719" w:type="pct"/>
            <w:vMerge/>
            <w:shd w:val="clear" w:color="auto" w:fill="auto"/>
          </w:tcPr>
          <w:p w14:paraId="5588F85D" w14:textId="77777777" w:rsidR="00630BFC" w:rsidRPr="00D353B4" w:rsidRDefault="00630BFC" w:rsidP="00AD3881">
            <w:pPr>
              <w:rPr>
                <w:highlight w:val="yellow"/>
              </w:rPr>
            </w:pPr>
          </w:p>
        </w:tc>
        <w:tc>
          <w:tcPr>
            <w:tcW w:w="3281" w:type="pct"/>
            <w:gridSpan w:val="3"/>
            <w:shd w:val="clear" w:color="auto" w:fill="auto"/>
            <w:vAlign w:val="center"/>
          </w:tcPr>
          <w:p w14:paraId="02ACEF91" w14:textId="1819AFF9" w:rsidR="00630BFC" w:rsidRPr="00D353B4" w:rsidRDefault="00630BFC" w:rsidP="00AD3881">
            <w:r w:rsidRPr="00D353B4">
              <w:t>UMIEJĘTNOŚCI</w:t>
            </w:r>
          </w:p>
        </w:tc>
      </w:tr>
      <w:tr w:rsidR="00D353B4" w:rsidRPr="00D353B4" w14:paraId="368ED541" w14:textId="77777777" w:rsidTr="008F1E17">
        <w:trPr>
          <w:trHeight w:val="20"/>
        </w:trPr>
        <w:tc>
          <w:tcPr>
            <w:tcW w:w="1719" w:type="pct"/>
            <w:vMerge/>
            <w:shd w:val="clear" w:color="auto" w:fill="auto"/>
          </w:tcPr>
          <w:p w14:paraId="27ADC32B" w14:textId="77777777" w:rsidR="00630BFC" w:rsidRPr="00D353B4" w:rsidRDefault="00630BFC" w:rsidP="00AD3881">
            <w:pPr>
              <w:rPr>
                <w:highlight w:val="yellow"/>
              </w:rPr>
            </w:pPr>
          </w:p>
        </w:tc>
        <w:tc>
          <w:tcPr>
            <w:tcW w:w="3281" w:type="pct"/>
            <w:gridSpan w:val="3"/>
            <w:shd w:val="clear" w:color="auto" w:fill="auto"/>
            <w:vAlign w:val="center"/>
          </w:tcPr>
          <w:p w14:paraId="50250071" w14:textId="18DA7683" w:rsidR="00630BFC" w:rsidRPr="00D353B4" w:rsidRDefault="00630BFC" w:rsidP="00AD3881">
            <w:r w:rsidRPr="00D353B4">
              <w:t xml:space="preserve">U1 – </w:t>
            </w:r>
            <w:r w:rsidR="009E263D" w:rsidRPr="00D353B4">
              <w:t xml:space="preserve">potrafi </w:t>
            </w:r>
            <w:r w:rsidRPr="00D353B4">
              <w:t xml:space="preserve">umiejętnie wyszukiwać, analizować i interpretować rozwój nowoczesnych trendów w turystyce </w:t>
            </w:r>
          </w:p>
        </w:tc>
      </w:tr>
      <w:tr w:rsidR="00D353B4" w:rsidRPr="00D353B4" w14:paraId="5804F982" w14:textId="77777777" w:rsidTr="008F1E17">
        <w:trPr>
          <w:trHeight w:val="20"/>
        </w:trPr>
        <w:tc>
          <w:tcPr>
            <w:tcW w:w="1719" w:type="pct"/>
            <w:vMerge/>
            <w:shd w:val="clear" w:color="auto" w:fill="auto"/>
          </w:tcPr>
          <w:p w14:paraId="2097EF2A" w14:textId="77777777" w:rsidR="00630BFC" w:rsidRPr="00D353B4" w:rsidRDefault="00630BFC" w:rsidP="00AD3881">
            <w:pPr>
              <w:rPr>
                <w:highlight w:val="yellow"/>
              </w:rPr>
            </w:pPr>
          </w:p>
        </w:tc>
        <w:tc>
          <w:tcPr>
            <w:tcW w:w="3281" w:type="pct"/>
            <w:gridSpan w:val="3"/>
            <w:shd w:val="clear" w:color="auto" w:fill="auto"/>
            <w:vAlign w:val="center"/>
          </w:tcPr>
          <w:p w14:paraId="7FBEDBD8" w14:textId="6F3C3700" w:rsidR="00630BFC" w:rsidRPr="00D353B4" w:rsidRDefault="00630BFC" w:rsidP="00AD3881">
            <w:r w:rsidRPr="00D353B4">
              <w:t xml:space="preserve">U2 </w:t>
            </w:r>
            <w:r w:rsidR="009E263D" w:rsidRPr="00D353B4">
              <w:t>–</w:t>
            </w:r>
            <w:r w:rsidRPr="00D353B4">
              <w:t xml:space="preserve"> </w:t>
            </w:r>
            <w:r w:rsidR="009E263D" w:rsidRPr="00D353B4">
              <w:t xml:space="preserve">potrafi </w:t>
            </w:r>
            <w:r w:rsidRPr="00D353B4">
              <w:t xml:space="preserve">korzystać  z podstawowych technologii informatycznych w obsłudze turystyki biznesowej i eventowej. </w:t>
            </w:r>
          </w:p>
        </w:tc>
      </w:tr>
      <w:tr w:rsidR="00D353B4" w:rsidRPr="00D353B4" w14:paraId="541829E3" w14:textId="77777777" w:rsidTr="008F1E17">
        <w:trPr>
          <w:trHeight w:val="20"/>
        </w:trPr>
        <w:tc>
          <w:tcPr>
            <w:tcW w:w="1719" w:type="pct"/>
            <w:vMerge/>
            <w:shd w:val="clear" w:color="auto" w:fill="auto"/>
          </w:tcPr>
          <w:p w14:paraId="51E4DCCC" w14:textId="77777777" w:rsidR="00630BFC" w:rsidRPr="00D353B4" w:rsidRDefault="00630BFC" w:rsidP="00AD3881">
            <w:pPr>
              <w:rPr>
                <w:highlight w:val="yellow"/>
              </w:rPr>
            </w:pPr>
          </w:p>
        </w:tc>
        <w:tc>
          <w:tcPr>
            <w:tcW w:w="3281" w:type="pct"/>
            <w:gridSpan w:val="3"/>
            <w:shd w:val="clear" w:color="auto" w:fill="auto"/>
            <w:vAlign w:val="center"/>
          </w:tcPr>
          <w:p w14:paraId="53F75F84" w14:textId="4E30D0CE" w:rsidR="00630BFC" w:rsidRPr="00D353B4" w:rsidRDefault="00630BFC" w:rsidP="00AD3881">
            <w:r w:rsidRPr="00D353B4">
              <w:t xml:space="preserve">U3 – </w:t>
            </w:r>
            <w:r w:rsidR="009E263D" w:rsidRPr="00D353B4">
              <w:t xml:space="preserve">potrafi </w:t>
            </w:r>
            <w:r w:rsidRPr="00D353B4">
              <w:t xml:space="preserve">kreować innowacyjne produkty turystyczne </w:t>
            </w:r>
          </w:p>
        </w:tc>
      </w:tr>
      <w:tr w:rsidR="00D353B4" w:rsidRPr="00D353B4" w14:paraId="0EFAD95B" w14:textId="77777777" w:rsidTr="008F1E17">
        <w:trPr>
          <w:trHeight w:val="20"/>
        </w:trPr>
        <w:tc>
          <w:tcPr>
            <w:tcW w:w="1719" w:type="pct"/>
            <w:vMerge/>
            <w:shd w:val="clear" w:color="auto" w:fill="auto"/>
          </w:tcPr>
          <w:p w14:paraId="3E0BC8A0" w14:textId="77777777" w:rsidR="00630BFC" w:rsidRPr="00D353B4" w:rsidRDefault="00630BFC" w:rsidP="00AD3881">
            <w:pPr>
              <w:rPr>
                <w:highlight w:val="yellow"/>
              </w:rPr>
            </w:pPr>
          </w:p>
        </w:tc>
        <w:tc>
          <w:tcPr>
            <w:tcW w:w="3281" w:type="pct"/>
            <w:gridSpan w:val="3"/>
            <w:shd w:val="clear" w:color="auto" w:fill="auto"/>
            <w:vAlign w:val="center"/>
          </w:tcPr>
          <w:p w14:paraId="651C6FD3" w14:textId="6B85BE63" w:rsidR="00630BFC" w:rsidRPr="00D353B4" w:rsidRDefault="00630BFC" w:rsidP="00AD3881">
            <w:r w:rsidRPr="00D353B4">
              <w:t>KOMPETENCJE SPOŁECZNE:</w:t>
            </w:r>
          </w:p>
        </w:tc>
      </w:tr>
      <w:tr w:rsidR="00D353B4" w:rsidRPr="00D353B4" w14:paraId="130D9A93" w14:textId="77777777" w:rsidTr="008F1E17">
        <w:trPr>
          <w:trHeight w:val="20"/>
        </w:trPr>
        <w:tc>
          <w:tcPr>
            <w:tcW w:w="1719" w:type="pct"/>
            <w:vMerge/>
            <w:shd w:val="clear" w:color="auto" w:fill="auto"/>
          </w:tcPr>
          <w:p w14:paraId="48713A85" w14:textId="77777777" w:rsidR="00630BFC" w:rsidRPr="00D353B4" w:rsidRDefault="00630BFC" w:rsidP="00AD3881">
            <w:pPr>
              <w:rPr>
                <w:highlight w:val="yellow"/>
              </w:rPr>
            </w:pPr>
          </w:p>
        </w:tc>
        <w:tc>
          <w:tcPr>
            <w:tcW w:w="3281" w:type="pct"/>
            <w:gridSpan w:val="3"/>
            <w:shd w:val="clear" w:color="auto" w:fill="auto"/>
            <w:vAlign w:val="center"/>
          </w:tcPr>
          <w:p w14:paraId="3ADEDE94" w14:textId="134F81A4" w:rsidR="00630BFC" w:rsidRPr="00D353B4" w:rsidRDefault="00630BFC" w:rsidP="00AD3881">
            <w:pPr>
              <w:ind w:left="34"/>
            </w:pPr>
            <w:r w:rsidRPr="00D353B4">
              <w:t xml:space="preserve">K1 – </w:t>
            </w:r>
            <w:r w:rsidR="009E263D" w:rsidRPr="00D353B4">
              <w:t xml:space="preserve">ma świadomość znaczenia </w:t>
            </w:r>
            <w:r w:rsidRPr="00D353B4">
              <w:t xml:space="preserve">organizacji procesu uczenia się i dokształcania w zakresie problematyki zagadnień związanych z turystyką i rekreacją </w:t>
            </w:r>
          </w:p>
        </w:tc>
      </w:tr>
      <w:tr w:rsidR="00D353B4" w:rsidRPr="00D353B4" w14:paraId="7A1C241F" w14:textId="77777777" w:rsidTr="008F1E17">
        <w:trPr>
          <w:trHeight w:val="20"/>
        </w:trPr>
        <w:tc>
          <w:tcPr>
            <w:tcW w:w="1719" w:type="pct"/>
            <w:vMerge/>
            <w:shd w:val="clear" w:color="auto" w:fill="auto"/>
          </w:tcPr>
          <w:p w14:paraId="0BEFC5D5" w14:textId="77777777" w:rsidR="00630BFC" w:rsidRPr="00D353B4" w:rsidRDefault="00630BFC" w:rsidP="00AD3881">
            <w:pPr>
              <w:rPr>
                <w:highlight w:val="yellow"/>
              </w:rPr>
            </w:pPr>
          </w:p>
        </w:tc>
        <w:tc>
          <w:tcPr>
            <w:tcW w:w="3281" w:type="pct"/>
            <w:gridSpan w:val="3"/>
            <w:shd w:val="clear" w:color="auto" w:fill="auto"/>
            <w:vAlign w:val="center"/>
          </w:tcPr>
          <w:p w14:paraId="08853A59" w14:textId="1D5251BA" w:rsidR="00630BFC" w:rsidRPr="00D353B4" w:rsidRDefault="00630BFC" w:rsidP="00AD3881">
            <w:pPr>
              <w:jc w:val="both"/>
            </w:pPr>
            <w:r w:rsidRPr="00D353B4">
              <w:t xml:space="preserve">K2 – </w:t>
            </w:r>
            <w:r w:rsidR="009E263D" w:rsidRPr="00D353B4">
              <w:t xml:space="preserve">ma świadomość znaczenia </w:t>
            </w:r>
            <w:r w:rsidRPr="00D353B4">
              <w:t xml:space="preserve">współpracy w wielodyscyplinarnym zespole  </w:t>
            </w:r>
          </w:p>
        </w:tc>
      </w:tr>
      <w:tr w:rsidR="00D353B4" w:rsidRPr="00D353B4" w14:paraId="1302E037" w14:textId="77777777" w:rsidTr="008F1E17">
        <w:trPr>
          <w:trHeight w:val="20"/>
        </w:trPr>
        <w:tc>
          <w:tcPr>
            <w:tcW w:w="1719" w:type="pct"/>
            <w:shd w:val="clear" w:color="auto" w:fill="auto"/>
          </w:tcPr>
          <w:p w14:paraId="24A2B785" w14:textId="77777777" w:rsidR="00630BFC" w:rsidRPr="00D353B4" w:rsidRDefault="00630BFC" w:rsidP="00AD3881">
            <w:pPr>
              <w:rPr>
                <w:highlight w:val="yellow"/>
              </w:rPr>
            </w:pPr>
            <w:r w:rsidRPr="00D353B4">
              <w:t>Odniesienie modułowych efektów uczenia się do kierunkowych efektów uczenia się</w:t>
            </w:r>
          </w:p>
        </w:tc>
        <w:tc>
          <w:tcPr>
            <w:tcW w:w="3281" w:type="pct"/>
            <w:gridSpan w:val="3"/>
            <w:shd w:val="clear" w:color="auto" w:fill="auto"/>
            <w:vAlign w:val="center"/>
          </w:tcPr>
          <w:p w14:paraId="11671F58" w14:textId="77777777" w:rsidR="00630BFC" w:rsidRPr="00D353B4" w:rsidRDefault="00630BFC" w:rsidP="00AD3881">
            <w:r w:rsidRPr="00D353B4">
              <w:t>Kod efektu modułowego – kod efektu kierunkowego </w:t>
            </w:r>
          </w:p>
          <w:p w14:paraId="3C2A2505" w14:textId="77777777" w:rsidR="00630BFC" w:rsidRPr="00D353B4" w:rsidRDefault="00630BFC" w:rsidP="00AD3881">
            <w:pPr>
              <w:ind w:left="-74" w:firstLine="251"/>
            </w:pPr>
            <w:r w:rsidRPr="00D353B4">
              <w:t>W1 - TR_W01</w:t>
            </w:r>
          </w:p>
          <w:p w14:paraId="37DB178B" w14:textId="77777777" w:rsidR="00630BFC" w:rsidRPr="00D353B4" w:rsidRDefault="00630BFC" w:rsidP="00AD3881">
            <w:pPr>
              <w:ind w:left="-74" w:firstLine="251"/>
            </w:pPr>
            <w:r w:rsidRPr="00D353B4">
              <w:t>W2 - TR_W01</w:t>
            </w:r>
          </w:p>
          <w:p w14:paraId="6B230A75" w14:textId="77777777" w:rsidR="00630BFC" w:rsidRPr="00D353B4" w:rsidRDefault="00630BFC" w:rsidP="00AD3881">
            <w:pPr>
              <w:ind w:left="-74" w:firstLine="251"/>
            </w:pPr>
            <w:r w:rsidRPr="00D353B4">
              <w:t>W3 - TR_W02</w:t>
            </w:r>
          </w:p>
          <w:p w14:paraId="3A5517FA" w14:textId="77777777" w:rsidR="00630BFC" w:rsidRPr="00D353B4" w:rsidRDefault="00630BFC" w:rsidP="00AD3881">
            <w:pPr>
              <w:ind w:left="-74" w:firstLine="251"/>
            </w:pPr>
            <w:r w:rsidRPr="00D353B4">
              <w:t>W4 - TR_W03</w:t>
            </w:r>
          </w:p>
          <w:p w14:paraId="6D8593D4" w14:textId="77777777" w:rsidR="00630BFC" w:rsidRPr="00D353B4" w:rsidRDefault="00630BFC" w:rsidP="00AD3881">
            <w:pPr>
              <w:ind w:left="-74" w:firstLine="251"/>
            </w:pPr>
            <w:r w:rsidRPr="00D353B4">
              <w:t>U1 - TR_U01</w:t>
            </w:r>
          </w:p>
          <w:p w14:paraId="38852D31" w14:textId="77777777" w:rsidR="00630BFC" w:rsidRPr="00D353B4" w:rsidRDefault="00630BFC" w:rsidP="00AD3881">
            <w:pPr>
              <w:ind w:left="-74" w:firstLine="251"/>
            </w:pPr>
            <w:r w:rsidRPr="00D353B4">
              <w:t>U2 - TR_U02</w:t>
            </w:r>
          </w:p>
          <w:p w14:paraId="68239055" w14:textId="77777777" w:rsidR="00630BFC" w:rsidRPr="00D353B4" w:rsidRDefault="00630BFC" w:rsidP="00AD3881">
            <w:pPr>
              <w:ind w:left="-74" w:firstLine="251"/>
            </w:pPr>
            <w:r w:rsidRPr="00D353B4">
              <w:t>U3 - TR_U04</w:t>
            </w:r>
          </w:p>
          <w:p w14:paraId="3764FD6C" w14:textId="77777777" w:rsidR="00630BFC" w:rsidRPr="00D353B4" w:rsidRDefault="00630BFC" w:rsidP="00AD3881">
            <w:pPr>
              <w:ind w:right="-676" w:firstLine="177"/>
            </w:pPr>
            <w:r w:rsidRPr="00D353B4">
              <w:t>K1 - TR_K01</w:t>
            </w:r>
          </w:p>
          <w:p w14:paraId="385AEB55" w14:textId="77777777" w:rsidR="00630BFC" w:rsidRPr="00D353B4" w:rsidRDefault="00630BFC" w:rsidP="00AD3881">
            <w:pPr>
              <w:ind w:right="-676" w:firstLine="177"/>
            </w:pPr>
            <w:r w:rsidRPr="00D353B4">
              <w:t>K2 - TR_K03</w:t>
            </w:r>
          </w:p>
        </w:tc>
      </w:tr>
      <w:tr w:rsidR="00D353B4" w:rsidRPr="00D353B4" w14:paraId="794DDE26" w14:textId="77777777" w:rsidTr="008F1E17">
        <w:trPr>
          <w:trHeight w:val="20"/>
        </w:trPr>
        <w:tc>
          <w:tcPr>
            <w:tcW w:w="1719" w:type="pct"/>
            <w:shd w:val="clear" w:color="auto" w:fill="auto"/>
          </w:tcPr>
          <w:p w14:paraId="70606AA1" w14:textId="77777777" w:rsidR="00630BFC" w:rsidRPr="00D353B4" w:rsidRDefault="00630BFC" w:rsidP="00AD3881">
            <w:pPr>
              <w:spacing w:line="254" w:lineRule="auto"/>
            </w:pPr>
            <w:r w:rsidRPr="00D353B4">
              <w:t>Odniesienie modułowych efektów uczenia się do efektów inżynierskich (jeżeli dotyczy)</w:t>
            </w:r>
          </w:p>
        </w:tc>
        <w:tc>
          <w:tcPr>
            <w:tcW w:w="3281" w:type="pct"/>
            <w:gridSpan w:val="3"/>
            <w:shd w:val="clear" w:color="auto" w:fill="auto"/>
            <w:vAlign w:val="center"/>
          </w:tcPr>
          <w:p w14:paraId="3DE79BB9" w14:textId="77777777" w:rsidR="00630BFC" w:rsidRPr="00D353B4" w:rsidRDefault="00630BFC" w:rsidP="00AD3881">
            <w:pPr>
              <w:spacing w:line="254" w:lineRule="auto"/>
              <w:jc w:val="center"/>
              <w:rPr>
                <w:highlight w:val="red"/>
              </w:rPr>
            </w:pPr>
            <w:r w:rsidRPr="00D353B4">
              <w:t>nie dotyczy</w:t>
            </w:r>
          </w:p>
        </w:tc>
      </w:tr>
      <w:tr w:rsidR="00D353B4" w:rsidRPr="00D353B4" w14:paraId="595E821F" w14:textId="77777777" w:rsidTr="008F1E17">
        <w:trPr>
          <w:trHeight w:val="20"/>
        </w:trPr>
        <w:tc>
          <w:tcPr>
            <w:tcW w:w="1719" w:type="pct"/>
            <w:shd w:val="clear" w:color="auto" w:fill="auto"/>
          </w:tcPr>
          <w:p w14:paraId="3B503EC2" w14:textId="77777777" w:rsidR="00630BFC" w:rsidRPr="00D353B4" w:rsidRDefault="00630BFC" w:rsidP="00AD3881">
            <w:r w:rsidRPr="00D353B4">
              <w:t xml:space="preserve">Wymagania wstępne i dodatkowe </w:t>
            </w:r>
          </w:p>
        </w:tc>
        <w:tc>
          <w:tcPr>
            <w:tcW w:w="3281" w:type="pct"/>
            <w:gridSpan w:val="3"/>
            <w:shd w:val="clear" w:color="auto" w:fill="auto"/>
          </w:tcPr>
          <w:p w14:paraId="10846222" w14:textId="77777777" w:rsidR="00630BFC" w:rsidRPr="00D353B4" w:rsidRDefault="00630BFC" w:rsidP="00AD3881">
            <w:r w:rsidRPr="00D353B4">
              <w:t xml:space="preserve">Z zakresu: </w:t>
            </w:r>
          </w:p>
          <w:p w14:paraId="41B57B08" w14:textId="77777777" w:rsidR="00630BFC" w:rsidRPr="00D353B4" w:rsidRDefault="00630BFC" w:rsidP="00667F61">
            <w:pPr>
              <w:numPr>
                <w:ilvl w:val="0"/>
                <w:numId w:val="48"/>
              </w:numPr>
              <w:ind w:left="277" w:hanging="284"/>
            </w:pPr>
            <w:r w:rsidRPr="00D353B4">
              <w:t xml:space="preserve">Podstaw turystyki i rekreacji, </w:t>
            </w:r>
          </w:p>
          <w:p w14:paraId="6A3DC316" w14:textId="77777777" w:rsidR="00630BFC" w:rsidRPr="00D353B4" w:rsidRDefault="00630BFC" w:rsidP="00667F61">
            <w:pPr>
              <w:numPr>
                <w:ilvl w:val="0"/>
                <w:numId w:val="48"/>
              </w:numPr>
              <w:ind w:left="277" w:hanging="284"/>
            </w:pPr>
            <w:r w:rsidRPr="00D353B4">
              <w:t>Zagospodarowania turystyczne,</w:t>
            </w:r>
          </w:p>
          <w:p w14:paraId="5E721362" w14:textId="77777777" w:rsidR="00630BFC" w:rsidRPr="00D353B4" w:rsidRDefault="00630BFC" w:rsidP="00667F61">
            <w:pPr>
              <w:numPr>
                <w:ilvl w:val="0"/>
                <w:numId w:val="48"/>
              </w:numPr>
              <w:ind w:left="277" w:hanging="284"/>
            </w:pPr>
            <w:r w:rsidRPr="00D353B4">
              <w:t>Zarządzania w turystyce i rekreacji.</w:t>
            </w:r>
          </w:p>
        </w:tc>
      </w:tr>
      <w:tr w:rsidR="00D353B4" w:rsidRPr="00D353B4" w14:paraId="0D3BABC8" w14:textId="77777777" w:rsidTr="008F1E17">
        <w:trPr>
          <w:trHeight w:val="20"/>
        </w:trPr>
        <w:tc>
          <w:tcPr>
            <w:tcW w:w="1719" w:type="pct"/>
            <w:shd w:val="clear" w:color="auto" w:fill="auto"/>
          </w:tcPr>
          <w:p w14:paraId="19B2D234" w14:textId="77777777" w:rsidR="00630BFC" w:rsidRPr="00D353B4" w:rsidRDefault="00630BFC" w:rsidP="00AD3881">
            <w:r w:rsidRPr="00D353B4">
              <w:t xml:space="preserve">Treści programowe modułu kształcenia </w:t>
            </w:r>
          </w:p>
        </w:tc>
        <w:tc>
          <w:tcPr>
            <w:tcW w:w="3281" w:type="pct"/>
            <w:gridSpan w:val="3"/>
            <w:shd w:val="clear" w:color="auto" w:fill="auto"/>
            <w:vAlign w:val="center"/>
          </w:tcPr>
          <w:p w14:paraId="7C36E0CA" w14:textId="77777777" w:rsidR="00630BFC" w:rsidRPr="00D353B4" w:rsidRDefault="00630BFC" w:rsidP="00AD3881">
            <w:r w:rsidRPr="00D353B4">
              <w:t>W ramach wykładów:</w:t>
            </w:r>
          </w:p>
          <w:p w14:paraId="605AA5A9" w14:textId="77777777" w:rsidR="00630BFC" w:rsidRPr="00D353B4" w:rsidRDefault="00630BFC" w:rsidP="00667F61">
            <w:pPr>
              <w:numPr>
                <w:ilvl w:val="0"/>
                <w:numId w:val="50"/>
              </w:numPr>
              <w:ind w:right="34"/>
              <w:jc w:val="both"/>
            </w:pPr>
            <w:r w:rsidRPr="00D353B4">
              <w:t xml:space="preserve">Zostaną zaprezentowane zagadnienia dotyczące rozwoju turystyki biznesowej i eventowej, uwzględniające proces organizacji kongresów, konferencji, zjazdów i seminariów naukowych.  </w:t>
            </w:r>
          </w:p>
          <w:p w14:paraId="10921D0A" w14:textId="77777777" w:rsidR="00630BFC" w:rsidRPr="00D353B4" w:rsidRDefault="00630BFC" w:rsidP="00667F61">
            <w:pPr>
              <w:numPr>
                <w:ilvl w:val="0"/>
                <w:numId w:val="50"/>
              </w:numPr>
              <w:ind w:right="34"/>
              <w:jc w:val="both"/>
            </w:pPr>
            <w:r w:rsidRPr="00D353B4">
              <w:t xml:space="preserve">Będą analizowane zasady działalności przedsiębiorstw prowadzących turystykę biznesową i eventową.  </w:t>
            </w:r>
          </w:p>
          <w:p w14:paraId="5070B78A" w14:textId="77777777" w:rsidR="00630BFC" w:rsidRPr="00D353B4" w:rsidRDefault="00630BFC" w:rsidP="00667F61">
            <w:pPr>
              <w:numPr>
                <w:ilvl w:val="0"/>
                <w:numId w:val="50"/>
              </w:numPr>
              <w:ind w:right="34"/>
              <w:jc w:val="both"/>
            </w:pPr>
            <w:r w:rsidRPr="00D353B4">
              <w:lastRenderedPageBreak/>
              <w:t>Studenci będą mieli możliwość zapoznania się z zasadami wykorzystywania formatek podczas pisania artykułów wydawanych w ramach publikacji „Młodych naukowców”.</w:t>
            </w:r>
          </w:p>
          <w:p w14:paraId="0F3DF7BC" w14:textId="77777777" w:rsidR="00630BFC" w:rsidRPr="00D353B4" w:rsidRDefault="00630BFC" w:rsidP="00667F61">
            <w:pPr>
              <w:numPr>
                <w:ilvl w:val="0"/>
                <w:numId w:val="50"/>
              </w:numPr>
              <w:ind w:right="34"/>
              <w:jc w:val="both"/>
            </w:pPr>
            <w:r w:rsidRPr="00D353B4">
              <w:t>Studenci nabędą umiejętności wskazania atrakcyjności  poszczególnych rodzajów turystyk niszowych, a w szczególności: religijnej i pielgrzymkowej, dark tourism, tanatoturystyki,  escape room, karnawałowej, zakupowej, kulinarnej, enoturystyki.</w:t>
            </w:r>
          </w:p>
          <w:p w14:paraId="5755AF87" w14:textId="77777777" w:rsidR="00630BFC" w:rsidRPr="00D353B4" w:rsidRDefault="00630BFC" w:rsidP="00AD3881">
            <w:r w:rsidRPr="00D353B4">
              <w:t>W drugiej części semestru uczestnicy zajęć mają możliwość zapoznania się z zasadami organizowania turystyki karnawałowej, zakupowej, slamsowej, urbex, turystyki plemiennej,  florystycznej i faunistycznej.</w:t>
            </w:r>
          </w:p>
        </w:tc>
      </w:tr>
      <w:tr w:rsidR="00D353B4" w:rsidRPr="00D353B4" w14:paraId="7EFAF513" w14:textId="77777777" w:rsidTr="008F1E17">
        <w:trPr>
          <w:trHeight w:val="20"/>
        </w:trPr>
        <w:tc>
          <w:tcPr>
            <w:tcW w:w="1719" w:type="pct"/>
            <w:shd w:val="clear" w:color="auto" w:fill="auto"/>
          </w:tcPr>
          <w:p w14:paraId="4539D40C" w14:textId="77777777" w:rsidR="00630BFC" w:rsidRPr="00D353B4" w:rsidRDefault="00630BFC" w:rsidP="00AD3881">
            <w:r w:rsidRPr="00D353B4">
              <w:lastRenderedPageBreak/>
              <w:t>Wykaz literatury podstawowej i uzupełniającej</w:t>
            </w:r>
          </w:p>
          <w:p w14:paraId="5688B9A2" w14:textId="77777777" w:rsidR="00630BFC" w:rsidRPr="00D353B4" w:rsidRDefault="00630BFC" w:rsidP="00AD3881">
            <w:pPr>
              <w:pStyle w:val="Pa1"/>
              <w:jc w:val="both"/>
              <w:rPr>
                <w:rFonts w:ascii="Times New Roman" w:hAnsi="Times New Roman"/>
              </w:rPr>
            </w:pPr>
          </w:p>
        </w:tc>
        <w:tc>
          <w:tcPr>
            <w:tcW w:w="3281" w:type="pct"/>
            <w:gridSpan w:val="3"/>
            <w:shd w:val="clear" w:color="auto" w:fill="auto"/>
            <w:vAlign w:val="center"/>
          </w:tcPr>
          <w:p w14:paraId="56465D8F" w14:textId="77777777" w:rsidR="00630BFC" w:rsidRPr="00D353B4" w:rsidRDefault="00630BFC" w:rsidP="00AD3881">
            <w:pPr>
              <w:autoSpaceDE w:val="0"/>
              <w:autoSpaceDN w:val="0"/>
              <w:adjustRightInd w:val="0"/>
            </w:pPr>
            <w:r w:rsidRPr="00D353B4">
              <w:t xml:space="preserve">Literatura podstawowa:  </w:t>
            </w:r>
          </w:p>
          <w:p w14:paraId="64800B64" w14:textId="77777777" w:rsidR="00630BFC" w:rsidRPr="00D353B4" w:rsidRDefault="00630BFC" w:rsidP="00667F61">
            <w:pPr>
              <w:numPr>
                <w:ilvl w:val="0"/>
                <w:numId w:val="51"/>
              </w:numPr>
            </w:pPr>
            <w:r w:rsidRPr="00D353B4">
              <w:t>Celuch K. Raport TRENDY - Wiedza, Produkt, Motywacja, Wpływ, Wydawnictwo CELUCH Consulting 2023.</w:t>
            </w:r>
          </w:p>
          <w:p w14:paraId="1F41F05E" w14:textId="77777777" w:rsidR="00630BFC" w:rsidRPr="00D353B4" w:rsidRDefault="00630BFC" w:rsidP="00667F61">
            <w:pPr>
              <w:numPr>
                <w:ilvl w:val="0"/>
                <w:numId w:val="51"/>
              </w:numPr>
            </w:pPr>
            <w:r w:rsidRPr="00D353B4">
              <w:rPr>
                <w:rStyle w:val="A0"/>
                <w:rFonts w:cs="Times New Roman"/>
                <w:color w:val="auto"/>
                <w:sz w:val="24"/>
                <w:szCs w:val="24"/>
              </w:rPr>
              <w:t xml:space="preserve">Mazurek-Kusiak A., Kobyłka A., </w:t>
            </w:r>
            <w:r w:rsidRPr="00D353B4">
              <w:t>Przemysł Spotkań w Województwie Lubelskim w 2020 Roku, Raport Lubelskie Convention Bureau Lublin 2021.</w:t>
            </w:r>
          </w:p>
          <w:p w14:paraId="3FAF1559" w14:textId="77777777" w:rsidR="00630BFC" w:rsidRPr="00D353B4" w:rsidRDefault="00630BFC" w:rsidP="00667F61">
            <w:pPr>
              <w:numPr>
                <w:ilvl w:val="0"/>
                <w:numId w:val="51"/>
              </w:numPr>
            </w:pPr>
            <w:r w:rsidRPr="00D353B4">
              <w:t xml:space="preserve">Meyer  B. (red.), Trendy we współczesnym ruchu turystycznym, Wydawnictwo Naukowe Uniwersytetu Szczecińskiego, Szczecin 2016.  </w:t>
            </w:r>
          </w:p>
          <w:p w14:paraId="3AD2D0F2" w14:textId="77777777" w:rsidR="00630BFC" w:rsidRPr="00D353B4" w:rsidRDefault="00630BFC" w:rsidP="00AD3881">
            <w:pPr>
              <w:autoSpaceDE w:val="0"/>
              <w:autoSpaceDN w:val="0"/>
              <w:adjustRightInd w:val="0"/>
            </w:pPr>
            <w:r w:rsidRPr="00D353B4">
              <w:t>Literatura uzupełniająca:</w:t>
            </w:r>
          </w:p>
          <w:p w14:paraId="44A6B70B" w14:textId="77777777" w:rsidR="00630BFC" w:rsidRPr="00D353B4" w:rsidRDefault="00630BFC" w:rsidP="00667F61">
            <w:pPr>
              <w:pStyle w:val="Akapitzlist"/>
              <w:numPr>
                <w:ilvl w:val="0"/>
                <w:numId w:val="51"/>
              </w:numPr>
              <w:suppressAutoHyphens w:val="0"/>
              <w:autoSpaceDE w:val="0"/>
              <w:adjustRightInd w:val="0"/>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Gontar B., Gontar Z., Zrównoważona turystyka: strategiczny wybór projektów ICT., Wydawnictwo Uniwersytetu Łódźkiego, Łódź 2016.</w:t>
            </w:r>
          </w:p>
          <w:p w14:paraId="4AC906C0" w14:textId="77777777" w:rsidR="00630BFC" w:rsidRPr="00D353B4" w:rsidRDefault="00630BFC" w:rsidP="00667F61">
            <w:pPr>
              <w:pStyle w:val="Akapitzlist"/>
              <w:numPr>
                <w:ilvl w:val="0"/>
                <w:numId w:val="51"/>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Kwiatkowski C. A., Harasim E., Hawlena J., Aktywność turystyczna – wybrane aspekty. Instytut Naukowo-Wydawniczy „SPATIUM”. Radom 2018.</w:t>
            </w:r>
          </w:p>
          <w:p w14:paraId="1D14C0DB" w14:textId="77777777" w:rsidR="00630BFC" w:rsidRPr="00D353B4" w:rsidRDefault="00630BFC" w:rsidP="00AD3881">
            <w:pPr>
              <w:autoSpaceDE w:val="0"/>
              <w:autoSpaceDN w:val="0"/>
              <w:adjustRightInd w:val="0"/>
            </w:pPr>
            <w:r w:rsidRPr="00D353B4">
              <w:t>Czasopisma branżowe:</w:t>
            </w:r>
          </w:p>
          <w:p w14:paraId="40374183" w14:textId="77777777" w:rsidR="00630BFC" w:rsidRPr="00D353B4" w:rsidRDefault="00630BFC" w:rsidP="00667F61">
            <w:pPr>
              <w:numPr>
                <w:ilvl w:val="0"/>
                <w:numId w:val="51"/>
              </w:numPr>
              <w:autoSpaceDE w:val="0"/>
              <w:autoSpaceDN w:val="0"/>
              <w:adjustRightInd w:val="0"/>
            </w:pPr>
            <w:r w:rsidRPr="00D353B4">
              <w:t>Wiadomości Turystyczne,</w:t>
            </w:r>
          </w:p>
          <w:p w14:paraId="22D92206" w14:textId="77777777" w:rsidR="00630BFC" w:rsidRPr="00D353B4" w:rsidRDefault="00630BFC" w:rsidP="00667F61">
            <w:pPr>
              <w:numPr>
                <w:ilvl w:val="0"/>
                <w:numId w:val="51"/>
              </w:numPr>
              <w:autoSpaceDE w:val="0"/>
              <w:autoSpaceDN w:val="0"/>
              <w:adjustRightInd w:val="0"/>
            </w:pPr>
            <w:r w:rsidRPr="00D353B4">
              <w:t>Rynek Turystyczny.</w:t>
            </w:r>
          </w:p>
        </w:tc>
      </w:tr>
      <w:tr w:rsidR="00D353B4" w:rsidRPr="00D353B4" w14:paraId="519411AE" w14:textId="77777777" w:rsidTr="008F1E17">
        <w:trPr>
          <w:trHeight w:val="20"/>
        </w:trPr>
        <w:tc>
          <w:tcPr>
            <w:tcW w:w="1719" w:type="pct"/>
            <w:shd w:val="clear" w:color="auto" w:fill="auto"/>
          </w:tcPr>
          <w:p w14:paraId="7C98E33E" w14:textId="25E5B55C" w:rsidR="00630BFC" w:rsidRPr="00D353B4" w:rsidRDefault="00630BFC" w:rsidP="008F1E17">
            <w:r w:rsidRPr="00D353B4">
              <w:t>Planowane formy/działania/</w:t>
            </w:r>
            <w:r w:rsidR="008F1E17" w:rsidRPr="00D353B4">
              <w:t xml:space="preserve"> </w:t>
            </w:r>
            <w:r w:rsidRPr="00D353B4">
              <w:t>metody dydaktyczne</w:t>
            </w:r>
          </w:p>
        </w:tc>
        <w:tc>
          <w:tcPr>
            <w:tcW w:w="3281" w:type="pct"/>
            <w:gridSpan w:val="3"/>
            <w:shd w:val="clear" w:color="auto" w:fill="auto"/>
            <w:vAlign w:val="center"/>
          </w:tcPr>
          <w:p w14:paraId="1052BFC8" w14:textId="77777777" w:rsidR="00630BFC" w:rsidRPr="00D353B4" w:rsidRDefault="00630BFC" w:rsidP="008F1E17">
            <w:pPr>
              <w:pStyle w:val="Akapitzlist"/>
              <w:autoSpaceDE w:val="0"/>
              <w:adjustRightInd w:val="0"/>
              <w:spacing w:line="240" w:lineRule="auto"/>
              <w:ind w:left="0" w:firstLine="0"/>
              <w:rPr>
                <w:rFonts w:ascii="Times New Roman" w:hAnsi="Times New Roman"/>
                <w:sz w:val="24"/>
                <w:szCs w:val="24"/>
              </w:rPr>
            </w:pPr>
            <w:r w:rsidRPr="00D353B4">
              <w:rPr>
                <w:rFonts w:ascii="Times New Roman" w:hAnsi="Times New Roman"/>
                <w:sz w:val="24"/>
                <w:szCs w:val="24"/>
              </w:rPr>
              <w:t xml:space="preserve">Wykłady </w:t>
            </w:r>
            <w:r w:rsidRPr="00D353B4">
              <w:rPr>
                <w:rFonts w:ascii="Times New Roman" w:eastAsia="FreeSans" w:hAnsi="Times New Roman"/>
                <w:sz w:val="24"/>
                <w:szCs w:val="24"/>
              </w:rPr>
              <w:t>z wykorzystaniem technik multimedialnych</w:t>
            </w:r>
            <w:r w:rsidRPr="00D353B4">
              <w:rPr>
                <w:rFonts w:ascii="Times New Roman" w:hAnsi="Times New Roman"/>
                <w:sz w:val="24"/>
                <w:szCs w:val="24"/>
              </w:rPr>
              <w:t>, odbywające się w  sali dydaktycznej. Wykłady uczestniczące.</w:t>
            </w:r>
          </w:p>
        </w:tc>
      </w:tr>
      <w:tr w:rsidR="00D353B4" w:rsidRPr="00D353B4" w14:paraId="46157DEF" w14:textId="77777777" w:rsidTr="008F1E17">
        <w:trPr>
          <w:trHeight w:val="20"/>
        </w:trPr>
        <w:tc>
          <w:tcPr>
            <w:tcW w:w="1719" w:type="pct"/>
            <w:shd w:val="clear" w:color="auto" w:fill="auto"/>
          </w:tcPr>
          <w:p w14:paraId="387718A1" w14:textId="77777777" w:rsidR="00630BFC" w:rsidRPr="00D353B4" w:rsidRDefault="00630BFC" w:rsidP="00AD3881">
            <w:r w:rsidRPr="00D353B4">
              <w:t>Sposoby weryfikacji oraz formy dokumentowania osiągniętych efektów kształcenia</w:t>
            </w:r>
          </w:p>
        </w:tc>
        <w:tc>
          <w:tcPr>
            <w:tcW w:w="3281" w:type="pct"/>
            <w:gridSpan w:val="3"/>
            <w:shd w:val="clear" w:color="auto" w:fill="auto"/>
            <w:vAlign w:val="center"/>
          </w:tcPr>
          <w:p w14:paraId="4BF898DA" w14:textId="77777777" w:rsidR="00630BFC" w:rsidRPr="00D353B4" w:rsidRDefault="00630BFC" w:rsidP="00AD3881">
            <w:r w:rsidRPr="00D353B4">
              <w:t xml:space="preserve">Sposoby weryfikacji efektów kształcenia: </w:t>
            </w:r>
          </w:p>
          <w:p w14:paraId="1B0CBE29" w14:textId="77777777" w:rsidR="00630BFC" w:rsidRPr="00D353B4" w:rsidRDefault="00630BFC" w:rsidP="00AD3881">
            <w:r w:rsidRPr="00D353B4">
              <w:t>W1, W2, W3, W4 – kolokwium zaliczeniowe,</w:t>
            </w:r>
          </w:p>
          <w:p w14:paraId="52E7F200" w14:textId="77777777" w:rsidR="00630BFC" w:rsidRPr="00D353B4" w:rsidRDefault="00630BFC" w:rsidP="00AD3881">
            <w:r w:rsidRPr="00D353B4">
              <w:t>U1, U2, U3  – kolokwium zaliczeniowe,</w:t>
            </w:r>
          </w:p>
          <w:p w14:paraId="273BD24D" w14:textId="77777777" w:rsidR="00630BFC" w:rsidRPr="00D353B4" w:rsidRDefault="00630BFC"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K1, K2  – kolokwium zaliczeniowe (dziennik zajęć).</w:t>
            </w:r>
          </w:p>
          <w:p w14:paraId="3CFFA7D1" w14:textId="77777777" w:rsidR="00630BFC" w:rsidRPr="00D353B4" w:rsidRDefault="00630BFC"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Formy dokumentowania osiągniętych wyników: </w:t>
            </w:r>
          </w:p>
          <w:p w14:paraId="36D5E095" w14:textId="77777777" w:rsidR="00630BFC" w:rsidRPr="00D353B4" w:rsidRDefault="00630BFC" w:rsidP="00AD3881">
            <w:r w:rsidRPr="00D353B4">
              <w:t>Dziennik prowadzącego, zarchiwizowane prace kolokwialne.</w:t>
            </w:r>
          </w:p>
        </w:tc>
      </w:tr>
      <w:tr w:rsidR="00D353B4" w:rsidRPr="00D353B4" w14:paraId="7ADF28CF" w14:textId="77777777" w:rsidTr="008F1E17">
        <w:trPr>
          <w:trHeight w:val="20"/>
        </w:trPr>
        <w:tc>
          <w:tcPr>
            <w:tcW w:w="1719" w:type="pct"/>
            <w:shd w:val="clear" w:color="auto" w:fill="auto"/>
          </w:tcPr>
          <w:p w14:paraId="418D1071" w14:textId="77777777" w:rsidR="00630BFC" w:rsidRPr="00D353B4" w:rsidRDefault="00630BFC" w:rsidP="008F1E17">
            <w:r w:rsidRPr="00D353B4">
              <w:t>Elementy i wagi mające wpływ na ocenę końcową</w:t>
            </w:r>
          </w:p>
          <w:p w14:paraId="5BBC97FD" w14:textId="77777777" w:rsidR="00630BFC" w:rsidRPr="00D353B4" w:rsidRDefault="00630BFC" w:rsidP="008F1E17"/>
        </w:tc>
        <w:tc>
          <w:tcPr>
            <w:tcW w:w="3281" w:type="pct"/>
            <w:gridSpan w:val="3"/>
            <w:shd w:val="clear" w:color="auto" w:fill="auto"/>
            <w:vAlign w:val="center"/>
          </w:tcPr>
          <w:p w14:paraId="6D1FB60D" w14:textId="77777777" w:rsidR="00630BFC" w:rsidRPr="00D353B4" w:rsidRDefault="00630BFC" w:rsidP="008F1E17">
            <w:pPr>
              <w:pStyle w:val="Akapitzlist"/>
              <w:autoSpaceDE w:val="0"/>
              <w:adjustRightInd w:val="0"/>
              <w:spacing w:line="240" w:lineRule="auto"/>
              <w:ind w:left="426" w:hanging="426"/>
              <w:rPr>
                <w:rFonts w:ascii="Times New Roman" w:hAnsi="Times New Roman"/>
                <w:sz w:val="24"/>
                <w:szCs w:val="24"/>
              </w:rPr>
            </w:pPr>
            <w:r w:rsidRPr="00D353B4">
              <w:rPr>
                <w:rFonts w:ascii="Times New Roman" w:hAnsi="Times New Roman"/>
                <w:sz w:val="24"/>
                <w:szCs w:val="24"/>
              </w:rPr>
              <w:t>Kryteria oceny z przedmiotu</w:t>
            </w:r>
          </w:p>
          <w:p w14:paraId="7497F533" w14:textId="77777777" w:rsidR="00630BFC" w:rsidRPr="00D353B4" w:rsidRDefault="00630BFC" w:rsidP="008F1E17">
            <w:pPr>
              <w:autoSpaceDE w:val="0"/>
              <w:adjustRightInd w:val="0"/>
            </w:pPr>
            <w:r w:rsidRPr="00D353B4">
              <w:t>Warunkiem uzyskania zaliczenia przedmiotu jest otrzymanie pozytywnej oceny z kolokwium zaliczeniowego.</w:t>
            </w:r>
          </w:p>
          <w:p w14:paraId="04A695B3" w14:textId="77777777" w:rsidR="00630BFC" w:rsidRPr="00D353B4" w:rsidRDefault="00630BFC" w:rsidP="008F1E17">
            <w:pPr>
              <w:autoSpaceDE w:val="0"/>
              <w:adjustRightInd w:val="0"/>
            </w:pPr>
            <w:r w:rsidRPr="00D353B4">
              <w:t>Procent wiedzy wymaganej dla uzyskania oceny końcowej wynosi odpowiednio:</w:t>
            </w:r>
          </w:p>
          <w:tbl>
            <w:tblPr>
              <w:tblW w:w="7767" w:type="dxa"/>
              <w:tblLayout w:type="fixed"/>
              <w:tblLook w:val="04A0" w:firstRow="1" w:lastRow="0" w:firstColumn="1" w:lastColumn="0" w:noHBand="0" w:noVBand="1"/>
            </w:tblPr>
            <w:tblGrid>
              <w:gridCol w:w="3289"/>
              <w:gridCol w:w="4478"/>
            </w:tblGrid>
            <w:tr w:rsidR="00D353B4" w:rsidRPr="00D353B4" w14:paraId="0795F14C" w14:textId="77777777" w:rsidTr="00AD3881">
              <w:trPr>
                <w:trHeight w:val="170"/>
              </w:trPr>
              <w:tc>
                <w:tcPr>
                  <w:tcW w:w="3289" w:type="dxa"/>
                  <w:vAlign w:val="center"/>
                </w:tcPr>
                <w:p w14:paraId="05C9A45C"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bardzo dobry            </w:t>
                  </w:r>
                </w:p>
                <w:p w14:paraId="23B316F8"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dobry plus                   </w:t>
                  </w:r>
                </w:p>
                <w:p w14:paraId="2884EEC1"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dobry                          </w:t>
                  </w:r>
                </w:p>
                <w:p w14:paraId="0EC8209B"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plus        </w:t>
                  </w:r>
                </w:p>
                <w:p w14:paraId="2E97A085"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w:t>
                  </w:r>
                </w:p>
                <w:p w14:paraId="09F5C95D"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niedostateczny         </w:t>
                  </w:r>
                </w:p>
              </w:tc>
              <w:tc>
                <w:tcPr>
                  <w:tcW w:w="4478" w:type="dxa"/>
                  <w:vAlign w:val="center"/>
                </w:tcPr>
                <w:p w14:paraId="353AAD5B"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 xml:space="preserve">91%  - 100%, </w:t>
                  </w:r>
                </w:p>
                <w:p w14:paraId="27195B38"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81%  -  90%,</w:t>
                  </w:r>
                </w:p>
                <w:p w14:paraId="12CD410C"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 xml:space="preserve">71%  -  80%, </w:t>
                  </w:r>
                </w:p>
                <w:p w14:paraId="67452AB2"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 xml:space="preserve">61%  -  70%, </w:t>
                  </w:r>
                </w:p>
                <w:p w14:paraId="6383D77D"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 xml:space="preserve">51%  -  60%, </w:t>
                  </w:r>
                </w:p>
                <w:p w14:paraId="53EEB4AB"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50%  i  mniej.</w:t>
                  </w:r>
                </w:p>
              </w:tc>
            </w:tr>
          </w:tbl>
          <w:p w14:paraId="1E5696AD" w14:textId="77777777" w:rsidR="00630BFC" w:rsidRPr="00D353B4" w:rsidRDefault="00630BFC" w:rsidP="008F1E17"/>
        </w:tc>
      </w:tr>
      <w:tr w:rsidR="00D353B4" w:rsidRPr="00D353B4" w14:paraId="35FA32B7" w14:textId="77777777" w:rsidTr="008F1E17">
        <w:trPr>
          <w:trHeight w:val="20"/>
        </w:trPr>
        <w:tc>
          <w:tcPr>
            <w:tcW w:w="1719" w:type="pct"/>
            <w:vMerge w:val="restart"/>
            <w:shd w:val="clear" w:color="auto" w:fill="auto"/>
          </w:tcPr>
          <w:p w14:paraId="5E2D95B8" w14:textId="77777777" w:rsidR="00630BFC" w:rsidRPr="00D353B4" w:rsidRDefault="00630BFC" w:rsidP="00AD3881">
            <w:r w:rsidRPr="00D353B4">
              <w:t>Bilans punktów ECTS</w:t>
            </w:r>
          </w:p>
          <w:p w14:paraId="15D58BE3" w14:textId="77777777" w:rsidR="00630BFC" w:rsidRPr="00D353B4" w:rsidRDefault="00630BFC" w:rsidP="00AD3881">
            <w:r w:rsidRPr="00D353B4">
              <w:lastRenderedPageBreak/>
              <w:t xml:space="preserve"> </w:t>
            </w:r>
          </w:p>
        </w:tc>
        <w:tc>
          <w:tcPr>
            <w:tcW w:w="1874" w:type="pct"/>
            <w:shd w:val="clear" w:color="auto" w:fill="auto"/>
            <w:vAlign w:val="center"/>
          </w:tcPr>
          <w:p w14:paraId="3C64475A" w14:textId="77777777" w:rsidR="00630BFC" w:rsidRPr="00D353B4" w:rsidRDefault="00630BFC" w:rsidP="00AD3881">
            <w:pPr>
              <w:jc w:val="center"/>
            </w:pPr>
            <w:r w:rsidRPr="00D353B4">
              <w:lastRenderedPageBreak/>
              <w:t>Forma zajęć</w:t>
            </w:r>
          </w:p>
        </w:tc>
        <w:tc>
          <w:tcPr>
            <w:tcW w:w="938" w:type="pct"/>
            <w:shd w:val="clear" w:color="auto" w:fill="auto"/>
            <w:vAlign w:val="center"/>
          </w:tcPr>
          <w:p w14:paraId="6E1210E6" w14:textId="77777777" w:rsidR="00630BFC" w:rsidRPr="00D353B4" w:rsidRDefault="00630BFC" w:rsidP="00AD3881">
            <w:pPr>
              <w:ind w:left="-108"/>
              <w:jc w:val="center"/>
            </w:pPr>
            <w:r w:rsidRPr="00D353B4">
              <w:t xml:space="preserve">Liczba godzin </w:t>
            </w:r>
          </w:p>
        </w:tc>
        <w:tc>
          <w:tcPr>
            <w:tcW w:w="469" w:type="pct"/>
            <w:shd w:val="clear" w:color="auto" w:fill="auto"/>
            <w:vAlign w:val="center"/>
          </w:tcPr>
          <w:p w14:paraId="461F3327" w14:textId="1141D414" w:rsidR="00630BFC" w:rsidRPr="00D353B4" w:rsidRDefault="00630BFC" w:rsidP="00AD3881">
            <w:pPr>
              <w:ind w:left="-137" w:right="-136"/>
              <w:jc w:val="center"/>
            </w:pPr>
            <w:r w:rsidRPr="00D353B4">
              <w:t>ECTS</w:t>
            </w:r>
          </w:p>
        </w:tc>
      </w:tr>
      <w:tr w:rsidR="00D353B4" w:rsidRPr="00D353B4" w14:paraId="6035979B" w14:textId="77777777" w:rsidTr="008F1E17">
        <w:trPr>
          <w:trHeight w:val="20"/>
        </w:trPr>
        <w:tc>
          <w:tcPr>
            <w:tcW w:w="1719" w:type="pct"/>
            <w:vMerge/>
            <w:shd w:val="clear" w:color="auto" w:fill="auto"/>
            <w:vAlign w:val="center"/>
          </w:tcPr>
          <w:p w14:paraId="5A785E43" w14:textId="77777777" w:rsidR="00630BFC" w:rsidRPr="00D353B4" w:rsidRDefault="00630BFC" w:rsidP="00AD3881"/>
        </w:tc>
        <w:tc>
          <w:tcPr>
            <w:tcW w:w="3281" w:type="pct"/>
            <w:gridSpan w:val="3"/>
            <w:shd w:val="clear" w:color="auto" w:fill="auto"/>
            <w:vAlign w:val="center"/>
          </w:tcPr>
          <w:p w14:paraId="56C50AA1" w14:textId="77777777" w:rsidR="00630BFC" w:rsidRPr="00D353B4" w:rsidRDefault="00630BFC" w:rsidP="00AD3881">
            <w:pPr>
              <w:jc w:val="center"/>
            </w:pPr>
            <w:r w:rsidRPr="00D353B4">
              <w:t>Zajęcia kontaktowe</w:t>
            </w:r>
          </w:p>
        </w:tc>
      </w:tr>
      <w:tr w:rsidR="00D353B4" w:rsidRPr="00D353B4" w14:paraId="152B5FF7" w14:textId="77777777" w:rsidTr="008F1E17">
        <w:trPr>
          <w:trHeight w:val="20"/>
        </w:trPr>
        <w:tc>
          <w:tcPr>
            <w:tcW w:w="1719" w:type="pct"/>
            <w:vMerge/>
            <w:shd w:val="clear" w:color="auto" w:fill="auto"/>
            <w:vAlign w:val="center"/>
          </w:tcPr>
          <w:p w14:paraId="0305FC57" w14:textId="77777777" w:rsidR="00630BFC" w:rsidRPr="00D353B4" w:rsidRDefault="00630BFC" w:rsidP="00AD3881"/>
        </w:tc>
        <w:tc>
          <w:tcPr>
            <w:tcW w:w="1874" w:type="pct"/>
            <w:shd w:val="clear" w:color="auto" w:fill="auto"/>
            <w:vAlign w:val="center"/>
          </w:tcPr>
          <w:p w14:paraId="17AE3FB8" w14:textId="77777777" w:rsidR="00630BFC" w:rsidRPr="00D353B4" w:rsidRDefault="00630BFC" w:rsidP="00AD3881">
            <w:r w:rsidRPr="00D353B4">
              <w:t>Wykłady</w:t>
            </w:r>
          </w:p>
        </w:tc>
        <w:tc>
          <w:tcPr>
            <w:tcW w:w="938" w:type="pct"/>
            <w:shd w:val="clear" w:color="auto" w:fill="auto"/>
            <w:vAlign w:val="center"/>
          </w:tcPr>
          <w:p w14:paraId="12CF2C79" w14:textId="010FA09E" w:rsidR="00630BFC" w:rsidRPr="00D353B4" w:rsidRDefault="003E7C94" w:rsidP="00AD3881">
            <w:pPr>
              <w:jc w:val="center"/>
            </w:pPr>
            <w:r w:rsidRPr="00D353B4">
              <w:t>5</w:t>
            </w:r>
          </w:p>
        </w:tc>
        <w:tc>
          <w:tcPr>
            <w:tcW w:w="469" w:type="pct"/>
            <w:shd w:val="clear" w:color="auto" w:fill="auto"/>
            <w:vAlign w:val="center"/>
          </w:tcPr>
          <w:p w14:paraId="30E9D209" w14:textId="4F7481B7" w:rsidR="00630BFC" w:rsidRPr="00D353B4" w:rsidRDefault="00630BFC" w:rsidP="00AD3881">
            <w:pPr>
              <w:jc w:val="center"/>
            </w:pPr>
            <w:r w:rsidRPr="00D353B4">
              <w:t>0,</w:t>
            </w:r>
            <w:r w:rsidR="003E7C94" w:rsidRPr="00D353B4">
              <w:t>2</w:t>
            </w:r>
          </w:p>
        </w:tc>
      </w:tr>
      <w:tr w:rsidR="00D353B4" w:rsidRPr="00D353B4" w14:paraId="0823AD53" w14:textId="77777777" w:rsidTr="008F1E17">
        <w:trPr>
          <w:trHeight w:val="20"/>
        </w:trPr>
        <w:tc>
          <w:tcPr>
            <w:tcW w:w="1719" w:type="pct"/>
            <w:vMerge/>
            <w:shd w:val="clear" w:color="auto" w:fill="auto"/>
            <w:vAlign w:val="center"/>
          </w:tcPr>
          <w:p w14:paraId="3C0D3F27" w14:textId="77777777" w:rsidR="00630BFC" w:rsidRPr="00D353B4" w:rsidRDefault="00630BFC" w:rsidP="00AD3881"/>
        </w:tc>
        <w:tc>
          <w:tcPr>
            <w:tcW w:w="1874" w:type="pct"/>
            <w:shd w:val="clear" w:color="auto" w:fill="auto"/>
            <w:vAlign w:val="center"/>
          </w:tcPr>
          <w:p w14:paraId="633C8C63" w14:textId="469A00FA" w:rsidR="00630BFC" w:rsidRPr="00D353B4" w:rsidRDefault="003E7C94" w:rsidP="00AD3881">
            <w:pPr>
              <w:rPr>
                <w:iCs/>
              </w:rPr>
            </w:pPr>
            <w:r w:rsidRPr="00D353B4">
              <w:t>Ćwiczenia</w:t>
            </w:r>
          </w:p>
        </w:tc>
        <w:tc>
          <w:tcPr>
            <w:tcW w:w="938" w:type="pct"/>
            <w:shd w:val="clear" w:color="auto" w:fill="auto"/>
            <w:vAlign w:val="center"/>
          </w:tcPr>
          <w:p w14:paraId="24E2AE46" w14:textId="16C3E339" w:rsidR="00630BFC" w:rsidRPr="00D353B4" w:rsidRDefault="003E7C94" w:rsidP="00AD3881">
            <w:pPr>
              <w:jc w:val="center"/>
            </w:pPr>
            <w:r w:rsidRPr="00D353B4">
              <w:t>5</w:t>
            </w:r>
          </w:p>
        </w:tc>
        <w:tc>
          <w:tcPr>
            <w:tcW w:w="469" w:type="pct"/>
            <w:shd w:val="clear" w:color="auto" w:fill="auto"/>
            <w:vAlign w:val="center"/>
          </w:tcPr>
          <w:p w14:paraId="27447405" w14:textId="7BAAA5FB" w:rsidR="00630BFC" w:rsidRPr="00D353B4" w:rsidRDefault="00630BFC" w:rsidP="00AD3881">
            <w:pPr>
              <w:jc w:val="center"/>
            </w:pPr>
            <w:r w:rsidRPr="00D353B4">
              <w:t>0,</w:t>
            </w:r>
            <w:r w:rsidR="003E7C94" w:rsidRPr="00D353B4">
              <w:t>2</w:t>
            </w:r>
          </w:p>
        </w:tc>
      </w:tr>
      <w:tr w:rsidR="00D353B4" w:rsidRPr="00D353B4" w14:paraId="0EDAAFAD" w14:textId="77777777" w:rsidTr="008F1E17">
        <w:trPr>
          <w:trHeight w:val="20"/>
        </w:trPr>
        <w:tc>
          <w:tcPr>
            <w:tcW w:w="1719" w:type="pct"/>
            <w:vMerge/>
            <w:shd w:val="clear" w:color="auto" w:fill="auto"/>
            <w:vAlign w:val="center"/>
          </w:tcPr>
          <w:p w14:paraId="5BBD03E5" w14:textId="77777777" w:rsidR="00630BFC" w:rsidRPr="00D353B4" w:rsidRDefault="00630BFC" w:rsidP="00AD3881"/>
        </w:tc>
        <w:tc>
          <w:tcPr>
            <w:tcW w:w="1874" w:type="pct"/>
            <w:shd w:val="clear" w:color="auto" w:fill="auto"/>
            <w:vAlign w:val="center"/>
          </w:tcPr>
          <w:p w14:paraId="7D4B519D" w14:textId="77777777" w:rsidR="00630BFC" w:rsidRPr="00D353B4" w:rsidRDefault="00630BFC" w:rsidP="00AD3881">
            <w:r w:rsidRPr="00D353B4">
              <w:t>Razem godziny kontaktowe</w:t>
            </w:r>
          </w:p>
        </w:tc>
        <w:tc>
          <w:tcPr>
            <w:tcW w:w="938" w:type="pct"/>
            <w:shd w:val="clear" w:color="auto" w:fill="auto"/>
            <w:vAlign w:val="center"/>
          </w:tcPr>
          <w:p w14:paraId="4D86E3AE" w14:textId="755512E1" w:rsidR="00630BFC" w:rsidRPr="00D353B4" w:rsidRDefault="00C65739" w:rsidP="00AD3881">
            <w:pPr>
              <w:jc w:val="center"/>
            </w:pPr>
            <w:r w:rsidRPr="00D353B4">
              <w:t>1</w:t>
            </w:r>
            <w:r w:rsidR="003E7C94" w:rsidRPr="00D353B4">
              <w:t>0</w:t>
            </w:r>
          </w:p>
        </w:tc>
        <w:tc>
          <w:tcPr>
            <w:tcW w:w="469" w:type="pct"/>
            <w:shd w:val="clear" w:color="auto" w:fill="auto"/>
            <w:vAlign w:val="center"/>
          </w:tcPr>
          <w:p w14:paraId="4AD95690" w14:textId="6BE9A4E3" w:rsidR="00630BFC" w:rsidRPr="00D353B4" w:rsidRDefault="00630BFC" w:rsidP="00AD3881">
            <w:pPr>
              <w:jc w:val="center"/>
            </w:pPr>
            <w:r w:rsidRPr="00D353B4">
              <w:t>0,</w:t>
            </w:r>
            <w:r w:rsidR="003E7C94" w:rsidRPr="00D353B4">
              <w:t>4</w:t>
            </w:r>
          </w:p>
        </w:tc>
      </w:tr>
      <w:tr w:rsidR="00D353B4" w:rsidRPr="00D353B4" w14:paraId="4A18C9E4" w14:textId="77777777" w:rsidTr="008F1E17">
        <w:trPr>
          <w:trHeight w:val="20"/>
        </w:trPr>
        <w:tc>
          <w:tcPr>
            <w:tcW w:w="1719" w:type="pct"/>
            <w:vMerge/>
            <w:shd w:val="clear" w:color="auto" w:fill="auto"/>
            <w:vAlign w:val="center"/>
          </w:tcPr>
          <w:p w14:paraId="76923FC2" w14:textId="77777777" w:rsidR="00630BFC" w:rsidRPr="00D353B4" w:rsidRDefault="00630BFC" w:rsidP="00AD3881"/>
        </w:tc>
        <w:tc>
          <w:tcPr>
            <w:tcW w:w="3281" w:type="pct"/>
            <w:gridSpan w:val="3"/>
            <w:shd w:val="clear" w:color="auto" w:fill="auto"/>
            <w:vAlign w:val="center"/>
          </w:tcPr>
          <w:p w14:paraId="63A4F35B" w14:textId="77777777" w:rsidR="00630BFC" w:rsidRPr="00D353B4" w:rsidRDefault="00630BFC" w:rsidP="00AD3881">
            <w:pPr>
              <w:jc w:val="center"/>
            </w:pPr>
            <w:r w:rsidRPr="00D353B4">
              <w:t>Zajęcia niekontaktowe</w:t>
            </w:r>
          </w:p>
        </w:tc>
      </w:tr>
      <w:tr w:rsidR="00D353B4" w:rsidRPr="00D353B4" w14:paraId="526F2173" w14:textId="77777777" w:rsidTr="008F1E17">
        <w:trPr>
          <w:trHeight w:val="20"/>
        </w:trPr>
        <w:tc>
          <w:tcPr>
            <w:tcW w:w="1719" w:type="pct"/>
            <w:vMerge/>
            <w:shd w:val="clear" w:color="auto" w:fill="auto"/>
            <w:vAlign w:val="center"/>
          </w:tcPr>
          <w:p w14:paraId="340615E2" w14:textId="77777777" w:rsidR="00630BFC" w:rsidRPr="00D353B4" w:rsidRDefault="00630BFC" w:rsidP="00AD3881"/>
        </w:tc>
        <w:tc>
          <w:tcPr>
            <w:tcW w:w="1874" w:type="pct"/>
            <w:shd w:val="clear" w:color="auto" w:fill="auto"/>
            <w:vAlign w:val="center"/>
          </w:tcPr>
          <w:p w14:paraId="688241B6" w14:textId="77777777" w:rsidR="00630BFC" w:rsidRPr="00D353B4" w:rsidRDefault="00630BFC" w:rsidP="00AD3881">
            <w:r w:rsidRPr="00D353B4">
              <w:t xml:space="preserve">Analiza zalecanej literatury </w:t>
            </w:r>
          </w:p>
        </w:tc>
        <w:tc>
          <w:tcPr>
            <w:tcW w:w="938" w:type="pct"/>
            <w:shd w:val="clear" w:color="auto" w:fill="auto"/>
            <w:vAlign w:val="center"/>
          </w:tcPr>
          <w:p w14:paraId="681FCF50" w14:textId="0C636A0F" w:rsidR="00630BFC" w:rsidRPr="00D353B4" w:rsidRDefault="003E7C94" w:rsidP="00AD3881">
            <w:pPr>
              <w:jc w:val="center"/>
            </w:pPr>
            <w:r w:rsidRPr="00D353B4">
              <w:t>5</w:t>
            </w:r>
          </w:p>
        </w:tc>
        <w:tc>
          <w:tcPr>
            <w:tcW w:w="469" w:type="pct"/>
            <w:shd w:val="clear" w:color="auto" w:fill="auto"/>
            <w:vAlign w:val="center"/>
          </w:tcPr>
          <w:p w14:paraId="276114FE" w14:textId="3F23D9CB" w:rsidR="00630BFC" w:rsidRPr="00D353B4" w:rsidRDefault="00630BFC" w:rsidP="00AD3881">
            <w:pPr>
              <w:jc w:val="center"/>
            </w:pPr>
            <w:r w:rsidRPr="00D353B4">
              <w:t>0,</w:t>
            </w:r>
            <w:r w:rsidR="003E7C94" w:rsidRPr="00D353B4">
              <w:t>2</w:t>
            </w:r>
          </w:p>
        </w:tc>
      </w:tr>
      <w:tr w:rsidR="00D353B4" w:rsidRPr="00D353B4" w14:paraId="3D5AC6D0" w14:textId="77777777" w:rsidTr="008F1E17">
        <w:trPr>
          <w:trHeight w:val="20"/>
        </w:trPr>
        <w:tc>
          <w:tcPr>
            <w:tcW w:w="1719" w:type="pct"/>
            <w:vMerge/>
            <w:shd w:val="clear" w:color="auto" w:fill="auto"/>
            <w:vAlign w:val="center"/>
          </w:tcPr>
          <w:p w14:paraId="0C631611" w14:textId="77777777" w:rsidR="00630BFC" w:rsidRPr="00D353B4" w:rsidRDefault="00630BFC" w:rsidP="00AD3881"/>
        </w:tc>
        <w:tc>
          <w:tcPr>
            <w:tcW w:w="1874" w:type="pct"/>
            <w:shd w:val="clear" w:color="auto" w:fill="auto"/>
            <w:vAlign w:val="center"/>
          </w:tcPr>
          <w:p w14:paraId="5052431F" w14:textId="77777777" w:rsidR="00630BFC" w:rsidRPr="00D353B4" w:rsidRDefault="00630BFC" w:rsidP="00AD3881">
            <w:r w:rsidRPr="00D353B4">
              <w:rPr>
                <w:iCs/>
              </w:rPr>
              <w:t>Przygotowanie do kolokwium zaliczeniowego</w:t>
            </w:r>
          </w:p>
        </w:tc>
        <w:tc>
          <w:tcPr>
            <w:tcW w:w="938" w:type="pct"/>
            <w:shd w:val="clear" w:color="auto" w:fill="auto"/>
            <w:vAlign w:val="center"/>
          </w:tcPr>
          <w:p w14:paraId="7EE5D7E5" w14:textId="4F8500CC" w:rsidR="00630BFC" w:rsidRPr="00D353B4" w:rsidRDefault="003E7C94" w:rsidP="00AD3881">
            <w:pPr>
              <w:jc w:val="center"/>
            </w:pPr>
            <w:r w:rsidRPr="00D353B4">
              <w:t>5</w:t>
            </w:r>
          </w:p>
        </w:tc>
        <w:tc>
          <w:tcPr>
            <w:tcW w:w="469" w:type="pct"/>
            <w:shd w:val="clear" w:color="auto" w:fill="auto"/>
            <w:vAlign w:val="center"/>
          </w:tcPr>
          <w:p w14:paraId="52987203" w14:textId="0DF5D354" w:rsidR="00630BFC" w:rsidRPr="00D353B4" w:rsidRDefault="00630BFC" w:rsidP="00AD3881">
            <w:pPr>
              <w:jc w:val="center"/>
            </w:pPr>
            <w:r w:rsidRPr="00D353B4">
              <w:t>0,</w:t>
            </w:r>
            <w:r w:rsidR="003E7C94" w:rsidRPr="00D353B4">
              <w:t>2</w:t>
            </w:r>
          </w:p>
        </w:tc>
      </w:tr>
      <w:tr w:rsidR="00D353B4" w:rsidRPr="00D353B4" w14:paraId="6A2CD7B6" w14:textId="77777777" w:rsidTr="008F1E17">
        <w:trPr>
          <w:trHeight w:val="20"/>
        </w:trPr>
        <w:tc>
          <w:tcPr>
            <w:tcW w:w="1719" w:type="pct"/>
            <w:vMerge/>
            <w:shd w:val="clear" w:color="auto" w:fill="auto"/>
            <w:vAlign w:val="center"/>
          </w:tcPr>
          <w:p w14:paraId="04C0C579" w14:textId="77777777" w:rsidR="00C65739" w:rsidRPr="00D353B4" w:rsidRDefault="00C65739" w:rsidP="00AD3881"/>
        </w:tc>
        <w:tc>
          <w:tcPr>
            <w:tcW w:w="1874" w:type="pct"/>
            <w:shd w:val="clear" w:color="auto" w:fill="auto"/>
            <w:vAlign w:val="center"/>
          </w:tcPr>
          <w:p w14:paraId="72646DD9" w14:textId="0AAE3787" w:rsidR="00C65739" w:rsidRPr="00D353B4" w:rsidRDefault="00C65739" w:rsidP="00AD3881">
            <w:r w:rsidRPr="00D353B4">
              <w:t>Przygotowanie do zajęć</w:t>
            </w:r>
          </w:p>
        </w:tc>
        <w:tc>
          <w:tcPr>
            <w:tcW w:w="938" w:type="pct"/>
            <w:shd w:val="clear" w:color="auto" w:fill="auto"/>
            <w:vAlign w:val="center"/>
          </w:tcPr>
          <w:p w14:paraId="11D71532" w14:textId="700984DB" w:rsidR="00C65739" w:rsidRPr="00D353B4" w:rsidRDefault="003E7C94" w:rsidP="00AD3881">
            <w:pPr>
              <w:jc w:val="center"/>
            </w:pPr>
            <w:r w:rsidRPr="00D353B4">
              <w:t>5</w:t>
            </w:r>
          </w:p>
        </w:tc>
        <w:tc>
          <w:tcPr>
            <w:tcW w:w="469" w:type="pct"/>
            <w:shd w:val="clear" w:color="auto" w:fill="auto"/>
            <w:vAlign w:val="center"/>
          </w:tcPr>
          <w:p w14:paraId="0354E048" w14:textId="5B2EB0A0" w:rsidR="00C65739" w:rsidRPr="00D353B4" w:rsidRDefault="00C65739" w:rsidP="00AD3881">
            <w:pPr>
              <w:jc w:val="center"/>
            </w:pPr>
            <w:r w:rsidRPr="00D353B4">
              <w:t>0,</w:t>
            </w:r>
            <w:r w:rsidR="003E7C94" w:rsidRPr="00D353B4">
              <w:t>2</w:t>
            </w:r>
          </w:p>
        </w:tc>
      </w:tr>
      <w:tr w:rsidR="00D353B4" w:rsidRPr="00D353B4" w14:paraId="01217F83" w14:textId="77777777" w:rsidTr="008F1E17">
        <w:trPr>
          <w:trHeight w:val="20"/>
        </w:trPr>
        <w:tc>
          <w:tcPr>
            <w:tcW w:w="1719" w:type="pct"/>
            <w:vMerge/>
            <w:shd w:val="clear" w:color="auto" w:fill="auto"/>
            <w:vAlign w:val="center"/>
          </w:tcPr>
          <w:p w14:paraId="5E89FEB7" w14:textId="77777777" w:rsidR="00630BFC" w:rsidRPr="00D353B4" w:rsidRDefault="00630BFC" w:rsidP="00AD3881"/>
        </w:tc>
        <w:tc>
          <w:tcPr>
            <w:tcW w:w="1874" w:type="pct"/>
            <w:shd w:val="clear" w:color="auto" w:fill="auto"/>
            <w:vAlign w:val="center"/>
          </w:tcPr>
          <w:p w14:paraId="6EFD948F" w14:textId="77777777" w:rsidR="00630BFC" w:rsidRPr="00D353B4" w:rsidRDefault="00630BFC" w:rsidP="00AD3881">
            <w:r w:rsidRPr="00D353B4">
              <w:t>Razem godziny niekontaktowe</w:t>
            </w:r>
          </w:p>
        </w:tc>
        <w:tc>
          <w:tcPr>
            <w:tcW w:w="938" w:type="pct"/>
            <w:shd w:val="clear" w:color="auto" w:fill="auto"/>
            <w:vAlign w:val="center"/>
          </w:tcPr>
          <w:p w14:paraId="1139293D" w14:textId="40D1A35D" w:rsidR="00630BFC" w:rsidRPr="00D353B4" w:rsidRDefault="003E7C94" w:rsidP="00AD3881">
            <w:pPr>
              <w:jc w:val="center"/>
            </w:pPr>
            <w:r w:rsidRPr="00D353B4">
              <w:t>15</w:t>
            </w:r>
          </w:p>
        </w:tc>
        <w:tc>
          <w:tcPr>
            <w:tcW w:w="469" w:type="pct"/>
            <w:shd w:val="clear" w:color="auto" w:fill="auto"/>
            <w:vAlign w:val="center"/>
          </w:tcPr>
          <w:p w14:paraId="58EFC33A" w14:textId="255ED321" w:rsidR="00630BFC" w:rsidRPr="00D353B4" w:rsidRDefault="003E7C94" w:rsidP="00AD3881">
            <w:pPr>
              <w:jc w:val="center"/>
            </w:pPr>
            <w:r w:rsidRPr="00D353B4">
              <w:t>0,6</w:t>
            </w:r>
          </w:p>
        </w:tc>
      </w:tr>
      <w:tr w:rsidR="00D353B4" w:rsidRPr="00D353B4" w14:paraId="2EADA4EB" w14:textId="77777777" w:rsidTr="008F1E17">
        <w:trPr>
          <w:trHeight w:val="20"/>
        </w:trPr>
        <w:tc>
          <w:tcPr>
            <w:tcW w:w="1719" w:type="pct"/>
            <w:vMerge/>
            <w:shd w:val="clear" w:color="auto" w:fill="auto"/>
            <w:vAlign w:val="center"/>
          </w:tcPr>
          <w:p w14:paraId="7D25663B" w14:textId="77777777" w:rsidR="00630BFC" w:rsidRPr="00D353B4" w:rsidRDefault="00630BFC" w:rsidP="00AD3881"/>
        </w:tc>
        <w:tc>
          <w:tcPr>
            <w:tcW w:w="1874" w:type="pct"/>
            <w:shd w:val="clear" w:color="auto" w:fill="auto"/>
            <w:vAlign w:val="center"/>
          </w:tcPr>
          <w:p w14:paraId="1ECFD4A1" w14:textId="77777777" w:rsidR="00630BFC" w:rsidRPr="00D353B4" w:rsidRDefault="00630BFC" w:rsidP="00AD3881">
            <w:r w:rsidRPr="00D353B4">
              <w:t xml:space="preserve">Sumaryczne obciążenie studenta </w:t>
            </w:r>
          </w:p>
        </w:tc>
        <w:tc>
          <w:tcPr>
            <w:tcW w:w="938" w:type="pct"/>
            <w:shd w:val="clear" w:color="auto" w:fill="auto"/>
            <w:vAlign w:val="center"/>
          </w:tcPr>
          <w:p w14:paraId="261CF8C9" w14:textId="63E1438D" w:rsidR="00630BFC" w:rsidRPr="00D353B4" w:rsidRDefault="003E7C94" w:rsidP="00AD3881">
            <w:pPr>
              <w:jc w:val="center"/>
            </w:pPr>
            <w:r w:rsidRPr="00D353B4">
              <w:t>25</w:t>
            </w:r>
          </w:p>
        </w:tc>
        <w:tc>
          <w:tcPr>
            <w:tcW w:w="469" w:type="pct"/>
            <w:shd w:val="clear" w:color="auto" w:fill="auto"/>
            <w:vAlign w:val="center"/>
          </w:tcPr>
          <w:p w14:paraId="4080F7C2" w14:textId="6A775AD6" w:rsidR="00630BFC" w:rsidRPr="00D353B4" w:rsidRDefault="00044D85" w:rsidP="00AD3881">
            <w:pPr>
              <w:jc w:val="center"/>
            </w:pPr>
            <w:r w:rsidRPr="00D353B4">
              <w:t>1</w:t>
            </w:r>
            <w:r w:rsidR="00630BFC" w:rsidRPr="00D353B4">
              <w:t>,0</w:t>
            </w:r>
          </w:p>
        </w:tc>
      </w:tr>
      <w:tr w:rsidR="00D353B4" w:rsidRPr="00D353B4" w14:paraId="5844F9FC" w14:textId="77777777" w:rsidTr="008F1E17">
        <w:trPr>
          <w:trHeight w:val="20"/>
        </w:trPr>
        <w:tc>
          <w:tcPr>
            <w:tcW w:w="1719" w:type="pct"/>
            <w:shd w:val="clear" w:color="auto" w:fill="auto"/>
          </w:tcPr>
          <w:p w14:paraId="569CA43C" w14:textId="77777777" w:rsidR="00630BFC" w:rsidRPr="00D353B4" w:rsidRDefault="00630BFC" w:rsidP="00AD3881">
            <w:r w:rsidRPr="00D353B4">
              <w:t>Nakład pracy związany z zajęciami wymagającymi bezpośredniego udziału nauczyciela akademickiego</w:t>
            </w:r>
          </w:p>
        </w:tc>
        <w:tc>
          <w:tcPr>
            <w:tcW w:w="3281" w:type="pct"/>
            <w:gridSpan w:val="3"/>
            <w:shd w:val="clear" w:color="auto" w:fill="auto"/>
            <w:vAlign w:val="center"/>
          </w:tcPr>
          <w:p w14:paraId="52557BF8" w14:textId="134BA297" w:rsidR="00630BFC" w:rsidRPr="00D353B4" w:rsidRDefault="00044D85" w:rsidP="00AD3881">
            <w:pPr>
              <w:ind w:left="1026" w:hanging="1026"/>
              <w:rPr>
                <w:iCs/>
              </w:rPr>
            </w:pPr>
            <w:r w:rsidRPr="00D353B4">
              <w:t>5</w:t>
            </w:r>
            <w:r w:rsidR="00630BFC" w:rsidRPr="00D353B4">
              <w:t xml:space="preserve"> godz. - udział w </w:t>
            </w:r>
            <w:r w:rsidR="00630BFC" w:rsidRPr="00D353B4">
              <w:rPr>
                <w:iCs/>
              </w:rPr>
              <w:t>wykładach,</w:t>
            </w:r>
          </w:p>
          <w:p w14:paraId="3481C1B2" w14:textId="175CAB23" w:rsidR="00630BFC" w:rsidRPr="00D353B4" w:rsidRDefault="00630BFC" w:rsidP="00AD3881">
            <w:pPr>
              <w:ind w:left="1026" w:hanging="1026"/>
              <w:rPr>
                <w:iCs/>
              </w:rPr>
            </w:pPr>
            <w:r w:rsidRPr="00D353B4">
              <w:t xml:space="preserve">  </w:t>
            </w:r>
            <w:r w:rsidR="00044D85" w:rsidRPr="00D353B4">
              <w:t>5</w:t>
            </w:r>
            <w:r w:rsidRPr="00D353B4">
              <w:t xml:space="preserve"> godz. - udział w </w:t>
            </w:r>
            <w:r w:rsidR="00044D85" w:rsidRPr="00D353B4">
              <w:rPr>
                <w:iCs/>
              </w:rPr>
              <w:t>ćwiczeniach</w:t>
            </w:r>
          </w:p>
          <w:p w14:paraId="70F09304" w14:textId="06850647" w:rsidR="00630BFC" w:rsidRPr="00D353B4" w:rsidRDefault="00630BFC" w:rsidP="00AD3881">
            <w:pPr>
              <w:ind w:left="1026" w:hanging="1026"/>
            </w:pPr>
            <w:r w:rsidRPr="00D353B4">
              <w:t xml:space="preserve">Łącznie - </w:t>
            </w:r>
            <w:r w:rsidR="00C65739" w:rsidRPr="00D353B4">
              <w:t>1</w:t>
            </w:r>
            <w:r w:rsidR="00044D85" w:rsidRPr="00D353B4">
              <w:t>0</w:t>
            </w:r>
            <w:r w:rsidRPr="00D353B4">
              <w:t xml:space="preserve"> godz. co odpowiada 0,</w:t>
            </w:r>
            <w:r w:rsidR="00044D85" w:rsidRPr="00D353B4">
              <w:t>4</w:t>
            </w:r>
            <w:r w:rsidRPr="00D353B4">
              <w:t xml:space="preserve"> pkt. ECTS.</w:t>
            </w:r>
          </w:p>
        </w:tc>
      </w:tr>
    </w:tbl>
    <w:p w14:paraId="3B97C9B5" w14:textId="77777777" w:rsidR="00046B86" w:rsidRPr="00D353B4" w:rsidRDefault="00046B86" w:rsidP="008F1E17">
      <w:pPr>
        <w:rPr>
          <w:b/>
          <w:sz w:val="28"/>
          <w:szCs w:val="28"/>
        </w:rPr>
      </w:pPr>
    </w:p>
    <w:p w14:paraId="0AFAC121" w14:textId="6F5B6B88" w:rsidR="00710F32" w:rsidRPr="00D353B4" w:rsidRDefault="00710F32" w:rsidP="008F1E17">
      <w:pPr>
        <w:rPr>
          <w:b/>
          <w:sz w:val="28"/>
        </w:rPr>
      </w:pPr>
      <w:r w:rsidRPr="00D353B4">
        <w:rPr>
          <w:b/>
          <w:sz w:val="28"/>
          <w:szCs w:val="28"/>
        </w:rPr>
        <w:t>Karta opisu zajęć z modułu Turystyka specjalistyczna</w:t>
      </w:r>
      <w:r w:rsidR="00946EE7" w:rsidRPr="00D353B4">
        <w:rPr>
          <w:b/>
          <w:sz w:val="28"/>
          <w:szCs w:val="28"/>
        </w:rPr>
        <w:t xml:space="preserve"> </w:t>
      </w:r>
      <w:r w:rsidR="00946EE7" w:rsidRPr="00D353B4">
        <w:rPr>
          <w:b/>
          <w:sz w:val="28"/>
        </w:rPr>
        <w:t>BLOK A</w:t>
      </w:r>
    </w:p>
    <w:tbl>
      <w:tblPr>
        <w:tblW w:w="50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6"/>
        <w:gridCol w:w="3465"/>
        <w:gridCol w:w="1656"/>
        <w:gridCol w:w="904"/>
      </w:tblGrid>
      <w:tr w:rsidR="00D353B4" w:rsidRPr="00D353B4" w14:paraId="65C17622" w14:textId="77777777" w:rsidTr="008F1E17">
        <w:trPr>
          <w:trHeight w:val="20"/>
        </w:trPr>
        <w:tc>
          <w:tcPr>
            <w:tcW w:w="1875" w:type="pct"/>
            <w:tcBorders>
              <w:top w:val="single" w:sz="4" w:space="0" w:color="auto"/>
            </w:tcBorders>
            <w:shd w:val="clear" w:color="auto" w:fill="auto"/>
            <w:vAlign w:val="center"/>
          </w:tcPr>
          <w:p w14:paraId="4452AFC0" w14:textId="77777777" w:rsidR="00630BFC" w:rsidRPr="00D353B4" w:rsidRDefault="00630BFC" w:rsidP="00AD3881">
            <w:r w:rsidRPr="00D353B4">
              <w:t>Kierunek lub kierunki studiów</w:t>
            </w:r>
          </w:p>
        </w:tc>
        <w:tc>
          <w:tcPr>
            <w:tcW w:w="3125" w:type="pct"/>
            <w:gridSpan w:val="3"/>
            <w:tcBorders>
              <w:top w:val="single" w:sz="4" w:space="0" w:color="auto"/>
            </w:tcBorders>
            <w:shd w:val="clear" w:color="auto" w:fill="auto"/>
            <w:vAlign w:val="center"/>
          </w:tcPr>
          <w:p w14:paraId="332D23C1" w14:textId="736834BA" w:rsidR="00630BFC" w:rsidRPr="00D353B4" w:rsidRDefault="00630BFC" w:rsidP="00AD3881">
            <w:r w:rsidRPr="00D353B4">
              <w:t>Turystyka i Rekreacja</w:t>
            </w:r>
          </w:p>
        </w:tc>
      </w:tr>
      <w:tr w:rsidR="00D353B4" w:rsidRPr="00D353B4" w14:paraId="29E4EF53" w14:textId="77777777" w:rsidTr="008F1E17">
        <w:trPr>
          <w:trHeight w:val="20"/>
        </w:trPr>
        <w:tc>
          <w:tcPr>
            <w:tcW w:w="1875" w:type="pct"/>
            <w:shd w:val="clear" w:color="auto" w:fill="auto"/>
            <w:vAlign w:val="center"/>
          </w:tcPr>
          <w:p w14:paraId="49DDDA15" w14:textId="77777777" w:rsidR="00630BFC" w:rsidRPr="00D353B4" w:rsidRDefault="00630BFC" w:rsidP="00AD3881">
            <w:r w:rsidRPr="00D353B4">
              <w:t>Nazwa modułu kształcenia, także nazwa w języku angielskim</w:t>
            </w:r>
          </w:p>
        </w:tc>
        <w:tc>
          <w:tcPr>
            <w:tcW w:w="3125" w:type="pct"/>
            <w:gridSpan w:val="3"/>
            <w:shd w:val="clear" w:color="auto" w:fill="auto"/>
            <w:vAlign w:val="center"/>
          </w:tcPr>
          <w:p w14:paraId="5F042866" w14:textId="77777777" w:rsidR="00630BFC" w:rsidRPr="00D353B4" w:rsidRDefault="00630BFC" w:rsidP="00AD3881">
            <w:pPr>
              <w:pStyle w:val="HTML-wstpniesformatowany"/>
              <w:rPr>
                <w:rFonts w:ascii="Times New Roman" w:hAnsi="Times New Roman"/>
                <w:sz w:val="24"/>
                <w:szCs w:val="24"/>
                <w:lang w:val="en-US"/>
              </w:rPr>
            </w:pPr>
            <w:r w:rsidRPr="00D353B4">
              <w:rPr>
                <w:rFonts w:ascii="Times New Roman" w:hAnsi="Times New Roman"/>
                <w:sz w:val="24"/>
                <w:szCs w:val="24"/>
                <w:lang w:val="en-US"/>
              </w:rPr>
              <w:t xml:space="preserve">Turystyka specjalistyczna </w:t>
            </w:r>
          </w:p>
          <w:p w14:paraId="3D8EC9EA" w14:textId="77777777" w:rsidR="00630BFC" w:rsidRPr="00D353B4" w:rsidRDefault="00630BFC" w:rsidP="00AD3881">
            <w:pPr>
              <w:pStyle w:val="HTML-wstpniesformatowany"/>
              <w:rPr>
                <w:rFonts w:ascii="Times New Roman" w:hAnsi="Times New Roman"/>
                <w:sz w:val="24"/>
                <w:szCs w:val="24"/>
                <w:lang w:val="en-US"/>
              </w:rPr>
            </w:pPr>
            <w:r w:rsidRPr="00D353B4">
              <w:rPr>
                <w:rFonts w:ascii="Times New Roman" w:hAnsi="Times New Roman"/>
                <w:sz w:val="24"/>
                <w:szCs w:val="24"/>
                <w:lang w:val="en"/>
              </w:rPr>
              <w:t>Specialized tourism</w:t>
            </w:r>
          </w:p>
        </w:tc>
      </w:tr>
      <w:tr w:rsidR="00D353B4" w:rsidRPr="00D353B4" w14:paraId="47CC416B" w14:textId="77777777" w:rsidTr="008F1E17">
        <w:trPr>
          <w:trHeight w:val="20"/>
        </w:trPr>
        <w:tc>
          <w:tcPr>
            <w:tcW w:w="1875" w:type="pct"/>
            <w:shd w:val="clear" w:color="auto" w:fill="auto"/>
            <w:vAlign w:val="center"/>
          </w:tcPr>
          <w:p w14:paraId="4EBE0A69" w14:textId="77777777" w:rsidR="00630BFC" w:rsidRPr="00D353B4" w:rsidRDefault="00630BFC" w:rsidP="00AD3881">
            <w:r w:rsidRPr="00D353B4">
              <w:t>Język wykładowy</w:t>
            </w:r>
          </w:p>
        </w:tc>
        <w:tc>
          <w:tcPr>
            <w:tcW w:w="3125" w:type="pct"/>
            <w:gridSpan w:val="3"/>
            <w:shd w:val="clear" w:color="auto" w:fill="auto"/>
            <w:vAlign w:val="center"/>
          </w:tcPr>
          <w:p w14:paraId="6BA22E04" w14:textId="77777777" w:rsidR="00630BFC" w:rsidRPr="00D353B4" w:rsidRDefault="00630BFC" w:rsidP="00AD3881">
            <w:r w:rsidRPr="00D353B4">
              <w:t>Język polski</w:t>
            </w:r>
          </w:p>
        </w:tc>
      </w:tr>
      <w:tr w:rsidR="00D353B4" w:rsidRPr="00D353B4" w14:paraId="5E80ED3F" w14:textId="77777777" w:rsidTr="008F1E17">
        <w:trPr>
          <w:trHeight w:val="20"/>
        </w:trPr>
        <w:tc>
          <w:tcPr>
            <w:tcW w:w="1875" w:type="pct"/>
            <w:shd w:val="clear" w:color="auto" w:fill="auto"/>
            <w:vAlign w:val="center"/>
          </w:tcPr>
          <w:p w14:paraId="01F68A5B" w14:textId="77777777" w:rsidR="00630BFC" w:rsidRPr="00D353B4" w:rsidRDefault="00630BFC" w:rsidP="00AD3881">
            <w:pPr>
              <w:autoSpaceDE w:val="0"/>
              <w:autoSpaceDN w:val="0"/>
              <w:adjustRightInd w:val="0"/>
            </w:pPr>
            <w:r w:rsidRPr="00D353B4">
              <w:t>Rodzaj modułu kształcenia</w:t>
            </w:r>
          </w:p>
        </w:tc>
        <w:tc>
          <w:tcPr>
            <w:tcW w:w="3125" w:type="pct"/>
            <w:gridSpan w:val="3"/>
            <w:shd w:val="clear" w:color="auto" w:fill="auto"/>
            <w:vAlign w:val="center"/>
          </w:tcPr>
          <w:p w14:paraId="6A26686C" w14:textId="77777777" w:rsidR="00630BFC" w:rsidRPr="00D353B4" w:rsidRDefault="00630BFC" w:rsidP="00AD3881">
            <w:r w:rsidRPr="00D353B4">
              <w:t>fakultatywny</w:t>
            </w:r>
          </w:p>
        </w:tc>
      </w:tr>
      <w:tr w:rsidR="00D353B4" w:rsidRPr="00D353B4" w14:paraId="1F37F1A6" w14:textId="77777777" w:rsidTr="008F1E17">
        <w:trPr>
          <w:trHeight w:val="20"/>
        </w:trPr>
        <w:tc>
          <w:tcPr>
            <w:tcW w:w="1875" w:type="pct"/>
            <w:shd w:val="clear" w:color="auto" w:fill="auto"/>
            <w:vAlign w:val="center"/>
          </w:tcPr>
          <w:p w14:paraId="131A7DF4" w14:textId="77777777" w:rsidR="00630BFC" w:rsidRPr="00D353B4" w:rsidRDefault="00630BFC" w:rsidP="00AD3881">
            <w:r w:rsidRPr="00D353B4">
              <w:t>Poziom studiów</w:t>
            </w:r>
          </w:p>
        </w:tc>
        <w:tc>
          <w:tcPr>
            <w:tcW w:w="3125" w:type="pct"/>
            <w:gridSpan w:val="3"/>
            <w:shd w:val="clear" w:color="auto" w:fill="auto"/>
            <w:vAlign w:val="center"/>
          </w:tcPr>
          <w:p w14:paraId="7A5EBAFA" w14:textId="77777777" w:rsidR="00630BFC" w:rsidRPr="00D353B4" w:rsidRDefault="00630BFC" w:rsidP="00AD3881">
            <w:r w:rsidRPr="00D353B4">
              <w:t>pierwszego stopnia</w:t>
            </w:r>
          </w:p>
        </w:tc>
      </w:tr>
      <w:tr w:rsidR="00D353B4" w:rsidRPr="00D353B4" w14:paraId="5A88C358" w14:textId="77777777" w:rsidTr="008F1E17">
        <w:trPr>
          <w:trHeight w:val="20"/>
        </w:trPr>
        <w:tc>
          <w:tcPr>
            <w:tcW w:w="1875" w:type="pct"/>
            <w:shd w:val="clear" w:color="auto" w:fill="auto"/>
            <w:vAlign w:val="center"/>
          </w:tcPr>
          <w:p w14:paraId="403E2547" w14:textId="77777777" w:rsidR="00630BFC" w:rsidRPr="00D353B4" w:rsidRDefault="00630BFC" w:rsidP="00AD3881">
            <w:r w:rsidRPr="00D353B4">
              <w:t>Forma studiów</w:t>
            </w:r>
          </w:p>
        </w:tc>
        <w:tc>
          <w:tcPr>
            <w:tcW w:w="3125" w:type="pct"/>
            <w:gridSpan w:val="3"/>
            <w:shd w:val="clear" w:color="auto" w:fill="auto"/>
            <w:vAlign w:val="center"/>
          </w:tcPr>
          <w:p w14:paraId="2B28E292" w14:textId="58391673" w:rsidR="00630BFC" w:rsidRPr="00D353B4" w:rsidRDefault="00C65739" w:rsidP="00AD3881">
            <w:r w:rsidRPr="00D353B4">
              <w:t>nie</w:t>
            </w:r>
            <w:r w:rsidR="00630BFC" w:rsidRPr="00D353B4">
              <w:t>stacjonarne</w:t>
            </w:r>
          </w:p>
        </w:tc>
      </w:tr>
      <w:tr w:rsidR="00D353B4" w:rsidRPr="00D353B4" w14:paraId="7EDADC8B" w14:textId="77777777" w:rsidTr="008F1E17">
        <w:trPr>
          <w:trHeight w:val="20"/>
        </w:trPr>
        <w:tc>
          <w:tcPr>
            <w:tcW w:w="1875" w:type="pct"/>
            <w:shd w:val="clear" w:color="auto" w:fill="auto"/>
            <w:vAlign w:val="center"/>
          </w:tcPr>
          <w:p w14:paraId="4BBAEBAC" w14:textId="77777777" w:rsidR="00630BFC" w:rsidRPr="00D353B4" w:rsidRDefault="00630BFC" w:rsidP="00AD3881">
            <w:r w:rsidRPr="00D353B4">
              <w:t>Rok studiów dla kierunku</w:t>
            </w:r>
          </w:p>
        </w:tc>
        <w:tc>
          <w:tcPr>
            <w:tcW w:w="3125" w:type="pct"/>
            <w:gridSpan w:val="3"/>
            <w:shd w:val="clear" w:color="auto" w:fill="auto"/>
            <w:vAlign w:val="center"/>
          </w:tcPr>
          <w:p w14:paraId="5CF0041E" w14:textId="77777777" w:rsidR="00630BFC" w:rsidRPr="00D353B4" w:rsidRDefault="00630BFC" w:rsidP="00AD3881">
            <w:r w:rsidRPr="00D353B4">
              <w:t>II</w:t>
            </w:r>
          </w:p>
        </w:tc>
      </w:tr>
      <w:tr w:rsidR="00D353B4" w:rsidRPr="00D353B4" w14:paraId="1416DDF3" w14:textId="77777777" w:rsidTr="008F1E17">
        <w:trPr>
          <w:trHeight w:val="20"/>
        </w:trPr>
        <w:tc>
          <w:tcPr>
            <w:tcW w:w="1875" w:type="pct"/>
            <w:shd w:val="clear" w:color="auto" w:fill="auto"/>
            <w:vAlign w:val="center"/>
          </w:tcPr>
          <w:p w14:paraId="2D4BC50C" w14:textId="77777777" w:rsidR="00630BFC" w:rsidRPr="00D353B4" w:rsidRDefault="00630BFC" w:rsidP="00AD3881">
            <w:r w:rsidRPr="00D353B4">
              <w:t>Semestr dla kierunku</w:t>
            </w:r>
          </w:p>
        </w:tc>
        <w:tc>
          <w:tcPr>
            <w:tcW w:w="3125" w:type="pct"/>
            <w:gridSpan w:val="3"/>
            <w:shd w:val="clear" w:color="auto" w:fill="auto"/>
            <w:vAlign w:val="center"/>
          </w:tcPr>
          <w:p w14:paraId="4ED31D46" w14:textId="77777777" w:rsidR="00630BFC" w:rsidRPr="00D353B4" w:rsidRDefault="00630BFC" w:rsidP="00AD3881">
            <w:r w:rsidRPr="00D353B4">
              <w:t>3</w:t>
            </w:r>
          </w:p>
        </w:tc>
      </w:tr>
      <w:tr w:rsidR="00D353B4" w:rsidRPr="00D353B4" w14:paraId="4876CEA9" w14:textId="77777777" w:rsidTr="008F1E17">
        <w:trPr>
          <w:trHeight w:val="20"/>
        </w:trPr>
        <w:tc>
          <w:tcPr>
            <w:tcW w:w="1875" w:type="pct"/>
            <w:shd w:val="clear" w:color="auto" w:fill="auto"/>
            <w:vAlign w:val="center"/>
          </w:tcPr>
          <w:p w14:paraId="4C4D6CBF" w14:textId="77777777" w:rsidR="00630BFC" w:rsidRPr="00D353B4" w:rsidRDefault="00630BFC" w:rsidP="00AD3881">
            <w:pPr>
              <w:autoSpaceDE w:val="0"/>
              <w:autoSpaceDN w:val="0"/>
              <w:adjustRightInd w:val="0"/>
            </w:pPr>
            <w:r w:rsidRPr="00D353B4">
              <w:t>Liczba punktów ECTS z podziałem na kontaktowe/niekontaktowe</w:t>
            </w:r>
          </w:p>
        </w:tc>
        <w:tc>
          <w:tcPr>
            <w:tcW w:w="3125" w:type="pct"/>
            <w:gridSpan w:val="3"/>
            <w:shd w:val="clear" w:color="auto" w:fill="auto"/>
            <w:vAlign w:val="center"/>
          </w:tcPr>
          <w:p w14:paraId="5151C170" w14:textId="03328E1D" w:rsidR="00630BFC" w:rsidRPr="00D353B4" w:rsidRDefault="003E7C94" w:rsidP="00AD3881">
            <w:r w:rsidRPr="00D353B4">
              <w:t>1 (0,4/0,6)</w:t>
            </w:r>
          </w:p>
        </w:tc>
      </w:tr>
      <w:tr w:rsidR="00D353B4" w:rsidRPr="00D353B4" w14:paraId="509CBA32" w14:textId="77777777" w:rsidTr="008F1E17">
        <w:trPr>
          <w:trHeight w:val="20"/>
        </w:trPr>
        <w:tc>
          <w:tcPr>
            <w:tcW w:w="1875" w:type="pct"/>
            <w:shd w:val="clear" w:color="auto" w:fill="auto"/>
            <w:vAlign w:val="center"/>
          </w:tcPr>
          <w:p w14:paraId="10E31598" w14:textId="77777777" w:rsidR="00630BFC" w:rsidRPr="00D353B4" w:rsidRDefault="00630BFC" w:rsidP="00AD3881">
            <w:r w:rsidRPr="00D353B4">
              <w:t>Tytuł naukowy/stopień naukowy, imię i nazwisko osoby odpowiedzialnej za moduł</w:t>
            </w:r>
          </w:p>
        </w:tc>
        <w:tc>
          <w:tcPr>
            <w:tcW w:w="3125" w:type="pct"/>
            <w:gridSpan w:val="3"/>
            <w:shd w:val="clear" w:color="auto" w:fill="auto"/>
            <w:vAlign w:val="center"/>
          </w:tcPr>
          <w:p w14:paraId="72C026C8" w14:textId="77777777" w:rsidR="00630BFC" w:rsidRPr="00D353B4" w:rsidRDefault="00630BFC" w:rsidP="00AD3881">
            <w:r w:rsidRPr="00D353B4">
              <w:t xml:space="preserve"> Dr hab. Joanna Hawlena prof. uczelni</w:t>
            </w:r>
          </w:p>
        </w:tc>
      </w:tr>
      <w:tr w:rsidR="00D353B4" w:rsidRPr="00D353B4" w14:paraId="4B18DF69" w14:textId="77777777" w:rsidTr="008F1E17">
        <w:trPr>
          <w:trHeight w:val="20"/>
        </w:trPr>
        <w:tc>
          <w:tcPr>
            <w:tcW w:w="1875" w:type="pct"/>
            <w:shd w:val="clear" w:color="auto" w:fill="auto"/>
            <w:vAlign w:val="center"/>
          </w:tcPr>
          <w:p w14:paraId="279FED9A" w14:textId="77777777" w:rsidR="00630BFC" w:rsidRPr="00D353B4" w:rsidRDefault="00630BFC" w:rsidP="00AD3881">
            <w:r w:rsidRPr="00D353B4">
              <w:t>Jednostka oferująca moduł</w:t>
            </w:r>
          </w:p>
        </w:tc>
        <w:tc>
          <w:tcPr>
            <w:tcW w:w="3125" w:type="pct"/>
            <w:gridSpan w:val="3"/>
            <w:shd w:val="clear" w:color="auto" w:fill="auto"/>
            <w:vAlign w:val="center"/>
          </w:tcPr>
          <w:p w14:paraId="3D6AF3D4" w14:textId="77777777" w:rsidR="00630BFC" w:rsidRPr="00D353B4" w:rsidRDefault="00630BFC" w:rsidP="00AD3881">
            <w:r w:rsidRPr="00D353B4">
              <w:t>Katedra Turystyki i Rekreacji</w:t>
            </w:r>
          </w:p>
        </w:tc>
      </w:tr>
      <w:tr w:rsidR="00D353B4" w:rsidRPr="00D353B4" w14:paraId="6991E88A" w14:textId="77777777" w:rsidTr="008F1E17">
        <w:trPr>
          <w:trHeight w:val="20"/>
        </w:trPr>
        <w:tc>
          <w:tcPr>
            <w:tcW w:w="1875" w:type="pct"/>
            <w:shd w:val="clear" w:color="auto" w:fill="auto"/>
          </w:tcPr>
          <w:p w14:paraId="143F9F5B" w14:textId="77777777" w:rsidR="00630BFC" w:rsidRPr="00D353B4" w:rsidRDefault="00630BFC" w:rsidP="00AD3881">
            <w:r w:rsidRPr="00D353B4">
              <w:t xml:space="preserve">Cel modułu </w:t>
            </w:r>
          </w:p>
          <w:p w14:paraId="67D12239" w14:textId="77777777" w:rsidR="00630BFC" w:rsidRPr="00D353B4" w:rsidRDefault="00630BFC" w:rsidP="00AD3881"/>
        </w:tc>
        <w:tc>
          <w:tcPr>
            <w:tcW w:w="3125" w:type="pct"/>
            <w:gridSpan w:val="3"/>
            <w:shd w:val="clear" w:color="auto" w:fill="auto"/>
            <w:vAlign w:val="center"/>
          </w:tcPr>
          <w:p w14:paraId="5D1ADF70" w14:textId="77777777" w:rsidR="00630BFC" w:rsidRPr="00D353B4" w:rsidRDefault="00630BFC" w:rsidP="00AD3881">
            <w:r w:rsidRPr="00D353B4">
              <w:t>Celem modułu jest:</w:t>
            </w:r>
          </w:p>
          <w:p w14:paraId="6AFAB9C1" w14:textId="77777777" w:rsidR="00630BFC" w:rsidRPr="00D353B4" w:rsidRDefault="00630BFC" w:rsidP="00667F61">
            <w:pPr>
              <w:pStyle w:val="Akapitzlist"/>
              <w:numPr>
                <w:ilvl w:val="0"/>
                <w:numId w:val="53"/>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 xml:space="preserve">Przekazanie studentom wiedzy i umiejętności dotyczących: </w:t>
            </w:r>
          </w:p>
          <w:p w14:paraId="2FB51ACC" w14:textId="77777777" w:rsidR="00630BFC" w:rsidRPr="00D353B4" w:rsidRDefault="00630BFC" w:rsidP="00667F61">
            <w:pPr>
              <w:numPr>
                <w:ilvl w:val="0"/>
                <w:numId w:val="54"/>
              </w:numPr>
              <w:ind w:left="567" w:hanging="207"/>
              <w:rPr>
                <w:shd w:val="clear" w:color="auto" w:fill="FFFFFF"/>
              </w:rPr>
            </w:pPr>
            <w:r w:rsidRPr="00D353B4">
              <w:rPr>
                <w:shd w:val="clear" w:color="auto" w:fill="FFFFFF"/>
              </w:rPr>
              <w:t xml:space="preserve">kierunków rozwoju turystyki specjalistycznej i jej miejsca w rynku usług w Polsce i na świecie, </w:t>
            </w:r>
          </w:p>
          <w:p w14:paraId="51D1DD59" w14:textId="77777777" w:rsidR="00630BFC" w:rsidRPr="00D353B4" w:rsidRDefault="00630BFC" w:rsidP="00667F61">
            <w:pPr>
              <w:numPr>
                <w:ilvl w:val="0"/>
                <w:numId w:val="54"/>
              </w:numPr>
              <w:ind w:left="567" w:hanging="207"/>
            </w:pPr>
            <w:r w:rsidRPr="00D353B4">
              <w:rPr>
                <w:shd w:val="clear" w:color="auto" w:fill="FFFFFF"/>
              </w:rPr>
              <w:t xml:space="preserve">najnowszych trendów </w:t>
            </w:r>
            <w:r w:rsidRPr="00D353B4">
              <w:t>ekonomicznych aspektów zarządzania w turystyce specjalistycznej.</w:t>
            </w:r>
          </w:p>
          <w:p w14:paraId="7B2585FB" w14:textId="77777777" w:rsidR="00630BFC" w:rsidRPr="00D353B4" w:rsidRDefault="00630BFC" w:rsidP="00667F61">
            <w:pPr>
              <w:pStyle w:val="Akapitzlist"/>
              <w:numPr>
                <w:ilvl w:val="0"/>
                <w:numId w:val="53"/>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Omówienie praktycznych zasad organizacji specjalistycznych imprez turystycznych.</w:t>
            </w:r>
          </w:p>
        </w:tc>
      </w:tr>
      <w:tr w:rsidR="00D353B4" w:rsidRPr="00D353B4" w14:paraId="4B8C73F1" w14:textId="77777777" w:rsidTr="008F1E17">
        <w:trPr>
          <w:trHeight w:val="20"/>
        </w:trPr>
        <w:tc>
          <w:tcPr>
            <w:tcW w:w="1875" w:type="pct"/>
            <w:vMerge w:val="restart"/>
            <w:shd w:val="clear" w:color="auto" w:fill="auto"/>
          </w:tcPr>
          <w:p w14:paraId="1D92E7CD" w14:textId="77777777" w:rsidR="00630BFC" w:rsidRPr="00D353B4" w:rsidRDefault="00630BFC" w:rsidP="00AD3881">
            <w:pPr>
              <w:jc w:val="both"/>
            </w:pPr>
            <w:r w:rsidRPr="00D353B4">
              <w:t xml:space="preserve">Efekty kształcenia </w:t>
            </w:r>
          </w:p>
          <w:p w14:paraId="27D36C01" w14:textId="77777777" w:rsidR="00630BFC" w:rsidRPr="00D353B4" w:rsidRDefault="00630BFC" w:rsidP="00AD3881">
            <w:pPr>
              <w:jc w:val="both"/>
            </w:pPr>
            <w:r w:rsidRPr="00D353B4">
              <w:t xml:space="preserve"> </w:t>
            </w:r>
          </w:p>
        </w:tc>
        <w:tc>
          <w:tcPr>
            <w:tcW w:w="3125" w:type="pct"/>
            <w:gridSpan w:val="3"/>
            <w:shd w:val="clear" w:color="auto" w:fill="auto"/>
            <w:vAlign w:val="center"/>
          </w:tcPr>
          <w:p w14:paraId="74E3359B" w14:textId="630F6310" w:rsidR="00630BFC" w:rsidRPr="00D353B4" w:rsidRDefault="00630BFC" w:rsidP="009E263D">
            <w:r w:rsidRPr="00D353B4">
              <w:t>Wiedza:</w:t>
            </w:r>
          </w:p>
        </w:tc>
      </w:tr>
      <w:tr w:rsidR="00D353B4" w:rsidRPr="00D353B4" w14:paraId="10D42C77" w14:textId="77777777" w:rsidTr="008F1E17">
        <w:trPr>
          <w:trHeight w:val="20"/>
        </w:trPr>
        <w:tc>
          <w:tcPr>
            <w:tcW w:w="1875" w:type="pct"/>
            <w:vMerge/>
            <w:shd w:val="clear" w:color="auto" w:fill="auto"/>
          </w:tcPr>
          <w:p w14:paraId="6648CF79" w14:textId="77777777" w:rsidR="00630BFC" w:rsidRPr="00D353B4" w:rsidRDefault="00630BFC" w:rsidP="00AD3881">
            <w:pPr>
              <w:rPr>
                <w:highlight w:val="yellow"/>
              </w:rPr>
            </w:pPr>
          </w:p>
        </w:tc>
        <w:tc>
          <w:tcPr>
            <w:tcW w:w="3125" w:type="pct"/>
            <w:gridSpan w:val="3"/>
            <w:shd w:val="clear" w:color="auto" w:fill="auto"/>
            <w:vAlign w:val="center"/>
          </w:tcPr>
          <w:p w14:paraId="124C3684" w14:textId="6850427B" w:rsidR="00630BFC" w:rsidRPr="00D353B4" w:rsidRDefault="00630BFC" w:rsidP="00AD3881">
            <w:pPr>
              <w:ind w:left="27"/>
            </w:pPr>
            <w:r w:rsidRPr="00D353B4">
              <w:t xml:space="preserve">W1 – </w:t>
            </w:r>
            <w:r w:rsidR="009E263D" w:rsidRPr="00D353B4">
              <w:t xml:space="preserve">zna </w:t>
            </w:r>
            <w:r w:rsidRPr="00D353B4">
              <w:t xml:space="preserve">działanie czynników determinujących funkcjonowanie nowoczesnej turystyki. </w:t>
            </w:r>
          </w:p>
        </w:tc>
      </w:tr>
      <w:tr w:rsidR="00D353B4" w:rsidRPr="00D353B4" w14:paraId="41913E40" w14:textId="77777777" w:rsidTr="008F1E17">
        <w:trPr>
          <w:trHeight w:val="20"/>
        </w:trPr>
        <w:tc>
          <w:tcPr>
            <w:tcW w:w="1875" w:type="pct"/>
            <w:vMerge/>
            <w:shd w:val="clear" w:color="auto" w:fill="auto"/>
          </w:tcPr>
          <w:p w14:paraId="36BA81C9" w14:textId="77777777" w:rsidR="00630BFC" w:rsidRPr="00D353B4" w:rsidRDefault="00630BFC" w:rsidP="00AD3881">
            <w:pPr>
              <w:rPr>
                <w:highlight w:val="yellow"/>
              </w:rPr>
            </w:pPr>
          </w:p>
        </w:tc>
        <w:tc>
          <w:tcPr>
            <w:tcW w:w="3125" w:type="pct"/>
            <w:gridSpan w:val="3"/>
            <w:shd w:val="clear" w:color="auto" w:fill="auto"/>
            <w:vAlign w:val="center"/>
          </w:tcPr>
          <w:p w14:paraId="2C11CA79" w14:textId="05512DCF" w:rsidR="00630BFC" w:rsidRPr="00D353B4" w:rsidRDefault="00630BFC" w:rsidP="00AD3881">
            <w:pPr>
              <w:ind w:left="27"/>
            </w:pPr>
            <w:r w:rsidRPr="00D353B4">
              <w:t xml:space="preserve">W2 – </w:t>
            </w:r>
            <w:r w:rsidR="009E263D" w:rsidRPr="00D353B4">
              <w:t xml:space="preserve">zna </w:t>
            </w:r>
            <w:r w:rsidRPr="00D353B4">
              <w:t xml:space="preserve">proces rozwoju nowoczesnych trendów w rozwoju rynku usług turystycznych. </w:t>
            </w:r>
          </w:p>
        </w:tc>
      </w:tr>
      <w:tr w:rsidR="00D353B4" w:rsidRPr="00D353B4" w14:paraId="21EF8B39" w14:textId="77777777" w:rsidTr="008F1E17">
        <w:trPr>
          <w:trHeight w:val="20"/>
        </w:trPr>
        <w:tc>
          <w:tcPr>
            <w:tcW w:w="1875" w:type="pct"/>
            <w:vMerge/>
            <w:shd w:val="clear" w:color="auto" w:fill="auto"/>
          </w:tcPr>
          <w:p w14:paraId="7C0E0339" w14:textId="77777777" w:rsidR="00630BFC" w:rsidRPr="00D353B4" w:rsidRDefault="00630BFC" w:rsidP="00AD3881">
            <w:pPr>
              <w:rPr>
                <w:highlight w:val="yellow"/>
              </w:rPr>
            </w:pPr>
          </w:p>
        </w:tc>
        <w:tc>
          <w:tcPr>
            <w:tcW w:w="3125" w:type="pct"/>
            <w:gridSpan w:val="3"/>
            <w:shd w:val="clear" w:color="auto" w:fill="auto"/>
            <w:vAlign w:val="center"/>
          </w:tcPr>
          <w:p w14:paraId="409EAA14" w14:textId="096EBE49" w:rsidR="00630BFC" w:rsidRPr="00D353B4" w:rsidRDefault="00630BFC" w:rsidP="00AD3881">
            <w:pPr>
              <w:ind w:left="27"/>
            </w:pPr>
            <w:r w:rsidRPr="00D353B4">
              <w:t xml:space="preserve">W3 – </w:t>
            </w:r>
            <w:r w:rsidR="009E263D" w:rsidRPr="00D353B4">
              <w:t xml:space="preserve">zna zaawansowane </w:t>
            </w:r>
            <w:r w:rsidRPr="00D353B4">
              <w:t xml:space="preserve">metody i narzędzia stosowane w turystyce specjalistycznej </w:t>
            </w:r>
          </w:p>
        </w:tc>
      </w:tr>
      <w:tr w:rsidR="00D353B4" w:rsidRPr="00D353B4" w14:paraId="1116F038" w14:textId="77777777" w:rsidTr="008F1E17">
        <w:trPr>
          <w:trHeight w:val="20"/>
        </w:trPr>
        <w:tc>
          <w:tcPr>
            <w:tcW w:w="1875" w:type="pct"/>
            <w:vMerge/>
            <w:shd w:val="clear" w:color="auto" w:fill="auto"/>
          </w:tcPr>
          <w:p w14:paraId="7DBCC7E5" w14:textId="77777777" w:rsidR="00630BFC" w:rsidRPr="00D353B4" w:rsidRDefault="00630BFC" w:rsidP="00AD3881">
            <w:pPr>
              <w:rPr>
                <w:highlight w:val="yellow"/>
              </w:rPr>
            </w:pPr>
          </w:p>
        </w:tc>
        <w:tc>
          <w:tcPr>
            <w:tcW w:w="3125" w:type="pct"/>
            <w:gridSpan w:val="3"/>
            <w:shd w:val="clear" w:color="auto" w:fill="auto"/>
            <w:vAlign w:val="center"/>
          </w:tcPr>
          <w:p w14:paraId="4E4D9340" w14:textId="1BE36820" w:rsidR="00630BFC" w:rsidRPr="00D353B4" w:rsidRDefault="00630BFC" w:rsidP="00AD3881">
            <w:pPr>
              <w:ind w:left="27"/>
            </w:pPr>
            <w:r w:rsidRPr="00D353B4">
              <w:t xml:space="preserve">W4 – </w:t>
            </w:r>
            <w:r w:rsidR="009E263D" w:rsidRPr="00D353B4">
              <w:t xml:space="preserve">zna </w:t>
            </w:r>
            <w:r w:rsidRPr="00D353B4">
              <w:t xml:space="preserve">zasady organizacji i obsługi ruchu turystycznego w skali mikro i makro. </w:t>
            </w:r>
          </w:p>
        </w:tc>
      </w:tr>
      <w:tr w:rsidR="00D353B4" w:rsidRPr="00D353B4" w14:paraId="59634D57" w14:textId="77777777" w:rsidTr="008F1E17">
        <w:trPr>
          <w:trHeight w:val="20"/>
        </w:trPr>
        <w:tc>
          <w:tcPr>
            <w:tcW w:w="1875" w:type="pct"/>
            <w:vMerge/>
            <w:shd w:val="clear" w:color="auto" w:fill="auto"/>
          </w:tcPr>
          <w:p w14:paraId="380A5263" w14:textId="77777777" w:rsidR="00630BFC" w:rsidRPr="00D353B4" w:rsidRDefault="00630BFC" w:rsidP="00AD3881">
            <w:pPr>
              <w:rPr>
                <w:highlight w:val="yellow"/>
              </w:rPr>
            </w:pPr>
          </w:p>
        </w:tc>
        <w:tc>
          <w:tcPr>
            <w:tcW w:w="3125" w:type="pct"/>
            <w:gridSpan w:val="3"/>
            <w:shd w:val="clear" w:color="auto" w:fill="auto"/>
            <w:vAlign w:val="center"/>
          </w:tcPr>
          <w:p w14:paraId="7F0762B9" w14:textId="77777777" w:rsidR="00630BFC" w:rsidRPr="00D353B4" w:rsidRDefault="00630BFC" w:rsidP="00AD3881">
            <w:pPr>
              <w:jc w:val="center"/>
            </w:pPr>
            <w:r w:rsidRPr="00D353B4">
              <w:t>Umiejętności - Absolwent potrafi:</w:t>
            </w:r>
          </w:p>
        </w:tc>
      </w:tr>
      <w:tr w:rsidR="00D353B4" w:rsidRPr="00D353B4" w14:paraId="2B3A5802" w14:textId="77777777" w:rsidTr="008F1E17">
        <w:trPr>
          <w:trHeight w:val="20"/>
        </w:trPr>
        <w:tc>
          <w:tcPr>
            <w:tcW w:w="1875" w:type="pct"/>
            <w:vMerge/>
            <w:shd w:val="clear" w:color="auto" w:fill="auto"/>
          </w:tcPr>
          <w:p w14:paraId="519ADF71" w14:textId="77777777" w:rsidR="00630BFC" w:rsidRPr="00D353B4" w:rsidRDefault="00630BFC" w:rsidP="00AD3881">
            <w:pPr>
              <w:rPr>
                <w:highlight w:val="yellow"/>
              </w:rPr>
            </w:pPr>
          </w:p>
        </w:tc>
        <w:tc>
          <w:tcPr>
            <w:tcW w:w="3125" w:type="pct"/>
            <w:gridSpan w:val="3"/>
            <w:shd w:val="clear" w:color="auto" w:fill="auto"/>
            <w:vAlign w:val="center"/>
          </w:tcPr>
          <w:p w14:paraId="3D7ACDEA" w14:textId="3A80E89F" w:rsidR="00630BFC" w:rsidRPr="00D353B4" w:rsidRDefault="00630BFC" w:rsidP="00AD3881">
            <w:r w:rsidRPr="00D353B4">
              <w:t xml:space="preserve">U1 – </w:t>
            </w:r>
            <w:r w:rsidR="009E263D" w:rsidRPr="00D353B4">
              <w:t xml:space="preserve">potrafi </w:t>
            </w:r>
            <w:r w:rsidRPr="00D353B4">
              <w:t xml:space="preserve">umiejętnie wyszukiwać, analizować i interpretować rozwój nowoczesnych trendów w turystyce </w:t>
            </w:r>
          </w:p>
        </w:tc>
      </w:tr>
      <w:tr w:rsidR="00D353B4" w:rsidRPr="00D353B4" w14:paraId="3B1436E0" w14:textId="77777777" w:rsidTr="008F1E17">
        <w:trPr>
          <w:trHeight w:val="20"/>
        </w:trPr>
        <w:tc>
          <w:tcPr>
            <w:tcW w:w="1875" w:type="pct"/>
            <w:vMerge/>
            <w:shd w:val="clear" w:color="auto" w:fill="auto"/>
          </w:tcPr>
          <w:p w14:paraId="784F21EF" w14:textId="77777777" w:rsidR="00630BFC" w:rsidRPr="00D353B4" w:rsidRDefault="00630BFC" w:rsidP="00AD3881">
            <w:pPr>
              <w:rPr>
                <w:highlight w:val="yellow"/>
              </w:rPr>
            </w:pPr>
          </w:p>
        </w:tc>
        <w:tc>
          <w:tcPr>
            <w:tcW w:w="3125" w:type="pct"/>
            <w:gridSpan w:val="3"/>
            <w:shd w:val="clear" w:color="auto" w:fill="auto"/>
            <w:vAlign w:val="center"/>
          </w:tcPr>
          <w:p w14:paraId="0ED5CC88" w14:textId="11C9AB80" w:rsidR="00630BFC" w:rsidRPr="00D353B4" w:rsidRDefault="00630BFC" w:rsidP="00AD3881">
            <w:r w:rsidRPr="00D353B4">
              <w:t xml:space="preserve">U2 – </w:t>
            </w:r>
            <w:r w:rsidR="009E263D" w:rsidRPr="00D353B4">
              <w:t xml:space="preserve">potrafi </w:t>
            </w:r>
            <w:r w:rsidRPr="00D353B4">
              <w:t xml:space="preserve">prognozować i modelować złożone procesy i zjawiska społeczne z wykorzystaniem nowoczesnych metod badawczych </w:t>
            </w:r>
          </w:p>
        </w:tc>
      </w:tr>
      <w:tr w:rsidR="00D353B4" w:rsidRPr="00D353B4" w14:paraId="2DE1D03D" w14:textId="77777777" w:rsidTr="008F1E17">
        <w:trPr>
          <w:trHeight w:val="20"/>
        </w:trPr>
        <w:tc>
          <w:tcPr>
            <w:tcW w:w="1875" w:type="pct"/>
            <w:vMerge/>
            <w:shd w:val="clear" w:color="auto" w:fill="auto"/>
          </w:tcPr>
          <w:p w14:paraId="118A156E" w14:textId="77777777" w:rsidR="00630BFC" w:rsidRPr="00D353B4" w:rsidRDefault="00630BFC" w:rsidP="00AD3881">
            <w:pPr>
              <w:rPr>
                <w:highlight w:val="yellow"/>
              </w:rPr>
            </w:pPr>
          </w:p>
        </w:tc>
        <w:tc>
          <w:tcPr>
            <w:tcW w:w="3125" w:type="pct"/>
            <w:gridSpan w:val="3"/>
            <w:shd w:val="clear" w:color="auto" w:fill="auto"/>
            <w:vAlign w:val="center"/>
          </w:tcPr>
          <w:p w14:paraId="7964DF92" w14:textId="62A4FF6B" w:rsidR="00630BFC" w:rsidRPr="00D353B4" w:rsidRDefault="00630BFC" w:rsidP="00AD3881">
            <w:r w:rsidRPr="00D353B4">
              <w:t xml:space="preserve">U3 – </w:t>
            </w:r>
            <w:r w:rsidR="009E263D" w:rsidRPr="00D353B4">
              <w:t xml:space="preserve">potrafi </w:t>
            </w:r>
            <w:r w:rsidRPr="00D353B4">
              <w:t xml:space="preserve">kreować innowacyjne produkty turystyczne </w:t>
            </w:r>
          </w:p>
        </w:tc>
      </w:tr>
      <w:tr w:rsidR="00D353B4" w:rsidRPr="00D353B4" w14:paraId="4C697AAC" w14:textId="77777777" w:rsidTr="008F1E17">
        <w:trPr>
          <w:trHeight w:val="20"/>
        </w:trPr>
        <w:tc>
          <w:tcPr>
            <w:tcW w:w="1875" w:type="pct"/>
            <w:vMerge/>
            <w:shd w:val="clear" w:color="auto" w:fill="auto"/>
          </w:tcPr>
          <w:p w14:paraId="4AFE72BA" w14:textId="77777777" w:rsidR="00630BFC" w:rsidRPr="00D353B4" w:rsidRDefault="00630BFC" w:rsidP="00AD3881">
            <w:pPr>
              <w:rPr>
                <w:highlight w:val="yellow"/>
              </w:rPr>
            </w:pPr>
          </w:p>
        </w:tc>
        <w:tc>
          <w:tcPr>
            <w:tcW w:w="3125" w:type="pct"/>
            <w:gridSpan w:val="3"/>
            <w:shd w:val="clear" w:color="auto" w:fill="auto"/>
            <w:vAlign w:val="center"/>
          </w:tcPr>
          <w:p w14:paraId="1E8416C0" w14:textId="77777777" w:rsidR="00630BFC" w:rsidRPr="00D353B4" w:rsidRDefault="00630BFC" w:rsidP="00AD3881">
            <w:pPr>
              <w:jc w:val="center"/>
            </w:pPr>
            <w:r w:rsidRPr="00D353B4">
              <w:t>Kompetencje społeczne - Absolwent jest gotów do:</w:t>
            </w:r>
          </w:p>
        </w:tc>
      </w:tr>
      <w:tr w:rsidR="00D353B4" w:rsidRPr="00D353B4" w14:paraId="4DE6490F" w14:textId="77777777" w:rsidTr="008F1E17">
        <w:trPr>
          <w:trHeight w:val="20"/>
        </w:trPr>
        <w:tc>
          <w:tcPr>
            <w:tcW w:w="1875" w:type="pct"/>
            <w:vMerge/>
            <w:shd w:val="clear" w:color="auto" w:fill="auto"/>
          </w:tcPr>
          <w:p w14:paraId="0593F7CC" w14:textId="77777777" w:rsidR="00630BFC" w:rsidRPr="00D353B4" w:rsidRDefault="00630BFC" w:rsidP="00AD3881">
            <w:pPr>
              <w:rPr>
                <w:highlight w:val="yellow"/>
              </w:rPr>
            </w:pPr>
          </w:p>
        </w:tc>
        <w:tc>
          <w:tcPr>
            <w:tcW w:w="3125" w:type="pct"/>
            <w:gridSpan w:val="3"/>
            <w:shd w:val="clear" w:color="auto" w:fill="auto"/>
            <w:vAlign w:val="center"/>
          </w:tcPr>
          <w:p w14:paraId="18960263" w14:textId="76D9C201" w:rsidR="00630BFC" w:rsidRPr="00D353B4" w:rsidRDefault="00630BFC" w:rsidP="00AD3881">
            <w:pPr>
              <w:ind w:left="34"/>
            </w:pPr>
            <w:r w:rsidRPr="00D353B4">
              <w:t xml:space="preserve">K1 – </w:t>
            </w:r>
            <w:r w:rsidR="009E263D" w:rsidRPr="00D353B4">
              <w:t xml:space="preserve">ma świadomość znaczenia </w:t>
            </w:r>
            <w:r w:rsidRPr="00D353B4">
              <w:t xml:space="preserve">organizacji procesu uczenia się i dokształcania w zakresie problematyki zagadnień związanych z turystyką i rekreacją </w:t>
            </w:r>
          </w:p>
        </w:tc>
      </w:tr>
      <w:tr w:rsidR="00D353B4" w:rsidRPr="00D353B4" w14:paraId="19DB5404" w14:textId="77777777" w:rsidTr="008F1E17">
        <w:trPr>
          <w:trHeight w:val="20"/>
        </w:trPr>
        <w:tc>
          <w:tcPr>
            <w:tcW w:w="1875" w:type="pct"/>
            <w:vMerge/>
            <w:shd w:val="clear" w:color="auto" w:fill="auto"/>
          </w:tcPr>
          <w:p w14:paraId="168DAE07" w14:textId="77777777" w:rsidR="00630BFC" w:rsidRPr="00D353B4" w:rsidRDefault="00630BFC" w:rsidP="00AD3881">
            <w:pPr>
              <w:rPr>
                <w:highlight w:val="yellow"/>
              </w:rPr>
            </w:pPr>
          </w:p>
        </w:tc>
        <w:tc>
          <w:tcPr>
            <w:tcW w:w="3125" w:type="pct"/>
            <w:gridSpan w:val="3"/>
            <w:shd w:val="clear" w:color="auto" w:fill="auto"/>
            <w:vAlign w:val="center"/>
          </w:tcPr>
          <w:p w14:paraId="5459F365" w14:textId="27E3F450" w:rsidR="00630BFC" w:rsidRPr="00D353B4" w:rsidRDefault="00630BFC" w:rsidP="00AD3881">
            <w:pPr>
              <w:ind w:left="34"/>
            </w:pPr>
            <w:r w:rsidRPr="00D353B4">
              <w:t xml:space="preserve">K2 – </w:t>
            </w:r>
            <w:r w:rsidR="009E263D" w:rsidRPr="00D353B4">
              <w:t xml:space="preserve">ma świadomość znaczenia </w:t>
            </w:r>
            <w:r w:rsidRPr="00D353B4">
              <w:t>kreatywnego działania w grupie.</w:t>
            </w:r>
          </w:p>
        </w:tc>
      </w:tr>
      <w:tr w:rsidR="00D353B4" w:rsidRPr="00D353B4" w14:paraId="4820A7AE" w14:textId="77777777" w:rsidTr="008F1E17">
        <w:trPr>
          <w:trHeight w:val="20"/>
        </w:trPr>
        <w:tc>
          <w:tcPr>
            <w:tcW w:w="1875" w:type="pct"/>
            <w:shd w:val="clear" w:color="auto" w:fill="auto"/>
          </w:tcPr>
          <w:p w14:paraId="0E32EDA1" w14:textId="77777777" w:rsidR="00630BFC" w:rsidRPr="00D353B4" w:rsidRDefault="00630BFC" w:rsidP="00AD3881">
            <w:r w:rsidRPr="00D353B4">
              <w:t>Odniesienie modułowych efektów uczenia się do kierunkowych efektów uczenia się</w:t>
            </w:r>
          </w:p>
        </w:tc>
        <w:tc>
          <w:tcPr>
            <w:tcW w:w="3125" w:type="pct"/>
            <w:gridSpan w:val="3"/>
            <w:shd w:val="clear" w:color="auto" w:fill="auto"/>
            <w:vAlign w:val="center"/>
          </w:tcPr>
          <w:p w14:paraId="52D2FA9A" w14:textId="77777777" w:rsidR="00630BFC" w:rsidRPr="00D353B4" w:rsidRDefault="00630BFC" w:rsidP="00AD3881">
            <w:r w:rsidRPr="00D353B4">
              <w:t>Kod efektu modułowego – kod efektu kierunkowego </w:t>
            </w:r>
          </w:p>
          <w:p w14:paraId="02E4B9DE" w14:textId="77777777" w:rsidR="00630BFC" w:rsidRPr="00D353B4" w:rsidRDefault="00630BFC" w:rsidP="00AD3881">
            <w:pPr>
              <w:ind w:left="427" w:hanging="285"/>
            </w:pPr>
            <w:r w:rsidRPr="00D353B4">
              <w:t>W1 - TR_W01</w:t>
            </w:r>
          </w:p>
          <w:p w14:paraId="1BBB3DE9" w14:textId="77777777" w:rsidR="00630BFC" w:rsidRPr="00D353B4" w:rsidRDefault="00630BFC" w:rsidP="00AD3881">
            <w:pPr>
              <w:ind w:left="427" w:hanging="285"/>
            </w:pPr>
            <w:r w:rsidRPr="00D353B4">
              <w:t>W2 - TR_W02</w:t>
            </w:r>
          </w:p>
          <w:p w14:paraId="7942D954" w14:textId="77777777" w:rsidR="00630BFC" w:rsidRPr="00D353B4" w:rsidRDefault="00630BFC" w:rsidP="00AD3881">
            <w:pPr>
              <w:ind w:left="427" w:hanging="285"/>
            </w:pPr>
            <w:r w:rsidRPr="00D353B4">
              <w:t>W3 - TR_W08</w:t>
            </w:r>
          </w:p>
          <w:p w14:paraId="14985983" w14:textId="77777777" w:rsidR="00630BFC" w:rsidRPr="00D353B4" w:rsidRDefault="00630BFC" w:rsidP="00AD3881">
            <w:pPr>
              <w:ind w:left="427" w:hanging="285"/>
            </w:pPr>
            <w:r w:rsidRPr="00D353B4">
              <w:t>W4 - TR_W08</w:t>
            </w:r>
          </w:p>
          <w:p w14:paraId="33AEC2F1" w14:textId="77777777" w:rsidR="00630BFC" w:rsidRPr="00D353B4" w:rsidRDefault="00630BFC" w:rsidP="00AD3881">
            <w:pPr>
              <w:ind w:left="427" w:hanging="285"/>
            </w:pPr>
            <w:r w:rsidRPr="00D353B4">
              <w:t>U1 - TR_U01</w:t>
            </w:r>
          </w:p>
          <w:p w14:paraId="527974E9" w14:textId="77777777" w:rsidR="00630BFC" w:rsidRPr="00D353B4" w:rsidRDefault="00630BFC" w:rsidP="00AD3881">
            <w:pPr>
              <w:ind w:left="427" w:hanging="285"/>
            </w:pPr>
            <w:r w:rsidRPr="00D353B4">
              <w:t>U2 - TR_U08</w:t>
            </w:r>
          </w:p>
          <w:p w14:paraId="1886F4ED" w14:textId="77777777" w:rsidR="00630BFC" w:rsidRPr="00D353B4" w:rsidRDefault="00630BFC" w:rsidP="00AD3881">
            <w:pPr>
              <w:ind w:left="427" w:hanging="285"/>
            </w:pPr>
            <w:r w:rsidRPr="00D353B4">
              <w:t>U3 - TR_U04</w:t>
            </w:r>
          </w:p>
          <w:p w14:paraId="0C6ED941" w14:textId="77777777" w:rsidR="00630BFC" w:rsidRPr="00D353B4" w:rsidRDefault="00630BFC" w:rsidP="00AD3881">
            <w:pPr>
              <w:ind w:left="427" w:right="-676" w:hanging="285"/>
            </w:pPr>
            <w:r w:rsidRPr="00D353B4">
              <w:t>K1 - TR_K01</w:t>
            </w:r>
          </w:p>
          <w:p w14:paraId="13914C16" w14:textId="77777777" w:rsidR="00630BFC" w:rsidRPr="00D353B4" w:rsidRDefault="00630BFC" w:rsidP="00AD3881">
            <w:pPr>
              <w:ind w:left="427" w:right="-676" w:hanging="285"/>
            </w:pPr>
            <w:r w:rsidRPr="00D353B4">
              <w:t>K2 - TR_K03</w:t>
            </w:r>
          </w:p>
        </w:tc>
      </w:tr>
      <w:tr w:rsidR="00D353B4" w:rsidRPr="00D353B4" w14:paraId="15C515FF" w14:textId="77777777" w:rsidTr="008F1E17">
        <w:trPr>
          <w:trHeight w:val="20"/>
        </w:trPr>
        <w:tc>
          <w:tcPr>
            <w:tcW w:w="1875" w:type="pct"/>
            <w:shd w:val="clear" w:color="auto" w:fill="auto"/>
          </w:tcPr>
          <w:p w14:paraId="27CDA730" w14:textId="77777777" w:rsidR="00630BFC" w:rsidRPr="00D353B4" w:rsidRDefault="00630BFC" w:rsidP="00AD3881">
            <w:pPr>
              <w:spacing w:line="252" w:lineRule="auto"/>
            </w:pPr>
            <w:r w:rsidRPr="00D353B4">
              <w:t>Odniesienie modułowych efektów uczenia się do efektów inżynierskich (jeżeli dotyczy)</w:t>
            </w:r>
          </w:p>
        </w:tc>
        <w:tc>
          <w:tcPr>
            <w:tcW w:w="3125" w:type="pct"/>
            <w:gridSpan w:val="3"/>
            <w:shd w:val="clear" w:color="auto" w:fill="auto"/>
            <w:vAlign w:val="center"/>
          </w:tcPr>
          <w:p w14:paraId="1793A246" w14:textId="77777777" w:rsidR="00630BFC" w:rsidRPr="00D353B4" w:rsidRDefault="00630BFC" w:rsidP="00AD3881">
            <w:pPr>
              <w:spacing w:line="252" w:lineRule="auto"/>
              <w:jc w:val="center"/>
              <w:rPr>
                <w:highlight w:val="red"/>
              </w:rPr>
            </w:pPr>
            <w:r w:rsidRPr="00D353B4">
              <w:t>nie dotyczy</w:t>
            </w:r>
          </w:p>
        </w:tc>
      </w:tr>
      <w:tr w:rsidR="00D353B4" w:rsidRPr="00D353B4" w14:paraId="17778FA3" w14:textId="77777777" w:rsidTr="008F1E17">
        <w:trPr>
          <w:trHeight w:val="20"/>
        </w:trPr>
        <w:tc>
          <w:tcPr>
            <w:tcW w:w="1875" w:type="pct"/>
            <w:shd w:val="clear" w:color="auto" w:fill="auto"/>
          </w:tcPr>
          <w:p w14:paraId="44E9A4D0" w14:textId="77777777" w:rsidR="00630BFC" w:rsidRPr="00D353B4" w:rsidRDefault="00630BFC" w:rsidP="00AD3881">
            <w:r w:rsidRPr="00D353B4">
              <w:t xml:space="preserve">Wymagania wstępne i dodatkowe </w:t>
            </w:r>
          </w:p>
        </w:tc>
        <w:tc>
          <w:tcPr>
            <w:tcW w:w="3125" w:type="pct"/>
            <w:gridSpan w:val="3"/>
            <w:shd w:val="clear" w:color="auto" w:fill="auto"/>
            <w:vAlign w:val="center"/>
          </w:tcPr>
          <w:p w14:paraId="52649CD9" w14:textId="77777777" w:rsidR="00630BFC" w:rsidRPr="00D353B4" w:rsidRDefault="00630BFC" w:rsidP="00AD3881">
            <w:r w:rsidRPr="00D353B4">
              <w:t xml:space="preserve">Z zakresu: </w:t>
            </w:r>
          </w:p>
          <w:p w14:paraId="78E21023" w14:textId="77777777" w:rsidR="00630BFC" w:rsidRPr="00D353B4" w:rsidRDefault="00630BFC" w:rsidP="00667F61">
            <w:pPr>
              <w:numPr>
                <w:ilvl w:val="0"/>
                <w:numId w:val="55"/>
              </w:numPr>
              <w:ind w:left="284" w:hanging="142"/>
            </w:pPr>
            <w:r w:rsidRPr="00D353B4">
              <w:t xml:space="preserve">Podstaw turystyki i rekreacji. </w:t>
            </w:r>
          </w:p>
          <w:p w14:paraId="139210B8" w14:textId="77777777" w:rsidR="00630BFC" w:rsidRPr="00D353B4" w:rsidRDefault="00630BFC" w:rsidP="00667F61">
            <w:pPr>
              <w:numPr>
                <w:ilvl w:val="0"/>
                <w:numId w:val="55"/>
              </w:numPr>
              <w:ind w:left="284" w:hanging="142"/>
            </w:pPr>
            <w:r w:rsidRPr="00D353B4">
              <w:t>Zagospodarowania turystycznego.</w:t>
            </w:r>
          </w:p>
          <w:p w14:paraId="65981C03" w14:textId="77777777" w:rsidR="00630BFC" w:rsidRPr="00D353B4" w:rsidRDefault="00630BFC" w:rsidP="00667F61">
            <w:pPr>
              <w:numPr>
                <w:ilvl w:val="0"/>
                <w:numId w:val="55"/>
              </w:numPr>
              <w:ind w:left="284" w:hanging="142"/>
            </w:pPr>
            <w:r w:rsidRPr="00D353B4">
              <w:t>Zarządzania w turystyce i rekreacji.</w:t>
            </w:r>
          </w:p>
        </w:tc>
      </w:tr>
      <w:tr w:rsidR="00D353B4" w:rsidRPr="00D353B4" w14:paraId="30E89ED9" w14:textId="77777777" w:rsidTr="008F1E17">
        <w:trPr>
          <w:trHeight w:val="20"/>
        </w:trPr>
        <w:tc>
          <w:tcPr>
            <w:tcW w:w="1875" w:type="pct"/>
            <w:shd w:val="clear" w:color="auto" w:fill="auto"/>
          </w:tcPr>
          <w:p w14:paraId="60CE0CF2" w14:textId="77777777" w:rsidR="00630BFC" w:rsidRPr="00D353B4" w:rsidRDefault="00630BFC" w:rsidP="00AD3881">
            <w:r w:rsidRPr="00D353B4">
              <w:t xml:space="preserve">Treści programowe modułu kształcenia </w:t>
            </w:r>
          </w:p>
        </w:tc>
        <w:tc>
          <w:tcPr>
            <w:tcW w:w="3125" w:type="pct"/>
            <w:gridSpan w:val="3"/>
            <w:shd w:val="clear" w:color="auto" w:fill="auto"/>
            <w:vAlign w:val="center"/>
          </w:tcPr>
          <w:p w14:paraId="5BD38A9C" w14:textId="77777777" w:rsidR="00630BFC" w:rsidRPr="00D353B4" w:rsidRDefault="00630BFC" w:rsidP="00AD3881">
            <w:pPr>
              <w:ind w:firstLine="234"/>
              <w:jc w:val="both"/>
            </w:pPr>
            <w:r w:rsidRPr="00D353B4">
              <w:t xml:space="preserve">W ramach wykładów zostaną zaprezentowane zagadnienia dotyczące turystyki, jako dziedziny gospodarki i czynników determinujących dostępność do tego typu usług w Polsce i na świecie. </w:t>
            </w:r>
          </w:p>
          <w:p w14:paraId="5D7975AF" w14:textId="77777777" w:rsidR="00630BFC" w:rsidRPr="00D353B4" w:rsidRDefault="00630BFC" w:rsidP="00AD3881">
            <w:pPr>
              <w:jc w:val="both"/>
              <w:rPr>
                <w:rStyle w:val="hgkelc"/>
              </w:rPr>
            </w:pPr>
            <w:r w:rsidRPr="00D353B4">
              <w:rPr>
                <w:rStyle w:val="hgkelc"/>
              </w:rPr>
              <w:t>Studenci w trakcie zajęć:</w:t>
            </w:r>
          </w:p>
          <w:p w14:paraId="17A4B3D0" w14:textId="77777777" w:rsidR="00630BFC" w:rsidRPr="00D353B4" w:rsidRDefault="00630BFC" w:rsidP="00667F61">
            <w:pPr>
              <w:pStyle w:val="Akapitzlist"/>
              <w:numPr>
                <w:ilvl w:val="0"/>
                <w:numId w:val="57"/>
              </w:numPr>
              <w:suppressAutoHyphens w:val="0"/>
              <w:autoSpaceDN/>
              <w:spacing w:line="240" w:lineRule="auto"/>
              <w:ind w:left="284" w:hanging="284"/>
              <w:contextualSpacing/>
              <w:textAlignment w:val="auto"/>
              <w:rPr>
                <w:rStyle w:val="hgkelc"/>
                <w:rFonts w:ascii="Times New Roman" w:hAnsi="Times New Roman"/>
                <w:sz w:val="24"/>
                <w:szCs w:val="24"/>
              </w:rPr>
            </w:pPr>
            <w:r w:rsidRPr="00D353B4">
              <w:rPr>
                <w:rStyle w:val="hgkelc"/>
                <w:rFonts w:ascii="Times New Roman" w:hAnsi="Times New Roman"/>
                <w:sz w:val="24"/>
                <w:szCs w:val="24"/>
              </w:rPr>
              <w:t xml:space="preserve">będą mieli możliwość zapoznania się z procesem doskonalenia sprawności oraz zwiększenia wydolności, a także poznania atrakcji turystycznych na danym terenie. </w:t>
            </w:r>
          </w:p>
          <w:p w14:paraId="2492E1FE" w14:textId="77777777" w:rsidR="00630BFC" w:rsidRPr="00D353B4" w:rsidRDefault="00630BFC" w:rsidP="00667F61">
            <w:pPr>
              <w:pStyle w:val="Akapitzlist"/>
              <w:numPr>
                <w:ilvl w:val="0"/>
                <w:numId w:val="57"/>
              </w:numPr>
              <w:suppressAutoHyphens w:val="0"/>
              <w:autoSpaceDN/>
              <w:spacing w:line="240" w:lineRule="auto"/>
              <w:ind w:left="284" w:hanging="284"/>
              <w:contextualSpacing/>
              <w:textAlignment w:val="auto"/>
              <w:rPr>
                <w:rStyle w:val="hgkelc"/>
                <w:rFonts w:ascii="Times New Roman" w:hAnsi="Times New Roman"/>
                <w:sz w:val="24"/>
                <w:szCs w:val="24"/>
              </w:rPr>
            </w:pPr>
            <w:r w:rsidRPr="00D353B4">
              <w:rPr>
                <w:rStyle w:val="hgkelc"/>
                <w:rFonts w:ascii="Times New Roman" w:hAnsi="Times New Roman"/>
                <w:sz w:val="24"/>
                <w:szCs w:val="24"/>
              </w:rPr>
              <w:t xml:space="preserve">dowiedzą się o warunkach uprawiana turystyki na oznakowanych szlakach, trasach, wyznaczonych akwenach, oraz o wymogach umiejętności posługiwania się sprzętem sportowym. </w:t>
            </w:r>
          </w:p>
          <w:p w14:paraId="31F4A64A" w14:textId="77777777" w:rsidR="00630BFC" w:rsidRPr="00D353B4" w:rsidRDefault="00630BFC" w:rsidP="00667F61">
            <w:pPr>
              <w:pStyle w:val="Akapitzlist"/>
              <w:numPr>
                <w:ilvl w:val="0"/>
                <w:numId w:val="56"/>
              </w:numPr>
              <w:suppressAutoHyphens w:val="0"/>
              <w:autoSpaceDN/>
              <w:spacing w:line="240" w:lineRule="auto"/>
              <w:ind w:left="284" w:hanging="284"/>
              <w:contextualSpacing/>
              <w:textAlignment w:val="auto"/>
              <w:rPr>
                <w:rStyle w:val="hgkelc"/>
                <w:rFonts w:ascii="Times New Roman" w:hAnsi="Times New Roman"/>
                <w:sz w:val="24"/>
                <w:szCs w:val="24"/>
              </w:rPr>
            </w:pPr>
            <w:r w:rsidRPr="00D353B4">
              <w:rPr>
                <w:rStyle w:val="hgkelc"/>
                <w:rFonts w:ascii="Times New Roman" w:hAnsi="Times New Roman"/>
                <w:sz w:val="24"/>
                <w:szCs w:val="24"/>
              </w:rPr>
              <w:t>mają możliwość zapoznania się z zasadami obowiązującymi podczas uprawiania turystyki narciarskiej, rowerowej, motorowej, kajakowej i żeglarskiej oraz z określeniem co wyróżnia tę grupę spośród tradycyjnych rodzajów turystyki.</w:t>
            </w:r>
          </w:p>
          <w:p w14:paraId="119C36A2" w14:textId="77777777" w:rsidR="00630BFC" w:rsidRPr="00D353B4" w:rsidRDefault="00630BFC" w:rsidP="00667F61">
            <w:pPr>
              <w:pStyle w:val="Akapitzlist"/>
              <w:numPr>
                <w:ilvl w:val="0"/>
                <w:numId w:val="56"/>
              </w:numPr>
              <w:suppressAutoHyphens w:val="0"/>
              <w:autoSpaceDN/>
              <w:spacing w:line="240" w:lineRule="auto"/>
              <w:ind w:left="284" w:hanging="284"/>
              <w:contextualSpacing/>
              <w:textAlignment w:val="auto"/>
              <w:rPr>
                <w:rFonts w:ascii="Times New Roman" w:hAnsi="Times New Roman"/>
                <w:sz w:val="24"/>
                <w:szCs w:val="24"/>
              </w:rPr>
            </w:pPr>
            <w:r w:rsidRPr="00D353B4">
              <w:rPr>
                <w:rFonts w:ascii="Times New Roman" w:hAnsi="Times New Roman"/>
                <w:sz w:val="24"/>
                <w:szCs w:val="24"/>
              </w:rPr>
              <w:t xml:space="preserve">nabędą umiejętności wskazania atrakcyjności różnych  rodzajów turystyk specjalistycznych, a w szczególności turystyki ekstremalnej, więziennej, archeologicznej, klasztornej, geocoatchingu, speleologicznej, paintballu, groundhoppingu, buggykitingu, landsailingu, wspinaczki </w:t>
            </w:r>
            <w:r w:rsidRPr="00D353B4">
              <w:rPr>
                <w:rFonts w:ascii="Times New Roman" w:hAnsi="Times New Roman"/>
                <w:sz w:val="24"/>
                <w:szCs w:val="24"/>
              </w:rPr>
              <w:lastRenderedPageBreak/>
              <w:t>wysokogórskiej, wspinaczki skałkowej, raftingu i turystyki nurkowej.</w:t>
            </w:r>
          </w:p>
        </w:tc>
      </w:tr>
      <w:tr w:rsidR="00D353B4" w:rsidRPr="00D353B4" w14:paraId="52FB524B" w14:textId="77777777" w:rsidTr="008F1E17">
        <w:trPr>
          <w:trHeight w:val="20"/>
        </w:trPr>
        <w:tc>
          <w:tcPr>
            <w:tcW w:w="1875" w:type="pct"/>
            <w:shd w:val="clear" w:color="auto" w:fill="auto"/>
          </w:tcPr>
          <w:p w14:paraId="6722B4EF" w14:textId="77777777" w:rsidR="00630BFC" w:rsidRPr="00D353B4" w:rsidRDefault="00630BFC" w:rsidP="00AD3881">
            <w:r w:rsidRPr="00D353B4">
              <w:lastRenderedPageBreak/>
              <w:t>Wykaz literatury podstawowej i uzupełniającej</w:t>
            </w:r>
          </w:p>
        </w:tc>
        <w:tc>
          <w:tcPr>
            <w:tcW w:w="3125" w:type="pct"/>
            <w:gridSpan w:val="3"/>
            <w:shd w:val="clear" w:color="auto" w:fill="auto"/>
            <w:vAlign w:val="center"/>
          </w:tcPr>
          <w:p w14:paraId="39842751" w14:textId="77777777" w:rsidR="00630BFC" w:rsidRPr="00D353B4" w:rsidRDefault="00630BFC" w:rsidP="00AD3881">
            <w:pPr>
              <w:autoSpaceDE w:val="0"/>
              <w:autoSpaceDN w:val="0"/>
              <w:adjustRightInd w:val="0"/>
            </w:pPr>
            <w:r w:rsidRPr="00D353B4">
              <w:t xml:space="preserve">Literatura podstawowa: </w:t>
            </w:r>
          </w:p>
          <w:p w14:paraId="1DE516E2" w14:textId="77777777" w:rsidR="00630BFC" w:rsidRPr="00D353B4" w:rsidRDefault="00630BFC" w:rsidP="00667F61">
            <w:pPr>
              <w:pStyle w:val="Akapitzlist"/>
              <w:numPr>
                <w:ilvl w:val="0"/>
                <w:numId w:val="52"/>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Kwiatkowski C. A., Harasim E., Hawlena J., Aktywność turystyczna – wybrane aspekty. Instytut Naukowo-Wydawniczy „SPATIUM”. Radom 2018</w:t>
            </w:r>
          </w:p>
          <w:p w14:paraId="78ABA860" w14:textId="77777777" w:rsidR="00630BFC" w:rsidRPr="00D353B4" w:rsidRDefault="00630BFC" w:rsidP="00667F61">
            <w:pPr>
              <w:pStyle w:val="Akapitzlist"/>
              <w:numPr>
                <w:ilvl w:val="0"/>
                <w:numId w:val="52"/>
              </w:numPr>
              <w:suppressAutoHyphens w:val="0"/>
              <w:autoSpaceDN/>
              <w:spacing w:line="240" w:lineRule="auto"/>
              <w:contextualSpacing/>
              <w:jc w:val="left"/>
              <w:textAlignment w:val="auto"/>
              <w:rPr>
                <w:rFonts w:ascii="Times New Roman" w:hAnsi="Times New Roman"/>
                <w:sz w:val="24"/>
                <w:szCs w:val="24"/>
              </w:rPr>
            </w:pPr>
            <w:r w:rsidRPr="00D353B4">
              <w:rPr>
                <w:rStyle w:val="Pogrubienie"/>
                <w:rFonts w:ascii="Times New Roman" w:hAnsi="Times New Roman"/>
                <w:b w:val="0"/>
                <w:bCs w:val="0"/>
                <w:sz w:val="24"/>
                <w:szCs w:val="24"/>
              </w:rPr>
              <w:t>Hawlena J., Mazurek-Kusiak A. K., Rowiński R, Kowalska G., Kobyłka A., Koproń J. Turystyka i rekreacja.</w:t>
            </w:r>
            <w:r w:rsidRPr="00D353B4">
              <w:rPr>
                <w:rFonts w:ascii="Times New Roman" w:hAnsi="Times New Roman"/>
                <w:sz w:val="24"/>
                <w:szCs w:val="24"/>
              </w:rPr>
              <w:t xml:space="preserve"> </w:t>
            </w:r>
            <w:r w:rsidRPr="00D353B4">
              <w:rPr>
                <w:rStyle w:val="Pogrubienie"/>
                <w:rFonts w:ascii="Times New Roman" w:hAnsi="Times New Roman"/>
                <w:b w:val="0"/>
                <w:bCs w:val="0"/>
                <w:sz w:val="24"/>
                <w:szCs w:val="24"/>
              </w:rPr>
              <w:t xml:space="preserve">Wybrane zagadnienia, </w:t>
            </w:r>
            <w:r w:rsidRPr="00D353B4">
              <w:rPr>
                <w:rFonts w:ascii="Times New Roman" w:hAnsi="Times New Roman"/>
                <w:sz w:val="24"/>
                <w:szCs w:val="24"/>
              </w:rPr>
              <w:t xml:space="preserve">Instytut Naukowo-Wydawniczy „SPATIUM”. Radom </w:t>
            </w:r>
            <w:r w:rsidRPr="00D353B4">
              <w:rPr>
                <w:rStyle w:val="Pogrubienie"/>
                <w:rFonts w:ascii="Times New Roman" w:hAnsi="Times New Roman"/>
                <w:b w:val="0"/>
                <w:bCs w:val="0"/>
                <w:sz w:val="24"/>
                <w:szCs w:val="24"/>
                <w:shd w:val="clear" w:color="auto" w:fill="FFFFFF"/>
              </w:rPr>
              <w:t>2022,  e-book</w:t>
            </w:r>
            <w:r w:rsidRPr="00D353B4">
              <w:rPr>
                <w:rFonts w:ascii="Times New Roman" w:hAnsi="Times New Roman"/>
                <w:sz w:val="24"/>
                <w:szCs w:val="24"/>
              </w:rPr>
              <w:t xml:space="preserve"> https://inw-spatium.pl/category/e-books/ open access</w:t>
            </w:r>
          </w:p>
          <w:p w14:paraId="6C6767A1" w14:textId="77777777" w:rsidR="00630BFC" w:rsidRPr="00D353B4" w:rsidRDefault="00630BFC" w:rsidP="00667F61">
            <w:pPr>
              <w:numPr>
                <w:ilvl w:val="0"/>
                <w:numId w:val="52"/>
              </w:numPr>
            </w:pPr>
            <w:r w:rsidRPr="00D353B4">
              <w:t xml:space="preserve">Meyer  B. (red.), Trendy we współczesnym ruchu turystycznym, Wydawnictwo Naukowe Uniwersytetu Szczecińskiego, Szczecin 2016. </w:t>
            </w:r>
          </w:p>
          <w:p w14:paraId="55FF75F6" w14:textId="77777777" w:rsidR="00630BFC" w:rsidRPr="00D353B4" w:rsidRDefault="00630BFC" w:rsidP="00AD3881">
            <w:pPr>
              <w:autoSpaceDE w:val="0"/>
              <w:autoSpaceDN w:val="0"/>
              <w:adjustRightInd w:val="0"/>
            </w:pPr>
            <w:r w:rsidRPr="00D353B4">
              <w:t>Literatura uzupełniająca:</w:t>
            </w:r>
          </w:p>
          <w:p w14:paraId="445D3C8D" w14:textId="77777777" w:rsidR="00630BFC" w:rsidRPr="00D353B4" w:rsidRDefault="00630BFC" w:rsidP="00667F61">
            <w:pPr>
              <w:numPr>
                <w:ilvl w:val="0"/>
                <w:numId w:val="52"/>
              </w:numPr>
              <w:autoSpaceDE w:val="0"/>
              <w:autoSpaceDN w:val="0"/>
              <w:adjustRightInd w:val="0"/>
            </w:pPr>
            <w:r w:rsidRPr="00D353B4">
              <w:t>Dąbrowska B. J., Międzynarodowy biznes turystyczny, PWE, Warszawa 2014.</w:t>
            </w:r>
          </w:p>
          <w:p w14:paraId="47E8D36D" w14:textId="77777777" w:rsidR="00630BFC" w:rsidRPr="00D353B4" w:rsidRDefault="00630BFC" w:rsidP="00667F61">
            <w:pPr>
              <w:pStyle w:val="Akapitzlist"/>
              <w:numPr>
                <w:ilvl w:val="0"/>
                <w:numId w:val="52"/>
              </w:numPr>
              <w:suppressAutoHyphens w:val="0"/>
              <w:autoSpaceDE w:val="0"/>
              <w:adjustRightInd w:val="0"/>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Gontar B., Gontar Z., Zrównoważona turystyka: strategiczny wybór projektów ICT., Wydawnictwo Uniwersytetu Łódzkiego, Łódź 2016.</w:t>
            </w:r>
          </w:p>
          <w:p w14:paraId="4A03CD25" w14:textId="77777777" w:rsidR="00630BFC" w:rsidRPr="00D353B4" w:rsidRDefault="00630BFC" w:rsidP="00AD3881">
            <w:pPr>
              <w:autoSpaceDE w:val="0"/>
              <w:autoSpaceDN w:val="0"/>
              <w:adjustRightInd w:val="0"/>
            </w:pPr>
            <w:r w:rsidRPr="00D353B4">
              <w:t>Czasopisma branżowe:</w:t>
            </w:r>
          </w:p>
          <w:p w14:paraId="0EE1E866" w14:textId="77777777" w:rsidR="00630BFC" w:rsidRPr="00D353B4" w:rsidRDefault="00630BFC" w:rsidP="00667F61">
            <w:pPr>
              <w:numPr>
                <w:ilvl w:val="0"/>
                <w:numId w:val="52"/>
              </w:numPr>
              <w:autoSpaceDE w:val="0"/>
              <w:autoSpaceDN w:val="0"/>
              <w:adjustRightInd w:val="0"/>
            </w:pPr>
            <w:r w:rsidRPr="00D353B4">
              <w:t>Wiadomości Turystyczne,</w:t>
            </w:r>
          </w:p>
          <w:p w14:paraId="0B9D505F" w14:textId="77777777" w:rsidR="00630BFC" w:rsidRPr="00D353B4" w:rsidRDefault="00630BFC" w:rsidP="00667F61">
            <w:pPr>
              <w:numPr>
                <w:ilvl w:val="0"/>
                <w:numId w:val="52"/>
              </w:numPr>
              <w:autoSpaceDE w:val="0"/>
              <w:autoSpaceDN w:val="0"/>
              <w:adjustRightInd w:val="0"/>
            </w:pPr>
            <w:r w:rsidRPr="00D353B4">
              <w:t>Rynek Turystyczny,</w:t>
            </w:r>
          </w:p>
          <w:p w14:paraId="2D2112A5" w14:textId="77777777" w:rsidR="00630BFC" w:rsidRPr="00D353B4" w:rsidRDefault="00630BFC" w:rsidP="00667F61">
            <w:pPr>
              <w:numPr>
                <w:ilvl w:val="0"/>
                <w:numId w:val="52"/>
              </w:numPr>
              <w:autoSpaceDE w:val="0"/>
              <w:autoSpaceDN w:val="0"/>
              <w:adjustRightInd w:val="0"/>
            </w:pPr>
            <w:r w:rsidRPr="00D353B4">
              <w:t>Traveller,</w:t>
            </w:r>
          </w:p>
          <w:p w14:paraId="68D51E61" w14:textId="77777777" w:rsidR="00630BFC" w:rsidRPr="00D353B4" w:rsidRDefault="00630BFC" w:rsidP="00667F61">
            <w:pPr>
              <w:numPr>
                <w:ilvl w:val="0"/>
                <w:numId w:val="52"/>
              </w:numPr>
              <w:autoSpaceDE w:val="0"/>
              <w:autoSpaceDN w:val="0"/>
              <w:adjustRightInd w:val="0"/>
            </w:pPr>
            <w:r w:rsidRPr="00D353B4">
              <w:t>Voyager.</w:t>
            </w:r>
          </w:p>
        </w:tc>
      </w:tr>
      <w:tr w:rsidR="00D353B4" w:rsidRPr="00D353B4" w14:paraId="35A97E6A" w14:textId="77777777" w:rsidTr="008F1E17">
        <w:trPr>
          <w:trHeight w:val="20"/>
        </w:trPr>
        <w:tc>
          <w:tcPr>
            <w:tcW w:w="1875" w:type="pct"/>
            <w:shd w:val="clear" w:color="auto" w:fill="auto"/>
          </w:tcPr>
          <w:p w14:paraId="0E90E609" w14:textId="77777777" w:rsidR="00630BFC" w:rsidRPr="00D353B4" w:rsidRDefault="00630BFC" w:rsidP="00AD3881">
            <w:r w:rsidRPr="00D353B4">
              <w:t>Planowane formy/działania</w:t>
            </w:r>
          </w:p>
          <w:p w14:paraId="67D59220" w14:textId="77777777" w:rsidR="00630BFC" w:rsidRPr="00D353B4" w:rsidRDefault="00630BFC" w:rsidP="00AD3881">
            <w:r w:rsidRPr="00D353B4">
              <w:t>/metody dydaktyczne</w:t>
            </w:r>
          </w:p>
        </w:tc>
        <w:tc>
          <w:tcPr>
            <w:tcW w:w="3125" w:type="pct"/>
            <w:gridSpan w:val="3"/>
            <w:shd w:val="clear" w:color="auto" w:fill="auto"/>
            <w:vAlign w:val="center"/>
          </w:tcPr>
          <w:p w14:paraId="0753D1EF" w14:textId="77777777" w:rsidR="00630BFC" w:rsidRPr="00D353B4" w:rsidRDefault="00630BFC" w:rsidP="009E263D">
            <w:pPr>
              <w:pStyle w:val="Akapitzlist"/>
              <w:spacing w:line="240" w:lineRule="auto"/>
              <w:ind w:left="0" w:firstLine="0"/>
              <w:rPr>
                <w:rFonts w:ascii="Times New Roman" w:hAnsi="Times New Roman"/>
                <w:sz w:val="24"/>
                <w:szCs w:val="24"/>
              </w:rPr>
            </w:pPr>
            <w:r w:rsidRPr="00D353B4">
              <w:rPr>
                <w:rFonts w:ascii="Times New Roman" w:hAnsi="Times New Roman"/>
                <w:sz w:val="24"/>
                <w:szCs w:val="24"/>
              </w:rPr>
              <w:t xml:space="preserve">Wykłady </w:t>
            </w:r>
            <w:r w:rsidRPr="00D353B4">
              <w:rPr>
                <w:rFonts w:ascii="Times New Roman" w:eastAsia="FreeSans" w:hAnsi="Times New Roman"/>
                <w:sz w:val="24"/>
                <w:szCs w:val="24"/>
              </w:rPr>
              <w:t>z wykorzystaniem technik multimedialnych</w:t>
            </w:r>
            <w:r w:rsidRPr="00D353B4">
              <w:rPr>
                <w:rFonts w:ascii="Times New Roman" w:hAnsi="Times New Roman"/>
                <w:sz w:val="24"/>
                <w:szCs w:val="24"/>
              </w:rPr>
              <w:t>, odbywające się w  sali dydaktycznej. Wykłady uczestniczące.</w:t>
            </w:r>
          </w:p>
        </w:tc>
      </w:tr>
      <w:tr w:rsidR="00D353B4" w:rsidRPr="00D353B4" w14:paraId="488BE846" w14:textId="77777777" w:rsidTr="008F1E17">
        <w:trPr>
          <w:trHeight w:val="20"/>
        </w:trPr>
        <w:tc>
          <w:tcPr>
            <w:tcW w:w="1875" w:type="pct"/>
            <w:shd w:val="clear" w:color="auto" w:fill="auto"/>
          </w:tcPr>
          <w:p w14:paraId="42637203" w14:textId="77777777" w:rsidR="00630BFC" w:rsidRPr="00D353B4" w:rsidRDefault="00630BFC" w:rsidP="00AD3881">
            <w:r w:rsidRPr="00D353B4">
              <w:t>Sposoby weryfikacji oraz formy dokumentowania osiągniętych efektów kształcenia</w:t>
            </w:r>
          </w:p>
        </w:tc>
        <w:tc>
          <w:tcPr>
            <w:tcW w:w="3125" w:type="pct"/>
            <w:gridSpan w:val="3"/>
            <w:shd w:val="clear" w:color="auto" w:fill="auto"/>
            <w:vAlign w:val="center"/>
          </w:tcPr>
          <w:p w14:paraId="7C19BE32" w14:textId="77777777" w:rsidR="00630BFC" w:rsidRPr="00D353B4" w:rsidRDefault="00630BFC" w:rsidP="00AD3881">
            <w:r w:rsidRPr="00D353B4">
              <w:t xml:space="preserve">Sposoby weryfikacji efektów kształcenia: </w:t>
            </w:r>
          </w:p>
          <w:p w14:paraId="02A26D98" w14:textId="77777777" w:rsidR="00630BFC" w:rsidRPr="00D353B4" w:rsidRDefault="00630BFC" w:rsidP="00AD3881">
            <w:r w:rsidRPr="00D353B4">
              <w:t>W1, W2, W3, W4 – kolokwium zaliczeniowe,</w:t>
            </w:r>
          </w:p>
          <w:p w14:paraId="2C530336" w14:textId="77777777" w:rsidR="00630BFC" w:rsidRPr="00D353B4" w:rsidRDefault="00630BFC" w:rsidP="00AD3881">
            <w:r w:rsidRPr="00D353B4">
              <w:t>U1, U2, U3 –  kolokwium zaliczeniowe,</w:t>
            </w:r>
          </w:p>
          <w:p w14:paraId="07AF01CB" w14:textId="77777777" w:rsidR="00630BFC" w:rsidRPr="00D353B4" w:rsidRDefault="00630BFC" w:rsidP="00AD3881">
            <w:r w:rsidRPr="00D353B4">
              <w:t>K1, K2 –  kolokwium zaliczeniowe.</w:t>
            </w:r>
          </w:p>
          <w:p w14:paraId="5FE484B0" w14:textId="77777777" w:rsidR="00630BFC" w:rsidRPr="00D353B4" w:rsidRDefault="00630BFC" w:rsidP="00AD3881">
            <w:r w:rsidRPr="00D353B4">
              <w:t xml:space="preserve">Formy dokumentowania osiągniętych wyników: </w:t>
            </w:r>
          </w:p>
          <w:p w14:paraId="5CC339C3" w14:textId="77777777" w:rsidR="00630BFC" w:rsidRPr="00D353B4" w:rsidRDefault="00630BFC" w:rsidP="00AD3881">
            <w:r w:rsidRPr="00D353B4">
              <w:t>Dziennik prowadzącego. Zarchiwizowane prace kolokwium zaliczeniowego.</w:t>
            </w:r>
          </w:p>
        </w:tc>
      </w:tr>
      <w:tr w:rsidR="00D353B4" w:rsidRPr="00D353B4" w14:paraId="5D16C7D8" w14:textId="77777777" w:rsidTr="008F1E17">
        <w:trPr>
          <w:trHeight w:val="20"/>
        </w:trPr>
        <w:tc>
          <w:tcPr>
            <w:tcW w:w="1875" w:type="pct"/>
            <w:shd w:val="clear" w:color="auto" w:fill="auto"/>
          </w:tcPr>
          <w:p w14:paraId="3A5A97A0" w14:textId="77777777" w:rsidR="00630BFC" w:rsidRPr="00D353B4" w:rsidRDefault="00630BFC" w:rsidP="00AD3881">
            <w:r w:rsidRPr="00D353B4">
              <w:t>Elementy i wagi mające wpływ na ocenę końcową</w:t>
            </w:r>
          </w:p>
          <w:p w14:paraId="4077B8EE" w14:textId="77777777" w:rsidR="00630BFC" w:rsidRPr="00D353B4" w:rsidRDefault="00630BFC" w:rsidP="00AD3881"/>
        </w:tc>
        <w:tc>
          <w:tcPr>
            <w:tcW w:w="3125" w:type="pct"/>
            <w:gridSpan w:val="3"/>
            <w:shd w:val="clear" w:color="auto" w:fill="auto"/>
            <w:vAlign w:val="center"/>
          </w:tcPr>
          <w:p w14:paraId="4BFE5A34" w14:textId="77777777" w:rsidR="00630BFC" w:rsidRPr="00D353B4" w:rsidRDefault="00630BFC" w:rsidP="00630BFC">
            <w:pPr>
              <w:pStyle w:val="Akapitzlist"/>
              <w:autoSpaceDE w:val="0"/>
              <w:adjustRightInd w:val="0"/>
              <w:spacing w:line="240" w:lineRule="auto"/>
              <w:ind w:left="426" w:hanging="426"/>
              <w:rPr>
                <w:rFonts w:ascii="Times New Roman" w:hAnsi="Times New Roman"/>
                <w:sz w:val="24"/>
                <w:szCs w:val="24"/>
              </w:rPr>
            </w:pPr>
            <w:r w:rsidRPr="00D353B4">
              <w:rPr>
                <w:rFonts w:ascii="Times New Roman" w:hAnsi="Times New Roman"/>
                <w:sz w:val="24"/>
                <w:szCs w:val="24"/>
              </w:rPr>
              <w:t>Kryteria oceny z przedmiotu</w:t>
            </w:r>
          </w:p>
          <w:p w14:paraId="77D74B43" w14:textId="77777777" w:rsidR="00630BFC" w:rsidRPr="00D353B4" w:rsidRDefault="00630BFC" w:rsidP="00630BFC">
            <w:pPr>
              <w:pStyle w:val="Akapitzlist"/>
              <w:autoSpaceDE w:val="0"/>
              <w:adjustRightInd w:val="0"/>
              <w:spacing w:line="240" w:lineRule="auto"/>
              <w:ind w:left="0" w:firstLine="0"/>
              <w:rPr>
                <w:rFonts w:ascii="Times New Roman" w:hAnsi="Times New Roman"/>
                <w:sz w:val="24"/>
                <w:szCs w:val="24"/>
              </w:rPr>
            </w:pPr>
            <w:r w:rsidRPr="00D353B4">
              <w:rPr>
                <w:rFonts w:ascii="Times New Roman" w:hAnsi="Times New Roman"/>
                <w:sz w:val="24"/>
                <w:szCs w:val="24"/>
              </w:rPr>
              <w:t>Warunkiem uzyskania zaliczenia przedmiotu jest otrzymanie pozytywnej oceny z kolokwium zaliczeniowego Procent wiedzy  wymaganej dla uzyskania oceny końcowej wynosi odpowiednio:</w:t>
            </w:r>
          </w:p>
          <w:tbl>
            <w:tblPr>
              <w:tblW w:w="6607" w:type="dxa"/>
              <w:tblInd w:w="589" w:type="dxa"/>
              <w:tblLayout w:type="fixed"/>
              <w:tblLook w:val="04A0" w:firstRow="1" w:lastRow="0" w:firstColumn="1" w:lastColumn="0" w:noHBand="0" w:noVBand="1"/>
            </w:tblPr>
            <w:tblGrid>
              <w:gridCol w:w="2274"/>
              <w:gridCol w:w="4333"/>
            </w:tblGrid>
            <w:tr w:rsidR="00D353B4" w:rsidRPr="00D353B4" w14:paraId="36E840BB" w14:textId="77777777" w:rsidTr="008F1E17">
              <w:trPr>
                <w:trHeight w:val="170"/>
              </w:trPr>
              <w:tc>
                <w:tcPr>
                  <w:tcW w:w="2274" w:type="dxa"/>
                  <w:vAlign w:val="center"/>
                </w:tcPr>
                <w:p w14:paraId="196F4965"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bardzo dobry            </w:t>
                  </w:r>
                </w:p>
                <w:p w14:paraId="5D5F6B80"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dobry plus                   </w:t>
                  </w:r>
                </w:p>
                <w:p w14:paraId="30ABF61A"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dobry                          </w:t>
                  </w:r>
                </w:p>
                <w:p w14:paraId="500D0CCD"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plus        </w:t>
                  </w:r>
                </w:p>
                <w:p w14:paraId="1FB0E7A5"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w:t>
                  </w:r>
                </w:p>
                <w:p w14:paraId="60B3703E" w14:textId="77777777" w:rsidR="00630BFC" w:rsidRPr="00D353B4" w:rsidRDefault="00630BFC" w:rsidP="008F1E17">
                  <w:pPr>
                    <w:pStyle w:val="Akapitzlist"/>
                    <w:numPr>
                      <w:ilvl w:val="0"/>
                      <w:numId w:val="18"/>
                    </w:numPr>
                    <w:suppressAutoHyphens w:val="0"/>
                    <w:autoSpaceDE w:val="0"/>
                    <w:adjustRightInd w:val="0"/>
                    <w:spacing w:line="240" w:lineRule="auto"/>
                    <w:ind w:left="351"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 niedostateczny         </w:t>
                  </w:r>
                </w:p>
              </w:tc>
              <w:tc>
                <w:tcPr>
                  <w:tcW w:w="4333" w:type="dxa"/>
                  <w:vAlign w:val="center"/>
                </w:tcPr>
                <w:p w14:paraId="5EE5E96A"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 xml:space="preserve">91%  - 100%, </w:t>
                  </w:r>
                </w:p>
                <w:p w14:paraId="3538811E"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81%  -  90%,</w:t>
                  </w:r>
                </w:p>
                <w:p w14:paraId="53BE2E2B"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 xml:space="preserve">71%  -  80%, </w:t>
                  </w:r>
                </w:p>
                <w:p w14:paraId="41FE1265"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 xml:space="preserve">61%  -  70%, </w:t>
                  </w:r>
                </w:p>
                <w:p w14:paraId="4B148050"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 xml:space="preserve">51%  -  60%, </w:t>
                  </w:r>
                </w:p>
                <w:p w14:paraId="6C8B4BCF" w14:textId="77777777" w:rsidR="00630BFC" w:rsidRPr="00D353B4" w:rsidRDefault="00630BFC" w:rsidP="008F1E17">
                  <w:pPr>
                    <w:pStyle w:val="Akapitzlist"/>
                    <w:autoSpaceDE w:val="0"/>
                    <w:adjustRightInd w:val="0"/>
                    <w:spacing w:line="240" w:lineRule="auto"/>
                    <w:ind w:left="317"/>
                    <w:rPr>
                      <w:rFonts w:ascii="Times New Roman" w:hAnsi="Times New Roman"/>
                      <w:sz w:val="24"/>
                      <w:szCs w:val="24"/>
                    </w:rPr>
                  </w:pPr>
                  <w:r w:rsidRPr="00D353B4">
                    <w:rPr>
                      <w:rFonts w:ascii="Times New Roman" w:hAnsi="Times New Roman"/>
                      <w:sz w:val="24"/>
                      <w:szCs w:val="24"/>
                    </w:rPr>
                    <w:t>50%  i  mniej.</w:t>
                  </w:r>
                </w:p>
              </w:tc>
            </w:tr>
          </w:tbl>
          <w:p w14:paraId="07081B95" w14:textId="77777777" w:rsidR="00630BFC" w:rsidRPr="00D353B4" w:rsidRDefault="00630BFC" w:rsidP="00AD3881"/>
        </w:tc>
      </w:tr>
      <w:tr w:rsidR="00D353B4" w:rsidRPr="00D353B4" w14:paraId="66798B44" w14:textId="77777777" w:rsidTr="008F1E17">
        <w:trPr>
          <w:trHeight w:val="20"/>
        </w:trPr>
        <w:tc>
          <w:tcPr>
            <w:tcW w:w="1875" w:type="pct"/>
            <w:vMerge w:val="restart"/>
            <w:shd w:val="clear" w:color="auto" w:fill="auto"/>
          </w:tcPr>
          <w:p w14:paraId="154E4C84" w14:textId="77777777" w:rsidR="00C65739" w:rsidRPr="00D353B4" w:rsidRDefault="00C65739" w:rsidP="00C65739">
            <w:r w:rsidRPr="00D353B4">
              <w:t>Bilans punktów ECTS</w:t>
            </w:r>
          </w:p>
          <w:p w14:paraId="1B4FCCAF" w14:textId="77DA1C12" w:rsidR="00C65739" w:rsidRPr="00D353B4" w:rsidRDefault="00C65739" w:rsidP="00C65739">
            <w:r w:rsidRPr="00D353B4">
              <w:t xml:space="preserve"> </w:t>
            </w:r>
          </w:p>
        </w:tc>
        <w:tc>
          <w:tcPr>
            <w:tcW w:w="1797" w:type="pct"/>
            <w:shd w:val="clear" w:color="auto" w:fill="auto"/>
            <w:vAlign w:val="center"/>
          </w:tcPr>
          <w:p w14:paraId="5F6C248C" w14:textId="497CCD76" w:rsidR="00C65739" w:rsidRPr="00D353B4" w:rsidRDefault="00C65739" w:rsidP="00C65739">
            <w:pPr>
              <w:jc w:val="center"/>
            </w:pPr>
            <w:r w:rsidRPr="00D353B4">
              <w:t>Forma zajęć</w:t>
            </w:r>
          </w:p>
        </w:tc>
        <w:tc>
          <w:tcPr>
            <w:tcW w:w="859" w:type="pct"/>
            <w:shd w:val="clear" w:color="auto" w:fill="auto"/>
            <w:vAlign w:val="center"/>
          </w:tcPr>
          <w:p w14:paraId="52C2F9EE" w14:textId="4882DA61" w:rsidR="00C65739" w:rsidRPr="00D353B4" w:rsidRDefault="00C65739" w:rsidP="00C65739">
            <w:pPr>
              <w:ind w:left="-108"/>
              <w:jc w:val="center"/>
            </w:pPr>
            <w:r w:rsidRPr="00D353B4">
              <w:t xml:space="preserve">Liczba godzin </w:t>
            </w:r>
          </w:p>
        </w:tc>
        <w:tc>
          <w:tcPr>
            <w:tcW w:w="469" w:type="pct"/>
            <w:shd w:val="clear" w:color="auto" w:fill="auto"/>
            <w:vAlign w:val="center"/>
          </w:tcPr>
          <w:p w14:paraId="1CFB0EF5" w14:textId="098F0D92" w:rsidR="00C65739" w:rsidRPr="00D353B4" w:rsidRDefault="00C65739" w:rsidP="00C65739">
            <w:pPr>
              <w:ind w:left="-137" w:right="-136"/>
              <w:jc w:val="center"/>
            </w:pPr>
            <w:r w:rsidRPr="00D353B4">
              <w:t>ECTS</w:t>
            </w:r>
          </w:p>
        </w:tc>
      </w:tr>
      <w:tr w:rsidR="00D353B4" w:rsidRPr="00D353B4" w14:paraId="473AF333" w14:textId="77777777" w:rsidTr="008F1E17">
        <w:trPr>
          <w:trHeight w:val="20"/>
        </w:trPr>
        <w:tc>
          <w:tcPr>
            <w:tcW w:w="1875" w:type="pct"/>
            <w:vMerge/>
            <w:shd w:val="clear" w:color="auto" w:fill="auto"/>
            <w:vAlign w:val="center"/>
          </w:tcPr>
          <w:p w14:paraId="5FE0ADBB" w14:textId="77777777" w:rsidR="00C65739" w:rsidRPr="00D353B4" w:rsidRDefault="00C65739" w:rsidP="00C65739"/>
        </w:tc>
        <w:tc>
          <w:tcPr>
            <w:tcW w:w="3125" w:type="pct"/>
            <w:gridSpan w:val="3"/>
            <w:shd w:val="clear" w:color="auto" w:fill="auto"/>
            <w:vAlign w:val="center"/>
          </w:tcPr>
          <w:p w14:paraId="4975CCB4" w14:textId="2FB5F812" w:rsidR="00C65739" w:rsidRPr="00D353B4" w:rsidRDefault="00C65739" w:rsidP="00C65739">
            <w:pPr>
              <w:jc w:val="center"/>
            </w:pPr>
            <w:r w:rsidRPr="00D353B4">
              <w:t>Zajęcia kontaktowe</w:t>
            </w:r>
          </w:p>
        </w:tc>
      </w:tr>
      <w:tr w:rsidR="00D353B4" w:rsidRPr="00D353B4" w14:paraId="28E09CAB" w14:textId="77777777" w:rsidTr="008F1E17">
        <w:trPr>
          <w:trHeight w:val="20"/>
        </w:trPr>
        <w:tc>
          <w:tcPr>
            <w:tcW w:w="1875" w:type="pct"/>
            <w:vMerge/>
            <w:shd w:val="clear" w:color="auto" w:fill="auto"/>
            <w:vAlign w:val="center"/>
          </w:tcPr>
          <w:p w14:paraId="3B90D540" w14:textId="77777777" w:rsidR="00C65739" w:rsidRPr="00D353B4" w:rsidRDefault="00C65739" w:rsidP="00C65739"/>
        </w:tc>
        <w:tc>
          <w:tcPr>
            <w:tcW w:w="1797" w:type="pct"/>
            <w:shd w:val="clear" w:color="auto" w:fill="auto"/>
            <w:vAlign w:val="center"/>
          </w:tcPr>
          <w:p w14:paraId="3E51DD67" w14:textId="1316BF35" w:rsidR="00C65739" w:rsidRPr="00D353B4" w:rsidRDefault="00C65739" w:rsidP="00C65739">
            <w:r w:rsidRPr="00D353B4">
              <w:t>Wykłady</w:t>
            </w:r>
          </w:p>
        </w:tc>
        <w:tc>
          <w:tcPr>
            <w:tcW w:w="859" w:type="pct"/>
            <w:shd w:val="clear" w:color="auto" w:fill="auto"/>
            <w:vAlign w:val="center"/>
          </w:tcPr>
          <w:p w14:paraId="65A79A7F" w14:textId="5D4269C5" w:rsidR="00C65739" w:rsidRPr="00D353B4" w:rsidRDefault="00044D85" w:rsidP="00C65739">
            <w:pPr>
              <w:jc w:val="center"/>
            </w:pPr>
            <w:r w:rsidRPr="00D353B4">
              <w:t>5</w:t>
            </w:r>
          </w:p>
        </w:tc>
        <w:tc>
          <w:tcPr>
            <w:tcW w:w="469" w:type="pct"/>
            <w:shd w:val="clear" w:color="auto" w:fill="auto"/>
            <w:vAlign w:val="center"/>
          </w:tcPr>
          <w:p w14:paraId="69DEF16C" w14:textId="3B0CDBA5" w:rsidR="00C65739" w:rsidRPr="00D353B4" w:rsidRDefault="00C65739" w:rsidP="00C65739">
            <w:pPr>
              <w:jc w:val="center"/>
            </w:pPr>
            <w:r w:rsidRPr="00D353B4">
              <w:t>0,</w:t>
            </w:r>
            <w:r w:rsidR="00044D85" w:rsidRPr="00D353B4">
              <w:t>2</w:t>
            </w:r>
          </w:p>
        </w:tc>
      </w:tr>
      <w:tr w:rsidR="00D353B4" w:rsidRPr="00D353B4" w14:paraId="5A8DD85C" w14:textId="77777777" w:rsidTr="008F1E17">
        <w:trPr>
          <w:trHeight w:val="20"/>
        </w:trPr>
        <w:tc>
          <w:tcPr>
            <w:tcW w:w="1875" w:type="pct"/>
            <w:vMerge/>
            <w:shd w:val="clear" w:color="auto" w:fill="auto"/>
            <w:vAlign w:val="center"/>
          </w:tcPr>
          <w:p w14:paraId="4BE71D31" w14:textId="77777777" w:rsidR="00C65739" w:rsidRPr="00D353B4" w:rsidRDefault="00C65739" w:rsidP="00C65739"/>
        </w:tc>
        <w:tc>
          <w:tcPr>
            <w:tcW w:w="1797" w:type="pct"/>
            <w:shd w:val="clear" w:color="auto" w:fill="auto"/>
            <w:vAlign w:val="center"/>
          </w:tcPr>
          <w:p w14:paraId="7C57CF2B" w14:textId="730B2FC7" w:rsidR="00C65739" w:rsidRPr="00D353B4" w:rsidRDefault="00044D85" w:rsidP="00C65739">
            <w:pPr>
              <w:rPr>
                <w:iCs/>
              </w:rPr>
            </w:pPr>
            <w:r w:rsidRPr="00D353B4">
              <w:t>Ćwiczenia</w:t>
            </w:r>
          </w:p>
        </w:tc>
        <w:tc>
          <w:tcPr>
            <w:tcW w:w="859" w:type="pct"/>
            <w:shd w:val="clear" w:color="auto" w:fill="auto"/>
            <w:vAlign w:val="center"/>
          </w:tcPr>
          <w:p w14:paraId="4FB393D0" w14:textId="5E01BBE5" w:rsidR="00C65739" w:rsidRPr="00D353B4" w:rsidRDefault="00044D85" w:rsidP="00C65739">
            <w:pPr>
              <w:jc w:val="center"/>
            </w:pPr>
            <w:r w:rsidRPr="00D353B4">
              <w:t>5</w:t>
            </w:r>
          </w:p>
        </w:tc>
        <w:tc>
          <w:tcPr>
            <w:tcW w:w="469" w:type="pct"/>
            <w:shd w:val="clear" w:color="auto" w:fill="auto"/>
            <w:vAlign w:val="center"/>
          </w:tcPr>
          <w:p w14:paraId="373A81AF" w14:textId="7753154A" w:rsidR="00C65739" w:rsidRPr="00D353B4" w:rsidRDefault="00C65739" w:rsidP="00C65739">
            <w:pPr>
              <w:jc w:val="center"/>
            </w:pPr>
            <w:r w:rsidRPr="00D353B4">
              <w:t>0,2</w:t>
            </w:r>
          </w:p>
        </w:tc>
      </w:tr>
      <w:tr w:rsidR="00D353B4" w:rsidRPr="00D353B4" w14:paraId="79237A51" w14:textId="77777777" w:rsidTr="008F1E17">
        <w:trPr>
          <w:trHeight w:val="20"/>
        </w:trPr>
        <w:tc>
          <w:tcPr>
            <w:tcW w:w="1875" w:type="pct"/>
            <w:vMerge/>
            <w:shd w:val="clear" w:color="auto" w:fill="auto"/>
            <w:vAlign w:val="center"/>
          </w:tcPr>
          <w:p w14:paraId="0EB22DB2" w14:textId="77777777" w:rsidR="00C65739" w:rsidRPr="00D353B4" w:rsidRDefault="00C65739" w:rsidP="00C65739"/>
        </w:tc>
        <w:tc>
          <w:tcPr>
            <w:tcW w:w="1797" w:type="pct"/>
            <w:shd w:val="clear" w:color="auto" w:fill="auto"/>
            <w:vAlign w:val="center"/>
          </w:tcPr>
          <w:p w14:paraId="648FCB32" w14:textId="098DAD4D" w:rsidR="00C65739" w:rsidRPr="00D353B4" w:rsidRDefault="00C65739" w:rsidP="00C65739">
            <w:r w:rsidRPr="00D353B4">
              <w:t>Razem godziny kontaktowe</w:t>
            </w:r>
          </w:p>
        </w:tc>
        <w:tc>
          <w:tcPr>
            <w:tcW w:w="859" w:type="pct"/>
            <w:shd w:val="clear" w:color="auto" w:fill="auto"/>
            <w:vAlign w:val="center"/>
          </w:tcPr>
          <w:p w14:paraId="7B732C94" w14:textId="1B75831C" w:rsidR="00C65739" w:rsidRPr="00D353B4" w:rsidRDefault="00C65739" w:rsidP="00C65739">
            <w:pPr>
              <w:jc w:val="center"/>
            </w:pPr>
            <w:r w:rsidRPr="00D353B4">
              <w:t>1</w:t>
            </w:r>
            <w:r w:rsidR="00044D85" w:rsidRPr="00D353B4">
              <w:t>0</w:t>
            </w:r>
          </w:p>
        </w:tc>
        <w:tc>
          <w:tcPr>
            <w:tcW w:w="469" w:type="pct"/>
            <w:shd w:val="clear" w:color="auto" w:fill="auto"/>
            <w:vAlign w:val="center"/>
          </w:tcPr>
          <w:p w14:paraId="0C822DCB" w14:textId="26239C17" w:rsidR="00C65739" w:rsidRPr="00D353B4" w:rsidRDefault="00C65739" w:rsidP="00C65739">
            <w:pPr>
              <w:jc w:val="center"/>
            </w:pPr>
            <w:r w:rsidRPr="00D353B4">
              <w:t>0,</w:t>
            </w:r>
            <w:r w:rsidR="00044D85" w:rsidRPr="00D353B4">
              <w:t>4</w:t>
            </w:r>
          </w:p>
        </w:tc>
      </w:tr>
      <w:tr w:rsidR="00D353B4" w:rsidRPr="00D353B4" w14:paraId="0924A223" w14:textId="77777777" w:rsidTr="008F1E17">
        <w:trPr>
          <w:trHeight w:val="20"/>
        </w:trPr>
        <w:tc>
          <w:tcPr>
            <w:tcW w:w="1875" w:type="pct"/>
            <w:vMerge/>
            <w:shd w:val="clear" w:color="auto" w:fill="auto"/>
            <w:vAlign w:val="center"/>
          </w:tcPr>
          <w:p w14:paraId="611870C2" w14:textId="77777777" w:rsidR="00C65739" w:rsidRPr="00D353B4" w:rsidRDefault="00C65739" w:rsidP="00C65739"/>
        </w:tc>
        <w:tc>
          <w:tcPr>
            <w:tcW w:w="3125" w:type="pct"/>
            <w:gridSpan w:val="3"/>
            <w:shd w:val="clear" w:color="auto" w:fill="auto"/>
            <w:vAlign w:val="center"/>
          </w:tcPr>
          <w:p w14:paraId="01AA9BB8" w14:textId="05E84EA8" w:rsidR="00C65739" w:rsidRPr="00D353B4" w:rsidRDefault="00C65739" w:rsidP="00C65739">
            <w:pPr>
              <w:jc w:val="center"/>
            </w:pPr>
            <w:r w:rsidRPr="00D353B4">
              <w:t>Zajęcia niekontaktowe</w:t>
            </w:r>
          </w:p>
        </w:tc>
      </w:tr>
      <w:tr w:rsidR="00D353B4" w:rsidRPr="00D353B4" w14:paraId="58AD576F" w14:textId="77777777" w:rsidTr="008F1E17">
        <w:trPr>
          <w:trHeight w:val="20"/>
        </w:trPr>
        <w:tc>
          <w:tcPr>
            <w:tcW w:w="1875" w:type="pct"/>
            <w:vMerge/>
            <w:shd w:val="clear" w:color="auto" w:fill="auto"/>
            <w:vAlign w:val="center"/>
          </w:tcPr>
          <w:p w14:paraId="5D6CC659" w14:textId="77777777" w:rsidR="00C65739" w:rsidRPr="00D353B4" w:rsidRDefault="00C65739" w:rsidP="00C65739"/>
        </w:tc>
        <w:tc>
          <w:tcPr>
            <w:tcW w:w="1797" w:type="pct"/>
            <w:shd w:val="clear" w:color="auto" w:fill="auto"/>
            <w:vAlign w:val="center"/>
          </w:tcPr>
          <w:p w14:paraId="3102268E" w14:textId="6B608A74" w:rsidR="00C65739" w:rsidRPr="00D353B4" w:rsidRDefault="00C65739" w:rsidP="00C65739">
            <w:r w:rsidRPr="00D353B4">
              <w:t xml:space="preserve">Analiza zalecanej literatury </w:t>
            </w:r>
          </w:p>
        </w:tc>
        <w:tc>
          <w:tcPr>
            <w:tcW w:w="859" w:type="pct"/>
            <w:shd w:val="clear" w:color="auto" w:fill="auto"/>
            <w:vAlign w:val="center"/>
          </w:tcPr>
          <w:p w14:paraId="3A8DE529" w14:textId="4964BB9B" w:rsidR="00C65739" w:rsidRPr="00D353B4" w:rsidRDefault="00C65739" w:rsidP="00C65739">
            <w:pPr>
              <w:jc w:val="center"/>
            </w:pPr>
            <w:r w:rsidRPr="00D353B4">
              <w:t>5</w:t>
            </w:r>
          </w:p>
        </w:tc>
        <w:tc>
          <w:tcPr>
            <w:tcW w:w="469" w:type="pct"/>
            <w:shd w:val="clear" w:color="auto" w:fill="auto"/>
            <w:vAlign w:val="center"/>
          </w:tcPr>
          <w:p w14:paraId="709D2BFC" w14:textId="1790624C" w:rsidR="00C65739" w:rsidRPr="00D353B4" w:rsidRDefault="00C65739" w:rsidP="00C65739">
            <w:pPr>
              <w:jc w:val="center"/>
            </w:pPr>
            <w:r w:rsidRPr="00D353B4">
              <w:t>0,</w:t>
            </w:r>
            <w:r w:rsidR="00044D85" w:rsidRPr="00D353B4">
              <w:t>2</w:t>
            </w:r>
          </w:p>
        </w:tc>
      </w:tr>
      <w:tr w:rsidR="00D353B4" w:rsidRPr="00D353B4" w14:paraId="7493E9E1" w14:textId="77777777" w:rsidTr="008F1E17">
        <w:trPr>
          <w:trHeight w:val="20"/>
        </w:trPr>
        <w:tc>
          <w:tcPr>
            <w:tcW w:w="1875" w:type="pct"/>
            <w:vMerge/>
            <w:shd w:val="clear" w:color="auto" w:fill="auto"/>
            <w:vAlign w:val="center"/>
          </w:tcPr>
          <w:p w14:paraId="0D0024F4" w14:textId="77777777" w:rsidR="00C65739" w:rsidRPr="00D353B4" w:rsidRDefault="00C65739" w:rsidP="00C65739"/>
        </w:tc>
        <w:tc>
          <w:tcPr>
            <w:tcW w:w="1797" w:type="pct"/>
            <w:shd w:val="clear" w:color="auto" w:fill="auto"/>
            <w:vAlign w:val="center"/>
          </w:tcPr>
          <w:p w14:paraId="59966022" w14:textId="1B7F844C" w:rsidR="00C65739" w:rsidRPr="00D353B4" w:rsidRDefault="00C65739" w:rsidP="00C65739">
            <w:r w:rsidRPr="00D353B4">
              <w:rPr>
                <w:iCs/>
              </w:rPr>
              <w:t>Przygotowanie do kolokwium zaliczeniowego</w:t>
            </w:r>
          </w:p>
        </w:tc>
        <w:tc>
          <w:tcPr>
            <w:tcW w:w="859" w:type="pct"/>
            <w:shd w:val="clear" w:color="auto" w:fill="auto"/>
            <w:vAlign w:val="center"/>
          </w:tcPr>
          <w:p w14:paraId="78F2DABB" w14:textId="2EA79158" w:rsidR="00C65739" w:rsidRPr="00D353B4" w:rsidRDefault="00044D85" w:rsidP="00C65739">
            <w:pPr>
              <w:jc w:val="center"/>
            </w:pPr>
            <w:r w:rsidRPr="00D353B4">
              <w:t>5</w:t>
            </w:r>
          </w:p>
        </w:tc>
        <w:tc>
          <w:tcPr>
            <w:tcW w:w="469" w:type="pct"/>
            <w:shd w:val="clear" w:color="auto" w:fill="auto"/>
            <w:vAlign w:val="center"/>
          </w:tcPr>
          <w:p w14:paraId="17BE24BB" w14:textId="419C724B" w:rsidR="00C65739" w:rsidRPr="00D353B4" w:rsidRDefault="00C65739" w:rsidP="00C65739">
            <w:pPr>
              <w:jc w:val="center"/>
            </w:pPr>
            <w:r w:rsidRPr="00D353B4">
              <w:t>0,</w:t>
            </w:r>
            <w:r w:rsidR="00044D85" w:rsidRPr="00D353B4">
              <w:t>2</w:t>
            </w:r>
          </w:p>
        </w:tc>
      </w:tr>
      <w:tr w:rsidR="00D353B4" w:rsidRPr="00D353B4" w14:paraId="19D1EBCF" w14:textId="77777777" w:rsidTr="008F1E17">
        <w:trPr>
          <w:trHeight w:val="20"/>
        </w:trPr>
        <w:tc>
          <w:tcPr>
            <w:tcW w:w="1875" w:type="pct"/>
            <w:vMerge/>
            <w:shd w:val="clear" w:color="auto" w:fill="auto"/>
            <w:vAlign w:val="center"/>
          </w:tcPr>
          <w:p w14:paraId="698055AC" w14:textId="77777777" w:rsidR="00C65739" w:rsidRPr="00D353B4" w:rsidRDefault="00C65739" w:rsidP="00C65739"/>
        </w:tc>
        <w:tc>
          <w:tcPr>
            <w:tcW w:w="1797" w:type="pct"/>
            <w:shd w:val="clear" w:color="auto" w:fill="auto"/>
            <w:vAlign w:val="center"/>
          </w:tcPr>
          <w:p w14:paraId="7B6387EA" w14:textId="30B84B45" w:rsidR="00C65739" w:rsidRPr="00D353B4" w:rsidRDefault="00C65739" w:rsidP="00C65739">
            <w:r w:rsidRPr="00D353B4">
              <w:t>Przygotowanie do zajęć</w:t>
            </w:r>
          </w:p>
        </w:tc>
        <w:tc>
          <w:tcPr>
            <w:tcW w:w="859" w:type="pct"/>
            <w:shd w:val="clear" w:color="auto" w:fill="auto"/>
            <w:vAlign w:val="center"/>
          </w:tcPr>
          <w:p w14:paraId="34621372" w14:textId="0144AF8C" w:rsidR="00C65739" w:rsidRPr="00D353B4" w:rsidRDefault="00044D85" w:rsidP="00C65739">
            <w:pPr>
              <w:jc w:val="center"/>
            </w:pPr>
            <w:r w:rsidRPr="00D353B4">
              <w:t>5</w:t>
            </w:r>
          </w:p>
        </w:tc>
        <w:tc>
          <w:tcPr>
            <w:tcW w:w="469" w:type="pct"/>
            <w:shd w:val="clear" w:color="auto" w:fill="auto"/>
            <w:vAlign w:val="center"/>
          </w:tcPr>
          <w:p w14:paraId="3190C492" w14:textId="21DDE1D3" w:rsidR="00C65739" w:rsidRPr="00D353B4" w:rsidRDefault="00C65739" w:rsidP="00C65739">
            <w:pPr>
              <w:jc w:val="center"/>
            </w:pPr>
            <w:r w:rsidRPr="00D353B4">
              <w:t>0,</w:t>
            </w:r>
            <w:r w:rsidR="00044D85" w:rsidRPr="00D353B4">
              <w:t>2</w:t>
            </w:r>
          </w:p>
        </w:tc>
      </w:tr>
      <w:tr w:rsidR="00D353B4" w:rsidRPr="00D353B4" w14:paraId="0DB69EAC" w14:textId="77777777" w:rsidTr="008F1E17">
        <w:trPr>
          <w:trHeight w:val="20"/>
        </w:trPr>
        <w:tc>
          <w:tcPr>
            <w:tcW w:w="1875" w:type="pct"/>
            <w:vMerge/>
            <w:shd w:val="clear" w:color="auto" w:fill="auto"/>
            <w:vAlign w:val="center"/>
          </w:tcPr>
          <w:p w14:paraId="098E82F8" w14:textId="77777777" w:rsidR="00C65739" w:rsidRPr="00D353B4" w:rsidRDefault="00C65739" w:rsidP="00C65739"/>
        </w:tc>
        <w:tc>
          <w:tcPr>
            <w:tcW w:w="1797" w:type="pct"/>
            <w:shd w:val="clear" w:color="auto" w:fill="auto"/>
            <w:vAlign w:val="center"/>
          </w:tcPr>
          <w:p w14:paraId="3B432847" w14:textId="0AF10A23" w:rsidR="00C65739" w:rsidRPr="00D353B4" w:rsidRDefault="00C65739" w:rsidP="00C65739">
            <w:r w:rsidRPr="00D353B4">
              <w:t>Razem godziny niekontaktowe</w:t>
            </w:r>
          </w:p>
        </w:tc>
        <w:tc>
          <w:tcPr>
            <w:tcW w:w="859" w:type="pct"/>
            <w:shd w:val="clear" w:color="auto" w:fill="auto"/>
            <w:vAlign w:val="center"/>
          </w:tcPr>
          <w:p w14:paraId="1A6D10E0" w14:textId="1B3D41AF" w:rsidR="00C65739" w:rsidRPr="00D353B4" w:rsidRDefault="00044D85" w:rsidP="00C65739">
            <w:pPr>
              <w:jc w:val="center"/>
            </w:pPr>
            <w:r w:rsidRPr="00D353B4">
              <w:t>15</w:t>
            </w:r>
          </w:p>
        </w:tc>
        <w:tc>
          <w:tcPr>
            <w:tcW w:w="469" w:type="pct"/>
            <w:shd w:val="clear" w:color="auto" w:fill="auto"/>
            <w:vAlign w:val="center"/>
          </w:tcPr>
          <w:p w14:paraId="652D161F" w14:textId="32024CEE" w:rsidR="00C65739" w:rsidRPr="00D353B4" w:rsidRDefault="00044D85" w:rsidP="00C65739">
            <w:pPr>
              <w:jc w:val="center"/>
            </w:pPr>
            <w:r w:rsidRPr="00D353B4">
              <w:t>0,6</w:t>
            </w:r>
          </w:p>
        </w:tc>
      </w:tr>
      <w:tr w:rsidR="00D353B4" w:rsidRPr="00D353B4" w14:paraId="55B0A024" w14:textId="77777777" w:rsidTr="008F1E17">
        <w:trPr>
          <w:trHeight w:val="20"/>
        </w:trPr>
        <w:tc>
          <w:tcPr>
            <w:tcW w:w="1875" w:type="pct"/>
            <w:vMerge/>
            <w:shd w:val="clear" w:color="auto" w:fill="auto"/>
            <w:vAlign w:val="center"/>
          </w:tcPr>
          <w:p w14:paraId="255024B7" w14:textId="77777777" w:rsidR="00C65739" w:rsidRPr="00D353B4" w:rsidRDefault="00C65739" w:rsidP="00C65739"/>
        </w:tc>
        <w:tc>
          <w:tcPr>
            <w:tcW w:w="1797" w:type="pct"/>
            <w:shd w:val="clear" w:color="auto" w:fill="auto"/>
            <w:vAlign w:val="center"/>
          </w:tcPr>
          <w:p w14:paraId="0E9D4305" w14:textId="643170B7" w:rsidR="00C65739" w:rsidRPr="00D353B4" w:rsidRDefault="00C65739" w:rsidP="00C65739">
            <w:r w:rsidRPr="00D353B4">
              <w:t xml:space="preserve">Razem godziny </w:t>
            </w:r>
          </w:p>
        </w:tc>
        <w:tc>
          <w:tcPr>
            <w:tcW w:w="859" w:type="pct"/>
            <w:shd w:val="clear" w:color="auto" w:fill="auto"/>
            <w:vAlign w:val="center"/>
          </w:tcPr>
          <w:p w14:paraId="4220D5AE" w14:textId="26CE64B3" w:rsidR="00C65739" w:rsidRPr="00D353B4" w:rsidRDefault="00044D85" w:rsidP="00C65739">
            <w:pPr>
              <w:jc w:val="center"/>
            </w:pPr>
            <w:r w:rsidRPr="00D353B4">
              <w:t>25</w:t>
            </w:r>
          </w:p>
        </w:tc>
        <w:tc>
          <w:tcPr>
            <w:tcW w:w="469" w:type="pct"/>
            <w:shd w:val="clear" w:color="auto" w:fill="auto"/>
            <w:vAlign w:val="center"/>
          </w:tcPr>
          <w:p w14:paraId="00B25D44" w14:textId="308A3F75" w:rsidR="00C65739" w:rsidRPr="00D353B4" w:rsidRDefault="00044D85" w:rsidP="00C65739">
            <w:pPr>
              <w:jc w:val="center"/>
            </w:pPr>
            <w:r w:rsidRPr="00D353B4">
              <w:t>1</w:t>
            </w:r>
            <w:r w:rsidR="00C65739" w:rsidRPr="00D353B4">
              <w:t>,0</w:t>
            </w:r>
          </w:p>
        </w:tc>
      </w:tr>
      <w:tr w:rsidR="00D353B4" w:rsidRPr="00D353B4" w14:paraId="177885E5" w14:textId="77777777" w:rsidTr="008F1E17">
        <w:trPr>
          <w:trHeight w:val="20"/>
        </w:trPr>
        <w:tc>
          <w:tcPr>
            <w:tcW w:w="1875" w:type="pct"/>
            <w:shd w:val="clear" w:color="auto" w:fill="auto"/>
            <w:vAlign w:val="center"/>
          </w:tcPr>
          <w:p w14:paraId="73FC65E2" w14:textId="77777777" w:rsidR="00C65739" w:rsidRPr="00D353B4" w:rsidRDefault="00C65739" w:rsidP="00C65739">
            <w:r w:rsidRPr="00D353B4">
              <w:t>Nakład pracy związany z zajęciami wymagającymi bezpośredniego udziału nauczyciela akademickiego</w:t>
            </w:r>
          </w:p>
        </w:tc>
        <w:tc>
          <w:tcPr>
            <w:tcW w:w="3125" w:type="pct"/>
            <w:gridSpan w:val="3"/>
            <w:shd w:val="clear" w:color="auto" w:fill="auto"/>
            <w:vAlign w:val="center"/>
          </w:tcPr>
          <w:p w14:paraId="258A7D45" w14:textId="77777777" w:rsidR="00044D85" w:rsidRPr="00D353B4" w:rsidRDefault="00044D85" w:rsidP="00044D85">
            <w:pPr>
              <w:ind w:left="1026" w:hanging="1026"/>
              <w:rPr>
                <w:iCs/>
              </w:rPr>
            </w:pPr>
            <w:r w:rsidRPr="00D353B4">
              <w:t xml:space="preserve">5 godz. - udział w </w:t>
            </w:r>
            <w:r w:rsidRPr="00D353B4">
              <w:rPr>
                <w:iCs/>
              </w:rPr>
              <w:t>wykładach,</w:t>
            </w:r>
          </w:p>
          <w:p w14:paraId="4CF47411" w14:textId="77777777" w:rsidR="00044D85" w:rsidRPr="00D353B4" w:rsidRDefault="00044D85" w:rsidP="00044D85">
            <w:pPr>
              <w:ind w:left="1026" w:hanging="1026"/>
              <w:rPr>
                <w:iCs/>
              </w:rPr>
            </w:pPr>
            <w:r w:rsidRPr="00D353B4">
              <w:t xml:space="preserve">  5 godz. - udział w </w:t>
            </w:r>
            <w:r w:rsidRPr="00D353B4">
              <w:rPr>
                <w:iCs/>
              </w:rPr>
              <w:t>ćwiczeniach</w:t>
            </w:r>
          </w:p>
          <w:p w14:paraId="1EC21A52" w14:textId="59158C43" w:rsidR="00C65739" w:rsidRPr="00D353B4" w:rsidRDefault="00044D85" w:rsidP="00044D85">
            <w:pPr>
              <w:ind w:left="1026" w:hanging="1026"/>
            </w:pPr>
            <w:r w:rsidRPr="00D353B4">
              <w:rPr>
                <w:iCs/>
              </w:rPr>
              <w:t xml:space="preserve">  </w:t>
            </w:r>
            <w:r w:rsidRPr="00D353B4">
              <w:t>Łącznie - 10 godz. co odpowiada 0,4 pkt. ECTS.</w:t>
            </w:r>
          </w:p>
        </w:tc>
      </w:tr>
    </w:tbl>
    <w:p w14:paraId="05B56E53" w14:textId="77777777" w:rsidR="00630BFC" w:rsidRPr="00D353B4" w:rsidRDefault="00630BFC" w:rsidP="00AD3881">
      <w:pPr>
        <w:rPr>
          <w:sz w:val="4"/>
        </w:rPr>
      </w:pPr>
    </w:p>
    <w:p w14:paraId="43CF5982" w14:textId="77777777" w:rsidR="00710F32" w:rsidRPr="00D353B4" w:rsidRDefault="00710F32" w:rsidP="008F1E17">
      <w:pPr>
        <w:tabs>
          <w:tab w:val="left" w:pos="4055"/>
        </w:tabs>
        <w:jc w:val="center"/>
        <w:rPr>
          <w:b/>
          <w:sz w:val="28"/>
        </w:rPr>
      </w:pPr>
    </w:p>
    <w:p w14:paraId="0B628C5E" w14:textId="77777777" w:rsidR="008F1E17" w:rsidRPr="00D353B4" w:rsidRDefault="008F1E17" w:rsidP="008F1E17">
      <w:pPr>
        <w:tabs>
          <w:tab w:val="left" w:pos="4055"/>
        </w:tabs>
        <w:jc w:val="center"/>
        <w:rPr>
          <w:b/>
          <w:sz w:val="28"/>
        </w:rPr>
      </w:pPr>
    </w:p>
    <w:p w14:paraId="3E3525B4" w14:textId="7ABE88DE" w:rsidR="00710F32" w:rsidRPr="00D353B4" w:rsidRDefault="00710F32" w:rsidP="00710F32">
      <w:pPr>
        <w:tabs>
          <w:tab w:val="left" w:pos="4055"/>
        </w:tabs>
        <w:jc w:val="center"/>
        <w:rPr>
          <w:b/>
          <w:sz w:val="36"/>
          <w:szCs w:val="36"/>
        </w:rPr>
      </w:pPr>
      <w:r w:rsidRPr="00D353B4">
        <w:rPr>
          <w:b/>
          <w:sz w:val="36"/>
          <w:szCs w:val="36"/>
        </w:rPr>
        <w:t>Semestr IV</w:t>
      </w:r>
    </w:p>
    <w:p w14:paraId="17F44B93" w14:textId="77777777" w:rsidR="00710F32" w:rsidRPr="00D353B4" w:rsidRDefault="00710F32" w:rsidP="00710F32">
      <w:pPr>
        <w:tabs>
          <w:tab w:val="left" w:pos="4055"/>
        </w:tabs>
        <w:jc w:val="center"/>
        <w:rPr>
          <w:b/>
          <w:sz w:val="28"/>
          <w:szCs w:val="28"/>
        </w:rPr>
      </w:pPr>
    </w:p>
    <w:p w14:paraId="1204106F" w14:textId="763B08D9" w:rsidR="00710F32" w:rsidRPr="00D353B4" w:rsidRDefault="00710F32" w:rsidP="00AA3F98">
      <w:pPr>
        <w:tabs>
          <w:tab w:val="left" w:pos="4190"/>
        </w:tabs>
        <w:rPr>
          <w:b/>
          <w:sz w:val="28"/>
        </w:rPr>
      </w:pPr>
      <w:r w:rsidRPr="00D353B4">
        <w:rPr>
          <w:b/>
          <w:sz w:val="28"/>
        </w:rPr>
        <w:t>Karta opisu zajęć z modułu  język angielski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4"/>
        <w:gridCol w:w="6114"/>
      </w:tblGrid>
      <w:tr w:rsidR="00D353B4" w:rsidRPr="00D353B4" w14:paraId="081F1F47" w14:textId="77777777" w:rsidTr="008F1E17">
        <w:tc>
          <w:tcPr>
            <w:tcW w:w="1825" w:type="pct"/>
            <w:shd w:val="clear" w:color="auto" w:fill="auto"/>
          </w:tcPr>
          <w:p w14:paraId="449F9246" w14:textId="51F41FDE" w:rsidR="004443A4" w:rsidRPr="00D353B4" w:rsidRDefault="004443A4" w:rsidP="004443A4">
            <w:r w:rsidRPr="00D353B4">
              <w:t xml:space="preserve">Nazwa kierunku studiów </w:t>
            </w:r>
          </w:p>
        </w:tc>
        <w:tc>
          <w:tcPr>
            <w:tcW w:w="3175" w:type="pct"/>
            <w:shd w:val="clear" w:color="auto" w:fill="auto"/>
          </w:tcPr>
          <w:p w14:paraId="38BB6504" w14:textId="77777777" w:rsidR="004443A4" w:rsidRPr="00D353B4" w:rsidRDefault="004443A4" w:rsidP="00AD3881">
            <w:r w:rsidRPr="00D353B4">
              <w:t>Turystyka i rekreacja</w:t>
            </w:r>
          </w:p>
        </w:tc>
      </w:tr>
      <w:tr w:rsidR="00D353B4" w:rsidRPr="00D353B4" w14:paraId="4422BF35" w14:textId="77777777" w:rsidTr="008F1E17">
        <w:tc>
          <w:tcPr>
            <w:tcW w:w="1825" w:type="pct"/>
            <w:shd w:val="clear" w:color="auto" w:fill="auto"/>
          </w:tcPr>
          <w:p w14:paraId="2CFF8B96" w14:textId="77777777" w:rsidR="004443A4" w:rsidRPr="00D353B4" w:rsidRDefault="004443A4" w:rsidP="00AD3881">
            <w:r w:rsidRPr="00D353B4">
              <w:t>Nazwa modułu, także nazwa w języku angielskim</w:t>
            </w:r>
          </w:p>
        </w:tc>
        <w:tc>
          <w:tcPr>
            <w:tcW w:w="3175" w:type="pct"/>
            <w:shd w:val="clear" w:color="auto" w:fill="auto"/>
          </w:tcPr>
          <w:p w14:paraId="629AB416" w14:textId="77777777" w:rsidR="004443A4" w:rsidRPr="00D353B4" w:rsidRDefault="004443A4" w:rsidP="00AD3881">
            <w:pPr>
              <w:rPr>
                <w:lang w:val="en-GB"/>
              </w:rPr>
            </w:pPr>
            <w:r w:rsidRPr="00D353B4">
              <w:rPr>
                <w:lang w:val="en-GB"/>
              </w:rPr>
              <w:t>Język obcy 4– Angielski B2</w:t>
            </w:r>
          </w:p>
          <w:p w14:paraId="63FB8B7A" w14:textId="77777777" w:rsidR="004443A4" w:rsidRPr="00D353B4" w:rsidRDefault="004443A4" w:rsidP="00AD3881">
            <w:pPr>
              <w:rPr>
                <w:lang w:val="en-GB"/>
              </w:rPr>
            </w:pPr>
            <w:r w:rsidRPr="00D353B4">
              <w:rPr>
                <w:lang w:val="en-US"/>
              </w:rPr>
              <w:t>Foreign Language 4– English B2</w:t>
            </w:r>
          </w:p>
        </w:tc>
      </w:tr>
      <w:tr w:rsidR="00D353B4" w:rsidRPr="00D353B4" w14:paraId="2302BB24" w14:textId="77777777" w:rsidTr="008F1E17">
        <w:tc>
          <w:tcPr>
            <w:tcW w:w="1825" w:type="pct"/>
            <w:shd w:val="clear" w:color="auto" w:fill="auto"/>
          </w:tcPr>
          <w:p w14:paraId="2CE33939" w14:textId="1D777113" w:rsidR="004443A4" w:rsidRPr="00D353B4" w:rsidRDefault="004443A4" w:rsidP="004443A4">
            <w:r w:rsidRPr="00D353B4">
              <w:t xml:space="preserve">Język wykładowy </w:t>
            </w:r>
          </w:p>
        </w:tc>
        <w:tc>
          <w:tcPr>
            <w:tcW w:w="3175" w:type="pct"/>
            <w:shd w:val="clear" w:color="auto" w:fill="auto"/>
          </w:tcPr>
          <w:p w14:paraId="24170AB6" w14:textId="77777777" w:rsidR="004443A4" w:rsidRPr="00D353B4" w:rsidRDefault="004443A4" w:rsidP="00AD3881">
            <w:pPr>
              <w:rPr>
                <w:lang w:val="en-GB"/>
              </w:rPr>
            </w:pPr>
            <w:r w:rsidRPr="00D353B4">
              <w:rPr>
                <w:lang w:val="en-GB"/>
              </w:rPr>
              <w:t>angielski</w:t>
            </w:r>
          </w:p>
        </w:tc>
      </w:tr>
      <w:tr w:rsidR="00D353B4" w:rsidRPr="00D353B4" w14:paraId="2791AC24" w14:textId="77777777" w:rsidTr="008F1E17">
        <w:tc>
          <w:tcPr>
            <w:tcW w:w="1825" w:type="pct"/>
            <w:shd w:val="clear" w:color="auto" w:fill="auto"/>
          </w:tcPr>
          <w:p w14:paraId="27F41330" w14:textId="0A39AF30" w:rsidR="004443A4" w:rsidRPr="00D353B4" w:rsidRDefault="004443A4" w:rsidP="004443A4">
            <w:pPr>
              <w:autoSpaceDE w:val="0"/>
              <w:autoSpaceDN w:val="0"/>
              <w:adjustRightInd w:val="0"/>
            </w:pPr>
            <w:r w:rsidRPr="00D353B4">
              <w:t xml:space="preserve">Rodzaj modułu </w:t>
            </w:r>
          </w:p>
        </w:tc>
        <w:tc>
          <w:tcPr>
            <w:tcW w:w="3175" w:type="pct"/>
            <w:shd w:val="clear" w:color="auto" w:fill="auto"/>
          </w:tcPr>
          <w:p w14:paraId="5990EAEF" w14:textId="77777777" w:rsidR="004443A4" w:rsidRPr="00D353B4" w:rsidRDefault="004443A4" w:rsidP="00AD3881">
            <w:r w:rsidRPr="00D353B4">
              <w:t>obowiązkowy</w:t>
            </w:r>
          </w:p>
        </w:tc>
      </w:tr>
      <w:tr w:rsidR="00D353B4" w:rsidRPr="00D353B4" w14:paraId="1BF23981" w14:textId="77777777" w:rsidTr="008F1E17">
        <w:tc>
          <w:tcPr>
            <w:tcW w:w="1825" w:type="pct"/>
            <w:shd w:val="clear" w:color="auto" w:fill="auto"/>
          </w:tcPr>
          <w:p w14:paraId="1A85A856" w14:textId="77777777" w:rsidR="004443A4" w:rsidRPr="00D353B4" w:rsidRDefault="004443A4" w:rsidP="00AD3881">
            <w:r w:rsidRPr="00D353B4">
              <w:t>Poziom studiów</w:t>
            </w:r>
          </w:p>
        </w:tc>
        <w:tc>
          <w:tcPr>
            <w:tcW w:w="3175" w:type="pct"/>
            <w:shd w:val="clear" w:color="auto" w:fill="auto"/>
          </w:tcPr>
          <w:p w14:paraId="1497BB1E" w14:textId="77777777" w:rsidR="004443A4" w:rsidRPr="00D353B4" w:rsidRDefault="004443A4" w:rsidP="00AD3881">
            <w:r w:rsidRPr="00D353B4">
              <w:t xml:space="preserve">studia pierwszego stopnia </w:t>
            </w:r>
          </w:p>
        </w:tc>
      </w:tr>
      <w:tr w:rsidR="00D353B4" w:rsidRPr="00D353B4" w14:paraId="0EBE12E5" w14:textId="77777777" w:rsidTr="008F1E17">
        <w:tc>
          <w:tcPr>
            <w:tcW w:w="1825" w:type="pct"/>
            <w:shd w:val="clear" w:color="auto" w:fill="auto"/>
          </w:tcPr>
          <w:p w14:paraId="04C5D20C" w14:textId="62026A46" w:rsidR="004443A4" w:rsidRPr="00D353B4" w:rsidRDefault="004443A4" w:rsidP="004443A4">
            <w:r w:rsidRPr="00D353B4">
              <w:t>Forma studiów</w:t>
            </w:r>
          </w:p>
        </w:tc>
        <w:tc>
          <w:tcPr>
            <w:tcW w:w="3175" w:type="pct"/>
            <w:shd w:val="clear" w:color="auto" w:fill="auto"/>
          </w:tcPr>
          <w:p w14:paraId="3417C3C4" w14:textId="7DA232BB" w:rsidR="004443A4" w:rsidRPr="00D353B4" w:rsidRDefault="00C65739" w:rsidP="00AD3881">
            <w:r w:rsidRPr="00D353B4">
              <w:t>nie</w:t>
            </w:r>
            <w:r w:rsidR="004443A4" w:rsidRPr="00D353B4">
              <w:t>stacjonarne</w:t>
            </w:r>
          </w:p>
        </w:tc>
      </w:tr>
      <w:tr w:rsidR="00D353B4" w:rsidRPr="00D353B4" w14:paraId="56D10B85" w14:textId="77777777" w:rsidTr="008F1E17">
        <w:tc>
          <w:tcPr>
            <w:tcW w:w="1825" w:type="pct"/>
            <w:shd w:val="clear" w:color="auto" w:fill="auto"/>
          </w:tcPr>
          <w:p w14:paraId="2CE782C1" w14:textId="77777777" w:rsidR="004443A4" w:rsidRPr="00D353B4" w:rsidRDefault="004443A4" w:rsidP="00AD3881">
            <w:r w:rsidRPr="00D353B4">
              <w:t>Rok studiów dla kierunku</w:t>
            </w:r>
          </w:p>
        </w:tc>
        <w:tc>
          <w:tcPr>
            <w:tcW w:w="3175" w:type="pct"/>
            <w:shd w:val="clear" w:color="auto" w:fill="auto"/>
          </w:tcPr>
          <w:p w14:paraId="488FFC5B" w14:textId="77777777" w:rsidR="004443A4" w:rsidRPr="00D353B4" w:rsidRDefault="004443A4" w:rsidP="00AD3881">
            <w:r w:rsidRPr="00D353B4">
              <w:t>II</w:t>
            </w:r>
          </w:p>
        </w:tc>
      </w:tr>
      <w:tr w:rsidR="00D353B4" w:rsidRPr="00D353B4" w14:paraId="68370F30" w14:textId="77777777" w:rsidTr="008F1E17">
        <w:tc>
          <w:tcPr>
            <w:tcW w:w="1825" w:type="pct"/>
            <w:shd w:val="clear" w:color="auto" w:fill="auto"/>
          </w:tcPr>
          <w:p w14:paraId="2CB3CCB4" w14:textId="77777777" w:rsidR="004443A4" w:rsidRPr="00D353B4" w:rsidRDefault="004443A4" w:rsidP="00AD3881">
            <w:r w:rsidRPr="00D353B4">
              <w:t>Semestr dla kierunku</w:t>
            </w:r>
          </w:p>
        </w:tc>
        <w:tc>
          <w:tcPr>
            <w:tcW w:w="3175" w:type="pct"/>
            <w:shd w:val="clear" w:color="auto" w:fill="auto"/>
          </w:tcPr>
          <w:p w14:paraId="08C0D1A3" w14:textId="77777777" w:rsidR="004443A4" w:rsidRPr="00D353B4" w:rsidRDefault="004443A4" w:rsidP="00AD3881">
            <w:r w:rsidRPr="00D353B4">
              <w:t>4</w:t>
            </w:r>
          </w:p>
        </w:tc>
      </w:tr>
      <w:tr w:rsidR="00D353B4" w:rsidRPr="00D353B4" w14:paraId="38CC0C1D" w14:textId="77777777" w:rsidTr="008F1E17">
        <w:tc>
          <w:tcPr>
            <w:tcW w:w="1825" w:type="pct"/>
            <w:shd w:val="clear" w:color="auto" w:fill="auto"/>
          </w:tcPr>
          <w:p w14:paraId="234E8E63" w14:textId="77777777" w:rsidR="004443A4" w:rsidRPr="00D353B4" w:rsidRDefault="004443A4" w:rsidP="00AD3881">
            <w:pPr>
              <w:autoSpaceDE w:val="0"/>
              <w:autoSpaceDN w:val="0"/>
              <w:adjustRightInd w:val="0"/>
            </w:pPr>
            <w:r w:rsidRPr="00D353B4">
              <w:t>Liczba punktów ECTS z podziałem na kontaktowe/niekontaktowe</w:t>
            </w:r>
          </w:p>
        </w:tc>
        <w:tc>
          <w:tcPr>
            <w:tcW w:w="3175" w:type="pct"/>
            <w:shd w:val="clear" w:color="auto" w:fill="auto"/>
          </w:tcPr>
          <w:p w14:paraId="17B93FAA" w14:textId="193023AF" w:rsidR="004443A4" w:rsidRPr="00D353B4" w:rsidRDefault="004443A4" w:rsidP="00AD3881">
            <w:r w:rsidRPr="00D353B4">
              <w:t>2 (</w:t>
            </w:r>
            <w:r w:rsidR="009852F5" w:rsidRPr="00D353B4">
              <w:t>0,9</w:t>
            </w:r>
            <w:r w:rsidRPr="00D353B4">
              <w:t>/</w:t>
            </w:r>
            <w:r w:rsidR="00C65739" w:rsidRPr="00D353B4">
              <w:t>1</w:t>
            </w:r>
            <w:r w:rsidR="009852F5" w:rsidRPr="00D353B4">
              <w:t>,1</w:t>
            </w:r>
            <w:r w:rsidRPr="00D353B4">
              <w:t>)</w:t>
            </w:r>
          </w:p>
        </w:tc>
      </w:tr>
      <w:tr w:rsidR="00D353B4" w:rsidRPr="00D353B4" w14:paraId="5AE7319E" w14:textId="77777777" w:rsidTr="008F1E17">
        <w:tc>
          <w:tcPr>
            <w:tcW w:w="1825" w:type="pct"/>
            <w:shd w:val="clear" w:color="auto" w:fill="auto"/>
          </w:tcPr>
          <w:p w14:paraId="06F98696" w14:textId="77777777" w:rsidR="004443A4" w:rsidRPr="00D353B4" w:rsidRDefault="004443A4" w:rsidP="00AD3881">
            <w:pPr>
              <w:autoSpaceDE w:val="0"/>
              <w:autoSpaceDN w:val="0"/>
              <w:adjustRightInd w:val="0"/>
            </w:pPr>
            <w:r w:rsidRPr="00D353B4">
              <w:t>Tytuł naukowy/stopień naukowy, imię i nazwisko osoby odpowiedzialnej za moduł</w:t>
            </w:r>
          </w:p>
        </w:tc>
        <w:tc>
          <w:tcPr>
            <w:tcW w:w="3175" w:type="pct"/>
            <w:shd w:val="clear" w:color="auto" w:fill="auto"/>
          </w:tcPr>
          <w:p w14:paraId="2DACD800" w14:textId="77777777" w:rsidR="004443A4" w:rsidRPr="00D353B4" w:rsidRDefault="004443A4" w:rsidP="00AD3881">
            <w:r w:rsidRPr="00D353B4">
              <w:t>mgr Joanna Rączkiewicz-Gołacka</w:t>
            </w:r>
          </w:p>
        </w:tc>
      </w:tr>
      <w:tr w:rsidR="00D353B4" w:rsidRPr="00D353B4" w14:paraId="1554BF6E" w14:textId="77777777" w:rsidTr="008F1E17">
        <w:tc>
          <w:tcPr>
            <w:tcW w:w="1825" w:type="pct"/>
            <w:shd w:val="clear" w:color="auto" w:fill="auto"/>
          </w:tcPr>
          <w:p w14:paraId="0502ACB4" w14:textId="44A46076" w:rsidR="004443A4" w:rsidRPr="00D353B4" w:rsidRDefault="004443A4" w:rsidP="004443A4">
            <w:r w:rsidRPr="00D353B4">
              <w:t>Jednostka oferująca moduł</w:t>
            </w:r>
          </w:p>
        </w:tc>
        <w:tc>
          <w:tcPr>
            <w:tcW w:w="3175" w:type="pct"/>
            <w:shd w:val="clear" w:color="auto" w:fill="auto"/>
          </w:tcPr>
          <w:p w14:paraId="52A815AF" w14:textId="77777777" w:rsidR="004443A4" w:rsidRPr="00D353B4" w:rsidRDefault="004443A4" w:rsidP="00AD3881">
            <w:r w:rsidRPr="00D353B4">
              <w:t>Centrum Nauczania Języków Obcych i Certyfikacji</w:t>
            </w:r>
          </w:p>
        </w:tc>
      </w:tr>
      <w:tr w:rsidR="00D353B4" w:rsidRPr="00D353B4" w14:paraId="631CCFBA" w14:textId="77777777" w:rsidTr="008F1E17">
        <w:tc>
          <w:tcPr>
            <w:tcW w:w="1825" w:type="pct"/>
            <w:shd w:val="clear" w:color="auto" w:fill="auto"/>
          </w:tcPr>
          <w:p w14:paraId="6F40A52B" w14:textId="77777777" w:rsidR="004443A4" w:rsidRPr="00D353B4" w:rsidRDefault="004443A4" w:rsidP="00AD3881">
            <w:r w:rsidRPr="00D353B4">
              <w:t>Cel modułu</w:t>
            </w:r>
          </w:p>
          <w:p w14:paraId="1E0D4408" w14:textId="77777777" w:rsidR="004443A4" w:rsidRPr="00D353B4" w:rsidRDefault="004443A4" w:rsidP="00AD3881"/>
        </w:tc>
        <w:tc>
          <w:tcPr>
            <w:tcW w:w="3175" w:type="pct"/>
            <w:shd w:val="clear" w:color="auto" w:fill="auto"/>
          </w:tcPr>
          <w:p w14:paraId="7DF79F79" w14:textId="5C39C795" w:rsidR="004443A4" w:rsidRPr="00D353B4" w:rsidRDefault="004443A4" w:rsidP="00AD3881">
            <w:pPr>
              <w:jc w:val="both"/>
            </w:pPr>
            <w:r w:rsidRPr="00D353B4">
              <w:t>Rozwinięcie</w:t>
            </w:r>
            <w:r w:rsidR="00E83C5B" w:rsidRPr="00D353B4">
              <w:t xml:space="preserve"> zaawansowanych i specjalistycznych</w:t>
            </w:r>
            <w:r w:rsidRPr="00D353B4">
              <w:t xml:space="preserve"> kompetencji językowych w zakresie czytania, pisania, słuchania, mówienia na poziome B2 Europejskiego Systemu Opisu Kształcenie Językowego (CEFR).</w:t>
            </w:r>
          </w:p>
          <w:p w14:paraId="1FADEA7B" w14:textId="77777777" w:rsidR="004443A4" w:rsidRPr="00D353B4" w:rsidRDefault="004443A4" w:rsidP="00AD3881">
            <w:pPr>
              <w:jc w:val="both"/>
            </w:pPr>
            <w:r w:rsidRPr="00D353B4">
              <w:t>Podniesienie kompetencji językowych w zakresie słownictwa ogólnego i specjalistycznego.</w:t>
            </w:r>
          </w:p>
          <w:p w14:paraId="6E093E88" w14:textId="77777777" w:rsidR="004443A4" w:rsidRPr="00D353B4" w:rsidRDefault="004443A4" w:rsidP="00AD3881">
            <w:pPr>
              <w:jc w:val="both"/>
            </w:pPr>
            <w:r w:rsidRPr="00D353B4">
              <w:t>Rozwijanie umiejętności poprawnej komunikacji w środowisku zawodowym.</w:t>
            </w:r>
          </w:p>
          <w:p w14:paraId="73B0DD0A" w14:textId="77777777" w:rsidR="004443A4" w:rsidRPr="00D353B4" w:rsidRDefault="004443A4" w:rsidP="00AD3881">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70B99453" w14:textId="77777777" w:rsidTr="008F1E17">
        <w:trPr>
          <w:trHeight w:val="236"/>
        </w:trPr>
        <w:tc>
          <w:tcPr>
            <w:tcW w:w="1825" w:type="pct"/>
            <w:vMerge w:val="restart"/>
            <w:shd w:val="clear" w:color="auto" w:fill="auto"/>
          </w:tcPr>
          <w:p w14:paraId="6359FF97" w14:textId="77777777" w:rsidR="004443A4" w:rsidRPr="00D353B4" w:rsidRDefault="004443A4" w:rsidP="00AD3881">
            <w:pPr>
              <w:jc w:val="both"/>
            </w:pPr>
            <w:r w:rsidRPr="00D353B4">
              <w:t>Efekty uczenia się dla modułu to opis zasobu wiedzy, umiejętności i kompetencji społecznych, które student osiągnie po zrealizowaniu zajęć.</w:t>
            </w:r>
          </w:p>
        </w:tc>
        <w:tc>
          <w:tcPr>
            <w:tcW w:w="3175" w:type="pct"/>
            <w:shd w:val="clear" w:color="auto" w:fill="auto"/>
          </w:tcPr>
          <w:p w14:paraId="0EAF28B6" w14:textId="77777777" w:rsidR="004443A4" w:rsidRPr="00D353B4" w:rsidRDefault="004443A4" w:rsidP="00AD3881">
            <w:r w:rsidRPr="00D353B4">
              <w:t xml:space="preserve">Wiedza: </w:t>
            </w:r>
          </w:p>
        </w:tc>
      </w:tr>
      <w:tr w:rsidR="00D353B4" w:rsidRPr="00D353B4" w14:paraId="1FD9D643" w14:textId="77777777" w:rsidTr="008F1E17">
        <w:trPr>
          <w:trHeight w:val="233"/>
        </w:trPr>
        <w:tc>
          <w:tcPr>
            <w:tcW w:w="1825" w:type="pct"/>
            <w:vMerge/>
            <w:shd w:val="clear" w:color="auto" w:fill="auto"/>
          </w:tcPr>
          <w:p w14:paraId="1A7C1590" w14:textId="77777777" w:rsidR="004443A4" w:rsidRPr="00D353B4" w:rsidRDefault="004443A4" w:rsidP="00AD3881">
            <w:pPr>
              <w:rPr>
                <w:highlight w:val="yellow"/>
              </w:rPr>
            </w:pPr>
          </w:p>
        </w:tc>
        <w:tc>
          <w:tcPr>
            <w:tcW w:w="3175" w:type="pct"/>
            <w:shd w:val="clear" w:color="auto" w:fill="auto"/>
          </w:tcPr>
          <w:p w14:paraId="2553EDE3" w14:textId="77777777" w:rsidR="004443A4" w:rsidRPr="00D353B4" w:rsidRDefault="004443A4" w:rsidP="00AD3881">
            <w:r w:rsidRPr="00D353B4">
              <w:t>1.</w:t>
            </w:r>
          </w:p>
        </w:tc>
      </w:tr>
      <w:tr w:rsidR="00D353B4" w:rsidRPr="00D353B4" w14:paraId="0D77D6B6" w14:textId="77777777" w:rsidTr="008F1E17">
        <w:trPr>
          <w:trHeight w:val="233"/>
        </w:trPr>
        <w:tc>
          <w:tcPr>
            <w:tcW w:w="1825" w:type="pct"/>
            <w:vMerge/>
            <w:shd w:val="clear" w:color="auto" w:fill="auto"/>
          </w:tcPr>
          <w:p w14:paraId="02FD960B" w14:textId="77777777" w:rsidR="004443A4" w:rsidRPr="00D353B4" w:rsidRDefault="004443A4" w:rsidP="00AD3881">
            <w:pPr>
              <w:rPr>
                <w:highlight w:val="yellow"/>
              </w:rPr>
            </w:pPr>
          </w:p>
        </w:tc>
        <w:tc>
          <w:tcPr>
            <w:tcW w:w="3175" w:type="pct"/>
            <w:shd w:val="clear" w:color="auto" w:fill="auto"/>
          </w:tcPr>
          <w:p w14:paraId="5571E555" w14:textId="77777777" w:rsidR="004443A4" w:rsidRPr="00D353B4" w:rsidRDefault="004443A4" w:rsidP="00AD3881">
            <w:r w:rsidRPr="00D353B4">
              <w:t>2.</w:t>
            </w:r>
          </w:p>
        </w:tc>
      </w:tr>
      <w:tr w:rsidR="00D353B4" w:rsidRPr="00D353B4" w14:paraId="3C43872E" w14:textId="77777777" w:rsidTr="008F1E17">
        <w:trPr>
          <w:trHeight w:val="233"/>
        </w:trPr>
        <w:tc>
          <w:tcPr>
            <w:tcW w:w="1825" w:type="pct"/>
            <w:vMerge/>
            <w:shd w:val="clear" w:color="auto" w:fill="auto"/>
          </w:tcPr>
          <w:p w14:paraId="4974ACA7" w14:textId="77777777" w:rsidR="004443A4" w:rsidRPr="00D353B4" w:rsidRDefault="004443A4" w:rsidP="00AD3881">
            <w:pPr>
              <w:rPr>
                <w:highlight w:val="yellow"/>
              </w:rPr>
            </w:pPr>
          </w:p>
        </w:tc>
        <w:tc>
          <w:tcPr>
            <w:tcW w:w="3175" w:type="pct"/>
            <w:shd w:val="clear" w:color="auto" w:fill="auto"/>
          </w:tcPr>
          <w:p w14:paraId="1C1066C6" w14:textId="77777777" w:rsidR="004443A4" w:rsidRPr="00D353B4" w:rsidRDefault="004443A4" w:rsidP="00AD3881">
            <w:r w:rsidRPr="00D353B4">
              <w:t>Umiejętności:</w:t>
            </w:r>
          </w:p>
        </w:tc>
      </w:tr>
      <w:tr w:rsidR="00D353B4" w:rsidRPr="00D353B4" w14:paraId="2C3B6462" w14:textId="77777777" w:rsidTr="008F1E17">
        <w:trPr>
          <w:trHeight w:val="233"/>
        </w:trPr>
        <w:tc>
          <w:tcPr>
            <w:tcW w:w="1825" w:type="pct"/>
            <w:vMerge/>
            <w:shd w:val="clear" w:color="auto" w:fill="auto"/>
          </w:tcPr>
          <w:p w14:paraId="05A5D3F8" w14:textId="77777777" w:rsidR="004443A4" w:rsidRPr="00D353B4" w:rsidRDefault="004443A4" w:rsidP="00AD3881">
            <w:pPr>
              <w:rPr>
                <w:highlight w:val="yellow"/>
              </w:rPr>
            </w:pPr>
          </w:p>
        </w:tc>
        <w:tc>
          <w:tcPr>
            <w:tcW w:w="3175" w:type="pct"/>
            <w:shd w:val="clear" w:color="auto" w:fill="auto"/>
          </w:tcPr>
          <w:p w14:paraId="45C185EB" w14:textId="77777777" w:rsidR="004443A4" w:rsidRPr="00D353B4" w:rsidRDefault="004443A4" w:rsidP="00AD3881">
            <w:r w:rsidRPr="00D353B4">
              <w:t>U1.  Posiada umiejętność sprawnej komunikacji w środowisku zawodowym i sytuacjach życia codziennego.</w:t>
            </w:r>
          </w:p>
        </w:tc>
      </w:tr>
      <w:tr w:rsidR="00D353B4" w:rsidRPr="00D353B4" w14:paraId="72376CAF" w14:textId="77777777" w:rsidTr="008F1E17">
        <w:trPr>
          <w:trHeight w:val="233"/>
        </w:trPr>
        <w:tc>
          <w:tcPr>
            <w:tcW w:w="1825" w:type="pct"/>
            <w:vMerge/>
            <w:shd w:val="clear" w:color="auto" w:fill="auto"/>
          </w:tcPr>
          <w:p w14:paraId="7D86DF89" w14:textId="77777777" w:rsidR="004443A4" w:rsidRPr="00D353B4" w:rsidRDefault="004443A4" w:rsidP="00AD3881">
            <w:pPr>
              <w:rPr>
                <w:highlight w:val="yellow"/>
              </w:rPr>
            </w:pPr>
          </w:p>
        </w:tc>
        <w:tc>
          <w:tcPr>
            <w:tcW w:w="3175" w:type="pct"/>
            <w:shd w:val="clear" w:color="auto" w:fill="auto"/>
          </w:tcPr>
          <w:p w14:paraId="3A3A861A" w14:textId="77777777" w:rsidR="004443A4" w:rsidRPr="00D353B4" w:rsidRDefault="004443A4" w:rsidP="00AD3881">
            <w:r w:rsidRPr="00D353B4">
              <w:t>U2. Potrafi dyskutować, argumentować, relacjonować i interpretować wydarzenia z życia codziennego.</w:t>
            </w:r>
          </w:p>
        </w:tc>
      </w:tr>
      <w:tr w:rsidR="00D353B4" w:rsidRPr="00D353B4" w14:paraId="4371A425" w14:textId="77777777" w:rsidTr="008F1E17">
        <w:trPr>
          <w:trHeight w:val="233"/>
        </w:trPr>
        <w:tc>
          <w:tcPr>
            <w:tcW w:w="1825" w:type="pct"/>
            <w:vMerge/>
            <w:shd w:val="clear" w:color="auto" w:fill="auto"/>
          </w:tcPr>
          <w:p w14:paraId="53515C3A" w14:textId="77777777" w:rsidR="004443A4" w:rsidRPr="00D353B4" w:rsidRDefault="004443A4" w:rsidP="00AD3881">
            <w:pPr>
              <w:rPr>
                <w:highlight w:val="yellow"/>
              </w:rPr>
            </w:pPr>
          </w:p>
        </w:tc>
        <w:tc>
          <w:tcPr>
            <w:tcW w:w="3175" w:type="pct"/>
            <w:shd w:val="clear" w:color="auto" w:fill="auto"/>
          </w:tcPr>
          <w:p w14:paraId="734BF136" w14:textId="77777777" w:rsidR="004443A4" w:rsidRPr="00D353B4" w:rsidRDefault="004443A4" w:rsidP="00AD3881">
            <w:r w:rsidRPr="00D353B4">
              <w:t>U3. Posiada umiejętność czytania ze zrozumieniem oraz analizowania obcojęzycznych tekstów źródłowych z zakresu reprezentowanej dziedziny naukowej.</w:t>
            </w:r>
          </w:p>
        </w:tc>
      </w:tr>
      <w:tr w:rsidR="00D353B4" w:rsidRPr="00D353B4" w14:paraId="601D85CE" w14:textId="77777777" w:rsidTr="008F1E17">
        <w:trPr>
          <w:trHeight w:val="233"/>
        </w:trPr>
        <w:tc>
          <w:tcPr>
            <w:tcW w:w="1825" w:type="pct"/>
            <w:vMerge/>
            <w:shd w:val="clear" w:color="auto" w:fill="auto"/>
          </w:tcPr>
          <w:p w14:paraId="79B2FF46" w14:textId="77777777" w:rsidR="004443A4" w:rsidRPr="00D353B4" w:rsidRDefault="004443A4" w:rsidP="00AD3881">
            <w:pPr>
              <w:rPr>
                <w:highlight w:val="yellow"/>
              </w:rPr>
            </w:pPr>
          </w:p>
        </w:tc>
        <w:tc>
          <w:tcPr>
            <w:tcW w:w="3175" w:type="pct"/>
            <w:shd w:val="clear" w:color="auto" w:fill="auto"/>
          </w:tcPr>
          <w:p w14:paraId="62F8067B" w14:textId="77777777" w:rsidR="004443A4" w:rsidRPr="00D353B4" w:rsidRDefault="004443A4" w:rsidP="00AD3881">
            <w:r w:rsidRPr="00D353B4">
              <w:t>U4. Potrafi konstruować w formie pisemnej teksty dotyczące spraw prywatnych i służbowych.</w:t>
            </w:r>
          </w:p>
        </w:tc>
      </w:tr>
      <w:tr w:rsidR="00D353B4" w:rsidRPr="00D353B4" w14:paraId="549B2595" w14:textId="77777777" w:rsidTr="008F1E17">
        <w:trPr>
          <w:trHeight w:val="233"/>
        </w:trPr>
        <w:tc>
          <w:tcPr>
            <w:tcW w:w="1825" w:type="pct"/>
            <w:vMerge/>
            <w:shd w:val="clear" w:color="auto" w:fill="auto"/>
          </w:tcPr>
          <w:p w14:paraId="67A329F8" w14:textId="77777777" w:rsidR="004443A4" w:rsidRPr="00D353B4" w:rsidRDefault="004443A4" w:rsidP="00AD3881">
            <w:pPr>
              <w:rPr>
                <w:highlight w:val="yellow"/>
              </w:rPr>
            </w:pPr>
          </w:p>
        </w:tc>
        <w:tc>
          <w:tcPr>
            <w:tcW w:w="3175" w:type="pct"/>
            <w:shd w:val="clear" w:color="auto" w:fill="auto"/>
          </w:tcPr>
          <w:p w14:paraId="798DEBC7" w14:textId="77777777" w:rsidR="004443A4" w:rsidRPr="00D353B4" w:rsidRDefault="004443A4" w:rsidP="00AD3881">
            <w:r w:rsidRPr="00D353B4">
              <w:t>Kompetencje społeczne:</w:t>
            </w:r>
          </w:p>
        </w:tc>
      </w:tr>
      <w:tr w:rsidR="00D353B4" w:rsidRPr="00D353B4" w14:paraId="6F279AD7" w14:textId="77777777" w:rsidTr="008F1E17">
        <w:trPr>
          <w:trHeight w:val="233"/>
        </w:trPr>
        <w:tc>
          <w:tcPr>
            <w:tcW w:w="1825" w:type="pct"/>
            <w:vMerge/>
            <w:shd w:val="clear" w:color="auto" w:fill="auto"/>
          </w:tcPr>
          <w:p w14:paraId="5EFD9B5F" w14:textId="77777777" w:rsidR="004443A4" w:rsidRPr="00D353B4" w:rsidRDefault="004443A4" w:rsidP="00AD3881">
            <w:pPr>
              <w:rPr>
                <w:highlight w:val="yellow"/>
              </w:rPr>
            </w:pPr>
          </w:p>
        </w:tc>
        <w:tc>
          <w:tcPr>
            <w:tcW w:w="3175" w:type="pct"/>
            <w:shd w:val="clear" w:color="auto" w:fill="auto"/>
          </w:tcPr>
          <w:p w14:paraId="423E67F9" w14:textId="30B11F4D" w:rsidR="004443A4" w:rsidRPr="00D353B4" w:rsidRDefault="004443A4" w:rsidP="00AD3881">
            <w:r w:rsidRPr="00D353B4">
              <w:t xml:space="preserve">K1. </w:t>
            </w:r>
            <w:r w:rsidR="007024EA" w:rsidRPr="00D353B4">
              <w:t>Jest gotów do krytycznej oceny posiadanych praktycznych umiejętności językowych.</w:t>
            </w:r>
          </w:p>
        </w:tc>
      </w:tr>
      <w:tr w:rsidR="00D353B4" w:rsidRPr="00D353B4" w14:paraId="35F1C41F" w14:textId="77777777" w:rsidTr="008F1E17">
        <w:trPr>
          <w:trHeight w:val="233"/>
        </w:trPr>
        <w:tc>
          <w:tcPr>
            <w:tcW w:w="1825" w:type="pct"/>
            <w:shd w:val="clear" w:color="auto" w:fill="auto"/>
          </w:tcPr>
          <w:p w14:paraId="5D6C0CB6" w14:textId="77777777" w:rsidR="004443A4" w:rsidRPr="00D353B4" w:rsidRDefault="004443A4" w:rsidP="00AD3881">
            <w:pPr>
              <w:rPr>
                <w:highlight w:val="yellow"/>
              </w:rPr>
            </w:pPr>
            <w:r w:rsidRPr="00D353B4">
              <w:t>Odniesienie modułowych efektów uczenia się do kierunkowych efektów uczenia się</w:t>
            </w:r>
          </w:p>
        </w:tc>
        <w:tc>
          <w:tcPr>
            <w:tcW w:w="3175" w:type="pct"/>
            <w:shd w:val="clear" w:color="auto" w:fill="auto"/>
          </w:tcPr>
          <w:p w14:paraId="15307D75" w14:textId="77777777" w:rsidR="004443A4" w:rsidRPr="00D353B4" w:rsidRDefault="004443A4" w:rsidP="00AD3881">
            <w:r w:rsidRPr="00D353B4">
              <w:t>U1 – TR_U08, TR_U010, TR_U011</w:t>
            </w:r>
          </w:p>
          <w:p w14:paraId="0049B518" w14:textId="77777777" w:rsidR="004443A4" w:rsidRPr="00D353B4" w:rsidRDefault="004443A4" w:rsidP="00AD3881">
            <w:r w:rsidRPr="00D353B4">
              <w:t>U2 – TR_U08, TR_U010, TR_U011</w:t>
            </w:r>
          </w:p>
          <w:p w14:paraId="26B5070D" w14:textId="77777777" w:rsidR="004443A4" w:rsidRPr="00D353B4" w:rsidRDefault="004443A4" w:rsidP="00AD3881">
            <w:r w:rsidRPr="00D353B4">
              <w:t>U3 – TR_U010, TR_U011</w:t>
            </w:r>
          </w:p>
          <w:p w14:paraId="09DC5372" w14:textId="77777777" w:rsidR="004443A4" w:rsidRPr="00D353B4" w:rsidRDefault="004443A4" w:rsidP="00AD3881">
            <w:r w:rsidRPr="00D353B4">
              <w:t>U4 -  TR_U010, TR_U011</w:t>
            </w:r>
          </w:p>
          <w:p w14:paraId="6479F67B" w14:textId="77777777" w:rsidR="004443A4" w:rsidRPr="00D353B4" w:rsidRDefault="004443A4" w:rsidP="00AD3881">
            <w:r w:rsidRPr="00D353B4">
              <w:t>K1 – TR_K01</w:t>
            </w:r>
          </w:p>
        </w:tc>
      </w:tr>
      <w:tr w:rsidR="00D353B4" w:rsidRPr="00D353B4" w14:paraId="4D2FEC4F" w14:textId="77777777" w:rsidTr="008F1E17">
        <w:tc>
          <w:tcPr>
            <w:tcW w:w="1825" w:type="pct"/>
            <w:shd w:val="clear" w:color="auto" w:fill="auto"/>
          </w:tcPr>
          <w:p w14:paraId="16FDA145" w14:textId="77777777" w:rsidR="004443A4" w:rsidRPr="00D353B4" w:rsidRDefault="004443A4" w:rsidP="00AD3881">
            <w:r w:rsidRPr="00D353B4">
              <w:t>Odniesienie modułowych efektów uczenia się do efektów inżynierskich (jeżeli dotyczy)</w:t>
            </w:r>
          </w:p>
        </w:tc>
        <w:tc>
          <w:tcPr>
            <w:tcW w:w="3175" w:type="pct"/>
            <w:shd w:val="clear" w:color="auto" w:fill="auto"/>
          </w:tcPr>
          <w:p w14:paraId="1B209CE6" w14:textId="77777777" w:rsidR="004443A4" w:rsidRPr="00D353B4" w:rsidRDefault="004443A4" w:rsidP="00AD3881">
            <w:pPr>
              <w:jc w:val="both"/>
            </w:pPr>
            <w:r w:rsidRPr="00D353B4">
              <w:t xml:space="preserve">nie dotyczy </w:t>
            </w:r>
          </w:p>
        </w:tc>
      </w:tr>
      <w:tr w:rsidR="00D353B4" w:rsidRPr="00D353B4" w14:paraId="1AB8BEFC" w14:textId="77777777" w:rsidTr="008F1E17">
        <w:tc>
          <w:tcPr>
            <w:tcW w:w="1825" w:type="pct"/>
            <w:shd w:val="clear" w:color="auto" w:fill="auto"/>
          </w:tcPr>
          <w:p w14:paraId="42897ADA" w14:textId="77777777" w:rsidR="004443A4" w:rsidRPr="00D353B4" w:rsidRDefault="004443A4" w:rsidP="00AD3881">
            <w:r w:rsidRPr="00D353B4">
              <w:t xml:space="preserve">Treści programowe modułu </w:t>
            </w:r>
          </w:p>
          <w:p w14:paraId="2F3AC31B" w14:textId="77777777" w:rsidR="004443A4" w:rsidRPr="00D353B4" w:rsidRDefault="004443A4" w:rsidP="00AD3881"/>
        </w:tc>
        <w:tc>
          <w:tcPr>
            <w:tcW w:w="3175" w:type="pct"/>
            <w:shd w:val="clear" w:color="auto" w:fill="auto"/>
          </w:tcPr>
          <w:p w14:paraId="7C5BA857" w14:textId="77777777" w:rsidR="004443A4" w:rsidRPr="00D353B4" w:rsidRDefault="004443A4" w:rsidP="001A3AB4">
            <w:pPr>
              <w:jc w:val="both"/>
            </w:pPr>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63560106" w14:textId="006900C9" w:rsidR="004443A4" w:rsidRPr="00D353B4" w:rsidRDefault="004443A4" w:rsidP="001A3AB4">
            <w:pPr>
              <w:jc w:val="both"/>
            </w:pPr>
            <w:r w:rsidRPr="00D353B4">
              <w:t>W czasie ćwiczeń zostanie wprowadzone słownictwo specjalistyczne z reprezentowanej dziedziny naukowej, studenci zostaną przygotowani do czytania ze zrozumieniem literatury fachowej</w:t>
            </w:r>
            <w:r w:rsidR="00E83C5B" w:rsidRPr="00D353B4">
              <w:t>, artykułów naukowych</w:t>
            </w:r>
            <w:r w:rsidRPr="00D353B4">
              <w:t xml:space="preserve"> i samodzielnej pracy z tekstem źródłowym. </w:t>
            </w:r>
          </w:p>
          <w:p w14:paraId="757220E9" w14:textId="71E2EA37" w:rsidR="004443A4" w:rsidRPr="00D353B4" w:rsidRDefault="004443A4" w:rsidP="001A3AB4">
            <w:pPr>
              <w:jc w:val="both"/>
            </w:pPr>
            <w:r w:rsidRPr="00D353B4">
              <w:t>Moduł obejmuje również ćwiczenie</w:t>
            </w:r>
            <w:r w:rsidR="00E83C5B" w:rsidRPr="00D353B4">
              <w:t xml:space="preserve"> zaawansowanych</w:t>
            </w:r>
            <w:r w:rsidRPr="00D353B4">
              <w:t xml:space="preserve"> struktur gramatycznych i leksykalnych celem osiągnięcia przez studenta sprawnej komunikacji.</w:t>
            </w:r>
          </w:p>
          <w:p w14:paraId="71E28943" w14:textId="3C624101" w:rsidR="004443A4" w:rsidRPr="00D353B4" w:rsidRDefault="004443A4" w:rsidP="001A3AB4">
            <w:pPr>
              <w:jc w:val="both"/>
            </w:pPr>
            <w:r w:rsidRPr="00D353B4">
              <w:t>Moduł ma również za zadanie bardziej szczegółowe zapoznanie studenta z kulturą danego obszaru językowego.</w:t>
            </w:r>
          </w:p>
        </w:tc>
      </w:tr>
      <w:tr w:rsidR="00D353B4" w:rsidRPr="00D353B4" w14:paraId="475D1E71" w14:textId="77777777" w:rsidTr="008F1E17">
        <w:tc>
          <w:tcPr>
            <w:tcW w:w="1825" w:type="pct"/>
            <w:shd w:val="clear" w:color="auto" w:fill="auto"/>
          </w:tcPr>
          <w:p w14:paraId="3C8395E6" w14:textId="77777777" w:rsidR="004443A4" w:rsidRPr="00D353B4" w:rsidRDefault="004443A4" w:rsidP="00AD3881">
            <w:r w:rsidRPr="00D353B4">
              <w:t>Wykaz literatury podstawowej i uzupełniającej</w:t>
            </w:r>
          </w:p>
        </w:tc>
        <w:tc>
          <w:tcPr>
            <w:tcW w:w="3175" w:type="pct"/>
            <w:shd w:val="clear" w:color="auto" w:fill="auto"/>
          </w:tcPr>
          <w:p w14:paraId="1F1A75EB" w14:textId="77777777" w:rsidR="004443A4" w:rsidRPr="00D353B4" w:rsidRDefault="004443A4" w:rsidP="00AD3881">
            <w:pPr>
              <w:spacing w:line="256" w:lineRule="auto"/>
              <w:rPr>
                <w:lang w:val="fr-FR" w:eastAsia="en-US"/>
              </w:rPr>
            </w:pPr>
            <w:r w:rsidRPr="00D353B4">
              <w:rPr>
                <w:lang w:val="fr-FR" w:eastAsia="en-US"/>
              </w:rPr>
              <w:t>Literatura podstawowa:</w:t>
            </w:r>
          </w:p>
          <w:p w14:paraId="552A7849" w14:textId="77777777" w:rsidR="004443A4" w:rsidRPr="00D353B4" w:rsidRDefault="004443A4" w:rsidP="00AD3881">
            <w:pPr>
              <w:jc w:val="both"/>
              <w:rPr>
                <w:lang w:val="fr-FR" w:eastAsia="en-US"/>
              </w:rPr>
            </w:pPr>
            <w:r w:rsidRPr="00D353B4">
              <w:rPr>
                <w:lang w:val="fr-FR" w:eastAsia="en-US"/>
              </w:rPr>
              <w:t>1.B. Tarver Chase; K. L. Johannsen; P. MacIntyre; K, Najafi; C. Fettig, Pathways Reading, Writing and Critical Thinking, Second Edition, National Geographic 2018</w:t>
            </w:r>
          </w:p>
          <w:p w14:paraId="59556009" w14:textId="77777777" w:rsidR="004443A4" w:rsidRPr="00D353B4" w:rsidRDefault="004443A4" w:rsidP="00AD3881">
            <w:pPr>
              <w:jc w:val="both"/>
              <w:rPr>
                <w:lang w:val="fr-FR" w:eastAsia="en-US"/>
              </w:rPr>
            </w:pPr>
          </w:p>
          <w:p w14:paraId="3B52191A" w14:textId="77777777" w:rsidR="004443A4" w:rsidRPr="00D353B4" w:rsidRDefault="004443A4" w:rsidP="00AD3881">
            <w:pPr>
              <w:rPr>
                <w:lang w:val="fr-FR"/>
              </w:rPr>
            </w:pPr>
            <w:r w:rsidRPr="00D353B4">
              <w:rPr>
                <w:lang w:val="fr-FR" w:eastAsia="en-US"/>
              </w:rPr>
              <w:t>Literatura uzupełniajaca:</w:t>
            </w:r>
          </w:p>
          <w:p w14:paraId="5799E07F" w14:textId="77777777" w:rsidR="004443A4" w:rsidRPr="00D353B4" w:rsidRDefault="004443A4" w:rsidP="00AD3881">
            <w:pPr>
              <w:rPr>
                <w:lang w:val="en-GB"/>
              </w:rPr>
            </w:pPr>
            <w:r w:rsidRPr="00D353B4">
              <w:rPr>
                <w:lang w:val="fr-FR"/>
              </w:rPr>
              <w:t>1.</w:t>
            </w:r>
            <w:r w:rsidRPr="00D353B4">
              <w:rPr>
                <w:lang w:val="en-GB"/>
              </w:rPr>
              <w:t xml:space="preserve"> K.Harding, R.Walker, Tourism 2, Oxford University Press, 2007</w:t>
            </w:r>
          </w:p>
          <w:p w14:paraId="4546511C" w14:textId="77777777" w:rsidR="004443A4" w:rsidRPr="00D353B4" w:rsidRDefault="004443A4" w:rsidP="00AD3881">
            <w:pPr>
              <w:spacing w:line="256" w:lineRule="auto"/>
              <w:rPr>
                <w:lang w:val="fr-FR" w:eastAsia="en-US"/>
              </w:rPr>
            </w:pPr>
            <w:r w:rsidRPr="00D353B4">
              <w:t>2. Zbiór tekstów specjalistycznych opracowanych przez wykładowców CNJOiC</w:t>
            </w:r>
          </w:p>
          <w:p w14:paraId="37C97A14" w14:textId="0EEE443F" w:rsidR="004443A4" w:rsidRPr="00D353B4" w:rsidRDefault="004443A4" w:rsidP="008F1E17">
            <w:pPr>
              <w:shd w:val="clear" w:color="auto" w:fill="FFFFFF"/>
              <w:spacing w:line="288" w:lineRule="auto"/>
            </w:pPr>
            <w:r w:rsidRPr="00D353B4">
              <w:t>3. Teksty specjalistyczne z różnych źródeł: Internet, prasa, publikacje naukowe, podręczniki naukowe</w:t>
            </w:r>
          </w:p>
        </w:tc>
      </w:tr>
      <w:tr w:rsidR="00D353B4" w:rsidRPr="00D353B4" w14:paraId="786E2F61" w14:textId="77777777" w:rsidTr="008F1E17">
        <w:tc>
          <w:tcPr>
            <w:tcW w:w="1825" w:type="pct"/>
            <w:shd w:val="clear" w:color="auto" w:fill="auto"/>
          </w:tcPr>
          <w:p w14:paraId="5A65B256" w14:textId="77777777" w:rsidR="004443A4" w:rsidRPr="00D353B4" w:rsidRDefault="004443A4" w:rsidP="00AD3881">
            <w:r w:rsidRPr="00D353B4">
              <w:t>Planowane formy/działania/metody dydaktyczne</w:t>
            </w:r>
          </w:p>
        </w:tc>
        <w:tc>
          <w:tcPr>
            <w:tcW w:w="3175" w:type="pct"/>
            <w:shd w:val="clear" w:color="auto" w:fill="auto"/>
          </w:tcPr>
          <w:p w14:paraId="0A776C8E" w14:textId="77777777" w:rsidR="004443A4" w:rsidRPr="00D353B4" w:rsidRDefault="004443A4" w:rsidP="00AD3881">
            <w:r w:rsidRPr="00D353B4">
              <w:t>Wykład, dyskusja, prezentacja, konwersacja,</w:t>
            </w:r>
          </w:p>
          <w:p w14:paraId="228C38DD" w14:textId="77777777" w:rsidR="004443A4" w:rsidRPr="00D353B4" w:rsidRDefault="004443A4" w:rsidP="00AD3881">
            <w:r w:rsidRPr="00D353B4">
              <w:t>metoda gramatyczno-tłumaczeniowa (teksty specjalistyczne), metoda komunikacyjna i bezpośrednia ze szczególnym uwzględnieniem umiejętności komunikowania się.</w:t>
            </w:r>
          </w:p>
        </w:tc>
      </w:tr>
      <w:tr w:rsidR="00D353B4" w:rsidRPr="00D353B4" w14:paraId="39CA1578" w14:textId="77777777" w:rsidTr="008F1E17">
        <w:tc>
          <w:tcPr>
            <w:tcW w:w="1825" w:type="pct"/>
            <w:shd w:val="clear" w:color="auto" w:fill="auto"/>
          </w:tcPr>
          <w:p w14:paraId="361C85D0" w14:textId="77777777" w:rsidR="004443A4" w:rsidRPr="00D353B4" w:rsidRDefault="004443A4" w:rsidP="00AD3881">
            <w:r w:rsidRPr="00D353B4">
              <w:lastRenderedPageBreak/>
              <w:t>Sposoby weryfikacji oraz formy dokumentowania osiągniętych efektów uczenia się</w:t>
            </w:r>
          </w:p>
        </w:tc>
        <w:tc>
          <w:tcPr>
            <w:tcW w:w="3175" w:type="pct"/>
            <w:shd w:val="clear" w:color="auto" w:fill="auto"/>
          </w:tcPr>
          <w:p w14:paraId="7F4653DA" w14:textId="77777777" w:rsidR="004443A4" w:rsidRPr="00D353B4" w:rsidRDefault="004443A4" w:rsidP="00AD3881">
            <w:pPr>
              <w:jc w:val="both"/>
            </w:pPr>
            <w:r w:rsidRPr="00D353B4">
              <w:t xml:space="preserve">U1-ocena wypowiedzi ustnych na zajęciach </w:t>
            </w:r>
          </w:p>
          <w:p w14:paraId="480BC37D" w14:textId="77777777" w:rsidR="004443A4" w:rsidRPr="00D353B4" w:rsidRDefault="004443A4" w:rsidP="00AD3881">
            <w:pPr>
              <w:jc w:val="both"/>
            </w:pPr>
            <w:r w:rsidRPr="00D353B4">
              <w:t xml:space="preserve">U2-ocena wypowiedzi ustnych na zajęciach </w:t>
            </w:r>
          </w:p>
          <w:p w14:paraId="06575E77" w14:textId="77777777" w:rsidR="004443A4" w:rsidRPr="00D353B4" w:rsidRDefault="004443A4" w:rsidP="00AD3881">
            <w:pPr>
              <w:jc w:val="both"/>
            </w:pPr>
            <w:r w:rsidRPr="00D353B4">
              <w:t>U3-sprawdzian pisemny, ocena prac domowych</w:t>
            </w:r>
          </w:p>
          <w:p w14:paraId="60CFBCB7" w14:textId="77777777" w:rsidR="004443A4" w:rsidRPr="00D353B4" w:rsidRDefault="004443A4" w:rsidP="00AD3881">
            <w:pPr>
              <w:jc w:val="both"/>
            </w:pPr>
            <w:r w:rsidRPr="00D353B4">
              <w:t xml:space="preserve">U4-ocena prac domowych </w:t>
            </w:r>
          </w:p>
          <w:p w14:paraId="1C87AF3F" w14:textId="77777777" w:rsidR="004443A4" w:rsidRPr="00D353B4" w:rsidRDefault="004443A4" w:rsidP="00AD3881">
            <w:pPr>
              <w:jc w:val="both"/>
            </w:pPr>
            <w:r w:rsidRPr="00D353B4">
              <w:t xml:space="preserve">K1-ocena przygotowania do zajęć i aktywności na ćwiczeniach </w:t>
            </w:r>
          </w:p>
          <w:p w14:paraId="1C5AB38B" w14:textId="77777777" w:rsidR="004443A4" w:rsidRPr="00D353B4" w:rsidRDefault="004443A4" w:rsidP="00AD3881">
            <w:pPr>
              <w:jc w:val="both"/>
            </w:pPr>
            <w:r w:rsidRPr="00D353B4">
              <w:t>Formy dokumentowania osiągniętych efektów kształcenia:</w:t>
            </w:r>
          </w:p>
          <w:p w14:paraId="5EA6A30D" w14:textId="77777777" w:rsidR="004443A4" w:rsidRPr="00D353B4" w:rsidRDefault="004443A4" w:rsidP="00AD3881">
            <w:pPr>
              <w:jc w:val="both"/>
            </w:pPr>
            <w:r w:rsidRPr="00D353B4">
              <w:t xml:space="preserve">Śródsemestralne sprawdziany pisemne, prezentacje multimedialne przechowywane w formie elektronicznej, karty egzaminacyjne, dziennik lektora.                                                                                         </w:t>
            </w:r>
            <w:r w:rsidRPr="00D353B4">
              <w:rPr>
                <w:rFonts w:eastAsia="Calibri"/>
                <w:lang w:eastAsia="en-US"/>
              </w:rPr>
              <w:t>Kryteria oceniania dostępne są w CNJOiC.</w:t>
            </w:r>
          </w:p>
        </w:tc>
      </w:tr>
      <w:tr w:rsidR="00D353B4" w:rsidRPr="00D353B4" w14:paraId="1177E4EA" w14:textId="77777777" w:rsidTr="008F1E17">
        <w:trPr>
          <w:trHeight w:val="3134"/>
        </w:trPr>
        <w:tc>
          <w:tcPr>
            <w:tcW w:w="1825" w:type="pct"/>
            <w:shd w:val="clear" w:color="auto" w:fill="auto"/>
          </w:tcPr>
          <w:p w14:paraId="18A67E14" w14:textId="77777777" w:rsidR="004443A4" w:rsidRPr="00D353B4" w:rsidRDefault="004443A4" w:rsidP="00AD3881">
            <w:r w:rsidRPr="00D353B4">
              <w:t>Elementy i wagi mające wpływ na ocenę końcową</w:t>
            </w:r>
          </w:p>
          <w:p w14:paraId="463F84CE" w14:textId="77777777" w:rsidR="004443A4" w:rsidRPr="00D353B4" w:rsidRDefault="004443A4" w:rsidP="00AD3881"/>
          <w:p w14:paraId="0DD6ADE1" w14:textId="77777777" w:rsidR="004443A4" w:rsidRPr="00D353B4" w:rsidRDefault="004443A4" w:rsidP="00AD3881"/>
        </w:tc>
        <w:tc>
          <w:tcPr>
            <w:tcW w:w="3175" w:type="pct"/>
            <w:shd w:val="clear" w:color="auto" w:fill="auto"/>
          </w:tcPr>
          <w:p w14:paraId="7FD93872" w14:textId="77777777" w:rsidR="004443A4" w:rsidRPr="00D353B4" w:rsidRDefault="004443A4"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4B5777F5" w14:textId="77777777" w:rsidR="004443A4" w:rsidRPr="00D353B4" w:rsidRDefault="004443A4" w:rsidP="00AD3881">
            <w:pPr>
              <w:spacing w:line="252" w:lineRule="auto"/>
              <w:rPr>
                <w:rFonts w:eastAsiaTheme="minorHAnsi"/>
                <w:lang w:eastAsia="en-US"/>
              </w:rPr>
            </w:pPr>
            <w:r w:rsidRPr="00D353B4">
              <w:rPr>
                <w:rFonts w:eastAsiaTheme="minorHAnsi"/>
                <w:lang w:eastAsia="en-US"/>
              </w:rPr>
              <w:t>- sprawdziany pisemne – 50%</w:t>
            </w:r>
          </w:p>
          <w:p w14:paraId="75A1C64C" w14:textId="77777777" w:rsidR="004443A4" w:rsidRPr="00D353B4" w:rsidRDefault="004443A4" w:rsidP="00AD3881">
            <w:pPr>
              <w:spacing w:line="252" w:lineRule="auto"/>
              <w:rPr>
                <w:rFonts w:eastAsiaTheme="minorHAnsi"/>
                <w:lang w:eastAsia="en-US"/>
              </w:rPr>
            </w:pPr>
            <w:r w:rsidRPr="00D353B4">
              <w:rPr>
                <w:rFonts w:eastAsiaTheme="minorHAnsi"/>
                <w:lang w:eastAsia="en-US"/>
              </w:rPr>
              <w:t>- wypowiedzi ustne – 25%</w:t>
            </w:r>
          </w:p>
          <w:p w14:paraId="5A4138B6" w14:textId="77777777" w:rsidR="004443A4" w:rsidRPr="00D353B4" w:rsidRDefault="004443A4" w:rsidP="00AD3881">
            <w:pPr>
              <w:spacing w:line="252" w:lineRule="auto"/>
              <w:rPr>
                <w:rFonts w:eastAsiaTheme="minorHAnsi"/>
                <w:lang w:eastAsia="en-US"/>
              </w:rPr>
            </w:pPr>
            <w:r w:rsidRPr="00D353B4">
              <w:rPr>
                <w:rFonts w:eastAsiaTheme="minorHAnsi"/>
                <w:lang w:eastAsia="en-US"/>
              </w:rPr>
              <w:t>- wypowiedzi pisemne – 25%</w:t>
            </w:r>
          </w:p>
          <w:p w14:paraId="13297590" w14:textId="77777777" w:rsidR="004443A4" w:rsidRPr="00D353B4" w:rsidRDefault="004443A4" w:rsidP="00AD3881">
            <w:pPr>
              <w:jc w:val="both"/>
              <w:rPr>
                <w:rFonts w:eastAsiaTheme="minorHAnsi"/>
                <w:lang w:eastAsia="en-US"/>
              </w:rPr>
            </w:pPr>
            <w:r w:rsidRPr="00D353B4">
              <w:rPr>
                <w:rFonts w:eastAsiaTheme="minorHAnsi"/>
                <w:lang w:eastAsia="en-US"/>
              </w:rPr>
              <w:t xml:space="preserve">Student może uzyskać ocenę wyższą o pół stopnia, jeżeli wykazał się 100% frekwencją oraz wielokrotną aktywnością w czasie zajęć. </w:t>
            </w:r>
          </w:p>
          <w:p w14:paraId="388FC7D1" w14:textId="77777777" w:rsidR="004443A4" w:rsidRPr="00D353B4" w:rsidRDefault="004443A4" w:rsidP="00AD3881">
            <w:pPr>
              <w:jc w:val="both"/>
            </w:pPr>
            <w:r w:rsidRPr="00D353B4">
              <w:t>Ocena końcowa - ocena z egzaminu:</w:t>
            </w:r>
          </w:p>
          <w:p w14:paraId="7EF160BB" w14:textId="77777777" w:rsidR="004443A4" w:rsidRPr="00D353B4" w:rsidRDefault="004443A4" w:rsidP="00AD3881">
            <w:pPr>
              <w:jc w:val="both"/>
            </w:pPr>
            <w:r w:rsidRPr="00D353B4">
              <w:t>Część pisemna 80%</w:t>
            </w:r>
          </w:p>
          <w:p w14:paraId="0D18F4E6" w14:textId="77777777" w:rsidR="004443A4" w:rsidRPr="00D353B4" w:rsidRDefault="004443A4" w:rsidP="00AD3881">
            <w:pPr>
              <w:jc w:val="both"/>
            </w:pPr>
            <w:r w:rsidRPr="00D353B4">
              <w:t>Część ustna 20%</w:t>
            </w:r>
          </w:p>
        </w:tc>
      </w:tr>
      <w:tr w:rsidR="00D353B4" w:rsidRPr="00D353B4" w14:paraId="10875435" w14:textId="77777777" w:rsidTr="008F1E17">
        <w:trPr>
          <w:trHeight w:val="1182"/>
        </w:trPr>
        <w:tc>
          <w:tcPr>
            <w:tcW w:w="1825" w:type="pct"/>
            <w:shd w:val="clear" w:color="auto" w:fill="auto"/>
          </w:tcPr>
          <w:p w14:paraId="3F9591D1" w14:textId="77777777" w:rsidR="009852F5" w:rsidRPr="00D353B4" w:rsidRDefault="009852F5" w:rsidP="009852F5">
            <w:pPr>
              <w:jc w:val="both"/>
            </w:pPr>
            <w:r w:rsidRPr="00D353B4">
              <w:t>Bilans punktów ECTS</w:t>
            </w:r>
          </w:p>
        </w:tc>
        <w:tc>
          <w:tcPr>
            <w:tcW w:w="3175" w:type="pct"/>
            <w:shd w:val="clear" w:color="auto" w:fill="auto"/>
          </w:tcPr>
          <w:p w14:paraId="1BB90BC0" w14:textId="77777777" w:rsidR="009852F5" w:rsidRPr="00D353B4" w:rsidRDefault="009852F5" w:rsidP="009852F5">
            <w:r w:rsidRPr="00D353B4">
              <w:t>KONTAKTOWE:</w:t>
            </w:r>
          </w:p>
          <w:p w14:paraId="25048664" w14:textId="7A226EE2" w:rsidR="009852F5" w:rsidRPr="00D353B4" w:rsidRDefault="009852F5" w:rsidP="009852F5">
            <w:r w:rsidRPr="00D353B4">
              <w:t>Udział w ćwiczeniach:          20 godz.</w:t>
            </w:r>
          </w:p>
          <w:p w14:paraId="39A4624D" w14:textId="77777777" w:rsidR="009852F5" w:rsidRPr="00D353B4" w:rsidRDefault="009852F5" w:rsidP="009852F5">
            <w:r w:rsidRPr="00D353B4">
              <w:t>Egzamin:                               3 godz.</w:t>
            </w:r>
          </w:p>
          <w:p w14:paraId="725BF1BF" w14:textId="12CEFBA7" w:rsidR="009852F5" w:rsidRPr="00D353B4" w:rsidRDefault="009852F5" w:rsidP="009852F5">
            <w:pPr>
              <w:rPr>
                <w:u w:val="single"/>
              </w:rPr>
            </w:pPr>
            <w:r w:rsidRPr="00D353B4">
              <w:rPr>
                <w:u w:val="single"/>
              </w:rPr>
              <w:t>RAZEM KONTAKTOWE:     23 godz. / 0,9 ECTS</w:t>
            </w:r>
          </w:p>
          <w:p w14:paraId="4C561B0E" w14:textId="77777777" w:rsidR="009852F5" w:rsidRPr="00D353B4" w:rsidRDefault="009852F5" w:rsidP="009852F5"/>
          <w:p w14:paraId="1E58CCDE" w14:textId="2E636D20" w:rsidR="009852F5" w:rsidRPr="00D353B4" w:rsidRDefault="009852F5" w:rsidP="009852F5">
            <w:r w:rsidRPr="00D353B4">
              <w:t>Przygotowanie do zajęć:       12 godz.</w:t>
            </w:r>
          </w:p>
          <w:p w14:paraId="4FB81FE3" w14:textId="31C3989E" w:rsidR="009852F5" w:rsidRPr="00D353B4" w:rsidRDefault="009852F5" w:rsidP="009852F5">
            <w:r w:rsidRPr="00D353B4">
              <w:t>Przygotowanie do egzaminu: 15 godz.</w:t>
            </w:r>
          </w:p>
          <w:p w14:paraId="65AC2CFE" w14:textId="49FF2E5A" w:rsidR="009852F5" w:rsidRPr="00D353B4" w:rsidRDefault="009852F5" w:rsidP="009852F5">
            <w:pPr>
              <w:rPr>
                <w:u w:val="single"/>
              </w:rPr>
            </w:pPr>
            <w:r w:rsidRPr="00D353B4">
              <w:rPr>
                <w:u w:val="single"/>
              </w:rPr>
              <w:t>RAZEM NIEKONTAKTOWE:  27 godz. / 1,1 ECTS</w:t>
            </w:r>
          </w:p>
          <w:p w14:paraId="1946EAD6" w14:textId="77777777" w:rsidR="009852F5" w:rsidRPr="00D353B4" w:rsidRDefault="009852F5" w:rsidP="009852F5">
            <w:r w:rsidRPr="00D353B4">
              <w:t xml:space="preserve">                          </w:t>
            </w:r>
          </w:p>
          <w:p w14:paraId="1613CC0A" w14:textId="50ABD00F" w:rsidR="009852F5" w:rsidRPr="00D353B4" w:rsidRDefault="009852F5" w:rsidP="009852F5">
            <w:r w:rsidRPr="00D353B4">
              <w:t>Łączny nakład pracy studenta to 50 godz. co odpowiada  2 punktom ECTS</w:t>
            </w:r>
          </w:p>
        </w:tc>
      </w:tr>
      <w:tr w:rsidR="009852F5" w:rsidRPr="00D353B4" w14:paraId="545F8C7B" w14:textId="77777777" w:rsidTr="008F1E17">
        <w:trPr>
          <w:trHeight w:val="718"/>
        </w:trPr>
        <w:tc>
          <w:tcPr>
            <w:tcW w:w="1825" w:type="pct"/>
            <w:shd w:val="clear" w:color="auto" w:fill="auto"/>
          </w:tcPr>
          <w:p w14:paraId="32B62E0D" w14:textId="77777777" w:rsidR="009852F5" w:rsidRPr="00D353B4" w:rsidRDefault="009852F5" w:rsidP="009852F5">
            <w:r w:rsidRPr="00D353B4">
              <w:t>Nakład pracy związany z zajęciami wymagającymi bezpośredniego udziału nauczyciela akademickiego</w:t>
            </w:r>
          </w:p>
        </w:tc>
        <w:tc>
          <w:tcPr>
            <w:tcW w:w="3175" w:type="pct"/>
            <w:shd w:val="clear" w:color="auto" w:fill="auto"/>
          </w:tcPr>
          <w:p w14:paraId="0E051EF2" w14:textId="2B4F2662" w:rsidR="009852F5" w:rsidRPr="00D353B4" w:rsidRDefault="009852F5" w:rsidP="009852F5">
            <w:r w:rsidRPr="00D353B4">
              <w:t>- udział w ćwiczeniach – 20 godzin</w:t>
            </w:r>
          </w:p>
          <w:p w14:paraId="7580D79E" w14:textId="77777777" w:rsidR="009852F5" w:rsidRPr="00D353B4" w:rsidRDefault="009852F5" w:rsidP="009852F5">
            <w:r w:rsidRPr="00D353B4">
              <w:t>- udział w egzaminie – 3 godziny</w:t>
            </w:r>
          </w:p>
          <w:p w14:paraId="24EA8791" w14:textId="35D9294B" w:rsidR="009852F5" w:rsidRPr="00D353B4" w:rsidRDefault="009852F5" w:rsidP="009852F5">
            <w:pPr>
              <w:jc w:val="both"/>
            </w:pPr>
            <w:r w:rsidRPr="00D353B4">
              <w:t>Łącznie 23 godz. co odpowiada 0,9 punktom ECTS</w:t>
            </w:r>
          </w:p>
        </w:tc>
      </w:tr>
    </w:tbl>
    <w:p w14:paraId="633AC864" w14:textId="77777777" w:rsidR="004443A4" w:rsidRPr="00D353B4" w:rsidRDefault="004443A4" w:rsidP="00AA3F98">
      <w:pPr>
        <w:tabs>
          <w:tab w:val="left" w:pos="4190"/>
        </w:tabs>
        <w:rPr>
          <w:b/>
          <w:sz w:val="28"/>
        </w:rPr>
      </w:pPr>
    </w:p>
    <w:p w14:paraId="40F7377C" w14:textId="49BC98B2" w:rsidR="00710F32" w:rsidRPr="00D353B4" w:rsidRDefault="00710F32" w:rsidP="00AA3F98">
      <w:pPr>
        <w:tabs>
          <w:tab w:val="left" w:pos="4190"/>
        </w:tabs>
        <w:rPr>
          <w:b/>
          <w:sz w:val="28"/>
        </w:rPr>
      </w:pPr>
      <w:r w:rsidRPr="00D353B4">
        <w:rPr>
          <w:b/>
          <w:sz w:val="28"/>
        </w:rPr>
        <w:t>Karta opisu zajęć z modułu  język niemiecki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0"/>
        <w:gridCol w:w="5808"/>
      </w:tblGrid>
      <w:tr w:rsidR="00D353B4" w:rsidRPr="00D353B4" w14:paraId="5EFD59A8" w14:textId="77777777" w:rsidTr="008F1E17">
        <w:tc>
          <w:tcPr>
            <w:tcW w:w="1984" w:type="pct"/>
            <w:shd w:val="clear" w:color="auto" w:fill="auto"/>
          </w:tcPr>
          <w:p w14:paraId="2DC30207" w14:textId="2F805CE4" w:rsidR="004443A4" w:rsidRPr="00D353B4" w:rsidRDefault="004443A4" w:rsidP="004443A4">
            <w:r w:rsidRPr="00D353B4">
              <w:t xml:space="preserve">Nazwa kierunku studiów </w:t>
            </w:r>
          </w:p>
        </w:tc>
        <w:tc>
          <w:tcPr>
            <w:tcW w:w="3016" w:type="pct"/>
            <w:shd w:val="clear" w:color="auto" w:fill="auto"/>
          </w:tcPr>
          <w:p w14:paraId="2D317FB7" w14:textId="77777777" w:rsidR="004443A4" w:rsidRPr="00D353B4" w:rsidRDefault="004443A4" w:rsidP="00AD3881">
            <w:r w:rsidRPr="00D353B4">
              <w:t>Turystyka i rekreacja</w:t>
            </w:r>
          </w:p>
        </w:tc>
      </w:tr>
      <w:tr w:rsidR="00D353B4" w:rsidRPr="00D353B4" w14:paraId="3C877486" w14:textId="77777777" w:rsidTr="008F1E17">
        <w:tc>
          <w:tcPr>
            <w:tcW w:w="1984" w:type="pct"/>
            <w:shd w:val="clear" w:color="auto" w:fill="auto"/>
          </w:tcPr>
          <w:p w14:paraId="38657B7E" w14:textId="77777777" w:rsidR="004443A4" w:rsidRPr="00D353B4" w:rsidRDefault="004443A4" w:rsidP="00AD3881">
            <w:r w:rsidRPr="00D353B4">
              <w:t>Nazwa modułu, także nazwa w języku angielskim</w:t>
            </w:r>
          </w:p>
        </w:tc>
        <w:tc>
          <w:tcPr>
            <w:tcW w:w="3016" w:type="pct"/>
            <w:shd w:val="clear" w:color="auto" w:fill="auto"/>
          </w:tcPr>
          <w:p w14:paraId="283F551C" w14:textId="77777777" w:rsidR="004443A4" w:rsidRPr="00D353B4" w:rsidRDefault="004443A4" w:rsidP="00AD3881">
            <w:pPr>
              <w:rPr>
                <w:lang w:val="en-GB"/>
              </w:rPr>
            </w:pPr>
            <w:r w:rsidRPr="00D353B4">
              <w:rPr>
                <w:lang w:val="en-GB"/>
              </w:rPr>
              <w:t>Język obcy 4– Niemiecki B2</w:t>
            </w:r>
          </w:p>
          <w:p w14:paraId="20B0DFD3" w14:textId="77777777" w:rsidR="004443A4" w:rsidRPr="00D353B4" w:rsidRDefault="004443A4" w:rsidP="00AD3881">
            <w:pPr>
              <w:rPr>
                <w:lang w:val="en-GB"/>
              </w:rPr>
            </w:pPr>
            <w:r w:rsidRPr="00D353B4">
              <w:rPr>
                <w:lang w:val="en-US"/>
              </w:rPr>
              <w:t>Foreign Language 4– German B2</w:t>
            </w:r>
          </w:p>
        </w:tc>
      </w:tr>
      <w:tr w:rsidR="00D353B4" w:rsidRPr="00D353B4" w14:paraId="23F19553" w14:textId="77777777" w:rsidTr="008F1E17">
        <w:tc>
          <w:tcPr>
            <w:tcW w:w="1984" w:type="pct"/>
            <w:shd w:val="clear" w:color="auto" w:fill="auto"/>
          </w:tcPr>
          <w:p w14:paraId="6BCE10F8" w14:textId="6A786B32" w:rsidR="004443A4" w:rsidRPr="00D353B4" w:rsidRDefault="004443A4" w:rsidP="004443A4">
            <w:r w:rsidRPr="00D353B4">
              <w:t xml:space="preserve">Język wykładowy </w:t>
            </w:r>
          </w:p>
        </w:tc>
        <w:tc>
          <w:tcPr>
            <w:tcW w:w="3016" w:type="pct"/>
            <w:shd w:val="clear" w:color="auto" w:fill="auto"/>
          </w:tcPr>
          <w:p w14:paraId="5B6DF234" w14:textId="77777777" w:rsidR="004443A4" w:rsidRPr="00D353B4" w:rsidRDefault="004443A4" w:rsidP="00AD3881">
            <w:pPr>
              <w:rPr>
                <w:lang w:val="en-GB"/>
              </w:rPr>
            </w:pPr>
            <w:r w:rsidRPr="00D353B4">
              <w:rPr>
                <w:lang w:val="en-GB"/>
              </w:rPr>
              <w:t>niemiecki</w:t>
            </w:r>
          </w:p>
        </w:tc>
      </w:tr>
      <w:tr w:rsidR="00D353B4" w:rsidRPr="00D353B4" w14:paraId="2D211AD7" w14:textId="77777777" w:rsidTr="008F1E17">
        <w:tc>
          <w:tcPr>
            <w:tcW w:w="1984" w:type="pct"/>
            <w:shd w:val="clear" w:color="auto" w:fill="auto"/>
          </w:tcPr>
          <w:p w14:paraId="71971313" w14:textId="28B54B3C" w:rsidR="004443A4" w:rsidRPr="00D353B4" w:rsidRDefault="004443A4" w:rsidP="004443A4">
            <w:pPr>
              <w:autoSpaceDE w:val="0"/>
              <w:autoSpaceDN w:val="0"/>
              <w:adjustRightInd w:val="0"/>
            </w:pPr>
            <w:r w:rsidRPr="00D353B4">
              <w:t xml:space="preserve">Rodzaj modułu </w:t>
            </w:r>
          </w:p>
        </w:tc>
        <w:tc>
          <w:tcPr>
            <w:tcW w:w="3016" w:type="pct"/>
            <w:shd w:val="clear" w:color="auto" w:fill="auto"/>
          </w:tcPr>
          <w:p w14:paraId="4BC3AF18" w14:textId="77777777" w:rsidR="004443A4" w:rsidRPr="00D353B4" w:rsidRDefault="004443A4" w:rsidP="00AD3881">
            <w:r w:rsidRPr="00D353B4">
              <w:t>obowiązkowy</w:t>
            </w:r>
          </w:p>
        </w:tc>
      </w:tr>
      <w:tr w:rsidR="00D353B4" w:rsidRPr="00D353B4" w14:paraId="75B008FA" w14:textId="77777777" w:rsidTr="008F1E17">
        <w:tc>
          <w:tcPr>
            <w:tcW w:w="1984" w:type="pct"/>
            <w:shd w:val="clear" w:color="auto" w:fill="auto"/>
          </w:tcPr>
          <w:p w14:paraId="6A0F6BE4" w14:textId="77777777" w:rsidR="004443A4" w:rsidRPr="00D353B4" w:rsidRDefault="004443A4" w:rsidP="00AD3881">
            <w:r w:rsidRPr="00D353B4">
              <w:t>Poziom studiów</w:t>
            </w:r>
          </w:p>
        </w:tc>
        <w:tc>
          <w:tcPr>
            <w:tcW w:w="3016" w:type="pct"/>
            <w:shd w:val="clear" w:color="auto" w:fill="auto"/>
          </w:tcPr>
          <w:p w14:paraId="6CAAF619" w14:textId="77777777" w:rsidR="004443A4" w:rsidRPr="00D353B4" w:rsidRDefault="004443A4" w:rsidP="00AD3881">
            <w:r w:rsidRPr="00D353B4">
              <w:t xml:space="preserve">studia pierwszego stopnia </w:t>
            </w:r>
          </w:p>
        </w:tc>
      </w:tr>
      <w:tr w:rsidR="00D353B4" w:rsidRPr="00D353B4" w14:paraId="2089E310" w14:textId="77777777" w:rsidTr="008F1E17">
        <w:tc>
          <w:tcPr>
            <w:tcW w:w="1984" w:type="pct"/>
            <w:shd w:val="clear" w:color="auto" w:fill="auto"/>
          </w:tcPr>
          <w:p w14:paraId="4CA757E5" w14:textId="4E14101E" w:rsidR="004443A4" w:rsidRPr="00D353B4" w:rsidRDefault="004443A4" w:rsidP="004443A4">
            <w:r w:rsidRPr="00D353B4">
              <w:t>Forma studiów</w:t>
            </w:r>
          </w:p>
        </w:tc>
        <w:tc>
          <w:tcPr>
            <w:tcW w:w="3016" w:type="pct"/>
            <w:shd w:val="clear" w:color="auto" w:fill="auto"/>
          </w:tcPr>
          <w:p w14:paraId="4AE3CF05" w14:textId="39673372" w:rsidR="004443A4" w:rsidRPr="00D353B4" w:rsidRDefault="00C65739" w:rsidP="00AD3881">
            <w:r w:rsidRPr="00D353B4">
              <w:t>nie</w:t>
            </w:r>
            <w:r w:rsidR="004443A4" w:rsidRPr="00D353B4">
              <w:t>stacjonarne</w:t>
            </w:r>
          </w:p>
        </w:tc>
      </w:tr>
      <w:tr w:rsidR="00D353B4" w:rsidRPr="00D353B4" w14:paraId="095B2783" w14:textId="77777777" w:rsidTr="008F1E17">
        <w:tc>
          <w:tcPr>
            <w:tcW w:w="1984" w:type="pct"/>
            <w:shd w:val="clear" w:color="auto" w:fill="auto"/>
          </w:tcPr>
          <w:p w14:paraId="64D89408" w14:textId="77777777" w:rsidR="004443A4" w:rsidRPr="00D353B4" w:rsidRDefault="004443A4" w:rsidP="00AD3881">
            <w:r w:rsidRPr="00D353B4">
              <w:t>Rok studiów dla kierunku</w:t>
            </w:r>
          </w:p>
        </w:tc>
        <w:tc>
          <w:tcPr>
            <w:tcW w:w="3016" w:type="pct"/>
            <w:shd w:val="clear" w:color="auto" w:fill="auto"/>
          </w:tcPr>
          <w:p w14:paraId="63B3F216" w14:textId="77777777" w:rsidR="004443A4" w:rsidRPr="00D353B4" w:rsidRDefault="004443A4" w:rsidP="00AD3881">
            <w:r w:rsidRPr="00D353B4">
              <w:t>II</w:t>
            </w:r>
          </w:p>
        </w:tc>
      </w:tr>
      <w:tr w:rsidR="00D353B4" w:rsidRPr="00D353B4" w14:paraId="4414F2D6" w14:textId="77777777" w:rsidTr="008F1E17">
        <w:tc>
          <w:tcPr>
            <w:tcW w:w="1984" w:type="pct"/>
            <w:shd w:val="clear" w:color="auto" w:fill="auto"/>
          </w:tcPr>
          <w:p w14:paraId="09078730" w14:textId="77777777" w:rsidR="004443A4" w:rsidRPr="00D353B4" w:rsidRDefault="004443A4" w:rsidP="00AD3881">
            <w:r w:rsidRPr="00D353B4">
              <w:t>Semestr dla kierunku</w:t>
            </w:r>
          </w:p>
        </w:tc>
        <w:tc>
          <w:tcPr>
            <w:tcW w:w="3016" w:type="pct"/>
            <w:shd w:val="clear" w:color="auto" w:fill="auto"/>
          </w:tcPr>
          <w:p w14:paraId="00D9F191" w14:textId="77777777" w:rsidR="004443A4" w:rsidRPr="00D353B4" w:rsidRDefault="004443A4" w:rsidP="00AD3881">
            <w:r w:rsidRPr="00D353B4">
              <w:t>4</w:t>
            </w:r>
          </w:p>
        </w:tc>
      </w:tr>
      <w:tr w:rsidR="00D353B4" w:rsidRPr="00D353B4" w14:paraId="7792A124" w14:textId="77777777" w:rsidTr="008F1E17">
        <w:tc>
          <w:tcPr>
            <w:tcW w:w="1984" w:type="pct"/>
            <w:shd w:val="clear" w:color="auto" w:fill="auto"/>
          </w:tcPr>
          <w:p w14:paraId="72B4C732" w14:textId="77777777" w:rsidR="004443A4" w:rsidRPr="00D353B4" w:rsidRDefault="004443A4" w:rsidP="00AD3881">
            <w:pPr>
              <w:autoSpaceDE w:val="0"/>
              <w:autoSpaceDN w:val="0"/>
              <w:adjustRightInd w:val="0"/>
            </w:pPr>
            <w:r w:rsidRPr="00D353B4">
              <w:t>Liczba punktów ECTS z podziałem na kontaktowe/niekontaktowe</w:t>
            </w:r>
          </w:p>
        </w:tc>
        <w:tc>
          <w:tcPr>
            <w:tcW w:w="3016" w:type="pct"/>
            <w:shd w:val="clear" w:color="auto" w:fill="auto"/>
          </w:tcPr>
          <w:p w14:paraId="1C4AAB19" w14:textId="1F90CDAA" w:rsidR="004443A4" w:rsidRPr="00D353B4" w:rsidRDefault="009852F5" w:rsidP="00AD3881">
            <w:r w:rsidRPr="00D353B4">
              <w:t>2 (0,9/1,1)</w:t>
            </w:r>
          </w:p>
        </w:tc>
      </w:tr>
      <w:tr w:rsidR="00D353B4" w:rsidRPr="00D353B4" w14:paraId="08A5B550" w14:textId="77777777" w:rsidTr="008F1E17">
        <w:tc>
          <w:tcPr>
            <w:tcW w:w="1984" w:type="pct"/>
            <w:shd w:val="clear" w:color="auto" w:fill="auto"/>
          </w:tcPr>
          <w:p w14:paraId="4F3CD1B8" w14:textId="77777777" w:rsidR="004443A4" w:rsidRPr="00D353B4" w:rsidRDefault="004443A4" w:rsidP="00AD3881">
            <w:pPr>
              <w:autoSpaceDE w:val="0"/>
              <w:autoSpaceDN w:val="0"/>
              <w:adjustRightInd w:val="0"/>
            </w:pPr>
            <w:r w:rsidRPr="00D353B4">
              <w:lastRenderedPageBreak/>
              <w:t>Tytuł naukowy/stopień naukowy, imię i nazwisko osoby odpowiedzialnej za moduł</w:t>
            </w:r>
          </w:p>
        </w:tc>
        <w:tc>
          <w:tcPr>
            <w:tcW w:w="3016" w:type="pct"/>
            <w:shd w:val="clear" w:color="auto" w:fill="auto"/>
          </w:tcPr>
          <w:p w14:paraId="6B46728F" w14:textId="77777777" w:rsidR="004443A4" w:rsidRPr="00D353B4" w:rsidRDefault="004443A4" w:rsidP="00AD3881">
            <w:r w:rsidRPr="00D353B4">
              <w:t>mgr Anna Gruszecka</w:t>
            </w:r>
          </w:p>
        </w:tc>
      </w:tr>
      <w:tr w:rsidR="00D353B4" w:rsidRPr="00D353B4" w14:paraId="2682E55D" w14:textId="77777777" w:rsidTr="008F1E17">
        <w:tc>
          <w:tcPr>
            <w:tcW w:w="1984" w:type="pct"/>
            <w:shd w:val="clear" w:color="auto" w:fill="auto"/>
          </w:tcPr>
          <w:p w14:paraId="4AD87714" w14:textId="65BCD690" w:rsidR="004443A4" w:rsidRPr="00D353B4" w:rsidRDefault="004443A4" w:rsidP="00AD3881">
            <w:r w:rsidRPr="00D353B4">
              <w:t>Jednostka oferująca moduł</w:t>
            </w:r>
          </w:p>
        </w:tc>
        <w:tc>
          <w:tcPr>
            <w:tcW w:w="3016" w:type="pct"/>
            <w:shd w:val="clear" w:color="auto" w:fill="auto"/>
          </w:tcPr>
          <w:p w14:paraId="6D5D11DB" w14:textId="77777777" w:rsidR="004443A4" w:rsidRPr="00D353B4" w:rsidRDefault="004443A4" w:rsidP="00AD3881">
            <w:r w:rsidRPr="00D353B4">
              <w:t>Centrum Nauczania Języków Obcych i Certyfikacji</w:t>
            </w:r>
          </w:p>
        </w:tc>
      </w:tr>
      <w:tr w:rsidR="00D353B4" w:rsidRPr="00D353B4" w14:paraId="260B4EF8" w14:textId="77777777" w:rsidTr="008F1E17">
        <w:tc>
          <w:tcPr>
            <w:tcW w:w="1984" w:type="pct"/>
            <w:shd w:val="clear" w:color="auto" w:fill="auto"/>
          </w:tcPr>
          <w:p w14:paraId="06A5DC5B" w14:textId="77777777" w:rsidR="00E83C5B" w:rsidRPr="00D353B4" w:rsidRDefault="00E83C5B" w:rsidP="00E83C5B">
            <w:r w:rsidRPr="00D353B4">
              <w:t>Cel modułu</w:t>
            </w:r>
          </w:p>
          <w:p w14:paraId="2403520C" w14:textId="77777777" w:rsidR="00E83C5B" w:rsidRPr="00D353B4" w:rsidRDefault="00E83C5B" w:rsidP="00E83C5B"/>
        </w:tc>
        <w:tc>
          <w:tcPr>
            <w:tcW w:w="3016" w:type="pct"/>
            <w:shd w:val="clear" w:color="auto" w:fill="auto"/>
          </w:tcPr>
          <w:p w14:paraId="717437BF" w14:textId="77777777" w:rsidR="00E83C5B" w:rsidRPr="00D353B4" w:rsidRDefault="00E83C5B" w:rsidP="00E83C5B">
            <w:pPr>
              <w:jc w:val="both"/>
            </w:pPr>
            <w:r w:rsidRPr="00D353B4">
              <w:t>Rozwinięcie zaawansowanych i specjalistycznych kompetencji językowych w zakresie czytania, pisania, słuchania, mówienia na poziome B2 Europejskiego Systemu Opisu Kształcenie Językowego (CEFR).</w:t>
            </w:r>
          </w:p>
          <w:p w14:paraId="128B7DD2" w14:textId="77777777" w:rsidR="00E83C5B" w:rsidRPr="00D353B4" w:rsidRDefault="00E83C5B" w:rsidP="00E83C5B">
            <w:pPr>
              <w:jc w:val="both"/>
            </w:pPr>
            <w:r w:rsidRPr="00D353B4">
              <w:t>Podniesienie kompetencji językowych w zakresie słownictwa ogólnego i specjalistycznego.</w:t>
            </w:r>
          </w:p>
          <w:p w14:paraId="0C669644" w14:textId="77777777" w:rsidR="00E83C5B" w:rsidRPr="00D353B4" w:rsidRDefault="00E83C5B" w:rsidP="00E83C5B">
            <w:pPr>
              <w:jc w:val="both"/>
            </w:pPr>
            <w:r w:rsidRPr="00D353B4">
              <w:t>Rozwijanie umiejętności poprawnej komunikacji w środowisku zawodowym.</w:t>
            </w:r>
          </w:p>
          <w:p w14:paraId="2070E4EE" w14:textId="569F724A" w:rsidR="00E83C5B" w:rsidRPr="00D353B4" w:rsidRDefault="00E83C5B" w:rsidP="00E83C5B">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7D5A22FD" w14:textId="77777777" w:rsidTr="008F1E17">
        <w:trPr>
          <w:trHeight w:val="236"/>
        </w:trPr>
        <w:tc>
          <w:tcPr>
            <w:tcW w:w="1984" w:type="pct"/>
            <w:vMerge w:val="restart"/>
            <w:shd w:val="clear" w:color="auto" w:fill="auto"/>
          </w:tcPr>
          <w:p w14:paraId="1AE145BE" w14:textId="77777777" w:rsidR="00E83C5B" w:rsidRPr="00D353B4" w:rsidRDefault="00E83C5B" w:rsidP="00E83C5B">
            <w:pPr>
              <w:jc w:val="both"/>
            </w:pPr>
            <w:r w:rsidRPr="00D353B4">
              <w:t>Efekty uczenia się dla modułu to opis zasobu wiedzy, umiejętności i kompetencji społecznych, które student osiągnie po zrealizowaniu zajęć.</w:t>
            </w:r>
          </w:p>
        </w:tc>
        <w:tc>
          <w:tcPr>
            <w:tcW w:w="3016" w:type="pct"/>
            <w:shd w:val="clear" w:color="auto" w:fill="auto"/>
          </w:tcPr>
          <w:p w14:paraId="4F3D4A59" w14:textId="47E9877C" w:rsidR="00E83C5B" w:rsidRPr="00D353B4" w:rsidRDefault="00E83C5B" w:rsidP="00E83C5B">
            <w:r w:rsidRPr="00D353B4">
              <w:t xml:space="preserve">Wiedza: </w:t>
            </w:r>
          </w:p>
        </w:tc>
      </w:tr>
      <w:tr w:rsidR="00D353B4" w:rsidRPr="00D353B4" w14:paraId="1EAF170A" w14:textId="77777777" w:rsidTr="008F1E17">
        <w:trPr>
          <w:trHeight w:val="233"/>
        </w:trPr>
        <w:tc>
          <w:tcPr>
            <w:tcW w:w="1984" w:type="pct"/>
            <w:vMerge/>
            <w:shd w:val="clear" w:color="auto" w:fill="auto"/>
          </w:tcPr>
          <w:p w14:paraId="05FD4697" w14:textId="77777777" w:rsidR="00E83C5B" w:rsidRPr="00D353B4" w:rsidRDefault="00E83C5B" w:rsidP="00E83C5B">
            <w:pPr>
              <w:rPr>
                <w:highlight w:val="yellow"/>
              </w:rPr>
            </w:pPr>
          </w:p>
        </w:tc>
        <w:tc>
          <w:tcPr>
            <w:tcW w:w="3016" w:type="pct"/>
            <w:shd w:val="clear" w:color="auto" w:fill="auto"/>
          </w:tcPr>
          <w:p w14:paraId="6089B9F0" w14:textId="36C8D896" w:rsidR="00E83C5B" w:rsidRPr="00D353B4" w:rsidRDefault="00E83C5B" w:rsidP="00E83C5B">
            <w:r w:rsidRPr="00D353B4">
              <w:t>1.</w:t>
            </w:r>
          </w:p>
        </w:tc>
      </w:tr>
      <w:tr w:rsidR="00D353B4" w:rsidRPr="00D353B4" w14:paraId="64BDEFC3" w14:textId="77777777" w:rsidTr="008F1E17">
        <w:trPr>
          <w:trHeight w:val="233"/>
        </w:trPr>
        <w:tc>
          <w:tcPr>
            <w:tcW w:w="1984" w:type="pct"/>
            <w:vMerge/>
            <w:shd w:val="clear" w:color="auto" w:fill="auto"/>
          </w:tcPr>
          <w:p w14:paraId="3E138EDC" w14:textId="77777777" w:rsidR="00E83C5B" w:rsidRPr="00D353B4" w:rsidRDefault="00E83C5B" w:rsidP="00E83C5B">
            <w:pPr>
              <w:rPr>
                <w:highlight w:val="yellow"/>
              </w:rPr>
            </w:pPr>
          </w:p>
        </w:tc>
        <w:tc>
          <w:tcPr>
            <w:tcW w:w="3016" w:type="pct"/>
            <w:shd w:val="clear" w:color="auto" w:fill="auto"/>
          </w:tcPr>
          <w:p w14:paraId="0F5C588E" w14:textId="297C5FF3" w:rsidR="00E83C5B" w:rsidRPr="00D353B4" w:rsidRDefault="00E83C5B" w:rsidP="00E83C5B">
            <w:r w:rsidRPr="00D353B4">
              <w:t>2.</w:t>
            </w:r>
          </w:p>
        </w:tc>
      </w:tr>
      <w:tr w:rsidR="00D353B4" w:rsidRPr="00D353B4" w14:paraId="38D9B1FE" w14:textId="77777777" w:rsidTr="008F1E17">
        <w:trPr>
          <w:trHeight w:val="233"/>
        </w:trPr>
        <w:tc>
          <w:tcPr>
            <w:tcW w:w="1984" w:type="pct"/>
            <w:vMerge/>
            <w:shd w:val="clear" w:color="auto" w:fill="auto"/>
          </w:tcPr>
          <w:p w14:paraId="65A4042C" w14:textId="77777777" w:rsidR="00E83C5B" w:rsidRPr="00D353B4" w:rsidRDefault="00E83C5B" w:rsidP="00E83C5B">
            <w:pPr>
              <w:rPr>
                <w:highlight w:val="yellow"/>
              </w:rPr>
            </w:pPr>
          </w:p>
        </w:tc>
        <w:tc>
          <w:tcPr>
            <w:tcW w:w="3016" w:type="pct"/>
            <w:shd w:val="clear" w:color="auto" w:fill="auto"/>
          </w:tcPr>
          <w:p w14:paraId="6041013F" w14:textId="0D2151E4" w:rsidR="00E83C5B" w:rsidRPr="00D353B4" w:rsidRDefault="00E83C5B" w:rsidP="00E83C5B">
            <w:r w:rsidRPr="00D353B4">
              <w:t>Umiejętności:</w:t>
            </w:r>
          </w:p>
        </w:tc>
      </w:tr>
      <w:tr w:rsidR="00D353B4" w:rsidRPr="00D353B4" w14:paraId="379BBE03" w14:textId="77777777" w:rsidTr="008F1E17">
        <w:trPr>
          <w:trHeight w:val="233"/>
        </w:trPr>
        <w:tc>
          <w:tcPr>
            <w:tcW w:w="1984" w:type="pct"/>
            <w:vMerge/>
            <w:shd w:val="clear" w:color="auto" w:fill="auto"/>
          </w:tcPr>
          <w:p w14:paraId="128E2A87" w14:textId="77777777" w:rsidR="00E83C5B" w:rsidRPr="00D353B4" w:rsidRDefault="00E83C5B" w:rsidP="00E83C5B">
            <w:pPr>
              <w:rPr>
                <w:highlight w:val="yellow"/>
              </w:rPr>
            </w:pPr>
          </w:p>
        </w:tc>
        <w:tc>
          <w:tcPr>
            <w:tcW w:w="3016" w:type="pct"/>
            <w:shd w:val="clear" w:color="auto" w:fill="auto"/>
          </w:tcPr>
          <w:p w14:paraId="73023AEE" w14:textId="47A3FA06" w:rsidR="00E83C5B" w:rsidRPr="00D353B4" w:rsidRDefault="00E83C5B" w:rsidP="00E83C5B">
            <w:r w:rsidRPr="00D353B4">
              <w:t>U1.  Posiada umiejętność sprawnej komunikacji w środowisku zawodowym i sytuacjach życia codziennego.</w:t>
            </w:r>
          </w:p>
        </w:tc>
      </w:tr>
      <w:tr w:rsidR="00D353B4" w:rsidRPr="00D353B4" w14:paraId="395EC876" w14:textId="77777777" w:rsidTr="008F1E17">
        <w:trPr>
          <w:trHeight w:val="233"/>
        </w:trPr>
        <w:tc>
          <w:tcPr>
            <w:tcW w:w="1984" w:type="pct"/>
            <w:vMerge/>
            <w:shd w:val="clear" w:color="auto" w:fill="auto"/>
          </w:tcPr>
          <w:p w14:paraId="6CD5552D" w14:textId="77777777" w:rsidR="00E83C5B" w:rsidRPr="00D353B4" w:rsidRDefault="00E83C5B" w:rsidP="00E83C5B">
            <w:pPr>
              <w:rPr>
                <w:highlight w:val="yellow"/>
              </w:rPr>
            </w:pPr>
          </w:p>
        </w:tc>
        <w:tc>
          <w:tcPr>
            <w:tcW w:w="3016" w:type="pct"/>
            <w:shd w:val="clear" w:color="auto" w:fill="auto"/>
          </w:tcPr>
          <w:p w14:paraId="4F318241" w14:textId="4FF18F13" w:rsidR="00E83C5B" w:rsidRPr="00D353B4" w:rsidRDefault="00E83C5B" w:rsidP="00E83C5B">
            <w:r w:rsidRPr="00D353B4">
              <w:t>U2. Potrafi dyskutować, argumentować, relacjonować i interpretować wydarzenia z życia codziennego.</w:t>
            </w:r>
          </w:p>
        </w:tc>
      </w:tr>
      <w:tr w:rsidR="00D353B4" w:rsidRPr="00D353B4" w14:paraId="0F805A89" w14:textId="77777777" w:rsidTr="008F1E17">
        <w:trPr>
          <w:trHeight w:val="233"/>
        </w:trPr>
        <w:tc>
          <w:tcPr>
            <w:tcW w:w="1984" w:type="pct"/>
            <w:vMerge/>
            <w:shd w:val="clear" w:color="auto" w:fill="auto"/>
          </w:tcPr>
          <w:p w14:paraId="043D3056" w14:textId="77777777" w:rsidR="00E83C5B" w:rsidRPr="00D353B4" w:rsidRDefault="00E83C5B" w:rsidP="00E83C5B">
            <w:pPr>
              <w:rPr>
                <w:highlight w:val="yellow"/>
              </w:rPr>
            </w:pPr>
          </w:p>
        </w:tc>
        <w:tc>
          <w:tcPr>
            <w:tcW w:w="3016" w:type="pct"/>
            <w:shd w:val="clear" w:color="auto" w:fill="auto"/>
          </w:tcPr>
          <w:p w14:paraId="3A740213" w14:textId="0EADD0E8" w:rsidR="00E83C5B" w:rsidRPr="00D353B4" w:rsidRDefault="00E83C5B" w:rsidP="00E83C5B">
            <w:r w:rsidRPr="00D353B4">
              <w:t>U3. Posiada umiejętność czytania ze zrozumieniem oraz analizowania obcojęzycznych tekstów źródłowych z zakresu reprezentowanej dziedziny naukowej.</w:t>
            </w:r>
          </w:p>
        </w:tc>
      </w:tr>
      <w:tr w:rsidR="00D353B4" w:rsidRPr="00D353B4" w14:paraId="5FCDAA0A" w14:textId="77777777" w:rsidTr="008F1E17">
        <w:trPr>
          <w:trHeight w:val="233"/>
        </w:trPr>
        <w:tc>
          <w:tcPr>
            <w:tcW w:w="1984" w:type="pct"/>
            <w:vMerge/>
            <w:shd w:val="clear" w:color="auto" w:fill="auto"/>
          </w:tcPr>
          <w:p w14:paraId="4A1E061F" w14:textId="77777777" w:rsidR="00E83C5B" w:rsidRPr="00D353B4" w:rsidRDefault="00E83C5B" w:rsidP="00E83C5B">
            <w:pPr>
              <w:rPr>
                <w:highlight w:val="yellow"/>
              </w:rPr>
            </w:pPr>
          </w:p>
        </w:tc>
        <w:tc>
          <w:tcPr>
            <w:tcW w:w="3016" w:type="pct"/>
            <w:shd w:val="clear" w:color="auto" w:fill="auto"/>
          </w:tcPr>
          <w:p w14:paraId="7CDDB09E" w14:textId="13959290" w:rsidR="00E83C5B" w:rsidRPr="00D353B4" w:rsidRDefault="00E83C5B" w:rsidP="00E83C5B">
            <w:r w:rsidRPr="00D353B4">
              <w:t>U4. Potrafi konstruować w formie pisemnej teksty dotyczące spraw prywatnych i służbowych.</w:t>
            </w:r>
          </w:p>
        </w:tc>
      </w:tr>
      <w:tr w:rsidR="00D353B4" w:rsidRPr="00D353B4" w14:paraId="08020B29" w14:textId="77777777" w:rsidTr="008F1E17">
        <w:trPr>
          <w:trHeight w:val="233"/>
        </w:trPr>
        <w:tc>
          <w:tcPr>
            <w:tcW w:w="1984" w:type="pct"/>
            <w:vMerge/>
            <w:shd w:val="clear" w:color="auto" w:fill="auto"/>
          </w:tcPr>
          <w:p w14:paraId="70011939" w14:textId="77777777" w:rsidR="00E83C5B" w:rsidRPr="00D353B4" w:rsidRDefault="00E83C5B" w:rsidP="00E83C5B">
            <w:pPr>
              <w:rPr>
                <w:highlight w:val="yellow"/>
              </w:rPr>
            </w:pPr>
          </w:p>
        </w:tc>
        <w:tc>
          <w:tcPr>
            <w:tcW w:w="3016" w:type="pct"/>
            <w:shd w:val="clear" w:color="auto" w:fill="auto"/>
          </w:tcPr>
          <w:p w14:paraId="75318681" w14:textId="48C71F87" w:rsidR="00E83C5B" w:rsidRPr="00D353B4" w:rsidRDefault="00E83C5B" w:rsidP="00E83C5B">
            <w:r w:rsidRPr="00D353B4">
              <w:t>Kompetencje społeczne:</w:t>
            </w:r>
          </w:p>
        </w:tc>
      </w:tr>
      <w:tr w:rsidR="00D353B4" w:rsidRPr="00D353B4" w14:paraId="3617D2B9" w14:textId="77777777" w:rsidTr="008F1E17">
        <w:trPr>
          <w:trHeight w:val="233"/>
        </w:trPr>
        <w:tc>
          <w:tcPr>
            <w:tcW w:w="1984" w:type="pct"/>
            <w:vMerge/>
            <w:shd w:val="clear" w:color="auto" w:fill="auto"/>
          </w:tcPr>
          <w:p w14:paraId="5172E6F4" w14:textId="77777777" w:rsidR="00E83C5B" w:rsidRPr="00D353B4" w:rsidRDefault="00E83C5B" w:rsidP="00E83C5B">
            <w:pPr>
              <w:rPr>
                <w:highlight w:val="yellow"/>
              </w:rPr>
            </w:pPr>
          </w:p>
        </w:tc>
        <w:tc>
          <w:tcPr>
            <w:tcW w:w="3016" w:type="pct"/>
            <w:shd w:val="clear" w:color="auto" w:fill="auto"/>
          </w:tcPr>
          <w:p w14:paraId="40130E49" w14:textId="308ED82B" w:rsidR="00E83C5B" w:rsidRPr="00D353B4" w:rsidRDefault="00E83C5B" w:rsidP="00E83C5B">
            <w:r w:rsidRPr="00D353B4">
              <w:t xml:space="preserve">K1. </w:t>
            </w:r>
            <w:r w:rsidR="007024EA" w:rsidRPr="00D353B4">
              <w:t>Jest gotów do krytycznej oceny posiadanych praktycznych umiejętności językowych.</w:t>
            </w:r>
          </w:p>
        </w:tc>
      </w:tr>
      <w:tr w:rsidR="00D353B4" w:rsidRPr="00D353B4" w14:paraId="234372D7" w14:textId="77777777" w:rsidTr="008F1E17">
        <w:trPr>
          <w:trHeight w:val="233"/>
        </w:trPr>
        <w:tc>
          <w:tcPr>
            <w:tcW w:w="1984" w:type="pct"/>
            <w:shd w:val="clear" w:color="auto" w:fill="auto"/>
          </w:tcPr>
          <w:p w14:paraId="4AFBD2A1" w14:textId="77777777" w:rsidR="00E83C5B" w:rsidRPr="00D353B4" w:rsidRDefault="00E83C5B" w:rsidP="00E83C5B">
            <w:pPr>
              <w:rPr>
                <w:highlight w:val="yellow"/>
              </w:rPr>
            </w:pPr>
            <w:r w:rsidRPr="00D353B4">
              <w:t>Odniesienie modułowych efektów uczenia się do kierunkowych efektów uczenia się</w:t>
            </w:r>
          </w:p>
        </w:tc>
        <w:tc>
          <w:tcPr>
            <w:tcW w:w="3016" w:type="pct"/>
            <w:shd w:val="clear" w:color="auto" w:fill="auto"/>
          </w:tcPr>
          <w:p w14:paraId="719F7AF0" w14:textId="77777777" w:rsidR="00E83C5B" w:rsidRPr="00D353B4" w:rsidRDefault="00E83C5B" w:rsidP="00E83C5B">
            <w:r w:rsidRPr="00D353B4">
              <w:t>U1 – TR_U08, TR_U010, TR_U011</w:t>
            </w:r>
          </w:p>
          <w:p w14:paraId="0E3C41E6" w14:textId="77777777" w:rsidR="00E83C5B" w:rsidRPr="00D353B4" w:rsidRDefault="00E83C5B" w:rsidP="00E83C5B">
            <w:r w:rsidRPr="00D353B4">
              <w:t>U2 – TR_U08, TR_U010, TR_U011</w:t>
            </w:r>
          </w:p>
          <w:p w14:paraId="38B8E002" w14:textId="77777777" w:rsidR="00E83C5B" w:rsidRPr="00D353B4" w:rsidRDefault="00E83C5B" w:rsidP="00E83C5B">
            <w:r w:rsidRPr="00D353B4">
              <w:t>U3 – TR_U010, TR_U011</w:t>
            </w:r>
          </w:p>
          <w:p w14:paraId="27768332" w14:textId="77777777" w:rsidR="00E83C5B" w:rsidRPr="00D353B4" w:rsidRDefault="00E83C5B" w:rsidP="00E83C5B">
            <w:r w:rsidRPr="00D353B4">
              <w:t>U4 -  TR_U010, TR_U011</w:t>
            </w:r>
          </w:p>
          <w:p w14:paraId="3980F4FD" w14:textId="0893E02C" w:rsidR="00E83C5B" w:rsidRPr="00D353B4" w:rsidRDefault="00E83C5B" w:rsidP="00E83C5B">
            <w:r w:rsidRPr="00D353B4">
              <w:t>K1 – TR_K01</w:t>
            </w:r>
          </w:p>
        </w:tc>
      </w:tr>
      <w:tr w:rsidR="00D353B4" w:rsidRPr="00D353B4" w14:paraId="1AEAA070" w14:textId="77777777" w:rsidTr="008F1E17">
        <w:tc>
          <w:tcPr>
            <w:tcW w:w="1984" w:type="pct"/>
            <w:shd w:val="clear" w:color="auto" w:fill="auto"/>
          </w:tcPr>
          <w:p w14:paraId="6D996F47" w14:textId="77777777" w:rsidR="00E83C5B" w:rsidRPr="00D353B4" w:rsidRDefault="00E83C5B" w:rsidP="00E83C5B">
            <w:r w:rsidRPr="00D353B4">
              <w:t>Odniesienie modułowych efektów uczenia się do efektów inżynierskich (jeżeli dotyczy)</w:t>
            </w:r>
          </w:p>
        </w:tc>
        <w:tc>
          <w:tcPr>
            <w:tcW w:w="3016" w:type="pct"/>
            <w:shd w:val="clear" w:color="auto" w:fill="auto"/>
          </w:tcPr>
          <w:p w14:paraId="324EFA71" w14:textId="55B80B4F" w:rsidR="00E83C5B" w:rsidRPr="00D353B4" w:rsidRDefault="00E83C5B" w:rsidP="00E83C5B">
            <w:pPr>
              <w:jc w:val="both"/>
            </w:pPr>
            <w:r w:rsidRPr="00D353B4">
              <w:t xml:space="preserve">nie dotyczy </w:t>
            </w:r>
          </w:p>
        </w:tc>
      </w:tr>
      <w:tr w:rsidR="00D353B4" w:rsidRPr="00D353B4" w14:paraId="51B14B0E" w14:textId="77777777" w:rsidTr="008F1E17">
        <w:tc>
          <w:tcPr>
            <w:tcW w:w="1984" w:type="pct"/>
            <w:shd w:val="clear" w:color="auto" w:fill="auto"/>
          </w:tcPr>
          <w:p w14:paraId="3619A4EE" w14:textId="77777777" w:rsidR="00E83C5B" w:rsidRPr="00D353B4" w:rsidRDefault="00E83C5B" w:rsidP="00E83C5B">
            <w:r w:rsidRPr="00D353B4">
              <w:t xml:space="preserve">Treści programowe modułu </w:t>
            </w:r>
          </w:p>
          <w:p w14:paraId="10D919CD" w14:textId="77777777" w:rsidR="00E83C5B" w:rsidRPr="00D353B4" w:rsidRDefault="00E83C5B" w:rsidP="00E83C5B"/>
        </w:tc>
        <w:tc>
          <w:tcPr>
            <w:tcW w:w="3016" w:type="pct"/>
            <w:shd w:val="clear" w:color="auto" w:fill="auto"/>
          </w:tcPr>
          <w:p w14:paraId="1096A67A" w14:textId="77777777" w:rsidR="00E83C5B" w:rsidRPr="00D353B4" w:rsidRDefault="00E83C5B" w:rsidP="00E83C5B">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7E7D4273" w14:textId="77777777" w:rsidR="00E83C5B" w:rsidRPr="00D353B4" w:rsidRDefault="00E83C5B" w:rsidP="00E83C5B">
            <w:r w:rsidRPr="00D353B4">
              <w:t xml:space="preserve">W czasie ćwiczeń zostanie wprowadzone słownictwo specjalistyczne z reprezentowanej dziedziny naukowej, studenci zostaną przygotowani do czytania ze zrozumieniem literatury fachowej, artykułów naukowych i samodzielnej pracy z tekstem źródłowym. </w:t>
            </w:r>
          </w:p>
          <w:p w14:paraId="266B3575" w14:textId="77777777" w:rsidR="00E83C5B" w:rsidRPr="00D353B4" w:rsidRDefault="00E83C5B" w:rsidP="00E83C5B">
            <w:pPr>
              <w:jc w:val="both"/>
            </w:pPr>
            <w:r w:rsidRPr="00D353B4">
              <w:lastRenderedPageBreak/>
              <w:t>Moduł obejmuje również ćwiczenie zaawansowanych struktur gramatycznych i leksykalnych celem osiągnięcia przez studenta sprawnej komunikacji.</w:t>
            </w:r>
          </w:p>
          <w:p w14:paraId="0BC9A450" w14:textId="3D65988D" w:rsidR="00E83C5B" w:rsidRPr="00D353B4" w:rsidRDefault="00E83C5B" w:rsidP="008F1E17">
            <w:pPr>
              <w:jc w:val="both"/>
            </w:pPr>
            <w:r w:rsidRPr="00D353B4">
              <w:t>Moduł ma również za zadanie bardziej szczegółowe zapoznanie studenta z kulturą danego obszaru językowego.</w:t>
            </w:r>
          </w:p>
        </w:tc>
      </w:tr>
      <w:tr w:rsidR="00D353B4" w:rsidRPr="00D353B4" w14:paraId="511E75E8" w14:textId="77777777" w:rsidTr="008F1E17">
        <w:tc>
          <w:tcPr>
            <w:tcW w:w="1984" w:type="pct"/>
            <w:shd w:val="clear" w:color="auto" w:fill="auto"/>
          </w:tcPr>
          <w:p w14:paraId="1999488E" w14:textId="77777777" w:rsidR="004443A4" w:rsidRPr="00D353B4" w:rsidRDefault="004443A4" w:rsidP="00AD3881">
            <w:r w:rsidRPr="00D353B4">
              <w:lastRenderedPageBreak/>
              <w:t>Wykaz literatury podstawowej i uzupełniającej</w:t>
            </w:r>
          </w:p>
        </w:tc>
        <w:tc>
          <w:tcPr>
            <w:tcW w:w="3016" w:type="pct"/>
            <w:shd w:val="clear" w:color="auto" w:fill="auto"/>
          </w:tcPr>
          <w:p w14:paraId="28813BB7" w14:textId="77777777" w:rsidR="004443A4" w:rsidRPr="00D353B4" w:rsidRDefault="004443A4" w:rsidP="00AD3881">
            <w:r w:rsidRPr="00D353B4">
              <w:t>Literatura obowiązkowa:</w:t>
            </w:r>
          </w:p>
          <w:p w14:paraId="00DCA3F1" w14:textId="77777777" w:rsidR="004443A4" w:rsidRPr="00D353B4" w:rsidRDefault="004443A4" w:rsidP="00667F61">
            <w:pPr>
              <w:pStyle w:val="Akapitzlist"/>
              <w:numPr>
                <w:ilvl w:val="0"/>
                <w:numId w:val="23"/>
              </w:numPr>
              <w:suppressAutoHyphens w:val="0"/>
              <w:autoSpaceDN/>
              <w:spacing w:line="240" w:lineRule="auto"/>
              <w:contextualSpacing/>
              <w:jc w:val="left"/>
              <w:textAlignment w:val="auto"/>
              <w:rPr>
                <w:rFonts w:ascii="Times New Roman" w:hAnsi="Times New Roman"/>
                <w:sz w:val="24"/>
                <w:szCs w:val="24"/>
                <w:lang w:val="de-DE"/>
              </w:rPr>
            </w:pPr>
            <w:r w:rsidRPr="00D353B4">
              <w:rPr>
                <w:rFonts w:ascii="Times New Roman" w:hAnsi="Times New Roman"/>
                <w:sz w:val="24"/>
                <w:szCs w:val="24"/>
                <w:lang w:val="de-DE"/>
              </w:rPr>
              <w:t>S. Schmohl, B. Schenk, Akademie Deutsch, Hueber, 2019</w:t>
            </w:r>
          </w:p>
          <w:p w14:paraId="2B89FA77" w14:textId="77777777" w:rsidR="004443A4" w:rsidRPr="00D353B4" w:rsidRDefault="004443A4" w:rsidP="00AD3881">
            <w:pPr>
              <w:rPr>
                <w:lang w:val="de-DE"/>
              </w:rPr>
            </w:pPr>
            <w:r w:rsidRPr="00D353B4">
              <w:rPr>
                <w:lang w:val="de-DE"/>
              </w:rPr>
              <w:t>Literatura uzupełniająca:</w:t>
            </w:r>
          </w:p>
          <w:p w14:paraId="675A7D9F" w14:textId="77777777" w:rsidR="004443A4" w:rsidRPr="00D353B4" w:rsidRDefault="004443A4" w:rsidP="00667F61">
            <w:pPr>
              <w:pStyle w:val="Akapitzlist"/>
              <w:numPr>
                <w:ilvl w:val="0"/>
                <w:numId w:val="24"/>
              </w:numPr>
              <w:suppressAutoHyphens w:val="0"/>
              <w:autoSpaceDN/>
              <w:spacing w:line="240" w:lineRule="auto"/>
              <w:contextualSpacing/>
              <w:jc w:val="left"/>
              <w:textAlignment w:val="auto"/>
              <w:rPr>
                <w:rFonts w:ascii="Times New Roman" w:hAnsi="Times New Roman"/>
                <w:sz w:val="24"/>
                <w:szCs w:val="24"/>
                <w:lang w:val="de-DE"/>
              </w:rPr>
            </w:pPr>
            <w:r w:rsidRPr="00D353B4">
              <w:rPr>
                <w:rFonts w:ascii="Times New Roman" w:hAnsi="Times New Roman"/>
                <w:sz w:val="24"/>
                <w:szCs w:val="24"/>
                <w:lang w:val="de-DE"/>
              </w:rPr>
              <w:t>N. Becker, J. Braunert, Alltag, Beruf &amp; Co., Hueber 2013</w:t>
            </w:r>
          </w:p>
          <w:p w14:paraId="159232AA" w14:textId="77777777" w:rsidR="004443A4" w:rsidRPr="00D353B4" w:rsidRDefault="004443A4" w:rsidP="00667F61">
            <w:pPr>
              <w:pStyle w:val="Akapitzlist"/>
              <w:numPr>
                <w:ilvl w:val="0"/>
                <w:numId w:val="24"/>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lang w:val="de-DE"/>
              </w:rPr>
              <w:t>B. Kujawa, M. Stinia, Mit Beruf auf Deutsch, profil turystyczno-gastronomiczny, Nowa Era, 2013</w:t>
            </w:r>
          </w:p>
          <w:p w14:paraId="24AE6326" w14:textId="77777777" w:rsidR="004443A4" w:rsidRPr="00D353B4" w:rsidRDefault="004443A4" w:rsidP="00667F61">
            <w:pPr>
              <w:pStyle w:val="Akapitzlist"/>
              <w:numPr>
                <w:ilvl w:val="0"/>
                <w:numId w:val="24"/>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rPr>
              <w:t>Zbiór tekstów specjalistycznych przygotowany przez wykładowców CNJOiC</w:t>
            </w:r>
          </w:p>
        </w:tc>
      </w:tr>
      <w:tr w:rsidR="00D353B4" w:rsidRPr="00D353B4" w14:paraId="591E55AD" w14:textId="77777777" w:rsidTr="008F1E17">
        <w:tc>
          <w:tcPr>
            <w:tcW w:w="1984" w:type="pct"/>
            <w:shd w:val="clear" w:color="auto" w:fill="auto"/>
          </w:tcPr>
          <w:p w14:paraId="189E1B9A" w14:textId="77777777" w:rsidR="004443A4" w:rsidRPr="00D353B4" w:rsidRDefault="004443A4" w:rsidP="00AD3881">
            <w:r w:rsidRPr="00D353B4">
              <w:t>Planowane formy/działania/metody dydaktyczne</w:t>
            </w:r>
          </w:p>
        </w:tc>
        <w:tc>
          <w:tcPr>
            <w:tcW w:w="3016" w:type="pct"/>
            <w:shd w:val="clear" w:color="auto" w:fill="auto"/>
          </w:tcPr>
          <w:p w14:paraId="0495A004" w14:textId="77777777" w:rsidR="004443A4" w:rsidRPr="00D353B4" w:rsidRDefault="004443A4" w:rsidP="00AD3881">
            <w:r w:rsidRPr="00D353B4">
              <w:t>Wykład, dyskusja, prezentacja, konwersacja,</w:t>
            </w:r>
          </w:p>
          <w:p w14:paraId="7B286E59" w14:textId="77777777" w:rsidR="004443A4" w:rsidRPr="00D353B4" w:rsidRDefault="004443A4" w:rsidP="00AD3881">
            <w:r w:rsidRPr="00D353B4">
              <w:t>metoda gramatyczno-tłumaczeniowa (teksty specjalistyczne), metoda komunikacyjna i bezpośrednia ze szczególnym uwzględnieniem umiejętności komunikowania się.</w:t>
            </w:r>
          </w:p>
        </w:tc>
      </w:tr>
      <w:tr w:rsidR="00D353B4" w:rsidRPr="00D353B4" w14:paraId="7143138A" w14:textId="77777777" w:rsidTr="008F1E17">
        <w:tc>
          <w:tcPr>
            <w:tcW w:w="1984" w:type="pct"/>
            <w:shd w:val="clear" w:color="auto" w:fill="auto"/>
          </w:tcPr>
          <w:p w14:paraId="7BC9A5BC" w14:textId="77777777" w:rsidR="004443A4" w:rsidRPr="00D353B4" w:rsidRDefault="004443A4" w:rsidP="00AD3881">
            <w:r w:rsidRPr="00D353B4">
              <w:t>Sposoby weryfikacji oraz formy dokumentowania osiągniętych efektów uczenia się</w:t>
            </w:r>
          </w:p>
        </w:tc>
        <w:tc>
          <w:tcPr>
            <w:tcW w:w="3016" w:type="pct"/>
            <w:shd w:val="clear" w:color="auto" w:fill="auto"/>
          </w:tcPr>
          <w:p w14:paraId="01E81FFA" w14:textId="77777777" w:rsidR="004443A4" w:rsidRPr="00D353B4" w:rsidRDefault="004443A4" w:rsidP="00AD3881">
            <w:pPr>
              <w:jc w:val="both"/>
            </w:pPr>
            <w:r w:rsidRPr="00D353B4">
              <w:t xml:space="preserve">U1-ocena wypowiedzi ustnych na zajęciach </w:t>
            </w:r>
          </w:p>
          <w:p w14:paraId="411F64E8" w14:textId="77777777" w:rsidR="004443A4" w:rsidRPr="00D353B4" w:rsidRDefault="004443A4" w:rsidP="00AD3881">
            <w:pPr>
              <w:jc w:val="both"/>
            </w:pPr>
            <w:r w:rsidRPr="00D353B4">
              <w:t xml:space="preserve">U2-ocena wypowiedzi ustnych na zajęciach </w:t>
            </w:r>
          </w:p>
          <w:p w14:paraId="6C6EDCC4" w14:textId="77777777" w:rsidR="004443A4" w:rsidRPr="00D353B4" w:rsidRDefault="004443A4" w:rsidP="00AD3881">
            <w:pPr>
              <w:jc w:val="both"/>
            </w:pPr>
            <w:r w:rsidRPr="00D353B4">
              <w:t>U3-sprawdzian pisemny, ocena prac domowych</w:t>
            </w:r>
          </w:p>
          <w:p w14:paraId="74183CCB" w14:textId="77777777" w:rsidR="004443A4" w:rsidRPr="00D353B4" w:rsidRDefault="004443A4" w:rsidP="00AD3881">
            <w:pPr>
              <w:jc w:val="both"/>
            </w:pPr>
            <w:r w:rsidRPr="00D353B4">
              <w:t xml:space="preserve">U4-ocena prac domowych </w:t>
            </w:r>
          </w:p>
          <w:p w14:paraId="60E11FAC" w14:textId="77777777" w:rsidR="004443A4" w:rsidRPr="00D353B4" w:rsidRDefault="004443A4" w:rsidP="00AD3881">
            <w:pPr>
              <w:jc w:val="both"/>
            </w:pPr>
            <w:r w:rsidRPr="00D353B4">
              <w:t xml:space="preserve">K1-ocena przygotowania do zajęć i aktywności na ćwiczeniach </w:t>
            </w:r>
          </w:p>
          <w:p w14:paraId="3788E0ED" w14:textId="77777777" w:rsidR="004443A4" w:rsidRPr="00D353B4" w:rsidRDefault="004443A4" w:rsidP="00AD3881">
            <w:pPr>
              <w:jc w:val="both"/>
            </w:pPr>
            <w:r w:rsidRPr="00D353B4">
              <w:t>Formy dokumentowania osiągniętych efektów kształcenia:</w:t>
            </w:r>
          </w:p>
          <w:p w14:paraId="1929BCF7" w14:textId="77777777" w:rsidR="004443A4" w:rsidRPr="00D353B4" w:rsidRDefault="004443A4" w:rsidP="00AD3881">
            <w:pPr>
              <w:jc w:val="both"/>
            </w:pPr>
            <w:r w:rsidRPr="00D353B4">
              <w:t xml:space="preserve">Śródsemestralne sprawdziany pisemne, prezentacje multimedialne przechowywane w formie elektronicznej, karty egzaminacyjne, dziennik lektora.                                                                                         </w:t>
            </w:r>
            <w:r w:rsidRPr="00D353B4">
              <w:rPr>
                <w:rFonts w:eastAsia="Calibri"/>
                <w:lang w:eastAsia="en-US"/>
              </w:rPr>
              <w:t>Kryteria oceniania dostępne są w CNJOiC.</w:t>
            </w:r>
          </w:p>
        </w:tc>
      </w:tr>
      <w:tr w:rsidR="00D353B4" w:rsidRPr="00D353B4" w14:paraId="7E2F9BD6" w14:textId="77777777" w:rsidTr="008F1E17">
        <w:tc>
          <w:tcPr>
            <w:tcW w:w="1984" w:type="pct"/>
            <w:shd w:val="clear" w:color="auto" w:fill="auto"/>
          </w:tcPr>
          <w:p w14:paraId="35517DBC" w14:textId="77777777" w:rsidR="004443A4" w:rsidRPr="00D353B4" w:rsidRDefault="004443A4" w:rsidP="00AD3881">
            <w:r w:rsidRPr="00D353B4">
              <w:t>Elementy i wagi mające wpływ na ocenę końcową</w:t>
            </w:r>
          </w:p>
          <w:p w14:paraId="12515EA8" w14:textId="77777777" w:rsidR="004443A4" w:rsidRPr="00D353B4" w:rsidRDefault="004443A4" w:rsidP="00AD3881"/>
          <w:p w14:paraId="56A8FFD6" w14:textId="77777777" w:rsidR="004443A4" w:rsidRPr="00D353B4" w:rsidRDefault="004443A4" w:rsidP="00AD3881"/>
        </w:tc>
        <w:tc>
          <w:tcPr>
            <w:tcW w:w="3016" w:type="pct"/>
            <w:shd w:val="clear" w:color="auto" w:fill="auto"/>
          </w:tcPr>
          <w:p w14:paraId="2C6BA669" w14:textId="77777777" w:rsidR="004443A4" w:rsidRPr="00D353B4" w:rsidRDefault="004443A4"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38DBD2AD" w14:textId="77777777" w:rsidR="004443A4" w:rsidRPr="00D353B4" w:rsidRDefault="004443A4" w:rsidP="00AD3881">
            <w:pPr>
              <w:spacing w:line="252" w:lineRule="auto"/>
              <w:rPr>
                <w:rFonts w:eastAsiaTheme="minorHAnsi"/>
                <w:lang w:eastAsia="en-US"/>
              </w:rPr>
            </w:pPr>
            <w:r w:rsidRPr="00D353B4">
              <w:rPr>
                <w:rFonts w:eastAsiaTheme="minorHAnsi"/>
                <w:lang w:eastAsia="en-US"/>
              </w:rPr>
              <w:t>- sprawdziany pisemne – 50%</w:t>
            </w:r>
          </w:p>
          <w:p w14:paraId="642E0A17" w14:textId="77777777" w:rsidR="004443A4" w:rsidRPr="00D353B4" w:rsidRDefault="004443A4" w:rsidP="00AD3881">
            <w:pPr>
              <w:spacing w:line="252" w:lineRule="auto"/>
              <w:rPr>
                <w:rFonts w:eastAsiaTheme="minorHAnsi"/>
                <w:lang w:eastAsia="en-US"/>
              </w:rPr>
            </w:pPr>
            <w:r w:rsidRPr="00D353B4">
              <w:rPr>
                <w:rFonts w:eastAsiaTheme="minorHAnsi"/>
                <w:lang w:eastAsia="en-US"/>
              </w:rPr>
              <w:t>- wypowiedzi ustne – 25%</w:t>
            </w:r>
          </w:p>
          <w:p w14:paraId="55460CFD" w14:textId="77777777" w:rsidR="004443A4" w:rsidRPr="00D353B4" w:rsidRDefault="004443A4" w:rsidP="00AD3881">
            <w:pPr>
              <w:spacing w:line="252" w:lineRule="auto"/>
              <w:rPr>
                <w:rFonts w:eastAsiaTheme="minorHAnsi"/>
                <w:lang w:eastAsia="en-US"/>
              </w:rPr>
            </w:pPr>
            <w:r w:rsidRPr="00D353B4">
              <w:rPr>
                <w:rFonts w:eastAsiaTheme="minorHAnsi"/>
                <w:lang w:eastAsia="en-US"/>
              </w:rPr>
              <w:t>- wypowiedzi pisemne – 25%</w:t>
            </w:r>
          </w:p>
          <w:p w14:paraId="7B6D30AE" w14:textId="77777777" w:rsidR="004443A4" w:rsidRPr="00D353B4" w:rsidRDefault="004443A4" w:rsidP="00AD3881">
            <w:pPr>
              <w:jc w:val="both"/>
              <w:rPr>
                <w:rFonts w:eastAsiaTheme="minorHAnsi"/>
                <w:lang w:eastAsia="en-US"/>
              </w:rPr>
            </w:pPr>
            <w:r w:rsidRPr="00D353B4">
              <w:rPr>
                <w:rFonts w:eastAsiaTheme="minorHAnsi"/>
                <w:lang w:eastAsia="en-US"/>
              </w:rPr>
              <w:t xml:space="preserve">Student może uzyskać ocenę wyższą o pół stopnia, jeżeli wykazał się 100% frekwencją oraz wielokrotną aktywnością w czasie zajęć. </w:t>
            </w:r>
          </w:p>
          <w:p w14:paraId="26F17D32" w14:textId="77777777" w:rsidR="004443A4" w:rsidRPr="00D353B4" w:rsidRDefault="004443A4" w:rsidP="00AD3881">
            <w:pPr>
              <w:jc w:val="both"/>
            </w:pPr>
            <w:r w:rsidRPr="00D353B4">
              <w:t>Ocena końcowa - ocena z egzaminu:</w:t>
            </w:r>
          </w:p>
          <w:p w14:paraId="195CB5EB" w14:textId="77777777" w:rsidR="004443A4" w:rsidRPr="00D353B4" w:rsidRDefault="004443A4" w:rsidP="00AD3881">
            <w:pPr>
              <w:jc w:val="both"/>
            </w:pPr>
            <w:r w:rsidRPr="00D353B4">
              <w:t>Część pisemna 80%</w:t>
            </w:r>
          </w:p>
          <w:p w14:paraId="14BBA82E" w14:textId="77777777" w:rsidR="004443A4" w:rsidRPr="00D353B4" w:rsidRDefault="004443A4" w:rsidP="00AD3881">
            <w:pPr>
              <w:jc w:val="both"/>
            </w:pPr>
            <w:r w:rsidRPr="00D353B4">
              <w:t>Część ustna 20%</w:t>
            </w:r>
          </w:p>
        </w:tc>
      </w:tr>
      <w:tr w:rsidR="00D353B4" w:rsidRPr="00D353B4" w14:paraId="6E892ED1" w14:textId="77777777" w:rsidTr="008F1E17">
        <w:trPr>
          <w:trHeight w:val="1182"/>
        </w:trPr>
        <w:tc>
          <w:tcPr>
            <w:tcW w:w="1984" w:type="pct"/>
            <w:shd w:val="clear" w:color="auto" w:fill="auto"/>
          </w:tcPr>
          <w:p w14:paraId="037A6A9D" w14:textId="77777777" w:rsidR="009852F5" w:rsidRPr="00D353B4" w:rsidRDefault="009852F5" w:rsidP="009852F5">
            <w:pPr>
              <w:jc w:val="both"/>
            </w:pPr>
            <w:r w:rsidRPr="00D353B4">
              <w:t>Bilans punktów ECTS</w:t>
            </w:r>
          </w:p>
        </w:tc>
        <w:tc>
          <w:tcPr>
            <w:tcW w:w="3016" w:type="pct"/>
            <w:shd w:val="clear" w:color="auto" w:fill="auto"/>
          </w:tcPr>
          <w:p w14:paraId="2E6990F9" w14:textId="77777777" w:rsidR="009852F5" w:rsidRPr="00D353B4" w:rsidRDefault="009852F5" w:rsidP="009852F5">
            <w:r w:rsidRPr="00D353B4">
              <w:t>KONTAKTOWE:</w:t>
            </w:r>
          </w:p>
          <w:p w14:paraId="22EB659E" w14:textId="77777777" w:rsidR="009852F5" w:rsidRPr="00D353B4" w:rsidRDefault="009852F5" w:rsidP="009852F5">
            <w:r w:rsidRPr="00D353B4">
              <w:t>Udział w ćwiczeniach:          20 godz.</w:t>
            </w:r>
          </w:p>
          <w:p w14:paraId="3BA62AFA" w14:textId="77777777" w:rsidR="009852F5" w:rsidRPr="00D353B4" w:rsidRDefault="009852F5" w:rsidP="009852F5">
            <w:r w:rsidRPr="00D353B4">
              <w:t>Egzamin:                               3 godz.</w:t>
            </w:r>
          </w:p>
          <w:p w14:paraId="70CB84B8" w14:textId="77777777" w:rsidR="009852F5" w:rsidRPr="00D353B4" w:rsidRDefault="009852F5" w:rsidP="009852F5">
            <w:pPr>
              <w:rPr>
                <w:u w:val="single"/>
              </w:rPr>
            </w:pPr>
            <w:r w:rsidRPr="00D353B4">
              <w:rPr>
                <w:u w:val="single"/>
              </w:rPr>
              <w:t>RAZEM KONTAKTOWE:     23 godz. / 0,9 ECTS</w:t>
            </w:r>
          </w:p>
          <w:p w14:paraId="4AAF871F" w14:textId="77777777" w:rsidR="009852F5" w:rsidRPr="00D353B4" w:rsidRDefault="009852F5" w:rsidP="009852F5"/>
          <w:p w14:paraId="4ADF88E7" w14:textId="77777777" w:rsidR="009852F5" w:rsidRPr="00D353B4" w:rsidRDefault="009852F5" w:rsidP="009852F5">
            <w:r w:rsidRPr="00D353B4">
              <w:t>Przygotowanie do zajęć:       12 godz.</w:t>
            </w:r>
          </w:p>
          <w:p w14:paraId="7C93DB2F" w14:textId="77777777" w:rsidR="009852F5" w:rsidRPr="00D353B4" w:rsidRDefault="009852F5" w:rsidP="009852F5">
            <w:r w:rsidRPr="00D353B4">
              <w:t>Przygotowanie do egzaminu: 15 godz.</w:t>
            </w:r>
          </w:p>
          <w:p w14:paraId="4F4C8F09" w14:textId="77777777" w:rsidR="009852F5" w:rsidRPr="00D353B4" w:rsidRDefault="009852F5" w:rsidP="009852F5">
            <w:pPr>
              <w:rPr>
                <w:u w:val="single"/>
              </w:rPr>
            </w:pPr>
            <w:r w:rsidRPr="00D353B4">
              <w:rPr>
                <w:u w:val="single"/>
              </w:rPr>
              <w:t>RAZEM NIEKONTAKTOWE:  27 godz. / 1,1 ECTS</w:t>
            </w:r>
          </w:p>
          <w:p w14:paraId="47183AF0" w14:textId="77777777" w:rsidR="009852F5" w:rsidRPr="00D353B4" w:rsidRDefault="009852F5" w:rsidP="009852F5">
            <w:r w:rsidRPr="00D353B4">
              <w:lastRenderedPageBreak/>
              <w:t xml:space="preserve">                          </w:t>
            </w:r>
          </w:p>
          <w:p w14:paraId="0F37E642" w14:textId="0799EDE5" w:rsidR="009852F5" w:rsidRPr="00D353B4" w:rsidRDefault="009852F5" w:rsidP="009852F5">
            <w:r w:rsidRPr="00D353B4">
              <w:t>Łączny nakład pracy studenta to 50 godz. co odpowiada  2 punktom ECTS</w:t>
            </w:r>
          </w:p>
        </w:tc>
      </w:tr>
      <w:tr w:rsidR="009852F5" w:rsidRPr="00D353B4" w14:paraId="47396F2E" w14:textId="77777777" w:rsidTr="008F1E17">
        <w:trPr>
          <w:trHeight w:val="718"/>
        </w:trPr>
        <w:tc>
          <w:tcPr>
            <w:tcW w:w="1984" w:type="pct"/>
            <w:shd w:val="clear" w:color="auto" w:fill="auto"/>
          </w:tcPr>
          <w:p w14:paraId="1FD5F4A6" w14:textId="77777777" w:rsidR="009852F5" w:rsidRPr="00D353B4" w:rsidRDefault="009852F5" w:rsidP="009852F5">
            <w:r w:rsidRPr="00D353B4">
              <w:lastRenderedPageBreak/>
              <w:t>Nakład pracy związany z zajęciami wymagającymi bezpośredniego udziału nauczyciela akademickiego</w:t>
            </w:r>
          </w:p>
        </w:tc>
        <w:tc>
          <w:tcPr>
            <w:tcW w:w="3016" w:type="pct"/>
            <w:shd w:val="clear" w:color="auto" w:fill="auto"/>
          </w:tcPr>
          <w:p w14:paraId="655EF284" w14:textId="77777777" w:rsidR="009852F5" w:rsidRPr="00D353B4" w:rsidRDefault="009852F5" w:rsidP="009852F5">
            <w:r w:rsidRPr="00D353B4">
              <w:t>- udział w ćwiczeniach – 20 godzin</w:t>
            </w:r>
          </w:p>
          <w:p w14:paraId="068A9024" w14:textId="77777777" w:rsidR="009852F5" w:rsidRPr="00D353B4" w:rsidRDefault="009852F5" w:rsidP="009852F5">
            <w:r w:rsidRPr="00D353B4">
              <w:t>- udział w egzaminie – 3 godziny</w:t>
            </w:r>
          </w:p>
          <w:p w14:paraId="2FED8CA5" w14:textId="0CC874EC" w:rsidR="009852F5" w:rsidRPr="00D353B4" w:rsidRDefault="009852F5" w:rsidP="009852F5">
            <w:pPr>
              <w:jc w:val="both"/>
            </w:pPr>
            <w:r w:rsidRPr="00D353B4">
              <w:t>Łącznie 23 godz. co odpowiada 0,9 punktom ECTS</w:t>
            </w:r>
          </w:p>
        </w:tc>
      </w:tr>
    </w:tbl>
    <w:p w14:paraId="6D1D9D81" w14:textId="77777777" w:rsidR="003673EB" w:rsidRPr="00D353B4" w:rsidRDefault="003673EB" w:rsidP="00AA3F98">
      <w:pPr>
        <w:tabs>
          <w:tab w:val="left" w:pos="4190"/>
        </w:tabs>
        <w:rPr>
          <w:b/>
          <w:sz w:val="28"/>
        </w:rPr>
      </w:pPr>
    </w:p>
    <w:p w14:paraId="67185C9F" w14:textId="29D1B51B" w:rsidR="00710F32" w:rsidRPr="00D353B4" w:rsidRDefault="00710F32" w:rsidP="00AA3F98">
      <w:pPr>
        <w:tabs>
          <w:tab w:val="left" w:pos="4190"/>
        </w:tabs>
        <w:rPr>
          <w:b/>
          <w:sz w:val="28"/>
        </w:rPr>
      </w:pPr>
      <w:r w:rsidRPr="00D353B4">
        <w:rPr>
          <w:b/>
          <w:sz w:val="28"/>
        </w:rPr>
        <w:t>Karta opisu zajęć z modułu  język francuski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0"/>
        <w:gridCol w:w="5808"/>
      </w:tblGrid>
      <w:tr w:rsidR="00D353B4" w:rsidRPr="00D353B4" w14:paraId="65F8C8D8" w14:textId="77777777" w:rsidTr="008F1E17">
        <w:tc>
          <w:tcPr>
            <w:tcW w:w="1984" w:type="pct"/>
            <w:shd w:val="clear" w:color="auto" w:fill="auto"/>
          </w:tcPr>
          <w:p w14:paraId="35EC5C47" w14:textId="3CD66789" w:rsidR="004443A4" w:rsidRPr="00D353B4" w:rsidRDefault="004443A4" w:rsidP="004443A4">
            <w:r w:rsidRPr="00D353B4">
              <w:t xml:space="preserve">Nazwa kierunku studiów </w:t>
            </w:r>
          </w:p>
        </w:tc>
        <w:tc>
          <w:tcPr>
            <w:tcW w:w="3016" w:type="pct"/>
            <w:shd w:val="clear" w:color="auto" w:fill="auto"/>
          </w:tcPr>
          <w:p w14:paraId="479CD088" w14:textId="77777777" w:rsidR="004443A4" w:rsidRPr="00D353B4" w:rsidRDefault="004443A4" w:rsidP="00AD3881">
            <w:r w:rsidRPr="00D353B4">
              <w:t>Turystyka i rekreacja</w:t>
            </w:r>
          </w:p>
        </w:tc>
      </w:tr>
      <w:tr w:rsidR="00D353B4" w:rsidRPr="00D353B4" w14:paraId="157DAA54" w14:textId="77777777" w:rsidTr="008F1E17">
        <w:tc>
          <w:tcPr>
            <w:tcW w:w="1984" w:type="pct"/>
            <w:shd w:val="clear" w:color="auto" w:fill="auto"/>
          </w:tcPr>
          <w:p w14:paraId="143E05B3" w14:textId="77777777" w:rsidR="004443A4" w:rsidRPr="00D353B4" w:rsidRDefault="004443A4" w:rsidP="00AD3881">
            <w:r w:rsidRPr="00D353B4">
              <w:t>Nazwa modułu, także nazwa w języku angielskim</w:t>
            </w:r>
          </w:p>
        </w:tc>
        <w:tc>
          <w:tcPr>
            <w:tcW w:w="3016" w:type="pct"/>
            <w:shd w:val="clear" w:color="auto" w:fill="auto"/>
          </w:tcPr>
          <w:p w14:paraId="2A6D67D7" w14:textId="77777777" w:rsidR="004443A4" w:rsidRPr="00D353B4" w:rsidRDefault="004443A4" w:rsidP="00AD3881">
            <w:pPr>
              <w:rPr>
                <w:lang w:val="en-GB"/>
              </w:rPr>
            </w:pPr>
            <w:r w:rsidRPr="00D353B4">
              <w:rPr>
                <w:lang w:val="en-GB"/>
              </w:rPr>
              <w:t>Język obcy 4– Francuski B2</w:t>
            </w:r>
          </w:p>
          <w:p w14:paraId="42356558" w14:textId="77777777" w:rsidR="004443A4" w:rsidRPr="00D353B4" w:rsidRDefault="004443A4" w:rsidP="00AD3881">
            <w:pPr>
              <w:rPr>
                <w:lang w:val="en-GB"/>
              </w:rPr>
            </w:pPr>
            <w:r w:rsidRPr="00D353B4">
              <w:rPr>
                <w:lang w:val="en-US"/>
              </w:rPr>
              <w:t>Foreign Language 4– French B2</w:t>
            </w:r>
          </w:p>
        </w:tc>
      </w:tr>
      <w:tr w:rsidR="00D353B4" w:rsidRPr="00D353B4" w14:paraId="394A0584" w14:textId="77777777" w:rsidTr="008F1E17">
        <w:tc>
          <w:tcPr>
            <w:tcW w:w="1984" w:type="pct"/>
            <w:shd w:val="clear" w:color="auto" w:fill="auto"/>
          </w:tcPr>
          <w:p w14:paraId="2F650C75" w14:textId="084ECE43" w:rsidR="004443A4" w:rsidRPr="00D353B4" w:rsidRDefault="004443A4" w:rsidP="004443A4">
            <w:r w:rsidRPr="00D353B4">
              <w:t xml:space="preserve">Język wykładowy </w:t>
            </w:r>
          </w:p>
        </w:tc>
        <w:tc>
          <w:tcPr>
            <w:tcW w:w="3016" w:type="pct"/>
            <w:shd w:val="clear" w:color="auto" w:fill="auto"/>
          </w:tcPr>
          <w:p w14:paraId="529BAD09" w14:textId="77777777" w:rsidR="004443A4" w:rsidRPr="00D353B4" w:rsidRDefault="004443A4" w:rsidP="00AD3881">
            <w:pPr>
              <w:rPr>
                <w:lang w:val="en-GB"/>
              </w:rPr>
            </w:pPr>
            <w:r w:rsidRPr="00D353B4">
              <w:rPr>
                <w:lang w:val="en-GB"/>
              </w:rPr>
              <w:t>francuski</w:t>
            </w:r>
          </w:p>
        </w:tc>
      </w:tr>
      <w:tr w:rsidR="00D353B4" w:rsidRPr="00D353B4" w14:paraId="1ADD6D17" w14:textId="77777777" w:rsidTr="008F1E17">
        <w:tc>
          <w:tcPr>
            <w:tcW w:w="1984" w:type="pct"/>
            <w:shd w:val="clear" w:color="auto" w:fill="auto"/>
          </w:tcPr>
          <w:p w14:paraId="2898547B" w14:textId="524B8B7F" w:rsidR="004443A4" w:rsidRPr="00D353B4" w:rsidRDefault="004443A4" w:rsidP="004443A4">
            <w:pPr>
              <w:autoSpaceDE w:val="0"/>
              <w:autoSpaceDN w:val="0"/>
              <w:adjustRightInd w:val="0"/>
            </w:pPr>
            <w:r w:rsidRPr="00D353B4">
              <w:t xml:space="preserve">Rodzaj modułu </w:t>
            </w:r>
          </w:p>
        </w:tc>
        <w:tc>
          <w:tcPr>
            <w:tcW w:w="3016" w:type="pct"/>
            <w:shd w:val="clear" w:color="auto" w:fill="auto"/>
          </w:tcPr>
          <w:p w14:paraId="76EDC64D" w14:textId="77777777" w:rsidR="004443A4" w:rsidRPr="00D353B4" w:rsidRDefault="004443A4" w:rsidP="00AD3881">
            <w:r w:rsidRPr="00D353B4">
              <w:t>obowiązkowy</w:t>
            </w:r>
          </w:p>
        </w:tc>
      </w:tr>
      <w:tr w:rsidR="00D353B4" w:rsidRPr="00D353B4" w14:paraId="11A2C85D" w14:textId="77777777" w:rsidTr="008F1E17">
        <w:tc>
          <w:tcPr>
            <w:tcW w:w="1984" w:type="pct"/>
            <w:shd w:val="clear" w:color="auto" w:fill="auto"/>
          </w:tcPr>
          <w:p w14:paraId="3BAEBB3C" w14:textId="77777777" w:rsidR="004443A4" w:rsidRPr="00D353B4" w:rsidRDefault="004443A4" w:rsidP="00AD3881">
            <w:r w:rsidRPr="00D353B4">
              <w:t>Poziom studiów</w:t>
            </w:r>
          </w:p>
        </w:tc>
        <w:tc>
          <w:tcPr>
            <w:tcW w:w="3016" w:type="pct"/>
            <w:shd w:val="clear" w:color="auto" w:fill="auto"/>
          </w:tcPr>
          <w:p w14:paraId="3951C942" w14:textId="77777777" w:rsidR="004443A4" w:rsidRPr="00D353B4" w:rsidRDefault="004443A4" w:rsidP="00AD3881">
            <w:r w:rsidRPr="00D353B4">
              <w:t xml:space="preserve">studia pierwszego stopnia </w:t>
            </w:r>
          </w:p>
        </w:tc>
      </w:tr>
      <w:tr w:rsidR="00D353B4" w:rsidRPr="00D353B4" w14:paraId="47B5B3A2" w14:textId="77777777" w:rsidTr="008F1E17">
        <w:tc>
          <w:tcPr>
            <w:tcW w:w="1984" w:type="pct"/>
            <w:shd w:val="clear" w:color="auto" w:fill="auto"/>
          </w:tcPr>
          <w:p w14:paraId="27BD6BE2" w14:textId="373378F4" w:rsidR="004443A4" w:rsidRPr="00D353B4" w:rsidRDefault="004443A4" w:rsidP="004443A4">
            <w:r w:rsidRPr="00D353B4">
              <w:t>Forma studiów</w:t>
            </w:r>
          </w:p>
        </w:tc>
        <w:tc>
          <w:tcPr>
            <w:tcW w:w="3016" w:type="pct"/>
            <w:shd w:val="clear" w:color="auto" w:fill="auto"/>
          </w:tcPr>
          <w:p w14:paraId="28E080B0" w14:textId="039DE400" w:rsidR="004443A4" w:rsidRPr="00D353B4" w:rsidRDefault="00C65739" w:rsidP="00AD3881">
            <w:r w:rsidRPr="00D353B4">
              <w:t>nie</w:t>
            </w:r>
            <w:r w:rsidR="004443A4" w:rsidRPr="00D353B4">
              <w:t>stacjonarne</w:t>
            </w:r>
          </w:p>
        </w:tc>
      </w:tr>
      <w:tr w:rsidR="00D353B4" w:rsidRPr="00D353B4" w14:paraId="1A70A3DD" w14:textId="77777777" w:rsidTr="008F1E17">
        <w:tc>
          <w:tcPr>
            <w:tcW w:w="1984" w:type="pct"/>
            <w:shd w:val="clear" w:color="auto" w:fill="auto"/>
          </w:tcPr>
          <w:p w14:paraId="20B92392" w14:textId="77777777" w:rsidR="004443A4" w:rsidRPr="00D353B4" w:rsidRDefault="004443A4" w:rsidP="00AD3881">
            <w:r w:rsidRPr="00D353B4">
              <w:t>Rok studiów dla kierunku</w:t>
            </w:r>
          </w:p>
        </w:tc>
        <w:tc>
          <w:tcPr>
            <w:tcW w:w="3016" w:type="pct"/>
            <w:shd w:val="clear" w:color="auto" w:fill="auto"/>
          </w:tcPr>
          <w:p w14:paraId="79966A15" w14:textId="77777777" w:rsidR="004443A4" w:rsidRPr="00D353B4" w:rsidRDefault="004443A4" w:rsidP="00AD3881">
            <w:r w:rsidRPr="00D353B4">
              <w:t>II</w:t>
            </w:r>
          </w:p>
        </w:tc>
      </w:tr>
      <w:tr w:rsidR="00D353B4" w:rsidRPr="00D353B4" w14:paraId="5BCE23F2" w14:textId="77777777" w:rsidTr="008F1E17">
        <w:tc>
          <w:tcPr>
            <w:tcW w:w="1984" w:type="pct"/>
            <w:shd w:val="clear" w:color="auto" w:fill="auto"/>
          </w:tcPr>
          <w:p w14:paraId="6E4B0F0D" w14:textId="77777777" w:rsidR="004443A4" w:rsidRPr="00D353B4" w:rsidRDefault="004443A4" w:rsidP="00AD3881">
            <w:r w:rsidRPr="00D353B4">
              <w:t>Semestr dla kierunku</w:t>
            </w:r>
          </w:p>
        </w:tc>
        <w:tc>
          <w:tcPr>
            <w:tcW w:w="3016" w:type="pct"/>
            <w:shd w:val="clear" w:color="auto" w:fill="auto"/>
          </w:tcPr>
          <w:p w14:paraId="508D67A6" w14:textId="77777777" w:rsidR="004443A4" w:rsidRPr="00D353B4" w:rsidRDefault="004443A4" w:rsidP="00AD3881">
            <w:r w:rsidRPr="00D353B4">
              <w:t>4</w:t>
            </w:r>
          </w:p>
        </w:tc>
      </w:tr>
      <w:tr w:rsidR="00D353B4" w:rsidRPr="00D353B4" w14:paraId="52F2DA14" w14:textId="77777777" w:rsidTr="008F1E17">
        <w:tc>
          <w:tcPr>
            <w:tcW w:w="1984" w:type="pct"/>
            <w:shd w:val="clear" w:color="auto" w:fill="auto"/>
          </w:tcPr>
          <w:p w14:paraId="0E45D030" w14:textId="77777777" w:rsidR="004443A4" w:rsidRPr="00D353B4" w:rsidRDefault="004443A4" w:rsidP="00AD3881">
            <w:pPr>
              <w:autoSpaceDE w:val="0"/>
              <w:autoSpaceDN w:val="0"/>
              <w:adjustRightInd w:val="0"/>
            </w:pPr>
            <w:r w:rsidRPr="00D353B4">
              <w:t>Liczba punktów ECTS z podziałem na kontaktowe/niekontaktowe</w:t>
            </w:r>
          </w:p>
        </w:tc>
        <w:tc>
          <w:tcPr>
            <w:tcW w:w="3016" w:type="pct"/>
            <w:shd w:val="clear" w:color="auto" w:fill="auto"/>
          </w:tcPr>
          <w:p w14:paraId="275069AD" w14:textId="48413FB9" w:rsidR="004443A4" w:rsidRPr="00D353B4" w:rsidRDefault="009852F5" w:rsidP="00AD3881">
            <w:r w:rsidRPr="00D353B4">
              <w:t>2 (0,9/1,1)</w:t>
            </w:r>
          </w:p>
        </w:tc>
      </w:tr>
      <w:tr w:rsidR="00D353B4" w:rsidRPr="00D353B4" w14:paraId="380FB663" w14:textId="77777777" w:rsidTr="008F1E17">
        <w:tc>
          <w:tcPr>
            <w:tcW w:w="1984" w:type="pct"/>
            <w:shd w:val="clear" w:color="auto" w:fill="auto"/>
          </w:tcPr>
          <w:p w14:paraId="49A50F00" w14:textId="77777777" w:rsidR="004443A4" w:rsidRPr="00D353B4" w:rsidRDefault="004443A4" w:rsidP="00AD3881">
            <w:pPr>
              <w:autoSpaceDE w:val="0"/>
              <w:autoSpaceDN w:val="0"/>
              <w:adjustRightInd w:val="0"/>
            </w:pPr>
            <w:r w:rsidRPr="00D353B4">
              <w:t>Tytuł naukowy/stopień naukowy, imię i nazwisko osoby odpowiedzialnej za moduł</w:t>
            </w:r>
          </w:p>
        </w:tc>
        <w:tc>
          <w:tcPr>
            <w:tcW w:w="3016" w:type="pct"/>
            <w:shd w:val="clear" w:color="auto" w:fill="auto"/>
          </w:tcPr>
          <w:p w14:paraId="5C3D55C1" w14:textId="77777777" w:rsidR="004443A4" w:rsidRPr="00D353B4" w:rsidRDefault="004443A4" w:rsidP="00AD3881">
            <w:r w:rsidRPr="00D353B4">
              <w:t>mgr Elżbieta Karolak</w:t>
            </w:r>
          </w:p>
        </w:tc>
      </w:tr>
      <w:tr w:rsidR="00D353B4" w:rsidRPr="00D353B4" w14:paraId="3F351610" w14:textId="77777777" w:rsidTr="008F1E17">
        <w:tc>
          <w:tcPr>
            <w:tcW w:w="1984" w:type="pct"/>
            <w:shd w:val="clear" w:color="auto" w:fill="auto"/>
          </w:tcPr>
          <w:p w14:paraId="4DD4D5AC" w14:textId="77777777" w:rsidR="004443A4" w:rsidRPr="00D353B4" w:rsidRDefault="004443A4" w:rsidP="00AD3881">
            <w:r w:rsidRPr="00D353B4">
              <w:t>Jednostka oferująca moduł</w:t>
            </w:r>
          </w:p>
          <w:p w14:paraId="7915FBED" w14:textId="77777777" w:rsidR="004443A4" w:rsidRPr="00D353B4" w:rsidRDefault="004443A4" w:rsidP="00AD3881"/>
        </w:tc>
        <w:tc>
          <w:tcPr>
            <w:tcW w:w="3016" w:type="pct"/>
            <w:shd w:val="clear" w:color="auto" w:fill="auto"/>
          </w:tcPr>
          <w:p w14:paraId="5B6EA822" w14:textId="77777777" w:rsidR="004443A4" w:rsidRPr="00D353B4" w:rsidRDefault="004443A4" w:rsidP="00AD3881">
            <w:r w:rsidRPr="00D353B4">
              <w:t>Centrum Nauczania Języków Obcych i Certyfikacji</w:t>
            </w:r>
          </w:p>
        </w:tc>
      </w:tr>
      <w:tr w:rsidR="00D353B4" w:rsidRPr="00D353B4" w14:paraId="70B24164" w14:textId="77777777" w:rsidTr="008F1E17">
        <w:tc>
          <w:tcPr>
            <w:tcW w:w="1984" w:type="pct"/>
            <w:shd w:val="clear" w:color="auto" w:fill="auto"/>
          </w:tcPr>
          <w:p w14:paraId="729C4B5C" w14:textId="77777777" w:rsidR="00E83C5B" w:rsidRPr="00D353B4" w:rsidRDefault="00E83C5B" w:rsidP="00E83C5B">
            <w:r w:rsidRPr="00D353B4">
              <w:t>Cel modułu</w:t>
            </w:r>
          </w:p>
          <w:p w14:paraId="710409AC" w14:textId="77777777" w:rsidR="00E83C5B" w:rsidRPr="00D353B4" w:rsidRDefault="00E83C5B" w:rsidP="00E83C5B"/>
        </w:tc>
        <w:tc>
          <w:tcPr>
            <w:tcW w:w="3016" w:type="pct"/>
            <w:shd w:val="clear" w:color="auto" w:fill="auto"/>
          </w:tcPr>
          <w:p w14:paraId="4F18B110" w14:textId="77777777" w:rsidR="00E83C5B" w:rsidRPr="00D353B4" w:rsidRDefault="00E83C5B" w:rsidP="00E83C5B">
            <w:pPr>
              <w:jc w:val="both"/>
            </w:pPr>
            <w:r w:rsidRPr="00D353B4">
              <w:t>Rozwinięcie zaawansowanych i specjalistycznych kompetencji językowych w zakresie czytania, pisania, słuchania, mówienia na poziome B2 Europejskiego Systemu Opisu Kształcenie Językowego (CEFR).</w:t>
            </w:r>
          </w:p>
          <w:p w14:paraId="014DA010" w14:textId="77777777" w:rsidR="00E83C5B" w:rsidRPr="00D353B4" w:rsidRDefault="00E83C5B" w:rsidP="00E83C5B">
            <w:pPr>
              <w:jc w:val="both"/>
            </w:pPr>
            <w:r w:rsidRPr="00D353B4">
              <w:t>Podniesienie kompetencji językowych w zakresie słownictwa ogólnego i specjalistycznego.</w:t>
            </w:r>
          </w:p>
          <w:p w14:paraId="1A0232D9" w14:textId="77777777" w:rsidR="00E83C5B" w:rsidRPr="00D353B4" w:rsidRDefault="00E83C5B" w:rsidP="00E83C5B">
            <w:pPr>
              <w:jc w:val="both"/>
            </w:pPr>
            <w:r w:rsidRPr="00D353B4">
              <w:t>Rozwijanie umiejętności poprawnej komunikacji w środowisku zawodowym.</w:t>
            </w:r>
          </w:p>
          <w:p w14:paraId="36763A95" w14:textId="616568AD" w:rsidR="00E83C5B" w:rsidRPr="00D353B4" w:rsidRDefault="00E83C5B" w:rsidP="00E83C5B">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63B70F2B" w14:textId="77777777" w:rsidTr="008F1E17">
        <w:trPr>
          <w:trHeight w:val="236"/>
        </w:trPr>
        <w:tc>
          <w:tcPr>
            <w:tcW w:w="1984" w:type="pct"/>
            <w:vMerge w:val="restart"/>
            <w:shd w:val="clear" w:color="auto" w:fill="auto"/>
          </w:tcPr>
          <w:p w14:paraId="01837C50" w14:textId="77777777" w:rsidR="00E83C5B" w:rsidRPr="00D353B4" w:rsidRDefault="00E83C5B" w:rsidP="00E83C5B">
            <w:pPr>
              <w:jc w:val="both"/>
            </w:pPr>
            <w:r w:rsidRPr="00D353B4">
              <w:t>Efekty uczenia się dla modułu to opis zasobu wiedzy, umiejętności i kompetencji społecznych, które student osiągnie po zrealizowaniu zajęć.</w:t>
            </w:r>
          </w:p>
        </w:tc>
        <w:tc>
          <w:tcPr>
            <w:tcW w:w="3016" w:type="pct"/>
            <w:shd w:val="clear" w:color="auto" w:fill="auto"/>
          </w:tcPr>
          <w:p w14:paraId="2C44BA97" w14:textId="2B0E74CC" w:rsidR="00E83C5B" w:rsidRPr="00D353B4" w:rsidRDefault="00E83C5B" w:rsidP="00E83C5B">
            <w:r w:rsidRPr="00D353B4">
              <w:t xml:space="preserve">Wiedza: </w:t>
            </w:r>
          </w:p>
        </w:tc>
      </w:tr>
      <w:tr w:rsidR="00D353B4" w:rsidRPr="00D353B4" w14:paraId="2571CFEC" w14:textId="77777777" w:rsidTr="008F1E17">
        <w:trPr>
          <w:trHeight w:val="233"/>
        </w:trPr>
        <w:tc>
          <w:tcPr>
            <w:tcW w:w="1984" w:type="pct"/>
            <w:vMerge/>
            <w:shd w:val="clear" w:color="auto" w:fill="auto"/>
          </w:tcPr>
          <w:p w14:paraId="00CDC193" w14:textId="77777777" w:rsidR="00E83C5B" w:rsidRPr="00D353B4" w:rsidRDefault="00E83C5B" w:rsidP="00E83C5B">
            <w:pPr>
              <w:rPr>
                <w:highlight w:val="yellow"/>
              </w:rPr>
            </w:pPr>
          </w:p>
        </w:tc>
        <w:tc>
          <w:tcPr>
            <w:tcW w:w="3016" w:type="pct"/>
            <w:shd w:val="clear" w:color="auto" w:fill="auto"/>
          </w:tcPr>
          <w:p w14:paraId="7087D135" w14:textId="6CD428A0" w:rsidR="00E83C5B" w:rsidRPr="00D353B4" w:rsidRDefault="00E83C5B" w:rsidP="00E83C5B">
            <w:r w:rsidRPr="00D353B4">
              <w:t>1.</w:t>
            </w:r>
          </w:p>
        </w:tc>
      </w:tr>
      <w:tr w:rsidR="00D353B4" w:rsidRPr="00D353B4" w14:paraId="226E519B" w14:textId="77777777" w:rsidTr="008F1E17">
        <w:trPr>
          <w:trHeight w:val="233"/>
        </w:trPr>
        <w:tc>
          <w:tcPr>
            <w:tcW w:w="1984" w:type="pct"/>
            <w:vMerge/>
            <w:shd w:val="clear" w:color="auto" w:fill="auto"/>
          </w:tcPr>
          <w:p w14:paraId="1A4264E2" w14:textId="77777777" w:rsidR="00E83C5B" w:rsidRPr="00D353B4" w:rsidRDefault="00E83C5B" w:rsidP="00E83C5B">
            <w:pPr>
              <w:rPr>
                <w:highlight w:val="yellow"/>
              </w:rPr>
            </w:pPr>
          </w:p>
        </w:tc>
        <w:tc>
          <w:tcPr>
            <w:tcW w:w="3016" w:type="pct"/>
            <w:shd w:val="clear" w:color="auto" w:fill="auto"/>
          </w:tcPr>
          <w:p w14:paraId="0024E4E8" w14:textId="602A28FC" w:rsidR="00E83C5B" w:rsidRPr="00D353B4" w:rsidRDefault="00E83C5B" w:rsidP="00E83C5B">
            <w:r w:rsidRPr="00D353B4">
              <w:t>2.</w:t>
            </w:r>
          </w:p>
        </w:tc>
      </w:tr>
      <w:tr w:rsidR="00D353B4" w:rsidRPr="00D353B4" w14:paraId="39D29D73" w14:textId="77777777" w:rsidTr="008F1E17">
        <w:trPr>
          <w:trHeight w:val="233"/>
        </w:trPr>
        <w:tc>
          <w:tcPr>
            <w:tcW w:w="1984" w:type="pct"/>
            <w:vMerge/>
            <w:shd w:val="clear" w:color="auto" w:fill="auto"/>
          </w:tcPr>
          <w:p w14:paraId="7D3D590F" w14:textId="77777777" w:rsidR="00E83C5B" w:rsidRPr="00D353B4" w:rsidRDefault="00E83C5B" w:rsidP="00E83C5B">
            <w:pPr>
              <w:rPr>
                <w:highlight w:val="yellow"/>
              </w:rPr>
            </w:pPr>
          </w:p>
        </w:tc>
        <w:tc>
          <w:tcPr>
            <w:tcW w:w="3016" w:type="pct"/>
            <w:shd w:val="clear" w:color="auto" w:fill="auto"/>
          </w:tcPr>
          <w:p w14:paraId="358E940E" w14:textId="7CC68696" w:rsidR="00E83C5B" w:rsidRPr="00D353B4" w:rsidRDefault="00E83C5B" w:rsidP="00E83C5B">
            <w:r w:rsidRPr="00D353B4">
              <w:t>Umiejętności:</w:t>
            </w:r>
          </w:p>
        </w:tc>
      </w:tr>
      <w:tr w:rsidR="00D353B4" w:rsidRPr="00D353B4" w14:paraId="1630714B" w14:textId="77777777" w:rsidTr="008F1E17">
        <w:trPr>
          <w:trHeight w:val="233"/>
        </w:trPr>
        <w:tc>
          <w:tcPr>
            <w:tcW w:w="1984" w:type="pct"/>
            <w:vMerge/>
            <w:shd w:val="clear" w:color="auto" w:fill="auto"/>
          </w:tcPr>
          <w:p w14:paraId="5FEF1FBD" w14:textId="77777777" w:rsidR="00E83C5B" w:rsidRPr="00D353B4" w:rsidRDefault="00E83C5B" w:rsidP="00E83C5B">
            <w:pPr>
              <w:rPr>
                <w:highlight w:val="yellow"/>
              </w:rPr>
            </w:pPr>
          </w:p>
        </w:tc>
        <w:tc>
          <w:tcPr>
            <w:tcW w:w="3016" w:type="pct"/>
            <w:shd w:val="clear" w:color="auto" w:fill="auto"/>
          </w:tcPr>
          <w:p w14:paraId="73A18321" w14:textId="3A988D01" w:rsidR="00E83C5B" w:rsidRPr="00D353B4" w:rsidRDefault="00E83C5B" w:rsidP="00E83C5B">
            <w:r w:rsidRPr="00D353B4">
              <w:t>U1.  Posiada umiejętność sprawnej komunikacji w środowisku zawodowym i sytuacjach życia codziennego.</w:t>
            </w:r>
          </w:p>
        </w:tc>
      </w:tr>
      <w:tr w:rsidR="00D353B4" w:rsidRPr="00D353B4" w14:paraId="739940DF" w14:textId="77777777" w:rsidTr="008F1E17">
        <w:trPr>
          <w:trHeight w:val="233"/>
        </w:trPr>
        <w:tc>
          <w:tcPr>
            <w:tcW w:w="1984" w:type="pct"/>
            <w:vMerge/>
            <w:shd w:val="clear" w:color="auto" w:fill="auto"/>
          </w:tcPr>
          <w:p w14:paraId="5B76F7BA" w14:textId="77777777" w:rsidR="00E83C5B" w:rsidRPr="00D353B4" w:rsidRDefault="00E83C5B" w:rsidP="00E83C5B">
            <w:pPr>
              <w:rPr>
                <w:highlight w:val="yellow"/>
              </w:rPr>
            </w:pPr>
          </w:p>
        </w:tc>
        <w:tc>
          <w:tcPr>
            <w:tcW w:w="3016" w:type="pct"/>
            <w:shd w:val="clear" w:color="auto" w:fill="auto"/>
          </w:tcPr>
          <w:p w14:paraId="7E0A7E39" w14:textId="324B6A73" w:rsidR="00E83C5B" w:rsidRPr="00D353B4" w:rsidRDefault="00E83C5B" w:rsidP="00E83C5B">
            <w:r w:rsidRPr="00D353B4">
              <w:t>U2. Potrafi dyskutować, argumentować, relacjonować i interpretować wydarzenia z życia codziennego.</w:t>
            </w:r>
          </w:p>
        </w:tc>
      </w:tr>
      <w:tr w:rsidR="00D353B4" w:rsidRPr="00D353B4" w14:paraId="27EB1686" w14:textId="77777777" w:rsidTr="008F1E17">
        <w:trPr>
          <w:trHeight w:val="233"/>
        </w:trPr>
        <w:tc>
          <w:tcPr>
            <w:tcW w:w="1984" w:type="pct"/>
            <w:vMerge/>
            <w:shd w:val="clear" w:color="auto" w:fill="auto"/>
          </w:tcPr>
          <w:p w14:paraId="595AA811" w14:textId="77777777" w:rsidR="00E83C5B" w:rsidRPr="00D353B4" w:rsidRDefault="00E83C5B" w:rsidP="00E83C5B">
            <w:pPr>
              <w:rPr>
                <w:highlight w:val="yellow"/>
              </w:rPr>
            </w:pPr>
          </w:p>
        </w:tc>
        <w:tc>
          <w:tcPr>
            <w:tcW w:w="3016" w:type="pct"/>
            <w:shd w:val="clear" w:color="auto" w:fill="auto"/>
          </w:tcPr>
          <w:p w14:paraId="05EE742A" w14:textId="2D1E34C5" w:rsidR="00E83C5B" w:rsidRPr="00D353B4" w:rsidRDefault="00E83C5B" w:rsidP="00E83C5B">
            <w:r w:rsidRPr="00D353B4">
              <w:t>U3. Posiada umiejętność czytania ze zrozumieniem oraz analizowania obcojęzycznych tekstów źródłowych z zakresu reprezentowanej dziedziny naukowej.</w:t>
            </w:r>
          </w:p>
        </w:tc>
      </w:tr>
      <w:tr w:rsidR="00D353B4" w:rsidRPr="00D353B4" w14:paraId="2844B839" w14:textId="77777777" w:rsidTr="008F1E17">
        <w:trPr>
          <w:trHeight w:val="233"/>
        </w:trPr>
        <w:tc>
          <w:tcPr>
            <w:tcW w:w="1984" w:type="pct"/>
            <w:vMerge/>
            <w:shd w:val="clear" w:color="auto" w:fill="auto"/>
          </w:tcPr>
          <w:p w14:paraId="00CBCD0E" w14:textId="77777777" w:rsidR="00E83C5B" w:rsidRPr="00D353B4" w:rsidRDefault="00E83C5B" w:rsidP="00E83C5B">
            <w:pPr>
              <w:rPr>
                <w:highlight w:val="yellow"/>
              </w:rPr>
            </w:pPr>
          </w:p>
        </w:tc>
        <w:tc>
          <w:tcPr>
            <w:tcW w:w="3016" w:type="pct"/>
            <w:shd w:val="clear" w:color="auto" w:fill="auto"/>
          </w:tcPr>
          <w:p w14:paraId="2586324F" w14:textId="46517A00" w:rsidR="00E83C5B" w:rsidRPr="00D353B4" w:rsidRDefault="00E83C5B" w:rsidP="00E83C5B">
            <w:r w:rsidRPr="00D353B4">
              <w:t>U4. Potrafi konstruować w formie pisemnej teksty dotyczące spraw prywatnych i służbowych.</w:t>
            </w:r>
          </w:p>
        </w:tc>
      </w:tr>
      <w:tr w:rsidR="00D353B4" w:rsidRPr="00D353B4" w14:paraId="3AB051C2" w14:textId="77777777" w:rsidTr="008F1E17">
        <w:trPr>
          <w:trHeight w:val="233"/>
        </w:trPr>
        <w:tc>
          <w:tcPr>
            <w:tcW w:w="1984" w:type="pct"/>
            <w:vMerge/>
            <w:shd w:val="clear" w:color="auto" w:fill="auto"/>
          </w:tcPr>
          <w:p w14:paraId="6F5C3889" w14:textId="77777777" w:rsidR="00E83C5B" w:rsidRPr="00D353B4" w:rsidRDefault="00E83C5B" w:rsidP="00E83C5B">
            <w:pPr>
              <w:rPr>
                <w:highlight w:val="yellow"/>
              </w:rPr>
            </w:pPr>
          </w:p>
        </w:tc>
        <w:tc>
          <w:tcPr>
            <w:tcW w:w="3016" w:type="pct"/>
            <w:shd w:val="clear" w:color="auto" w:fill="auto"/>
          </w:tcPr>
          <w:p w14:paraId="3FF1CF73" w14:textId="395AF150" w:rsidR="00E83C5B" w:rsidRPr="00D353B4" w:rsidRDefault="00E83C5B" w:rsidP="00E83C5B">
            <w:r w:rsidRPr="00D353B4">
              <w:t>Kompetencje społeczne:</w:t>
            </w:r>
          </w:p>
        </w:tc>
      </w:tr>
      <w:tr w:rsidR="00D353B4" w:rsidRPr="00D353B4" w14:paraId="08F24F6D" w14:textId="77777777" w:rsidTr="008F1E17">
        <w:trPr>
          <w:trHeight w:val="233"/>
        </w:trPr>
        <w:tc>
          <w:tcPr>
            <w:tcW w:w="1984" w:type="pct"/>
            <w:vMerge/>
            <w:shd w:val="clear" w:color="auto" w:fill="auto"/>
          </w:tcPr>
          <w:p w14:paraId="193D574C" w14:textId="77777777" w:rsidR="00E83C5B" w:rsidRPr="00D353B4" w:rsidRDefault="00E83C5B" w:rsidP="00E83C5B">
            <w:pPr>
              <w:rPr>
                <w:highlight w:val="yellow"/>
              </w:rPr>
            </w:pPr>
          </w:p>
        </w:tc>
        <w:tc>
          <w:tcPr>
            <w:tcW w:w="3016" w:type="pct"/>
            <w:shd w:val="clear" w:color="auto" w:fill="auto"/>
          </w:tcPr>
          <w:p w14:paraId="614AAD96" w14:textId="0A55A964" w:rsidR="00E83C5B" w:rsidRPr="00D353B4" w:rsidRDefault="00E83C5B" w:rsidP="00E83C5B">
            <w:r w:rsidRPr="00D353B4">
              <w:t xml:space="preserve">K1. </w:t>
            </w:r>
            <w:r w:rsidR="007024EA" w:rsidRPr="00D353B4">
              <w:t>Jest gotów do krytycznej oceny posiadanych praktycznych umiejętności językowych.</w:t>
            </w:r>
          </w:p>
        </w:tc>
      </w:tr>
      <w:tr w:rsidR="00D353B4" w:rsidRPr="00D353B4" w14:paraId="5EB72C0A" w14:textId="77777777" w:rsidTr="008F1E17">
        <w:trPr>
          <w:trHeight w:val="233"/>
        </w:trPr>
        <w:tc>
          <w:tcPr>
            <w:tcW w:w="1984" w:type="pct"/>
            <w:shd w:val="clear" w:color="auto" w:fill="auto"/>
          </w:tcPr>
          <w:p w14:paraId="52DDCCB5" w14:textId="77777777" w:rsidR="00E83C5B" w:rsidRPr="00D353B4" w:rsidRDefault="00E83C5B" w:rsidP="00E83C5B">
            <w:pPr>
              <w:rPr>
                <w:highlight w:val="yellow"/>
              </w:rPr>
            </w:pPr>
            <w:r w:rsidRPr="00D353B4">
              <w:t>Odniesienie modułowych efektów uczenia się do kierunkowych efektów uczenia się</w:t>
            </w:r>
          </w:p>
        </w:tc>
        <w:tc>
          <w:tcPr>
            <w:tcW w:w="3016" w:type="pct"/>
            <w:shd w:val="clear" w:color="auto" w:fill="auto"/>
          </w:tcPr>
          <w:p w14:paraId="481AEEF7" w14:textId="77777777" w:rsidR="00E83C5B" w:rsidRPr="00D353B4" w:rsidRDefault="00E83C5B" w:rsidP="00E83C5B">
            <w:r w:rsidRPr="00D353B4">
              <w:t>U1 – TR_U08, TR_U010, TR_U011</w:t>
            </w:r>
          </w:p>
          <w:p w14:paraId="4C4E49D4" w14:textId="77777777" w:rsidR="00E83C5B" w:rsidRPr="00D353B4" w:rsidRDefault="00E83C5B" w:rsidP="00E83C5B">
            <w:r w:rsidRPr="00D353B4">
              <w:t>U2 – TR_U08, TR_U010, TR_U011</w:t>
            </w:r>
          </w:p>
          <w:p w14:paraId="72732A85" w14:textId="77777777" w:rsidR="00E83C5B" w:rsidRPr="00D353B4" w:rsidRDefault="00E83C5B" w:rsidP="00E83C5B">
            <w:r w:rsidRPr="00D353B4">
              <w:t>U3 – TR_U010, TR_U011</w:t>
            </w:r>
          </w:p>
          <w:p w14:paraId="47332EB8" w14:textId="77777777" w:rsidR="00E83C5B" w:rsidRPr="00D353B4" w:rsidRDefault="00E83C5B" w:rsidP="00E83C5B">
            <w:r w:rsidRPr="00D353B4">
              <w:t>U4 -  TR_U010, TR_U011</w:t>
            </w:r>
          </w:p>
          <w:p w14:paraId="5B5ECBA4" w14:textId="1194332C" w:rsidR="00E83C5B" w:rsidRPr="00D353B4" w:rsidRDefault="00E83C5B" w:rsidP="00E83C5B">
            <w:r w:rsidRPr="00D353B4">
              <w:t>K1 – TR_K01</w:t>
            </w:r>
          </w:p>
        </w:tc>
      </w:tr>
      <w:tr w:rsidR="00D353B4" w:rsidRPr="00D353B4" w14:paraId="5A2820AD" w14:textId="77777777" w:rsidTr="008F1E17">
        <w:tc>
          <w:tcPr>
            <w:tcW w:w="1984" w:type="pct"/>
            <w:shd w:val="clear" w:color="auto" w:fill="auto"/>
          </w:tcPr>
          <w:p w14:paraId="34217731" w14:textId="77777777" w:rsidR="00E83C5B" w:rsidRPr="00D353B4" w:rsidRDefault="00E83C5B" w:rsidP="00E83C5B">
            <w:r w:rsidRPr="00D353B4">
              <w:t>Odniesienie modułowych efektów uczenia się do efektów inżynierskich (jeżeli dotyczy)</w:t>
            </w:r>
          </w:p>
        </w:tc>
        <w:tc>
          <w:tcPr>
            <w:tcW w:w="3016" w:type="pct"/>
            <w:shd w:val="clear" w:color="auto" w:fill="auto"/>
          </w:tcPr>
          <w:p w14:paraId="02E65A70" w14:textId="10D2FB3A" w:rsidR="00E83C5B" w:rsidRPr="00D353B4" w:rsidRDefault="00E83C5B" w:rsidP="00E83C5B">
            <w:pPr>
              <w:jc w:val="both"/>
            </w:pPr>
            <w:r w:rsidRPr="00D353B4">
              <w:t xml:space="preserve">nie dotyczy </w:t>
            </w:r>
          </w:p>
        </w:tc>
      </w:tr>
      <w:tr w:rsidR="00D353B4" w:rsidRPr="00D353B4" w14:paraId="17F526D8" w14:textId="77777777" w:rsidTr="008F1E17">
        <w:tc>
          <w:tcPr>
            <w:tcW w:w="1984" w:type="pct"/>
            <w:shd w:val="clear" w:color="auto" w:fill="auto"/>
          </w:tcPr>
          <w:p w14:paraId="507A6A36" w14:textId="77777777" w:rsidR="00E83C5B" w:rsidRPr="00D353B4" w:rsidRDefault="00E83C5B" w:rsidP="00E83C5B">
            <w:r w:rsidRPr="00D353B4">
              <w:t xml:space="preserve">Treści programowe modułu </w:t>
            </w:r>
          </w:p>
          <w:p w14:paraId="0349708A" w14:textId="77777777" w:rsidR="00E83C5B" w:rsidRPr="00D353B4" w:rsidRDefault="00E83C5B" w:rsidP="00E83C5B"/>
        </w:tc>
        <w:tc>
          <w:tcPr>
            <w:tcW w:w="3016" w:type="pct"/>
            <w:shd w:val="clear" w:color="auto" w:fill="auto"/>
          </w:tcPr>
          <w:p w14:paraId="08FC8DB5" w14:textId="77777777" w:rsidR="00E83C5B" w:rsidRPr="00D353B4" w:rsidRDefault="00E83C5B" w:rsidP="00E83C5B">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5BD4FD9E" w14:textId="77777777" w:rsidR="00E83C5B" w:rsidRPr="00D353B4" w:rsidRDefault="00E83C5B" w:rsidP="00E83C5B">
            <w:r w:rsidRPr="00D353B4">
              <w:t xml:space="preserve">W czasie ćwiczeń zostanie wprowadzone słownictwo specjalistyczne z reprezentowanej dziedziny naukowej, studenci zostaną przygotowani do czytania ze zrozumieniem literatury fachowej, artykułów naukowych i samodzielnej pracy z tekstem źródłowym. </w:t>
            </w:r>
          </w:p>
          <w:p w14:paraId="15127E54" w14:textId="77777777" w:rsidR="00E83C5B" w:rsidRPr="00D353B4" w:rsidRDefault="00E83C5B" w:rsidP="00E83C5B">
            <w:pPr>
              <w:jc w:val="both"/>
            </w:pPr>
            <w:r w:rsidRPr="00D353B4">
              <w:t>Moduł obejmuje również ćwiczenie zaawansowanych struktur gramatycznych i leksykalnych celem osiągnięcia przez studenta sprawnej komunikacji.</w:t>
            </w:r>
          </w:p>
          <w:p w14:paraId="3E888F7B" w14:textId="7D9A2CC4" w:rsidR="00E83C5B" w:rsidRPr="00D353B4" w:rsidRDefault="00E83C5B" w:rsidP="008F1E17">
            <w:pPr>
              <w:jc w:val="both"/>
            </w:pPr>
            <w:r w:rsidRPr="00D353B4">
              <w:t>Moduł ma również za zadanie bardziej szczegółowe zapoznanie studenta z kulturą danego obszaru językowego.</w:t>
            </w:r>
          </w:p>
        </w:tc>
      </w:tr>
      <w:tr w:rsidR="00D353B4" w:rsidRPr="00D353B4" w14:paraId="0EB6D9F8" w14:textId="77777777" w:rsidTr="008F1E17">
        <w:tc>
          <w:tcPr>
            <w:tcW w:w="1984" w:type="pct"/>
            <w:shd w:val="clear" w:color="auto" w:fill="auto"/>
          </w:tcPr>
          <w:p w14:paraId="32DFF90C" w14:textId="77777777" w:rsidR="004443A4" w:rsidRPr="00D353B4" w:rsidRDefault="004443A4" w:rsidP="00AD3881">
            <w:r w:rsidRPr="00D353B4">
              <w:t>Wykaz literatury podstawowej i uzupełniającej</w:t>
            </w:r>
          </w:p>
        </w:tc>
        <w:tc>
          <w:tcPr>
            <w:tcW w:w="3016" w:type="pct"/>
            <w:shd w:val="clear" w:color="auto" w:fill="auto"/>
          </w:tcPr>
          <w:p w14:paraId="55620D43" w14:textId="77777777" w:rsidR="004443A4" w:rsidRPr="00D353B4" w:rsidRDefault="004443A4" w:rsidP="00AD3881">
            <w:pPr>
              <w:spacing w:line="256" w:lineRule="auto"/>
              <w:rPr>
                <w:lang w:val="fr-FR" w:eastAsia="en-US"/>
              </w:rPr>
            </w:pPr>
            <w:r w:rsidRPr="00D353B4">
              <w:rPr>
                <w:lang w:val="fr-FR" w:eastAsia="en-US"/>
              </w:rPr>
              <w:t>Literatura podstawowa:</w:t>
            </w:r>
          </w:p>
          <w:p w14:paraId="2DA39D41" w14:textId="77777777" w:rsidR="004443A4" w:rsidRPr="00D353B4" w:rsidRDefault="004443A4" w:rsidP="00AD3881">
            <w:pPr>
              <w:keepNext/>
              <w:spacing w:line="256" w:lineRule="auto"/>
              <w:ind w:right="-993"/>
              <w:outlineLvl w:val="1"/>
              <w:rPr>
                <w:rFonts w:eastAsia="Calibri"/>
                <w:lang w:val="en-US" w:eastAsia="en-US"/>
              </w:rPr>
            </w:pPr>
            <w:r w:rsidRPr="00D353B4">
              <w:rPr>
                <w:rFonts w:eastAsia="Calibri"/>
                <w:lang w:eastAsia="en-US"/>
              </w:rPr>
              <w:t xml:space="preserve">1.  A. Berthet  „Alter Ego B2” Wyd. </w:t>
            </w:r>
            <w:r w:rsidRPr="00D353B4">
              <w:rPr>
                <w:rFonts w:eastAsia="Calibri"/>
                <w:lang w:val="en-US" w:eastAsia="en-US"/>
              </w:rPr>
              <w:t>Hachette Livre  2008</w:t>
            </w:r>
          </w:p>
          <w:p w14:paraId="78D49F40" w14:textId="77777777" w:rsidR="004443A4" w:rsidRPr="00D353B4" w:rsidRDefault="004443A4" w:rsidP="00AD3881">
            <w:pPr>
              <w:spacing w:line="256" w:lineRule="auto"/>
              <w:ind w:right="-993"/>
              <w:rPr>
                <w:rFonts w:eastAsia="Calibri"/>
                <w:lang w:val="en-US" w:eastAsia="en-US"/>
              </w:rPr>
            </w:pPr>
            <w:r w:rsidRPr="00D353B4">
              <w:rPr>
                <w:rFonts w:eastAsia="Calibri"/>
                <w:lang w:val="en-US" w:eastAsia="en-US"/>
              </w:rPr>
              <w:t>2.  G. Capelle “Espaces 2 i 3.  Wyd. Hachette Livre   2008</w:t>
            </w:r>
          </w:p>
          <w:p w14:paraId="0FEE55E3" w14:textId="77777777" w:rsidR="004443A4" w:rsidRPr="00D353B4" w:rsidRDefault="004443A4" w:rsidP="00AD3881">
            <w:pPr>
              <w:keepNext/>
              <w:spacing w:line="256" w:lineRule="auto"/>
              <w:ind w:right="-993"/>
              <w:outlineLvl w:val="0"/>
              <w:rPr>
                <w:lang w:val="en-US" w:eastAsia="en-US"/>
              </w:rPr>
            </w:pPr>
            <w:r w:rsidRPr="00D353B4">
              <w:rPr>
                <w:lang w:val="en-US" w:eastAsia="en-US"/>
              </w:rPr>
              <w:t>3.  Claire Leroy-Miquel: „Vocabulaire progressif du avec 250 exercices”, Wyd. CLE International 2007</w:t>
            </w:r>
          </w:p>
          <w:p w14:paraId="45618DDA" w14:textId="77777777" w:rsidR="004443A4" w:rsidRPr="00D353B4" w:rsidRDefault="004443A4" w:rsidP="00AD3881">
            <w:pPr>
              <w:keepNext/>
              <w:spacing w:line="256" w:lineRule="auto"/>
              <w:ind w:right="-993"/>
              <w:outlineLvl w:val="0"/>
              <w:rPr>
                <w:lang w:val="en-US" w:eastAsia="en-US"/>
              </w:rPr>
            </w:pPr>
            <w:r w:rsidRPr="00D353B4">
              <w:rPr>
                <w:lang w:val="en-US" w:eastAsia="en-US"/>
              </w:rPr>
              <w:t>4.  C.-M. Beaujeu  „350 exercices Niveau Supérieu                      II”, Wyd. Hachette 2006</w:t>
            </w:r>
          </w:p>
          <w:p w14:paraId="4A8BBA5D" w14:textId="77777777" w:rsidR="004443A4" w:rsidRPr="00D353B4" w:rsidRDefault="004443A4" w:rsidP="00AD3881">
            <w:pPr>
              <w:spacing w:line="256" w:lineRule="auto"/>
              <w:rPr>
                <w:lang w:val="fr-FR" w:eastAsia="en-US"/>
              </w:rPr>
            </w:pPr>
          </w:p>
          <w:p w14:paraId="6D795747" w14:textId="77777777" w:rsidR="004443A4" w:rsidRPr="00D353B4" w:rsidRDefault="004443A4" w:rsidP="00AD3881">
            <w:pPr>
              <w:spacing w:line="256" w:lineRule="auto"/>
              <w:rPr>
                <w:lang w:val="fr-FR" w:eastAsia="en-US"/>
              </w:rPr>
            </w:pPr>
            <w:r w:rsidRPr="00D353B4">
              <w:rPr>
                <w:lang w:val="fr-FR" w:eastAsia="en-US"/>
              </w:rPr>
              <w:t>Literatura uzupełniajaca:</w:t>
            </w:r>
          </w:p>
          <w:p w14:paraId="6316224C" w14:textId="77777777" w:rsidR="004443A4" w:rsidRPr="00D353B4" w:rsidRDefault="004443A4" w:rsidP="00AD3881">
            <w:pPr>
              <w:spacing w:line="256" w:lineRule="auto"/>
              <w:rPr>
                <w:lang w:val="fr-FR" w:eastAsia="en-US"/>
              </w:rPr>
            </w:pPr>
            <w:r w:rsidRPr="00D353B4">
              <w:rPr>
                <w:lang w:val="fr-FR" w:eastAsia="en-US"/>
              </w:rPr>
              <w:t>1. Y. Delatour „350 exercices Niveau moyen” Wyd. Hachette 2006</w:t>
            </w:r>
          </w:p>
          <w:p w14:paraId="632E9FD7" w14:textId="77777777" w:rsidR="004443A4" w:rsidRPr="00D353B4" w:rsidRDefault="004443A4" w:rsidP="00AD3881">
            <w:pPr>
              <w:rPr>
                <w:lang w:val="en-GB"/>
              </w:rPr>
            </w:pPr>
            <w:r w:rsidRPr="00D353B4">
              <w:rPr>
                <w:lang w:val="fr-FR" w:eastAsia="en-US"/>
              </w:rPr>
              <w:t>2. „Chez nous” Wyd. Mary Glasgow Magazines Scholastic - czasopismo</w:t>
            </w:r>
          </w:p>
        </w:tc>
      </w:tr>
      <w:tr w:rsidR="00D353B4" w:rsidRPr="00D353B4" w14:paraId="369DE3FE" w14:textId="77777777" w:rsidTr="008F1E17">
        <w:tc>
          <w:tcPr>
            <w:tcW w:w="1984" w:type="pct"/>
            <w:shd w:val="clear" w:color="auto" w:fill="auto"/>
          </w:tcPr>
          <w:p w14:paraId="17D4B0ED" w14:textId="77777777" w:rsidR="004443A4" w:rsidRPr="00D353B4" w:rsidRDefault="004443A4" w:rsidP="00AD3881">
            <w:r w:rsidRPr="00D353B4">
              <w:t>Planowane formy/działania/metody dydaktyczne</w:t>
            </w:r>
          </w:p>
        </w:tc>
        <w:tc>
          <w:tcPr>
            <w:tcW w:w="3016" w:type="pct"/>
            <w:shd w:val="clear" w:color="auto" w:fill="auto"/>
          </w:tcPr>
          <w:p w14:paraId="55941F8E" w14:textId="77777777" w:rsidR="004443A4" w:rsidRPr="00D353B4" w:rsidRDefault="004443A4" w:rsidP="00AD3881">
            <w:r w:rsidRPr="00D353B4">
              <w:t>Wykład, dyskusja, prezentacja, konwersacja,</w:t>
            </w:r>
          </w:p>
          <w:p w14:paraId="2E8B71EA" w14:textId="77777777" w:rsidR="004443A4" w:rsidRPr="00D353B4" w:rsidRDefault="004443A4" w:rsidP="00AD3881">
            <w:r w:rsidRPr="00D353B4">
              <w:t>metoda gramatyczno-tłumaczeniowa (teksty specjalistyczne), metoda komunikacyjna i bezpośrednia ze szczególnym uwzględnieniem umiejętności komunikowania się.</w:t>
            </w:r>
          </w:p>
        </w:tc>
      </w:tr>
      <w:tr w:rsidR="00D353B4" w:rsidRPr="00D353B4" w14:paraId="5FF587A6" w14:textId="77777777" w:rsidTr="008F1E17">
        <w:tc>
          <w:tcPr>
            <w:tcW w:w="1984" w:type="pct"/>
            <w:shd w:val="clear" w:color="auto" w:fill="auto"/>
          </w:tcPr>
          <w:p w14:paraId="624053C6" w14:textId="77777777" w:rsidR="004443A4" w:rsidRPr="00D353B4" w:rsidRDefault="004443A4" w:rsidP="00AD3881">
            <w:r w:rsidRPr="00D353B4">
              <w:t>Sposoby weryfikacji oraz formy dokumentowania osiągniętych efektów uczenia się</w:t>
            </w:r>
          </w:p>
        </w:tc>
        <w:tc>
          <w:tcPr>
            <w:tcW w:w="3016" w:type="pct"/>
            <w:shd w:val="clear" w:color="auto" w:fill="auto"/>
          </w:tcPr>
          <w:p w14:paraId="58DABE3A" w14:textId="77777777" w:rsidR="004443A4" w:rsidRPr="00D353B4" w:rsidRDefault="004443A4" w:rsidP="00AD3881">
            <w:pPr>
              <w:jc w:val="both"/>
            </w:pPr>
            <w:r w:rsidRPr="00D353B4">
              <w:t xml:space="preserve">U1-ocena wypowiedzi ustnych na zajęciach </w:t>
            </w:r>
          </w:p>
          <w:p w14:paraId="5AC0951B" w14:textId="77777777" w:rsidR="004443A4" w:rsidRPr="00D353B4" w:rsidRDefault="004443A4" w:rsidP="00AD3881">
            <w:pPr>
              <w:jc w:val="both"/>
            </w:pPr>
            <w:r w:rsidRPr="00D353B4">
              <w:t xml:space="preserve">U2-ocena wypowiedzi ustnych na zajęciach </w:t>
            </w:r>
          </w:p>
          <w:p w14:paraId="29250513" w14:textId="77777777" w:rsidR="004443A4" w:rsidRPr="00D353B4" w:rsidRDefault="004443A4" w:rsidP="00AD3881">
            <w:pPr>
              <w:jc w:val="both"/>
            </w:pPr>
            <w:r w:rsidRPr="00D353B4">
              <w:t>U3-sprawdzian pisemny, ocena prac domowych</w:t>
            </w:r>
          </w:p>
          <w:p w14:paraId="0C4082B2" w14:textId="77777777" w:rsidR="004443A4" w:rsidRPr="00D353B4" w:rsidRDefault="004443A4" w:rsidP="00AD3881">
            <w:pPr>
              <w:jc w:val="both"/>
            </w:pPr>
            <w:r w:rsidRPr="00D353B4">
              <w:t xml:space="preserve">U4-ocena prac domowych </w:t>
            </w:r>
          </w:p>
          <w:p w14:paraId="21E2A382" w14:textId="77777777" w:rsidR="004443A4" w:rsidRPr="00D353B4" w:rsidRDefault="004443A4" w:rsidP="00AD3881">
            <w:pPr>
              <w:jc w:val="both"/>
            </w:pPr>
            <w:r w:rsidRPr="00D353B4">
              <w:lastRenderedPageBreak/>
              <w:t xml:space="preserve">K1-ocena przygotowania do zajęć i aktywności na ćwiczeniach </w:t>
            </w:r>
          </w:p>
          <w:p w14:paraId="0EA77896" w14:textId="77777777" w:rsidR="004443A4" w:rsidRPr="00D353B4" w:rsidRDefault="004443A4" w:rsidP="00AD3881">
            <w:pPr>
              <w:jc w:val="both"/>
            </w:pPr>
            <w:r w:rsidRPr="00D353B4">
              <w:t>Formy dokumentowania osiągniętych efektów kształcenia:</w:t>
            </w:r>
          </w:p>
          <w:p w14:paraId="49C9DB79" w14:textId="77777777" w:rsidR="004443A4" w:rsidRPr="00D353B4" w:rsidRDefault="004443A4" w:rsidP="00AD3881">
            <w:pPr>
              <w:jc w:val="both"/>
            </w:pPr>
            <w:r w:rsidRPr="00D353B4">
              <w:t xml:space="preserve">Śródsemestralne sprawdziany pisemne, prezentacje multimedialne przechowywane w formie elektronicznej, karty egzaminacyjne, dziennik lektora.                                                                                         </w:t>
            </w:r>
            <w:r w:rsidRPr="00D353B4">
              <w:rPr>
                <w:rFonts w:eastAsia="Calibri"/>
                <w:lang w:eastAsia="en-US"/>
              </w:rPr>
              <w:t>Kryteria oceniania dostępne są w CNJOiC.</w:t>
            </w:r>
          </w:p>
        </w:tc>
      </w:tr>
      <w:tr w:rsidR="00D353B4" w:rsidRPr="00D353B4" w14:paraId="4D19B215" w14:textId="77777777" w:rsidTr="008F1E17">
        <w:tc>
          <w:tcPr>
            <w:tcW w:w="1984" w:type="pct"/>
            <w:shd w:val="clear" w:color="auto" w:fill="auto"/>
          </w:tcPr>
          <w:p w14:paraId="6961CB36" w14:textId="77777777" w:rsidR="004443A4" w:rsidRPr="00D353B4" w:rsidRDefault="004443A4" w:rsidP="00AD3881">
            <w:r w:rsidRPr="00D353B4">
              <w:lastRenderedPageBreak/>
              <w:t>Elementy i wagi mające wpływ na ocenę końcową</w:t>
            </w:r>
          </w:p>
          <w:p w14:paraId="67BDC3A3" w14:textId="77777777" w:rsidR="004443A4" w:rsidRPr="00D353B4" w:rsidRDefault="004443A4" w:rsidP="00AD3881"/>
          <w:p w14:paraId="76072911" w14:textId="77777777" w:rsidR="004443A4" w:rsidRPr="00D353B4" w:rsidRDefault="004443A4" w:rsidP="00AD3881"/>
        </w:tc>
        <w:tc>
          <w:tcPr>
            <w:tcW w:w="3016" w:type="pct"/>
            <w:shd w:val="clear" w:color="auto" w:fill="auto"/>
          </w:tcPr>
          <w:p w14:paraId="0BBF5DC0" w14:textId="77777777" w:rsidR="004443A4" w:rsidRPr="00D353B4" w:rsidRDefault="004443A4"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477C49DE" w14:textId="77777777" w:rsidR="004443A4" w:rsidRPr="00D353B4" w:rsidRDefault="004443A4" w:rsidP="00AD3881">
            <w:pPr>
              <w:spacing w:line="252" w:lineRule="auto"/>
              <w:rPr>
                <w:rFonts w:eastAsiaTheme="minorHAnsi"/>
                <w:lang w:eastAsia="en-US"/>
              </w:rPr>
            </w:pPr>
            <w:r w:rsidRPr="00D353B4">
              <w:rPr>
                <w:rFonts w:eastAsiaTheme="minorHAnsi"/>
                <w:lang w:eastAsia="en-US"/>
              </w:rPr>
              <w:t>- sprawdziany pisemne – 50%</w:t>
            </w:r>
          </w:p>
          <w:p w14:paraId="062AAF8E" w14:textId="77777777" w:rsidR="004443A4" w:rsidRPr="00D353B4" w:rsidRDefault="004443A4" w:rsidP="00AD3881">
            <w:pPr>
              <w:spacing w:line="252" w:lineRule="auto"/>
              <w:rPr>
                <w:rFonts w:eastAsiaTheme="minorHAnsi"/>
                <w:lang w:eastAsia="en-US"/>
              </w:rPr>
            </w:pPr>
            <w:r w:rsidRPr="00D353B4">
              <w:rPr>
                <w:rFonts w:eastAsiaTheme="minorHAnsi"/>
                <w:lang w:eastAsia="en-US"/>
              </w:rPr>
              <w:t>- wypowiedzi ustne – 25%</w:t>
            </w:r>
          </w:p>
          <w:p w14:paraId="2E9D8F43" w14:textId="77777777" w:rsidR="004443A4" w:rsidRPr="00D353B4" w:rsidRDefault="004443A4" w:rsidP="00AD3881">
            <w:pPr>
              <w:spacing w:line="252" w:lineRule="auto"/>
              <w:rPr>
                <w:rFonts w:eastAsiaTheme="minorHAnsi"/>
                <w:lang w:eastAsia="en-US"/>
              </w:rPr>
            </w:pPr>
            <w:r w:rsidRPr="00D353B4">
              <w:rPr>
                <w:rFonts w:eastAsiaTheme="minorHAnsi"/>
                <w:lang w:eastAsia="en-US"/>
              </w:rPr>
              <w:t>- wypowiedzi pisemne – 25%</w:t>
            </w:r>
          </w:p>
          <w:p w14:paraId="6D8DCB6A" w14:textId="77777777" w:rsidR="004443A4" w:rsidRPr="00D353B4" w:rsidRDefault="004443A4" w:rsidP="00AD3881">
            <w:pPr>
              <w:jc w:val="both"/>
              <w:rPr>
                <w:rFonts w:eastAsiaTheme="minorHAnsi"/>
                <w:lang w:eastAsia="en-US"/>
              </w:rPr>
            </w:pPr>
            <w:r w:rsidRPr="00D353B4">
              <w:rPr>
                <w:rFonts w:eastAsiaTheme="minorHAnsi"/>
                <w:lang w:eastAsia="en-US"/>
              </w:rPr>
              <w:t xml:space="preserve">Student może uzyskać ocenę wyższą o pół stopnia, jeżeli wykazał się 100% frekwencją oraz wielokrotną aktywnością w czasie zajęć. </w:t>
            </w:r>
          </w:p>
          <w:p w14:paraId="73C185AF" w14:textId="77777777" w:rsidR="004443A4" w:rsidRPr="00D353B4" w:rsidRDefault="004443A4" w:rsidP="00AD3881">
            <w:pPr>
              <w:jc w:val="both"/>
            </w:pPr>
            <w:r w:rsidRPr="00D353B4">
              <w:t>Ocena końcowa - ocena z egzaminu:</w:t>
            </w:r>
          </w:p>
          <w:p w14:paraId="6232853B" w14:textId="77777777" w:rsidR="004443A4" w:rsidRPr="00D353B4" w:rsidRDefault="004443A4" w:rsidP="00AD3881">
            <w:pPr>
              <w:jc w:val="both"/>
            </w:pPr>
            <w:r w:rsidRPr="00D353B4">
              <w:t>Część pisemna 80%</w:t>
            </w:r>
          </w:p>
          <w:p w14:paraId="472E0F9C" w14:textId="77777777" w:rsidR="004443A4" w:rsidRPr="00D353B4" w:rsidRDefault="004443A4" w:rsidP="00AD3881">
            <w:pPr>
              <w:jc w:val="both"/>
            </w:pPr>
            <w:r w:rsidRPr="00D353B4">
              <w:t>Część ustna 20%</w:t>
            </w:r>
          </w:p>
        </w:tc>
      </w:tr>
      <w:tr w:rsidR="00D353B4" w:rsidRPr="00D353B4" w14:paraId="095C0B08" w14:textId="77777777" w:rsidTr="008F1E17">
        <w:trPr>
          <w:trHeight w:val="227"/>
        </w:trPr>
        <w:tc>
          <w:tcPr>
            <w:tcW w:w="1984" w:type="pct"/>
            <w:shd w:val="clear" w:color="auto" w:fill="auto"/>
          </w:tcPr>
          <w:p w14:paraId="6DD1A45F" w14:textId="77777777" w:rsidR="009852F5" w:rsidRPr="00D353B4" w:rsidRDefault="009852F5" w:rsidP="009852F5">
            <w:pPr>
              <w:jc w:val="both"/>
            </w:pPr>
            <w:r w:rsidRPr="00D353B4">
              <w:t>Bilans punktów ECTS</w:t>
            </w:r>
          </w:p>
        </w:tc>
        <w:tc>
          <w:tcPr>
            <w:tcW w:w="3016" w:type="pct"/>
            <w:shd w:val="clear" w:color="auto" w:fill="auto"/>
          </w:tcPr>
          <w:p w14:paraId="568507A1" w14:textId="77777777" w:rsidR="009852F5" w:rsidRPr="00D353B4" w:rsidRDefault="009852F5" w:rsidP="009852F5">
            <w:r w:rsidRPr="00D353B4">
              <w:t>KONTAKTOWE:</w:t>
            </w:r>
          </w:p>
          <w:p w14:paraId="48828E3E" w14:textId="77777777" w:rsidR="009852F5" w:rsidRPr="00D353B4" w:rsidRDefault="009852F5" w:rsidP="009852F5">
            <w:r w:rsidRPr="00D353B4">
              <w:t>Udział w ćwiczeniach:          20 godz.</w:t>
            </w:r>
          </w:p>
          <w:p w14:paraId="5397C9CC" w14:textId="77777777" w:rsidR="009852F5" w:rsidRPr="00D353B4" w:rsidRDefault="009852F5" w:rsidP="009852F5">
            <w:r w:rsidRPr="00D353B4">
              <w:t>Egzamin:                               3 godz.</w:t>
            </w:r>
          </w:p>
          <w:p w14:paraId="012578D2" w14:textId="77777777" w:rsidR="009852F5" w:rsidRPr="00D353B4" w:rsidRDefault="009852F5" w:rsidP="009852F5">
            <w:pPr>
              <w:rPr>
                <w:u w:val="single"/>
              </w:rPr>
            </w:pPr>
            <w:r w:rsidRPr="00D353B4">
              <w:rPr>
                <w:u w:val="single"/>
              </w:rPr>
              <w:t>RAZEM KONTAKTOWE:     23 godz. / 0,9 ECTS</w:t>
            </w:r>
          </w:p>
          <w:p w14:paraId="1598BE5F" w14:textId="77777777" w:rsidR="009852F5" w:rsidRPr="00D353B4" w:rsidRDefault="009852F5" w:rsidP="009852F5"/>
          <w:p w14:paraId="1FCC1131" w14:textId="77777777" w:rsidR="009852F5" w:rsidRPr="00D353B4" w:rsidRDefault="009852F5" w:rsidP="009852F5">
            <w:r w:rsidRPr="00D353B4">
              <w:t>Przygotowanie do zajęć:       12 godz.</w:t>
            </w:r>
          </w:p>
          <w:p w14:paraId="72BC3923" w14:textId="77777777" w:rsidR="009852F5" w:rsidRPr="00D353B4" w:rsidRDefault="009852F5" w:rsidP="009852F5">
            <w:r w:rsidRPr="00D353B4">
              <w:t>Przygotowanie do egzaminu: 15 godz.</w:t>
            </w:r>
          </w:p>
          <w:p w14:paraId="39E8DBFA" w14:textId="77777777" w:rsidR="009852F5" w:rsidRPr="00D353B4" w:rsidRDefault="009852F5" w:rsidP="009852F5">
            <w:pPr>
              <w:rPr>
                <w:u w:val="single"/>
              </w:rPr>
            </w:pPr>
            <w:r w:rsidRPr="00D353B4">
              <w:rPr>
                <w:u w:val="single"/>
              </w:rPr>
              <w:t>RAZEM NIEKONTAKTOWE:  27 godz. / 1,1 ECTS</w:t>
            </w:r>
          </w:p>
          <w:p w14:paraId="354BE967" w14:textId="77777777" w:rsidR="009852F5" w:rsidRPr="00D353B4" w:rsidRDefault="009852F5" w:rsidP="009852F5">
            <w:r w:rsidRPr="00D353B4">
              <w:t xml:space="preserve">                          </w:t>
            </w:r>
          </w:p>
          <w:p w14:paraId="1CB29071" w14:textId="3C45D741" w:rsidR="009852F5" w:rsidRPr="00D353B4" w:rsidRDefault="009852F5" w:rsidP="009852F5">
            <w:r w:rsidRPr="00D353B4">
              <w:t>Łączny nakład pracy studenta to 50 godz. co odpowiada  2 punktom ECTS</w:t>
            </w:r>
          </w:p>
        </w:tc>
      </w:tr>
      <w:tr w:rsidR="009852F5" w:rsidRPr="00D353B4" w14:paraId="19F2523C" w14:textId="77777777" w:rsidTr="008F1E17">
        <w:trPr>
          <w:trHeight w:val="718"/>
        </w:trPr>
        <w:tc>
          <w:tcPr>
            <w:tcW w:w="1984" w:type="pct"/>
            <w:shd w:val="clear" w:color="auto" w:fill="auto"/>
          </w:tcPr>
          <w:p w14:paraId="2B1FEC6D" w14:textId="77777777" w:rsidR="009852F5" w:rsidRPr="00D353B4" w:rsidRDefault="009852F5" w:rsidP="009852F5">
            <w:r w:rsidRPr="00D353B4">
              <w:t>Nakład pracy związany z zajęciami wymagającymi bezpośredniego udziału nauczyciela akademickiego</w:t>
            </w:r>
          </w:p>
        </w:tc>
        <w:tc>
          <w:tcPr>
            <w:tcW w:w="3016" w:type="pct"/>
            <w:shd w:val="clear" w:color="auto" w:fill="auto"/>
          </w:tcPr>
          <w:p w14:paraId="18705C43" w14:textId="77777777" w:rsidR="009852F5" w:rsidRPr="00D353B4" w:rsidRDefault="009852F5" w:rsidP="009852F5">
            <w:r w:rsidRPr="00D353B4">
              <w:t>- udział w ćwiczeniach – 20 godzin</w:t>
            </w:r>
          </w:p>
          <w:p w14:paraId="299044A4" w14:textId="77777777" w:rsidR="009852F5" w:rsidRPr="00D353B4" w:rsidRDefault="009852F5" w:rsidP="009852F5">
            <w:r w:rsidRPr="00D353B4">
              <w:t>- udział w egzaminie – 3 godziny</w:t>
            </w:r>
          </w:p>
          <w:p w14:paraId="26F82D65" w14:textId="1EA61A4D" w:rsidR="009852F5" w:rsidRPr="00D353B4" w:rsidRDefault="009852F5" w:rsidP="009852F5">
            <w:pPr>
              <w:jc w:val="both"/>
            </w:pPr>
            <w:r w:rsidRPr="00D353B4">
              <w:t>Łącznie 23 godz. co odpowiada 0,9 punktom ECTS</w:t>
            </w:r>
          </w:p>
        </w:tc>
      </w:tr>
    </w:tbl>
    <w:p w14:paraId="4866B78E" w14:textId="77777777" w:rsidR="004443A4" w:rsidRPr="00D353B4" w:rsidRDefault="004443A4" w:rsidP="00AA3F98">
      <w:pPr>
        <w:tabs>
          <w:tab w:val="left" w:pos="4190"/>
        </w:tabs>
        <w:rPr>
          <w:b/>
          <w:sz w:val="28"/>
        </w:rPr>
      </w:pPr>
    </w:p>
    <w:p w14:paraId="2CA63207" w14:textId="3266F41B" w:rsidR="00710F32" w:rsidRPr="00D353B4" w:rsidRDefault="00710F32" w:rsidP="00AA3F98">
      <w:pPr>
        <w:tabs>
          <w:tab w:val="left" w:pos="4190"/>
        </w:tabs>
        <w:rPr>
          <w:b/>
          <w:sz w:val="28"/>
        </w:rPr>
      </w:pPr>
      <w:r w:rsidRPr="00D353B4">
        <w:rPr>
          <w:b/>
          <w:sz w:val="28"/>
        </w:rPr>
        <w:t>Karta opisu zajęć z modułu  język rosyjski</w:t>
      </w:r>
      <w:r w:rsidR="003673EB" w:rsidRPr="00D353B4">
        <w:rPr>
          <w:b/>
          <w:sz w:val="28"/>
        </w:rPr>
        <w:t xml:space="preserve"> </w:t>
      </w:r>
      <w:r w:rsidRPr="00D353B4">
        <w:rPr>
          <w:b/>
          <w:sz w:val="28"/>
        </w:rPr>
        <w:t>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D353B4" w:rsidRPr="00D353B4" w14:paraId="4B263784" w14:textId="77777777" w:rsidTr="008F1E17">
        <w:tc>
          <w:tcPr>
            <w:tcW w:w="2000" w:type="pct"/>
            <w:shd w:val="clear" w:color="auto" w:fill="auto"/>
          </w:tcPr>
          <w:p w14:paraId="5DF3F77C" w14:textId="121A97F8" w:rsidR="003673EB" w:rsidRPr="00D353B4" w:rsidRDefault="003673EB" w:rsidP="003673EB">
            <w:r w:rsidRPr="00D353B4">
              <w:t xml:space="preserve">Nazwa kierunku studiów </w:t>
            </w:r>
          </w:p>
        </w:tc>
        <w:tc>
          <w:tcPr>
            <w:tcW w:w="3000" w:type="pct"/>
            <w:shd w:val="clear" w:color="auto" w:fill="auto"/>
          </w:tcPr>
          <w:p w14:paraId="736A2BFB" w14:textId="77777777" w:rsidR="003673EB" w:rsidRPr="00D353B4" w:rsidRDefault="003673EB" w:rsidP="00AD3881">
            <w:r w:rsidRPr="00D353B4">
              <w:t>Turystyka i rekreacja</w:t>
            </w:r>
          </w:p>
        </w:tc>
      </w:tr>
      <w:tr w:rsidR="00D353B4" w:rsidRPr="00D353B4" w14:paraId="3A7961F2" w14:textId="77777777" w:rsidTr="008F1E17">
        <w:tc>
          <w:tcPr>
            <w:tcW w:w="2000" w:type="pct"/>
            <w:shd w:val="clear" w:color="auto" w:fill="auto"/>
          </w:tcPr>
          <w:p w14:paraId="142C9C32" w14:textId="77777777" w:rsidR="003673EB" w:rsidRPr="00D353B4" w:rsidRDefault="003673EB" w:rsidP="00AD3881">
            <w:r w:rsidRPr="00D353B4">
              <w:t>Nazwa modułu, także nazwa w języku angielskim</w:t>
            </w:r>
          </w:p>
        </w:tc>
        <w:tc>
          <w:tcPr>
            <w:tcW w:w="3000" w:type="pct"/>
            <w:shd w:val="clear" w:color="auto" w:fill="auto"/>
          </w:tcPr>
          <w:p w14:paraId="0E70EA75" w14:textId="77777777" w:rsidR="003673EB" w:rsidRPr="00D353B4" w:rsidRDefault="003673EB" w:rsidP="00AD3881">
            <w:pPr>
              <w:rPr>
                <w:lang w:val="en-GB"/>
              </w:rPr>
            </w:pPr>
            <w:r w:rsidRPr="00D353B4">
              <w:rPr>
                <w:lang w:val="en-GB"/>
              </w:rPr>
              <w:t>Język obcy 4– Rosyjski B2</w:t>
            </w:r>
          </w:p>
          <w:p w14:paraId="1CDF3823" w14:textId="77777777" w:rsidR="003673EB" w:rsidRPr="00D353B4" w:rsidRDefault="003673EB" w:rsidP="00AD3881">
            <w:pPr>
              <w:rPr>
                <w:lang w:val="en-GB"/>
              </w:rPr>
            </w:pPr>
            <w:r w:rsidRPr="00D353B4">
              <w:rPr>
                <w:lang w:val="en-US"/>
              </w:rPr>
              <w:t>Foreign Language 4– Russian B2</w:t>
            </w:r>
          </w:p>
        </w:tc>
      </w:tr>
      <w:tr w:rsidR="00D353B4" w:rsidRPr="00D353B4" w14:paraId="55FE47AC" w14:textId="77777777" w:rsidTr="008F1E17">
        <w:tc>
          <w:tcPr>
            <w:tcW w:w="2000" w:type="pct"/>
            <w:shd w:val="clear" w:color="auto" w:fill="auto"/>
          </w:tcPr>
          <w:p w14:paraId="279619B0" w14:textId="2144C84E" w:rsidR="003673EB" w:rsidRPr="00D353B4" w:rsidRDefault="003673EB" w:rsidP="003673EB">
            <w:r w:rsidRPr="00D353B4">
              <w:t xml:space="preserve">Język wykładowy </w:t>
            </w:r>
          </w:p>
        </w:tc>
        <w:tc>
          <w:tcPr>
            <w:tcW w:w="3000" w:type="pct"/>
            <w:shd w:val="clear" w:color="auto" w:fill="auto"/>
          </w:tcPr>
          <w:p w14:paraId="446446D6" w14:textId="77777777" w:rsidR="003673EB" w:rsidRPr="00D353B4" w:rsidRDefault="003673EB" w:rsidP="00AD3881">
            <w:pPr>
              <w:rPr>
                <w:lang w:val="en-GB"/>
              </w:rPr>
            </w:pPr>
            <w:r w:rsidRPr="00D353B4">
              <w:rPr>
                <w:lang w:val="en-GB"/>
              </w:rPr>
              <w:t>rosyjski</w:t>
            </w:r>
          </w:p>
        </w:tc>
      </w:tr>
      <w:tr w:rsidR="00D353B4" w:rsidRPr="00D353B4" w14:paraId="6FFD533A" w14:textId="77777777" w:rsidTr="008F1E17">
        <w:tc>
          <w:tcPr>
            <w:tcW w:w="2000" w:type="pct"/>
            <w:shd w:val="clear" w:color="auto" w:fill="auto"/>
          </w:tcPr>
          <w:p w14:paraId="6E1A07FE" w14:textId="66C52F8D" w:rsidR="003673EB" w:rsidRPr="00D353B4" w:rsidRDefault="003673EB" w:rsidP="003673EB">
            <w:pPr>
              <w:autoSpaceDE w:val="0"/>
              <w:autoSpaceDN w:val="0"/>
              <w:adjustRightInd w:val="0"/>
            </w:pPr>
            <w:r w:rsidRPr="00D353B4">
              <w:t xml:space="preserve">Rodzaj modułu </w:t>
            </w:r>
          </w:p>
        </w:tc>
        <w:tc>
          <w:tcPr>
            <w:tcW w:w="3000" w:type="pct"/>
            <w:shd w:val="clear" w:color="auto" w:fill="auto"/>
          </w:tcPr>
          <w:p w14:paraId="77B1830C" w14:textId="77777777" w:rsidR="003673EB" w:rsidRPr="00D353B4" w:rsidRDefault="003673EB" w:rsidP="00AD3881">
            <w:r w:rsidRPr="00D353B4">
              <w:t>obowiązkowy</w:t>
            </w:r>
          </w:p>
        </w:tc>
      </w:tr>
      <w:tr w:rsidR="00D353B4" w:rsidRPr="00D353B4" w14:paraId="6AE5AAF8" w14:textId="77777777" w:rsidTr="008F1E17">
        <w:tc>
          <w:tcPr>
            <w:tcW w:w="2000" w:type="pct"/>
            <w:shd w:val="clear" w:color="auto" w:fill="auto"/>
          </w:tcPr>
          <w:p w14:paraId="646EB940" w14:textId="77777777" w:rsidR="003673EB" w:rsidRPr="00D353B4" w:rsidRDefault="003673EB" w:rsidP="00AD3881">
            <w:r w:rsidRPr="00D353B4">
              <w:t>Poziom studiów</w:t>
            </w:r>
          </w:p>
        </w:tc>
        <w:tc>
          <w:tcPr>
            <w:tcW w:w="3000" w:type="pct"/>
            <w:shd w:val="clear" w:color="auto" w:fill="auto"/>
          </w:tcPr>
          <w:p w14:paraId="06C5BCB9" w14:textId="77777777" w:rsidR="003673EB" w:rsidRPr="00D353B4" w:rsidRDefault="003673EB" w:rsidP="00AD3881">
            <w:r w:rsidRPr="00D353B4">
              <w:t xml:space="preserve">studia pierwszego stopnia </w:t>
            </w:r>
          </w:p>
        </w:tc>
      </w:tr>
      <w:tr w:rsidR="00D353B4" w:rsidRPr="00D353B4" w14:paraId="59DAF3EF" w14:textId="77777777" w:rsidTr="008F1E17">
        <w:tc>
          <w:tcPr>
            <w:tcW w:w="2000" w:type="pct"/>
            <w:shd w:val="clear" w:color="auto" w:fill="auto"/>
          </w:tcPr>
          <w:p w14:paraId="3EC70F5C" w14:textId="35BE1E8C" w:rsidR="003673EB" w:rsidRPr="00D353B4" w:rsidRDefault="003673EB" w:rsidP="003673EB">
            <w:r w:rsidRPr="00D353B4">
              <w:t>Forma studiów</w:t>
            </w:r>
          </w:p>
        </w:tc>
        <w:tc>
          <w:tcPr>
            <w:tcW w:w="3000" w:type="pct"/>
            <w:shd w:val="clear" w:color="auto" w:fill="auto"/>
          </w:tcPr>
          <w:p w14:paraId="75A519C8" w14:textId="1B232B2F" w:rsidR="003673EB" w:rsidRPr="00D353B4" w:rsidRDefault="00C65739" w:rsidP="00AD3881">
            <w:r w:rsidRPr="00D353B4">
              <w:t>nie</w:t>
            </w:r>
            <w:r w:rsidR="003673EB" w:rsidRPr="00D353B4">
              <w:t>stacjonarne</w:t>
            </w:r>
          </w:p>
        </w:tc>
      </w:tr>
      <w:tr w:rsidR="00D353B4" w:rsidRPr="00D353B4" w14:paraId="6FBE64A1" w14:textId="77777777" w:rsidTr="008F1E17">
        <w:tc>
          <w:tcPr>
            <w:tcW w:w="2000" w:type="pct"/>
            <w:shd w:val="clear" w:color="auto" w:fill="auto"/>
          </w:tcPr>
          <w:p w14:paraId="3FCCEF6A" w14:textId="77777777" w:rsidR="003673EB" w:rsidRPr="00D353B4" w:rsidRDefault="003673EB" w:rsidP="00AD3881">
            <w:r w:rsidRPr="00D353B4">
              <w:t>Rok studiów dla kierunku</w:t>
            </w:r>
          </w:p>
        </w:tc>
        <w:tc>
          <w:tcPr>
            <w:tcW w:w="3000" w:type="pct"/>
            <w:shd w:val="clear" w:color="auto" w:fill="auto"/>
          </w:tcPr>
          <w:p w14:paraId="34099C4F" w14:textId="77777777" w:rsidR="003673EB" w:rsidRPr="00D353B4" w:rsidRDefault="003673EB" w:rsidP="00AD3881">
            <w:r w:rsidRPr="00D353B4">
              <w:t>II</w:t>
            </w:r>
          </w:p>
        </w:tc>
      </w:tr>
      <w:tr w:rsidR="00D353B4" w:rsidRPr="00D353B4" w14:paraId="5F267002" w14:textId="77777777" w:rsidTr="008F1E17">
        <w:tc>
          <w:tcPr>
            <w:tcW w:w="2000" w:type="pct"/>
            <w:shd w:val="clear" w:color="auto" w:fill="auto"/>
          </w:tcPr>
          <w:p w14:paraId="76275DD6" w14:textId="77777777" w:rsidR="003673EB" w:rsidRPr="00D353B4" w:rsidRDefault="003673EB" w:rsidP="00AD3881">
            <w:r w:rsidRPr="00D353B4">
              <w:t>Semestr dla kierunku</w:t>
            </w:r>
          </w:p>
        </w:tc>
        <w:tc>
          <w:tcPr>
            <w:tcW w:w="3000" w:type="pct"/>
            <w:shd w:val="clear" w:color="auto" w:fill="auto"/>
          </w:tcPr>
          <w:p w14:paraId="5F47C391" w14:textId="77777777" w:rsidR="003673EB" w:rsidRPr="00D353B4" w:rsidRDefault="003673EB" w:rsidP="00AD3881">
            <w:r w:rsidRPr="00D353B4">
              <w:t>4</w:t>
            </w:r>
          </w:p>
        </w:tc>
      </w:tr>
      <w:tr w:rsidR="00D353B4" w:rsidRPr="00D353B4" w14:paraId="499B4158" w14:textId="77777777" w:rsidTr="008F1E17">
        <w:tc>
          <w:tcPr>
            <w:tcW w:w="2000" w:type="pct"/>
            <w:shd w:val="clear" w:color="auto" w:fill="auto"/>
          </w:tcPr>
          <w:p w14:paraId="60A3F0DD" w14:textId="77777777" w:rsidR="003673EB" w:rsidRPr="00D353B4" w:rsidRDefault="003673EB" w:rsidP="00AD3881">
            <w:pPr>
              <w:autoSpaceDE w:val="0"/>
              <w:autoSpaceDN w:val="0"/>
              <w:adjustRightInd w:val="0"/>
            </w:pPr>
            <w:r w:rsidRPr="00D353B4">
              <w:t>Liczba punktów ECTS z podziałem na kontaktowe/niekontaktowe</w:t>
            </w:r>
          </w:p>
        </w:tc>
        <w:tc>
          <w:tcPr>
            <w:tcW w:w="3000" w:type="pct"/>
            <w:shd w:val="clear" w:color="auto" w:fill="auto"/>
          </w:tcPr>
          <w:p w14:paraId="0C5C3CF5" w14:textId="4C480708" w:rsidR="003673EB" w:rsidRPr="00D353B4" w:rsidRDefault="009852F5" w:rsidP="00AD3881">
            <w:r w:rsidRPr="00D353B4">
              <w:t>2 (0,9/1,1)</w:t>
            </w:r>
          </w:p>
        </w:tc>
      </w:tr>
      <w:tr w:rsidR="00D353B4" w:rsidRPr="00D353B4" w14:paraId="125FD168" w14:textId="77777777" w:rsidTr="008F1E17">
        <w:tc>
          <w:tcPr>
            <w:tcW w:w="2000" w:type="pct"/>
            <w:shd w:val="clear" w:color="auto" w:fill="auto"/>
          </w:tcPr>
          <w:p w14:paraId="6426AB9A" w14:textId="77777777" w:rsidR="003673EB" w:rsidRPr="00D353B4" w:rsidRDefault="003673EB" w:rsidP="00AD3881">
            <w:pPr>
              <w:autoSpaceDE w:val="0"/>
              <w:autoSpaceDN w:val="0"/>
              <w:adjustRightInd w:val="0"/>
            </w:pPr>
            <w:r w:rsidRPr="00D353B4">
              <w:t>Tytuł naukowy/stopień naukowy, imię i nazwisko osoby odpowiedzialnej za moduł</w:t>
            </w:r>
          </w:p>
        </w:tc>
        <w:tc>
          <w:tcPr>
            <w:tcW w:w="3000" w:type="pct"/>
            <w:shd w:val="clear" w:color="auto" w:fill="auto"/>
          </w:tcPr>
          <w:p w14:paraId="3A921C98" w14:textId="77777777" w:rsidR="003673EB" w:rsidRPr="00D353B4" w:rsidRDefault="003673EB" w:rsidP="00AD3881">
            <w:r w:rsidRPr="00D353B4">
              <w:t>mgr Daniel Zagrodnik</w:t>
            </w:r>
          </w:p>
        </w:tc>
      </w:tr>
      <w:tr w:rsidR="00D353B4" w:rsidRPr="00D353B4" w14:paraId="3DDC97CF" w14:textId="77777777" w:rsidTr="008F1E17">
        <w:tc>
          <w:tcPr>
            <w:tcW w:w="2000" w:type="pct"/>
            <w:shd w:val="clear" w:color="auto" w:fill="auto"/>
          </w:tcPr>
          <w:p w14:paraId="00F142A0" w14:textId="77777777" w:rsidR="003673EB" w:rsidRPr="00D353B4" w:rsidRDefault="003673EB" w:rsidP="00AD3881">
            <w:r w:rsidRPr="00D353B4">
              <w:t>Jednostka oferująca moduł</w:t>
            </w:r>
          </w:p>
          <w:p w14:paraId="42959E4F" w14:textId="77777777" w:rsidR="003673EB" w:rsidRPr="00D353B4" w:rsidRDefault="003673EB" w:rsidP="00AD3881"/>
        </w:tc>
        <w:tc>
          <w:tcPr>
            <w:tcW w:w="3000" w:type="pct"/>
            <w:shd w:val="clear" w:color="auto" w:fill="auto"/>
          </w:tcPr>
          <w:p w14:paraId="00E720A9" w14:textId="77777777" w:rsidR="003673EB" w:rsidRPr="00D353B4" w:rsidRDefault="003673EB" w:rsidP="00AD3881">
            <w:r w:rsidRPr="00D353B4">
              <w:t>Centrum Nauczania Języków Obcych i Certyfikacji</w:t>
            </w:r>
          </w:p>
        </w:tc>
      </w:tr>
      <w:tr w:rsidR="00D353B4" w:rsidRPr="00D353B4" w14:paraId="00D7E5D8" w14:textId="77777777" w:rsidTr="008F1E17">
        <w:tc>
          <w:tcPr>
            <w:tcW w:w="2000" w:type="pct"/>
            <w:shd w:val="clear" w:color="auto" w:fill="auto"/>
          </w:tcPr>
          <w:p w14:paraId="52B8C4AE" w14:textId="77777777" w:rsidR="00E83C5B" w:rsidRPr="00D353B4" w:rsidRDefault="00E83C5B" w:rsidP="00E83C5B">
            <w:r w:rsidRPr="00D353B4">
              <w:lastRenderedPageBreak/>
              <w:t>Cel modułu</w:t>
            </w:r>
          </w:p>
          <w:p w14:paraId="155E1C68" w14:textId="77777777" w:rsidR="00E83C5B" w:rsidRPr="00D353B4" w:rsidRDefault="00E83C5B" w:rsidP="00E83C5B"/>
        </w:tc>
        <w:tc>
          <w:tcPr>
            <w:tcW w:w="3000" w:type="pct"/>
            <w:shd w:val="clear" w:color="auto" w:fill="auto"/>
          </w:tcPr>
          <w:p w14:paraId="2F32CB52" w14:textId="77777777" w:rsidR="00E83C5B" w:rsidRPr="00D353B4" w:rsidRDefault="00E83C5B" w:rsidP="00E83C5B">
            <w:pPr>
              <w:jc w:val="both"/>
            </w:pPr>
            <w:r w:rsidRPr="00D353B4">
              <w:t>Rozwinięcie zaawansowanych i specjalistycznych kompetencji językowych w zakresie czytania, pisania, słuchania, mówienia na poziome B2 Europejskiego Systemu Opisu Kształcenie Językowego (CEFR).</w:t>
            </w:r>
          </w:p>
          <w:p w14:paraId="4AAECE06" w14:textId="77777777" w:rsidR="00E83C5B" w:rsidRPr="00D353B4" w:rsidRDefault="00E83C5B" w:rsidP="00E83C5B">
            <w:pPr>
              <w:jc w:val="both"/>
            </w:pPr>
            <w:r w:rsidRPr="00D353B4">
              <w:t>Podniesienie kompetencji językowych w zakresie słownictwa ogólnego i specjalistycznego.</w:t>
            </w:r>
          </w:p>
          <w:p w14:paraId="2F228FBA" w14:textId="77777777" w:rsidR="00E83C5B" w:rsidRPr="00D353B4" w:rsidRDefault="00E83C5B" w:rsidP="00E83C5B">
            <w:pPr>
              <w:jc w:val="both"/>
            </w:pPr>
            <w:r w:rsidRPr="00D353B4">
              <w:t>Rozwijanie umiejętności poprawnej komunikacji w środowisku zawodowym.</w:t>
            </w:r>
          </w:p>
          <w:p w14:paraId="36A55C6F" w14:textId="5BF09A5A" w:rsidR="00E83C5B" w:rsidRPr="00D353B4" w:rsidRDefault="00E83C5B" w:rsidP="00E83C5B">
            <w:pPr>
              <w:autoSpaceDE w:val="0"/>
              <w:autoSpaceDN w:val="0"/>
              <w:adjustRightInd w:val="0"/>
            </w:pPr>
            <w:r w:rsidRPr="00D353B4">
              <w:t>Przekazanie wiedzy niezbędnej do stosowania zaawansowanych struktur gramatycznych oraz technik pracy z obcojęzycznym tekstem źródłowym.</w:t>
            </w:r>
          </w:p>
        </w:tc>
      </w:tr>
      <w:tr w:rsidR="00D353B4" w:rsidRPr="00D353B4" w14:paraId="7425E9AC" w14:textId="77777777" w:rsidTr="008F1E17">
        <w:trPr>
          <w:trHeight w:val="236"/>
        </w:trPr>
        <w:tc>
          <w:tcPr>
            <w:tcW w:w="2000" w:type="pct"/>
            <w:vMerge w:val="restart"/>
            <w:shd w:val="clear" w:color="auto" w:fill="auto"/>
          </w:tcPr>
          <w:p w14:paraId="759948F0" w14:textId="77777777" w:rsidR="00E83C5B" w:rsidRPr="00D353B4" w:rsidRDefault="00E83C5B" w:rsidP="00E83C5B">
            <w:pPr>
              <w:jc w:val="both"/>
            </w:pPr>
            <w:r w:rsidRPr="00D353B4">
              <w:t>Efekty uczenia się dla modułu to opis zasobu wiedzy, umiejętności i kompetencji społecznych, które student osiągnie po zrealizowaniu zajęć.</w:t>
            </w:r>
          </w:p>
        </w:tc>
        <w:tc>
          <w:tcPr>
            <w:tcW w:w="3000" w:type="pct"/>
            <w:shd w:val="clear" w:color="auto" w:fill="auto"/>
          </w:tcPr>
          <w:p w14:paraId="1490053E" w14:textId="1422C0AB" w:rsidR="00E83C5B" w:rsidRPr="00D353B4" w:rsidRDefault="00E83C5B" w:rsidP="00E83C5B">
            <w:r w:rsidRPr="00D353B4">
              <w:t xml:space="preserve">Wiedza: </w:t>
            </w:r>
          </w:p>
        </w:tc>
      </w:tr>
      <w:tr w:rsidR="00D353B4" w:rsidRPr="00D353B4" w14:paraId="57C78E9A" w14:textId="77777777" w:rsidTr="008F1E17">
        <w:trPr>
          <w:trHeight w:val="233"/>
        </w:trPr>
        <w:tc>
          <w:tcPr>
            <w:tcW w:w="2000" w:type="pct"/>
            <w:vMerge/>
            <w:shd w:val="clear" w:color="auto" w:fill="auto"/>
          </w:tcPr>
          <w:p w14:paraId="6D8256A1" w14:textId="77777777" w:rsidR="00E83C5B" w:rsidRPr="00D353B4" w:rsidRDefault="00E83C5B" w:rsidP="00E83C5B">
            <w:pPr>
              <w:rPr>
                <w:highlight w:val="yellow"/>
              </w:rPr>
            </w:pPr>
          </w:p>
        </w:tc>
        <w:tc>
          <w:tcPr>
            <w:tcW w:w="3000" w:type="pct"/>
            <w:shd w:val="clear" w:color="auto" w:fill="auto"/>
          </w:tcPr>
          <w:p w14:paraId="3C42551A" w14:textId="61648F7E" w:rsidR="00E83C5B" w:rsidRPr="00D353B4" w:rsidRDefault="00E83C5B" w:rsidP="00E83C5B">
            <w:r w:rsidRPr="00D353B4">
              <w:t>1.</w:t>
            </w:r>
          </w:p>
        </w:tc>
      </w:tr>
      <w:tr w:rsidR="00D353B4" w:rsidRPr="00D353B4" w14:paraId="001D752D" w14:textId="77777777" w:rsidTr="008F1E17">
        <w:trPr>
          <w:trHeight w:val="233"/>
        </w:trPr>
        <w:tc>
          <w:tcPr>
            <w:tcW w:w="2000" w:type="pct"/>
            <w:vMerge/>
            <w:shd w:val="clear" w:color="auto" w:fill="auto"/>
          </w:tcPr>
          <w:p w14:paraId="1DB680B7" w14:textId="77777777" w:rsidR="00E83C5B" w:rsidRPr="00D353B4" w:rsidRDefault="00E83C5B" w:rsidP="00E83C5B">
            <w:pPr>
              <w:rPr>
                <w:highlight w:val="yellow"/>
              </w:rPr>
            </w:pPr>
          </w:p>
        </w:tc>
        <w:tc>
          <w:tcPr>
            <w:tcW w:w="3000" w:type="pct"/>
            <w:shd w:val="clear" w:color="auto" w:fill="auto"/>
          </w:tcPr>
          <w:p w14:paraId="7D74ACFE" w14:textId="126D4947" w:rsidR="00E83C5B" w:rsidRPr="00D353B4" w:rsidRDefault="00E83C5B" w:rsidP="00E83C5B">
            <w:r w:rsidRPr="00D353B4">
              <w:t>2.</w:t>
            </w:r>
          </w:p>
        </w:tc>
      </w:tr>
      <w:tr w:rsidR="00D353B4" w:rsidRPr="00D353B4" w14:paraId="6B58E94B" w14:textId="77777777" w:rsidTr="008F1E17">
        <w:trPr>
          <w:trHeight w:val="233"/>
        </w:trPr>
        <w:tc>
          <w:tcPr>
            <w:tcW w:w="2000" w:type="pct"/>
            <w:vMerge/>
            <w:shd w:val="clear" w:color="auto" w:fill="auto"/>
          </w:tcPr>
          <w:p w14:paraId="0524FE37" w14:textId="77777777" w:rsidR="00E83C5B" w:rsidRPr="00D353B4" w:rsidRDefault="00E83C5B" w:rsidP="00E83C5B">
            <w:pPr>
              <w:rPr>
                <w:highlight w:val="yellow"/>
              </w:rPr>
            </w:pPr>
          </w:p>
        </w:tc>
        <w:tc>
          <w:tcPr>
            <w:tcW w:w="3000" w:type="pct"/>
            <w:shd w:val="clear" w:color="auto" w:fill="auto"/>
          </w:tcPr>
          <w:p w14:paraId="773946AA" w14:textId="09EC7530" w:rsidR="00E83C5B" w:rsidRPr="00D353B4" w:rsidRDefault="00E83C5B" w:rsidP="00E83C5B">
            <w:r w:rsidRPr="00D353B4">
              <w:t>Umiejętności:</w:t>
            </w:r>
          </w:p>
        </w:tc>
      </w:tr>
      <w:tr w:rsidR="00D353B4" w:rsidRPr="00D353B4" w14:paraId="4EE4F637" w14:textId="77777777" w:rsidTr="008F1E17">
        <w:trPr>
          <w:trHeight w:val="233"/>
        </w:trPr>
        <w:tc>
          <w:tcPr>
            <w:tcW w:w="2000" w:type="pct"/>
            <w:vMerge/>
            <w:shd w:val="clear" w:color="auto" w:fill="auto"/>
          </w:tcPr>
          <w:p w14:paraId="4CFACDC5" w14:textId="77777777" w:rsidR="00E83C5B" w:rsidRPr="00D353B4" w:rsidRDefault="00E83C5B" w:rsidP="00E83C5B">
            <w:pPr>
              <w:rPr>
                <w:highlight w:val="yellow"/>
              </w:rPr>
            </w:pPr>
          </w:p>
        </w:tc>
        <w:tc>
          <w:tcPr>
            <w:tcW w:w="3000" w:type="pct"/>
            <w:shd w:val="clear" w:color="auto" w:fill="auto"/>
          </w:tcPr>
          <w:p w14:paraId="4CB4CB38" w14:textId="0C02E26D" w:rsidR="00E83C5B" w:rsidRPr="00D353B4" w:rsidRDefault="00E83C5B" w:rsidP="00E83C5B">
            <w:r w:rsidRPr="00D353B4">
              <w:t>U1.  Posiada umiejętność sprawnej komunikacji w środowisku zawodowym i sytuacjach życia codziennego.</w:t>
            </w:r>
          </w:p>
        </w:tc>
      </w:tr>
      <w:tr w:rsidR="00D353B4" w:rsidRPr="00D353B4" w14:paraId="7576C2A8" w14:textId="77777777" w:rsidTr="008F1E17">
        <w:trPr>
          <w:trHeight w:val="233"/>
        </w:trPr>
        <w:tc>
          <w:tcPr>
            <w:tcW w:w="2000" w:type="pct"/>
            <w:vMerge/>
            <w:shd w:val="clear" w:color="auto" w:fill="auto"/>
          </w:tcPr>
          <w:p w14:paraId="40C671C6" w14:textId="77777777" w:rsidR="00E83C5B" w:rsidRPr="00D353B4" w:rsidRDefault="00E83C5B" w:rsidP="00E83C5B">
            <w:pPr>
              <w:rPr>
                <w:highlight w:val="yellow"/>
              </w:rPr>
            </w:pPr>
          </w:p>
        </w:tc>
        <w:tc>
          <w:tcPr>
            <w:tcW w:w="3000" w:type="pct"/>
            <w:shd w:val="clear" w:color="auto" w:fill="auto"/>
          </w:tcPr>
          <w:p w14:paraId="180791F2" w14:textId="7268520D" w:rsidR="00E83C5B" w:rsidRPr="00D353B4" w:rsidRDefault="00E83C5B" w:rsidP="00E83C5B">
            <w:r w:rsidRPr="00D353B4">
              <w:t>U2. Potrafi dyskutować, argumentować, relacjonować i interpretować wydarzenia z życia codziennego.</w:t>
            </w:r>
          </w:p>
        </w:tc>
      </w:tr>
      <w:tr w:rsidR="00D353B4" w:rsidRPr="00D353B4" w14:paraId="34CCE337" w14:textId="77777777" w:rsidTr="008F1E17">
        <w:trPr>
          <w:trHeight w:val="233"/>
        </w:trPr>
        <w:tc>
          <w:tcPr>
            <w:tcW w:w="2000" w:type="pct"/>
            <w:vMerge/>
            <w:shd w:val="clear" w:color="auto" w:fill="auto"/>
          </w:tcPr>
          <w:p w14:paraId="6816ADC0" w14:textId="77777777" w:rsidR="00E83C5B" w:rsidRPr="00D353B4" w:rsidRDefault="00E83C5B" w:rsidP="00E83C5B">
            <w:pPr>
              <w:rPr>
                <w:highlight w:val="yellow"/>
              </w:rPr>
            </w:pPr>
          </w:p>
        </w:tc>
        <w:tc>
          <w:tcPr>
            <w:tcW w:w="3000" w:type="pct"/>
            <w:shd w:val="clear" w:color="auto" w:fill="auto"/>
          </w:tcPr>
          <w:p w14:paraId="49148F5E" w14:textId="2E8C5B61" w:rsidR="00E83C5B" w:rsidRPr="00D353B4" w:rsidRDefault="00E83C5B" w:rsidP="00E83C5B">
            <w:r w:rsidRPr="00D353B4">
              <w:t>U3. Posiada umiejętność czytania ze zrozumieniem oraz analizowania obcojęzycznych tekstów źródłowych z zakresu reprezentowanej dziedziny naukowej.</w:t>
            </w:r>
          </w:p>
        </w:tc>
      </w:tr>
      <w:tr w:rsidR="00D353B4" w:rsidRPr="00D353B4" w14:paraId="6BEF4326" w14:textId="77777777" w:rsidTr="008F1E17">
        <w:trPr>
          <w:trHeight w:val="233"/>
        </w:trPr>
        <w:tc>
          <w:tcPr>
            <w:tcW w:w="2000" w:type="pct"/>
            <w:vMerge/>
            <w:shd w:val="clear" w:color="auto" w:fill="auto"/>
          </w:tcPr>
          <w:p w14:paraId="33357532" w14:textId="77777777" w:rsidR="00E83C5B" w:rsidRPr="00D353B4" w:rsidRDefault="00E83C5B" w:rsidP="00E83C5B">
            <w:pPr>
              <w:rPr>
                <w:highlight w:val="yellow"/>
              </w:rPr>
            </w:pPr>
          </w:p>
        </w:tc>
        <w:tc>
          <w:tcPr>
            <w:tcW w:w="3000" w:type="pct"/>
            <w:shd w:val="clear" w:color="auto" w:fill="auto"/>
          </w:tcPr>
          <w:p w14:paraId="24DDCC31" w14:textId="13EF2843" w:rsidR="00E83C5B" w:rsidRPr="00D353B4" w:rsidRDefault="00E83C5B" w:rsidP="00E83C5B">
            <w:r w:rsidRPr="00D353B4">
              <w:t>U4. Potrafi konstruować w formie pisemnej teksty dotyczące spraw prywatnych i służbowych.</w:t>
            </w:r>
          </w:p>
        </w:tc>
      </w:tr>
      <w:tr w:rsidR="00D353B4" w:rsidRPr="00D353B4" w14:paraId="46F7C328" w14:textId="77777777" w:rsidTr="008F1E17">
        <w:trPr>
          <w:trHeight w:val="233"/>
        </w:trPr>
        <w:tc>
          <w:tcPr>
            <w:tcW w:w="2000" w:type="pct"/>
            <w:vMerge/>
            <w:shd w:val="clear" w:color="auto" w:fill="auto"/>
          </w:tcPr>
          <w:p w14:paraId="54EFF05B" w14:textId="77777777" w:rsidR="00E83C5B" w:rsidRPr="00D353B4" w:rsidRDefault="00E83C5B" w:rsidP="00E83C5B">
            <w:pPr>
              <w:rPr>
                <w:highlight w:val="yellow"/>
              </w:rPr>
            </w:pPr>
          </w:p>
        </w:tc>
        <w:tc>
          <w:tcPr>
            <w:tcW w:w="3000" w:type="pct"/>
            <w:shd w:val="clear" w:color="auto" w:fill="auto"/>
          </w:tcPr>
          <w:p w14:paraId="13E4AE19" w14:textId="6218D11B" w:rsidR="00E83C5B" w:rsidRPr="00D353B4" w:rsidRDefault="00E83C5B" w:rsidP="00E83C5B">
            <w:r w:rsidRPr="00D353B4">
              <w:t>Kompetencje społeczne:</w:t>
            </w:r>
          </w:p>
        </w:tc>
      </w:tr>
      <w:tr w:rsidR="00D353B4" w:rsidRPr="00D353B4" w14:paraId="6963765F" w14:textId="77777777" w:rsidTr="008F1E17">
        <w:trPr>
          <w:trHeight w:val="233"/>
        </w:trPr>
        <w:tc>
          <w:tcPr>
            <w:tcW w:w="2000" w:type="pct"/>
            <w:vMerge/>
            <w:shd w:val="clear" w:color="auto" w:fill="auto"/>
          </w:tcPr>
          <w:p w14:paraId="2A06B9B6" w14:textId="77777777" w:rsidR="00E83C5B" w:rsidRPr="00D353B4" w:rsidRDefault="00E83C5B" w:rsidP="00E83C5B">
            <w:pPr>
              <w:rPr>
                <w:highlight w:val="yellow"/>
              </w:rPr>
            </w:pPr>
          </w:p>
        </w:tc>
        <w:tc>
          <w:tcPr>
            <w:tcW w:w="3000" w:type="pct"/>
            <w:shd w:val="clear" w:color="auto" w:fill="auto"/>
          </w:tcPr>
          <w:p w14:paraId="5F0F4F56" w14:textId="012700ED" w:rsidR="00E83C5B" w:rsidRPr="00D353B4" w:rsidRDefault="00E83C5B" w:rsidP="00E83C5B">
            <w:r w:rsidRPr="00D353B4">
              <w:t xml:space="preserve">K1. </w:t>
            </w:r>
            <w:r w:rsidR="007024EA" w:rsidRPr="00D353B4">
              <w:t>Jest gotów do krytycznej oceny posiadanych praktycznych umiejętności językowych.</w:t>
            </w:r>
          </w:p>
        </w:tc>
      </w:tr>
      <w:tr w:rsidR="00D353B4" w:rsidRPr="00D353B4" w14:paraId="375397AC" w14:textId="77777777" w:rsidTr="008F1E17">
        <w:trPr>
          <w:trHeight w:val="233"/>
        </w:trPr>
        <w:tc>
          <w:tcPr>
            <w:tcW w:w="2000" w:type="pct"/>
            <w:shd w:val="clear" w:color="auto" w:fill="auto"/>
          </w:tcPr>
          <w:p w14:paraId="27C11C70" w14:textId="77777777" w:rsidR="00E83C5B" w:rsidRPr="00D353B4" w:rsidRDefault="00E83C5B" w:rsidP="00E83C5B">
            <w:pPr>
              <w:rPr>
                <w:highlight w:val="yellow"/>
              </w:rPr>
            </w:pPr>
            <w:r w:rsidRPr="00D353B4">
              <w:t>Odniesienie modułowych efektów uczenia się do kierunkowych efektów uczenia się</w:t>
            </w:r>
          </w:p>
        </w:tc>
        <w:tc>
          <w:tcPr>
            <w:tcW w:w="3000" w:type="pct"/>
            <w:shd w:val="clear" w:color="auto" w:fill="auto"/>
          </w:tcPr>
          <w:p w14:paraId="678401D6" w14:textId="77777777" w:rsidR="00E83C5B" w:rsidRPr="00D353B4" w:rsidRDefault="00E83C5B" w:rsidP="00E83C5B">
            <w:r w:rsidRPr="00D353B4">
              <w:t>U1 – TR_U08, TR_U010, TR_U011</w:t>
            </w:r>
          </w:p>
          <w:p w14:paraId="4E4757B7" w14:textId="77777777" w:rsidR="00E83C5B" w:rsidRPr="00D353B4" w:rsidRDefault="00E83C5B" w:rsidP="00E83C5B">
            <w:r w:rsidRPr="00D353B4">
              <w:t>U2 – TR_U08, TR_U010, TR_U011</w:t>
            </w:r>
          </w:p>
          <w:p w14:paraId="21FCF3AE" w14:textId="77777777" w:rsidR="00E83C5B" w:rsidRPr="00D353B4" w:rsidRDefault="00E83C5B" w:rsidP="00E83C5B">
            <w:r w:rsidRPr="00D353B4">
              <w:t>U3 – TR_U010, TR_U011</w:t>
            </w:r>
          </w:p>
          <w:p w14:paraId="001D18C8" w14:textId="77777777" w:rsidR="00E83C5B" w:rsidRPr="00D353B4" w:rsidRDefault="00E83C5B" w:rsidP="00E83C5B">
            <w:r w:rsidRPr="00D353B4">
              <w:t>U4 -  TR_U010, TR_U011</w:t>
            </w:r>
          </w:p>
          <w:p w14:paraId="1B521746" w14:textId="774C5777" w:rsidR="00E83C5B" w:rsidRPr="00D353B4" w:rsidRDefault="00E83C5B" w:rsidP="00E83C5B">
            <w:r w:rsidRPr="00D353B4">
              <w:t>K1 – TR_K01</w:t>
            </w:r>
          </w:p>
        </w:tc>
      </w:tr>
      <w:tr w:rsidR="00D353B4" w:rsidRPr="00D353B4" w14:paraId="662166F7" w14:textId="77777777" w:rsidTr="008F1E17">
        <w:tc>
          <w:tcPr>
            <w:tcW w:w="2000" w:type="pct"/>
            <w:shd w:val="clear" w:color="auto" w:fill="auto"/>
          </w:tcPr>
          <w:p w14:paraId="1CEE60A7" w14:textId="77777777" w:rsidR="00E83C5B" w:rsidRPr="00D353B4" w:rsidRDefault="00E83C5B" w:rsidP="00E83C5B">
            <w:r w:rsidRPr="00D353B4">
              <w:t>Odniesienie modułowych efektów uczenia się do efektów inżynierskich (jeżeli dotyczy)</w:t>
            </w:r>
          </w:p>
        </w:tc>
        <w:tc>
          <w:tcPr>
            <w:tcW w:w="3000" w:type="pct"/>
            <w:shd w:val="clear" w:color="auto" w:fill="auto"/>
          </w:tcPr>
          <w:p w14:paraId="7FFE9EDC" w14:textId="799E6C81" w:rsidR="00E83C5B" w:rsidRPr="00D353B4" w:rsidRDefault="00E83C5B" w:rsidP="00E83C5B">
            <w:pPr>
              <w:jc w:val="both"/>
            </w:pPr>
            <w:r w:rsidRPr="00D353B4">
              <w:t xml:space="preserve">nie dotyczy </w:t>
            </w:r>
          </w:p>
        </w:tc>
      </w:tr>
      <w:tr w:rsidR="00D353B4" w:rsidRPr="00D353B4" w14:paraId="7611EFC3" w14:textId="77777777" w:rsidTr="008F1E17">
        <w:tc>
          <w:tcPr>
            <w:tcW w:w="2000" w:type="pct"/>
            <w:shd w:val="clear" w:color="auto" w:fill="auto"/>
          </w:tcPr>
          <w:p w14:paraId="2A77F41D" w14:textId="77777777" w:rsidR="00E83C5B" w:rsidRPr="00D353B4" w:rsidRDefault="00E83C5B" w:rsidP="00E83C5B">
            <w:r w:rsidRPr="00D353B4">
              <w:t xml:space="preserve">Treści programowe modułu </w:t>
            </w:r>
          </w:p>
          <w:p w14:paraId="56DCC2F7" w14:textId="77777777" w:rsidR="00E83C5B" w:rsidRPr="00D353B4" w:rsidRDefault="00E83C5B" w:rsidP="00E83C5B"/>
        </w:tc>
        <w:tc>
          <w:tcPr>
            <w:tcW w:w="3000" w:type="pct"/>
            <w:shd w:val="clear" w:color="auto" w:fill="auto"/>
          </w:tcPr>
          <w:p w14:paraId="4DB59509" w14:textId="77777777" w:rsidR="00E83C5B" w:rsidRPr="00D353B4" w:rsidRDefault="00E83C5B" w:rsidP="00E83C5B">
            <w:r w:rsidRPr="00D353B4">
              <w:t>Prowadzone w ramach modułu zajęcia przygotowane są w oparciu o podręcznik do nauki języka akademickiego oraz materiałów do nauczania języków specjalistycznych związanych z kierunkiem studiów. Obejmują rozszerzenie słownictwa ogólnego w zakresie autoprezentacji, zainteresowań, życia w społeczeństwie, nowoczesnych technologii oraz pracy zawodowej.</w:t>
            </w:r>
          </w:p>
          <w:p w14:paraId="4A2363FE" w14:textId="77777777" w:rsidR="00E83C5B" w:rsidRPr="00D353B4" w:rsidRDefault="00E83C5B" w:rsidP="00E83C5B">
            <w:r w:rsidRPr="00D353B4">
              <w:t xml:space="preserve">W czasie ćwiczeń zostanie wprowadzone słownictwo specjalistyczne z reprezentowanej dziedziny naukowej, studenci zostaną przygotowani do czytania ze zrozumieniem literatury fachowej, artykułów naukowych i samodzielnej pracy z tekstem źródłowym. </w:t>
            </w:r>
          </w:p>
          <w:p w14:paraId="4ABFEC6D" w14:textId="77777777" w:rsidR="00E83C5B" w:rsidRPr="00D353B4" w:rsidRDefault="00E83C5B" w:rsidP="00E83C5B">
            <w:pPr>
              <w:jc w:val="both"/>
            </w:pPr>
            <w:r w:rsidRPr="00D353B4">
              <w:t>Moduł obejmuje również ćwiczenie zaawansowanych struktur gramatycznych i leksykalnych celem osiągnięcia przez studenta sprawnej komunikacji.</w:t>
            </w:r>
          </w:p>
          <w:p w14:paraId="27940F0B" w14:textId="485F6142" w:rsidR="00E83C5B" w:rsidRPr="00D353B4" w:rsidRDefault="00E83C5B" w:rsidP="001A3AB4">
            <w:pPr>
              <w:jc w:val="both"/>
            </w:pPr>
            <w:r w:rsidRPr="00D353B4">
              <w:lastRenderedPageBreak/>
              <w:t>Moduł ma również za zadanie bardziej szczegółowe zapoznanie studenta z kulturą danego obszaru językowego.</w:t>
            </w:r>
          </w:p>
        </w:tc>
      </w:tr>
      <w:tr w:rsidR="00D353B4" w:rsidRPr="00D353B4" w14:paraId="5AF659E5" w14:textId="77777777" w:rsidTr="008F1E17">
        <w:tc>
          <w:tcPr>
            <w:tcW w:w="2000" w:type="pct"/>
            <w:shd w:val="clear" w:color="auto" w:fill="auto"/>
          </w:tcPr>
          <w:p w14:paraId="2927F2B8" w14:textId="77777777" w:rsidR="003673EB" w:rsidRPr="00D353B4" w:rsidRDefault="003673EB" w:rsidP="00AD3881">
            <w:r w:rsidRPr="00D353B4">
              <w:lastRenderedPageBreak/>
              <w:t>Wykaz literatury podstawowej i uzupełniającej</w:t>
            </w:r>
          </w:p>
        </w:tc>
        <w:tc>
          <w:tcPr>
            <w:tcW w:w="3000" w:type="pct"/>
            <w:shd w:val="clear" w:color="auto" w:fill="auto"/>
          </w:tcPr>
          <w:p w14:paraId="7C973F74" w14:textId="77777777" w:rsidR="003673EB" w:rsidRPr="00D353B4" w:rsidRDefault="003673EB" w:rsidP="008F1E17">
            <w:pPr>
              <w:jc w:val="both"/>
            </w:pPr>
            <w:r w:rsidRPr="00D353B4">
              <w:t>Literatura podstawowa:</w:t>
            </w:r>
          </w:p>
          <w:p w14:paraId="516A3156" w14:textId="77777777" w:rsidR="003673EB" w:rsidRPr="00D353B4" w:rsidRDefault="003673EB" w:rsidP="008F1E17">
            <w:pPr>
              <w:contextualSpacing/>
              <w:rPr>
                <w:lang w:val="ru-RU"/>
              </w:rPr>
            </w:pPr>
            <w:r w:rsidRPr="00D353B4">
              <w:rPr>
                <w:lang w:val="ru-RU"/>
              </w:rPr>
              <w:t xml:space="preserve">Махнач А., Из первых уст. Русский язык для среднего уровня, </w:t>
            </w:r>
            <w:r w:rsidRPr="00D353B4">
              <w:t>Warszawa</w:t>
            </w:r>
            <w:r w:rsidRPr="00D353B4">
              <w:rPr>
                <w:lang w:val="ru-RU"/>
              </w:rPr>
              <w:t xml:space="preserve"> 2021.</w:t>
            </w:r>
          </w:p>
          <w:p w14:paraId="6DCF36F3" w14:textId="77777777" w:rsidR="008F1E17" w:rsidRPr="00D353B4" w:rsidRDefault="008F1E17" w:rsidP="008F1E17">
            <w:pPr>
              <w:contextualSpacing/>
              <w:rPr>
                <w:lang w:val="ru-RU"/>
              </w:rPr>
            </w:pPr>
          </w:p>
          <w:p w14:paraId="71F3952B" w14:textId="77777777" w:rsidR="003673EB" w:rsidRPr="00D353B4" w:rsidRDefault="003673EB" w:rsidP="008F1E17">
            <w:pPr>
              <w:jc w:val="both"/>
            </w:pPr>
            <w:r w:rsidRPr="00D353B4">
              <w:t>Literatura uzupełniająca:</w:t>
            </w:r>
          </w:p>
          <w:p w14:paraId="28AE862A" w14:textId="77777777" w:rsidR="003673EB" w:rsidRPr="00D353B4" w:rsidRDefault="003673EB" w:rsidP="008F1E17">
            <w:pPr>
              <w:pStyle w:val="Akapitzlist"/>
              <w:numPr>
                <w:ilvl w:val="0"/>
                <w:numId w:val="26"/>
              </w:numPr>
              <w:suppressAutoHyphens w:val="0"/>
              <w:autoSpaceDN/>
              <w:spacing w:line="240" w:lineRule="auto"/>
              <w:contextualSpacing/>
              <w:textAlignment w:val="auto"/>
              <w:rPr>
                <w:rFonts w:ascii="Times New Roman" w:hAnsi="Times New Roman"/>
                <w:sz w:val="24"/>
                <w:szCs w:val="24"/>
              </w:rPr>
            </w:pPr>
            <w:r w:rsidRPr="00D353B4">
              <w:rPr>
                <w:rFonts w:ascii="Times New Roman" w:hAnsi="Times New Roman"/>
                <w:sz w:val="24"/>
                <w:szCs w:val="24"/>
              </w:rPr>
              <w:t>Zdunik M., Galant S., Repetytorium maturalne z języka rosyjskiego, Warszawa 2014.</w:t>
            </w:r>
          </w:p>
          <w:p w14:paraId="4A5DB054" w14:textId="77777777" w:rsidR="003673EB" w:rsidRPr="00D353B4" w:rsidRDefault="003673EB" w:rsidP="008F1E17">
            <w:pPr>
              <w:pStyle w:val="Akapitzlist"/>
              <w:numPr>
                <w:ilvl w:val="0"/>
                <w:numId w:val="26"/>
              </w:numPr>
              <w:suppressAutoHyphens w:val="0"/>
              <w:autoSpaceDN/>
              <w:spacing w:line="240" w:lineRule="auto"/>
              <w:contextualSpacing/>
              <w:textAlignment w:val="auto"/>
              <w:rPr>
                <w:rFonts w:ascii="Times New Roman" w:hAnsi="Times New Roman"/>
                <w:sz w:val="24"/>
                <w:szCs w:val="24"/>
              </w:rPr>
            </w:pPr>
            <w:r w:rsidRPr="00D353B4">
              <w:rPr>
                <w:rFonts w:ascii="Times New Roman" w:hAnsi="Times New Roman"/>
                <w:sz w:val="24"/>
                <w:szCs w:val="24"/>
              </w:rPr>
              <w:t xml:space="preserve">Chuchmacz D., Ossowska H., </w:t>
            </w:r>
            <w:r w:rsidRPr="00D353B4">
              <w:rPr>
                <w:rFonts w:ascii="Times New Roman" w:hAnsi="Times New Roman"/>
                <w:sz w:val="24"/>
                <w:szCs w:val="24"/>
                <w:lang w:val="ru-RU"/>
              </w:rPr>
              <w:t>Вот</w:t>
            </w:r>
            <w:r w:rsidRPr="00D353B4">
              <w:rPr>
                <w:rFonts w:ascii="Times New Roman" w:hAnsi="Times New Roman"/>
                <w:sz w:val="24"/>
                <w:szCs w:val="24"/>
              </w:rPr>
              <w:t xml:space="preserve"> </w:t>
            </w:r>
            <w:r w:rsidRPr="00D353B4">
              <w:rPr>
                <w:rFonts w:ascii="Times New Roman" w:hAnsi="Times New Roman"/>
                <w:sz w:val="24"/>
                <w:szCs w:val="24"/>
                <w:lang w:val="ru-RU"/>
              </w:rPr>
              <w:t>грамматика</w:t>
            </w:r>
            <w:r w:rsidRPr="00D353B4">
              <w:rPr>
                <w:rFonts w:ascii="Times New Roman" w:hAnsi="Times New Roman"/>
                <w:sz w:val="24"/>
                <w:szCs w:val="24"/>
              </w:rPr>
              <w:t>! Repetytorium gramatyczne z języka rosyjskiego z ćwiczeniami, Warszawa 2010.</w:t>
            </w:r>
          </w:p>
          <w:p w14:paraId="074273C4" w14:textId="77777777" w:rsidR="003673EB" w:rsidRPr="00D353B4" w:rsidRDefault="003673EB" w:rsidP="008F1E17">
            <w:pPr>
              <w:pStyle w:val="Akapitzlist"/>
              <w:numPr>
                <w:ilvl w:val="0"/>
                <w:numId w:val="26"/>
              </w:numPr>
              <w:suppressAutoHyphens w:val="0"/>
              <w:autoSpaceDN/>
              <w:spacing w:line="240" w:lineRule="auto"/>
              <w:contextualSpacing/>
              <w:textAlignment w:val="auto"/>
              <w:rPr>
                <w:rFonts w:ascii="Times New Roman" w:hAnsi="Times New Roman"/>
                <w:sz w:val="24"/>
                <w:szCs w:val="24"/>
                <w:lang w:val="ru-RU"/>
              </w:rPr>
            </w:pPr>
            <w:r w:rsidRPr="00D353B4">
              <w:rPr>
                <w:rFonts w:ascii="Times New Roman" w:hAnsi="Times New Roman"/>
                <w:sz w:val="24"/>
                <w:szCs w:val="24"/>
                <w:lang w:val="ru-RU"/>
              </w:rPr>
              <w:t>Караванова Н.Б., Читаем и всё понимаем. Пособие по чтению и развитию речи для иностранцев, изучающих русский язык, Москва 2013.</w:t>
            </w:r>
          </w:p>
          <w:p w14:paraId="1B5FD33D" w14:textId="77777777" w:rsidR="003673EB" w:rsidRPr="00D353B4" w:rsidRDefault="003673EB" w:rsidP="008F1E17">
            <w:pPr>
              <w:pStyle w:val="Akapitzlist"/>
              <w:numPr>
                <w:ilvl w:val="0"/>
                <w:numId w:val="26"/>
              </w:numPr>
              <w:suppressAutoHyphens w:val="0"/>
              <w:autoSpaceDN/>
              <w:spacing w:line="240" w:lineRule="auto"/>
              <w:contextualSpacing/>
              <w:textAlignment w:val="auto"/>
              <w:rPr>
                <w:rFonts w:ascii="Times New Roman" w:hAnsi="Times New Roman"/>
                <w:sz w:val="24"/>
                <w:szCs w:val="24"/>
              </w:rPr>
            </w:pPr>
            <w:r w:rsidRPr="00D353B4">
              <w:rPr>
                <w:rFonts w:ascii="Times New Roman" w:hAnsi="Times New Roman"/>
                <w:sz w:val="24"/>
                <w:szCs w:val="24"/>
              </w:rPr>
              <w:t>Kuca Z., Język rosyjski w biznesie, Warszawa 2007.</w:t>
            </w:r>
          </w:p>
          <w:p w14:paraId="46378501" w14:textId="77777777" w:rsidR="003673EB" w:rsidRPr="00D353B4" w:rsidRDefault="003673EB" w:rsidP="008F1E17">
            <w:pPr>
              <w:pStyle w:val="Akapitzlist"/>
              <w:numPr>
                <w:ilvl w:val="0"/>
                <w:numId w:val="26"/>
              </w:numPr>
              <w:suppressAutoHyphens w:val="0"/>
              <w:autoSpaceDN/>
              <w:spacing w:line="240" w:lineRule="auto"/>
              <w:contextualSpacing/>
              <w:jc w:val="left"/>
              <w:textAlignment w:val="auto"/>
              <w:rPr>
                <w:lang w:val="ru-RU"/>
              </w:rPr>
            </w:pPr>
            <w:r w:rsidRPr="00D353B4">
              <w:rPr>
                <w:rFonts w:ascii="Times New Roman" w:hAnsi="Times New Roman"/>
                <w:sz w:val="24"/>
                <w:szCs w:val="24"/>
                <w:lang w:val="ru-RU"/>
              </w:rPr>
              <w:t>Ткаченко Н.Г., Тесты. Грамматика русского языка ч. 1, 2, Москва 2012</w:t>
            </w:r>
          </w:p>
        </w:tc>
      </w:tr>
      <w:tr w:rsidR="00D353B4" w:rsidRPr="00D353B4" w14:paraId="1F7A1CF5" w14:textId="77777777" w:rsidTr="008F1E17">
        <w:tc>
          <w:tcPr>
            <w:tcW w:w="2000" w:type="pct"/>
            <w:shd w:val="clear" w:color="auto" w:fill="auto"/>
          </w:tcPr>
          <w:p w14:paraId="37E37A90" w14:textId="77777777" w:rsidR="003673EB" w:rsidRPr="00D353B4" w:rsidRDefault="003673EB" w:rsidP="00AD3881">
            <w:r w:rsidRPr="00D353B4">
              <w:t>Planowane formy/działania/metody dydaktyczne</w:t>
            </w:r>
          </w:p>
        </w:tc>
        <w:tc>
          <w:tcPr>
            <w:tcW w:w="3000" w:type="pct"/>
            <w:shd w:val="clear" w:color="auto" w:fill="auto"/>
          </w:tcPr>
          <w:p w14:paraId="2CE1AE05" w14:textId="77777777" w:rsidR="003673EB" w:rsidRPr="00D353B4" w:rsidRDefault="003673EB" w:rsidP="00AD3881">
            <w:r w:rsidRPr="00D353B4">
              <w:t>Wykład, dyskusja, prezentacja, konwersacja,</w:t>
            </w:r>
          </w:p>
          <w:p w14:paraId="68DDC922" w14:textId="77777777" w:rsidR="003673EB" w:rsidRPr="00D353B4" w:rsidRDefault="003673EB" w:rsidP="00AD3881">
            <w:r w:rsidRPr="00D353B4">
              <w:t>metoda gramatyczno-tłumaczeniowa (teksty specjalistyczne), metoda komunikacyjna i bezpośrednia ze szczególnym uwzględnieniem umiejętności komunikowania się.</w:t>
            </w:r>
          </w:p>
        </w:tc>
      </w:tr>
      <w:tr w:rsidR="00D353B4" w:rsidRPr="00D353B4" w14:paraId="7D06AF34" w14:textId="77777777" w:rsidTr="008F1E17">
        <w:tc>
          <w:tcPr>
            <w:tcW w:w="2000" w:type="pct"/>
            <w:shd w:val="clear" w:color="auto" w:fill="auto"/>
          </w:tcPr>
          <w:p w14:paraId="2AB5A34B" w14:textId="77777777" w:rsidR="003673EB" w:rsidRPr="00D353B4" w:rsidRDefault="003673EB" w:rsidP="00AD3881">
            <w:r w:rsidRPr="00D353B4">
              <w:t>Sposoby weryfikacji oraz formy dokumentowania osiągniętych efektów uczenia się</w:t>
            </w:r>
          </w:p>
        </w:tc>
        <w:tc>
          <w:tcPr>
            <w:tcW w:w="3000" w:type="pct"/>
            <w:shd w:val="clear" w:color="auto" w:fill="auto"/>
          </w:tcPr>
          <w:p w14:paraId="1546483E" w14:textId="77777777" w:rsidR="003673EB" w:rsidRPr="00D353B4" w:rsidRDefault="003673EB" w:rsidP="00AD3881">
            <w:pPr>
              <w:jc w:val="both"/>
            </w:pPr>
            <w:r w:rsidRPr="00D353B4">
              <w:t xml:space="preserve">U1-ocena wypowiedzi ustnych na zajęciach </w:t>
            </w:r>
          </w:p>
          <w:p w14:paraId="444E3DC0" w14:textId="77777777" w:rsidR="003673EB" w:rsidRPr="00D353B4" w:rsidRDefault="003673EB" w:rsidP="00AD3881">
            <w:pPr>
              <w:jc w:val="both"/>
            </w:pPr>
            <w:r w:rsidRPr="00D353B4">
              <w:t xml:space="preserve">U2-ocena wypowiedzi ustnych na zajęciach </w:t>
            </w:r>
          </w:p>
          <w:p w14:paraId="08A3D6AE" w14:textId="77777777" w:rsidR="003673EB" w:rsidRPr="00D353B4" w:rsidRDefault="003673EB" w:rsidP="00AD3881">
            <w:pPr>
              <w:jc w:val="both"/>
            </w:pPr>
            <w:r w:rsidRPr="00D353B4">
              <w:t>U3-sprawdzian pisemny, ocena prac domowych</w:t>
            </w:r>
          </w:p>
          <w:p w14:paraId="106F8238" w14:textId="77777777" w:rsidR="003673EB" w:rsidRPr="00D353B4" w:rsidRDefault="003673EB" w:rsidP="00AD3881">
            <w:pPr>
              <w:jc w:val="both"/>
            </w:pPr>
            <w:r w:rsidRPr="00D353B4">
              <w:t xml:space="preserve">U4-ocena prac domowych </w:t>
            </w:r>
          </w:p>
          <w:p w14:paraId="20E349E1" w14:textId="77777777" w:rsidR="003673EB" w:rsidRPr="00D353B4" w:rsidRDefault="003673EB" w:rsidP="00AD3881">
            <w:pPr>
              <w:jc w:val="both"/>
            </w:pPr>
            <w:r w:rsidRPr="00D353B4">
              <w:t xml:space="preserve">K1-ocena przygotowania do zajęć i aktywności na ćwiczeniach </w:t>
            </w:r>
          </w:p>
          <w:p w14:paraId="4A9604AB" w14:textId="77777777" w:rsidR="003673EB" w:rsidRPr="00D353B4" w:rsidRDefault="003673EB" w:rsidP="00AD3881">
            <w:pPr>
              <w:jc w:val="both"/>
            </w:pPr>
            <w:r w:rsidRPr="00D353B4">
              <w:t>Formy dokumentowania osiągniętych efektów kształcenia:</w:t>
            </w:r>
          </w:p>
          <w:p w14:paraId="783DFC58" w14:textId="77777777" w:rsidR="003673EB" w:rsidRPr="00D353B4" w:rsidRDefault="003673EB" w:rsidP="00AD3881">
            <w:pPr>
              <w:jc w:val="both"/>
            </w:pPr>
            <w:r w:rsidRPr="00D353B4">
              <w:t xml:space="preserve">Śródsemestralne sprawdziany pisemne, prezentacje multimedialne przechowywane w formie elektronicznej, karty egzaminacyjne, dziennik lektora.                                                                                         </w:t>
            </w:r>
            <w:r w:rsidRPr="00D353B4">
              <w:rPr>
                <w:rFonts w:eastAsia="Calibri"/>
                <w:lang w:eastAsia="en-US"/>
              </w:rPr>
              <w:t>Kryteria oceniania dostępne są w CNJOiC.</w:t>
            </w:r>
          </w:p>
        </w:tc>
      </w:tr>
      <w:tr w:rsidR="00D353B4" w:rsidRPr="00D353B4" w14:paraId="712BA557" w14:textId="77777777" w:rsidTr="008F1E17">
        <w:tc>
          <w:tcPr>
            <w:tcW w:w="2000" w:type="pct"/>
            <w:shd w:val="clear" w:color="auto" w:fill="auto"/>
          </w:tcPr>
          <w:p w14:paraId="047C6C2F" w14:textId="77777777" w:rsidR="003673EB" w:rsidRPr="00D353B4" w:rsidRDefault="003673EB" w:rsidP="00AD3881">
            <w:r w:rsidRPr="00D353B4">
              <w:t>Elementy i wagi mające wpływ na ocenę końcową</w:t>
            </w:r>
          </w:p>
          <w:p w14:paraId="344EF827" w14:textId="77777777" w:rsidR="003673EB" w:rsidRPr="00D353B4" w:rsidRDefault="003673EB" w:rsidP="00AD3881"/>
          <w:p w14:paraId="5492C908" w14:textId="77777777" w:rsidR="003673EB" w:rsidRPr="00D353B4" w:rsidRDefault="003673EB" w:rsidP="00AD3881"/>
        </w:tc>
        <w:tc>
          <w:tcPr>
            <w:tcW w:w="3000" w:type="pct"/>
            <w:shd w:val="clear" w:color="auto" w:fill="auto"/>
          </w:tcPr>
          <w:p w14:paraId="1E372215" w14:textId="77777777" w:rsidR="003673EB" w:rsidRPr="00D353B4" w:rsidRDefault="003673EB"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442341DE" w14:textId="77777777" w:rsidR="003673EB" w:rsidRPr="00D353B4" w:rsidRDefault="003673EB" w:rsidP="00AD3881">
            <w:pPr>
              <w:spacing w:line="252" w:lineRule="auto"/>
              <w:rPr>
                <w:rFonts w:eastAsiaTheme="minorHAnsi"/>
                <w:lang w:eastAsia="en-US"/>
              </w:rPr>
            </w:pPr>
            <w:r w:rsidRPr="00D353B4">
              <w:rPr>
                <w:rFonts w:eastAsiaTheme="minorHAnsi"/>
                <w:lang w:eastAsia="en-US"/>
              </w:rPr>
              <w:t>- sprawdziany pisemne – 50%</w:t>
            </w:r>
          </w:p>
          <w:p w14:paraId="17A2AB02" w14:textId="77777777" w:rsidR="003673EB" w:rsidRPr="00D353B4" w:rsidRDefault="003673EB" w:rsidP="00AD3881">
            <w:pPr>
              <w:spacing w:line="252" w:lineRule="auto"/>
              <w:rPr>
                <w:rFonts w:eastAsiaTheme="minorHAnsi"/>
                <w:lang w:eastAsia="en-US"/>
              </w:rPr>
            </w:pPr>
            <w:r w:rsidRPr="00D353B4">
              <w:rPr>
                <w:rFonts w:eastAsiaTheme="minorHAnsi"/>
                <w:lang w:eastAsia="en-US"/>
              </w:rPr>
              <w:t>- wypowiedzi ustne – 25%</w:t>
            </w:r>
          </w:p>
          <w:p w14:paraId="56871888" w14:textId="77777777" w:rsidR="003673EB" w:rsidRPr="00D353B4" w:rsidRDefault="003673EB" w:rsidP="00AD3881">
            <w:pPr>
              <w:spacing w:line="252" w:lineRule="auto"/>
              <w:rPr>
                <w:rFonts w:eastAsiaTheme="minorHAnsi"/>
                <w:lang w:eastAsia="en-US"/>
              </w:rPr>
            </w:pPr>
            <w:r w:rsidRPr="00D353B4">
              <w:rPr>
                <w:rFonts w:eastAsiaTheme="minorHAnsi"/>
                <w:lang w:eastAsia="en-US"/>
              </w:rPr>
              <w:t>- wypowiedzi pisemne – 25%</w:t>
            </w:r>
          </w:p>
          <w:p w14:paraId="17C50B13" w14:textId="77777777" w:rsidR="003673EB" w:rsidRPr="00D353B4" w:rsidRDefault="003673EB" w:rsidP="00AD3881">
            <w:pPr>
              <w:jc w:val="both"/>
              <w:rPr>
                <w:rFonts w:eastAsiaTheme="minorHAnsi"/>
                <w:lang w:eastAsia="en-US"/>
              </w:rPr>
            </w:pPr>
            <w:r w:rsidRPr="00D353B4">
              <w:rPr>
                <w:rFonts w:eastAsiaTheme="minorHAnsi"/>
                <w:lang w:eastAsia="en-US"/>
              </w:rPr>
              <w:t xml:space="preserve">Student może uzyskać ocenę wyższą o pół stopnia, jeżeli wykazał się 100% frekwencją oraz wielokrotną aktywnością w czasie zajęć. </w:t>
            </w:r>
          </w:p>
          <w:p w14:paraId="7D46A06E" w14:textId="77777777" w:rsidR="003673EB" w:rsidRPr="00D353B4" w:rsidRDefault="003673EB" w:rsidP="00AD3881">
            <w:pPr>
              <w:jc w:val="both"/>
            </w:pPr>
            <w:r w:rsidRPr="00D353B4">
              <w:t>Ocena końcowa - ocena z egzaminu:</w:t>
            </w:r>
          </w:p>
          <w:p w14:paraId="19859592" w14:textId="77777777" w:rsidR="003673EB" w:rsidRPr="00D353B4" w:rsidRDefault="003673EB" w:rsidP="00AD3881">
            <w:pPr>
              <w:jc w:val="both"/>
            </w:pPr>
            <w:r w:rsidRPr="00D353B4">
              <w:t>Część pisemna 80%</w:t>
            </w:r>
          </w:p>
          <w:p w14:paraId="34C7D463" w14:textId="77777777" w:rsidR="003673EB" w:rsidRPr="00D353B4" w:rsidRDefault="003673EB" w:rsidP="00AD3881">
            <w:pPr>
              <w:jc w:val="both"/>
            </w:pPr>
            <w:r w:rsidRPr="00D353B4">
              <w:t>Część ustna 20%</w:t>
            </w:r>
          </w:p>
        </w:tc>
      </w:tr>
      <w:tr w:rsidR="00D353B4" w:rsidRPr="00D353B4" w14:paraId="46534E57" w14:textId="77777777" w:rsidTr="008F1E17">
        <w:trPr>
          <w:trHeight w:val="1182"/>
        </w:trPr>
        <w:tc>
          <w:tcPr>
            <w:tcW w:w="2000" w:type="pct"/>
            <w:shd w:val="clear" w:color="auto" w:fill="auto"/>
          </w:tcPr>
          <w:p w14:paraId="3272F078" w14:textId="77777777" w:rsidR="009852F5" w:rsidRPr="00D353B4" w:rsidRDefault="009852F5" w:rsidP="009852F5">
            <w:pPr>
              <w:jc w:val="both"/>
            </w:pPr>
            <w:r w:rsidRPr="00D353B4">
              <w:lastRenderedPageBreak/>
              <w:t>Bilans punktów ECTS</w:t>
            </w:r>
          </w:p>
        </w:tc>
        <w:tc>
          <w:tcPr>
            <w:tcW w:w="3000" w:type="pct"/>
            <w:shd w:val="clear" w:color="auto" w:fill="auto"/>
          </w:tcPr>
          <w:p w14:paraId="1916ED19" w14:textId="77777777" w:rsidR="009852F5" w:rsidRPr="00D353B4" w:rsidRDefault="009852F5" w:rsidP="009852F5">
            <w:r w:rsidRPr="00D353B4">
              <w:t>KONTAKTOWE:</w:t>
            </w:r>
          </w:p>
          <w:p w14:paraId="1F92A45D" w14:textId="77777777" w:rsidR="009852F5" w:rsidRPr="00D353B4" w:rsidRDefault="009852F5" w:rsidP="009852F5">
            <w:r w:rsidRPr="00D353B4">
              <w:t>Udział w ćwiczeniach:          20 godz.</w:t>
            </w:r>
          </w:p>
          <w:p w14:paraId="57B833D0" w14:textId="77777777" w:rsidR="009852F5" w:rsidRPr="00D353B4" w:rsidRDefault="009852F5" w:rsidP="009852F5">
            <w:r w:rsidRPr="00D353B4">
              <w:t>Egzamin:                               3 godz.</w:t>
            </w:r>
          </w:p>
          <w:p w14:paraId="50A89CF6" w14:textId="77777777" w:rsidR="009852F5" w:rsidRPr="00D353B4" w:rsidRDefault="009852F5" w:rsidP="009852F5">
            <w:pPr>
              <w:rPr>
                <w:u w:val="single"/>
              </w:rPr>
            </w:pPr>
            <w:r w:rsidRPr="00D353B4">
              <w:rPr>
                <w:u w:val="single"/>
              </w:rPr>
              <w:t>RAZEM KONTAKTOWE:     23 godz. / 0,9 ECTS</w:t>
            </w:r>
          </w:p>
          <w:p w14:paraId="6F9A6082" w14:textId="77777777" w:rsidR="009852F5" w:rsidRPr="00D353B4" w:rsidRDefault="009852F5" w:rsidP="009852F5"/>
          <w:p w14:paraId="10753E96" w14:textId="77777777" w:rsidR="009852F5" w:rsidRPr="00D353B4" w:rsidRDefault="009852F5" w:rsidP="009852F5">
            <w:r w:rsidRPr="00D353B4">
              <w:t>Przygotowanie do zajęć:       12 godz.</w:t>
            </w:r>
          </w:p>
          <w:p w14:paraId="7CEEAE92" w14:textId="77777777" w:rsidR="009852F5" w:rsidRPr="00D353B4" w:rsidRDefault="009852F5" w:rsidP="009852F5">
            <w:r w:rsidRPr="00D353B4">
              <w:t>Przygotowanie do egzaminu: 15 godz.</w:t>
            </w:r>
          </w:p>
          <w:p w14:paraId="6BAC0C13" w14:textId="77777777" w:rsidR="009852F5" w:rsidRPr="00D353B4" w:rsidRDefault="009852F5" w:rsidP="009852F5">
            <w:pPr>
              <w:rPr>
                <w:u w:val="single"/>
              </w:rPr>
            </w:pPr>
            <w:r w:rsidRPr="00D353B4">
              <w:rPr>
                <w:u w:val="single"/>
              </w:rPr>
              <w:t>RAZEM NIEKONTAKTOWE:  27 godz. / 1,1 ECTS</w:t>
            </w:r>
          </w:p>
          <w:p w14:paraId="42582A9D" w14:textId="77777777" w:rsidR="009852F5" w:rsidRPr="00D353B4" w:rsidRDefault="009852F5" w:rsidP="009852F5">
            <w:r w:rsidRPr="00D353B4">
              <w:t xml:space="preserve">                          </w:t>
            </w:r>
          </w:p>
          <w:p w14:paraId="18BA837F" w14:textId="4B67B0A9" w:rsidR="009852F5" w:rsidRPr="00D353B4" w:rsidRDefault="009852F5" w:rsidP="009852F5">
            <w:r w:rsidRPr="00D353B4">
              <w:t>Łączny nakład pracy studenta to 50 godz. co odpowiada  2 punktom ECTS</w:t>
            </w:r>
          </w:p>
        </w:tc>
      </w:tr>
      <w:tr w:rsidR="009852F5" w:rsidRPr="00D353B4" w14:paraId="5D07E0D9" w14:textId="77777777" w:rsidTr="008F1E17">
        <w:trPr>
          <w:trHeight w:val="718"/>
        </w:trPr>
        <w:tc>
          <w:tcPr>
            <w:tcW w:w="2000" w:type="pct"/>
            <w:shd w:val="clear" w:color="auto" w:fill="auto"/>
          </w:tcPr>
          <w:p w14:paraId="04F14A15" w14:textId="77777777" w:rsidR="009852F5" w:rsidRPr="00D353B4" w:rsidRDefault="009852F5" w:rsidP="009852F5">
            <w:r w:rsidRPr="00D353B4">
              <w:t>Nakład pracy związany z zajęciami wymagającymi bezpośredniego udziału nauczyciela akademickiego</w:t>
            </w:r>
          </w:p>
        </w:tc>
        <w:tc>
          <w:tcPr>
            <w:tcW w:w="3000" w:type="pct"/>
            <w:shd w:val="clear" w:color="auto" w:fill="auto"/>
          </w:tcPr>
          <w:p w14:paraId="352EEAA2" w14:textId="77777777" w:rsidR="009852F5" w:rsidRPr="00D353B4" w:rsidRDefault="009852F5" w:rsidP="009852F5">
            <w:r w:rsidRPr="00D353B4">
              <w:t>- udział w ćwiczeniach – 20 godzin</w:t>
            </w:r>
          </w:p>
          <w:p w14:paraId="63EC0F48" w14:textId="77777777" w:rsidR="009852F5" w:rsidRPr="00D353B4" w:rsidRDefault="009852F5" w:rsidP="009852F5">
            <w:r w:rsidRPr="00D353B4">
              <w:t>- udział w egzaminie – 3 godziny</w:t>
            </w:r>
          </w:p>
          <w:p w14:paraId="0E1BD6B0" w14:textId="72133377" w:rsidR="009852F5" w:rsidRPr="00D353B4" w:rsidRDefault="009852F5" w:rsidP="009852F5">
            <w:pPr>
              <w:jc w:val="both"/>
            </w:pPr>
            <w:r w:rsidRPr="00D353B4">
              <w:t>Łącznie 23 godz. co odpowiada 0,9 punktom ECTS</w:t>
            </w:r>
          </w:p>
        </w:tc>
      </w:tr>
    </w:tbl>
    <w:p w14:paraId="1249C68B" w14:textId="77777777" w:rsidR="003673EB" w:rsidRPr="00D353B4" w:rsidRDefault="003673EB" w:rsidP="00AD3881">
      <w:pPr>
        <w:rPr>
          <w:sz w:val="28"/>
          <w:szCs w:val="28"/>
        </w:rPr>
      </w:pPr>
    </w:p>
    <w:p w14:paraId="7EDA1074" w14:textId="3E3DE486" w:rsidR="00710F32" w:rsidRPr="00D353B4" w:rsidRDefault="00710F32" w:rsidP="00AA3F98">
      <w:pPr>
        <w:tabs>
          <w:tab w:val="left" w:pos="4190"/>
        </w:tabs>
        <w:rPr>
          <w:b/>
          <w:sz w:val="28"/>
        </w:rPr>
      </w:pPr>
      <w:r w:rsidRPr="00D353B4">
        <w:rPr>
          <w:b/>
          <w:sz w:val="28"/>
        </w:rPr>
        <w:t>Karta opisu zajęć z modułu  język drugi  angielski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5715"/>
      </w:tblGrid>
      <w:tr w:rsidR="00D353B4" w:rsidRPr="00D353B4" w14:paraId="22E093D3" w14:textId="77777777" w:rsidTr="008F1E17">
        <w:trPr>
          <w:trHeight w:val="20"/>
        </w:trPr>
        <w:tc>
          <w:tcPr>
            <w:tcW w:w="2032" w:type="pct"/>
            <w:shd w:val="clear" w:color="auto" w:fill="auto"/>
          </w:tcPr>
          <w:p w14:paraId="55FED62B" w14:textId="27696F45" w:rsidR="003673EB" w:rsidRPr="00D353B4" w:rsidRDefault="003673EB" w:rsidP="003673EB">
            <w:r w:rsidRPr="00D353B4">
              <w:t xml:space="preserve">Nazwa kierunku studiów </w:t>
            </w:r>
          </w:p>
        </w:tc>
        <w:tc>
          <w:tcPr>
            <w:tcW w:w="2968" w:type="pct"/>
            <w:shd w:val="clear" w:color="auto" w:fill="auto"/>
          </w:tcPr>
          <w:p w14:paraId="2C6B13BA" w14:textId="77777777" w:rsidR="003673EB" w:rsidRPr="00D353B4" w:rsidRDefault="003673EB" w:rsidP="00AD3881">
            <w:r w:rsidRPr="00D353B4">
              <w:t>Turystyka i rekreacja</w:t>
            </w:r>
          </w:p>
        </w:tc>
      </w:tr>
      <w:tr w:rsidR="00D353B4" w:rsidRPr="00D353B4" w14:paraId="3A542D6E" w14:textId="77777777" w:rsidTr="008F1E17">
        <w:trPr>
          <w:trHeight w:val="20"/>
        </w:trPr>
        <w:tc>
          <w:tcPr>
            <w:tcW w:w="2032" w:type="pct"/>
            <w:shd w:val="clear" w:color="auto" w:fill="auto"/>
          </w:tcPr>
          <w:p w14:paraId="1C93C38C" w14:textId="77777777" w:rsidR="003673EB" w:rsidRPr="00D353B4" w:rsidRDefault="003673EB" w:rsidP="00AD3881">
            <w:r w:rsidRPr="00D353B4">
              <w:t>Nazwa modułu, także nazwa w języku angielskim</w:t>
            </w:r>
          </w:p>
        </w:tc>
        <w:tc>
          <w:tcPr>
            <w:tcW w:w="2968" w:type="pct"/>
            <w:shd w:val="clear" w:color="auto" w:fill="auto"/>
          </w:tcPr>
          <w:p w14:paraId="6BC186AE" w14:textId="77777777" w:rsidR="003673EB" w:rsidRPr="00D353B4" w:rsidRDefault="003673EB" w:rsidP="00AD3881">
            <w:pPr>
              <w:rPr>
                <w:lang w:val="en-US"/>
              </w:rPr>
            </w:pPr>
            <w:r w:rsidRPr="00D353B4">
              <w:rPr>
                <w:lang w:val="en-US"/>
              </w:rPr>
              <w:t>Język obcy drugi 2– Angielski A2</w:t>
            </w:r>
          </w:p>
          <w:p w14:paraId="7A58C395" w14:textId="77777777" w:rsidR="003673EB" w:rsidRPr="00D353B4" w:rsidRDefault="003673EB" w:rsidP="00AD3881">
            <w:pPr>
              <w:rPr>
                <w:lang w:val="en-GB"/>
              </w:rPr>
            </w:pPr>
            <w:r w:rsidRPr="00D353B4">
              <w:rPr>
                <w:lang w:val="en-US"/>
              </w:rPr>
              <w:t>The second foreign Language 2– English A2</w:t>
            </w:r>
          </w:p>
        </w:tc>
      </w:tr>
      <w:tr w:rsidR="00D353B4" w:rsidRPr="00D353B4" w14:paraId="667EC0A0" w14:textId="77777777" w:rsidTr="008F1E17">
        <w:trPr>
          <w:trHeight w:val="20"/>
        </w:trPr>
        <w:tc>
          <w:tcPr>
            <w:tcW w:w="2032" w:type="pct"/>
            <w:shd w:val="clear" w:color="auto" w:fill="auto"/>
          </w:tcPr>
          <w:p w14:paraId="5309C86C" w14:textId="66489333" w:rsidR="003673EB" w:rsidRPr="00D353B4" w:rsidRDefault="003673EB" w:rsidP="00AD3881">
            <w:r w:rsidRPr="00D353B4">
              <w:t xml:space="preserve">Język wykładowy </w:t>
            </w:r>
          </w:p>
        </w:tc>
        <w:tc>
          <w:tcPr>
            <w:tcW w:w="2968" w:type="pct"/>
            <w:shd w:val="clear" w:color="auto" w:fill="auto"/>
          </w:tcPr>
          <w:p w14:paraId="395AABD4" w14:textId="77777777" w:rsidR="003673EB" w:rsidRPr="00D353B4" w:rsidRDefault="003673EB" w:rsidP="00AD3881">
            <w:pPr>
              <w:rPr>
                <w:lang w:val="en-GB"/>
              </w:rPr>
            </w:pPr>
            <w:r w:rsidRPr="00D353B4">
              <w:rPr>
                <w:lang w:val="en-GB"/>
              </w:rPr>
              <w:t>angielski</w:t>
            </w:r>
          </w:p>
        </w:tc>
      </w:tr>
      <w:tr w:rsidR="00D353B4" w:rsidRPr="00D353B4" w14:paraId="724F8C24" w14:textId="77777777" w:rsidTr="008F1E17">
        <w:trPr>
          <w:trHeight w:val="20"/>
        </w:trPr>
        <w:tc>
          <w:tcPr>
            <w:tcW w:w="2032" w:type="pct"/>
            <w:shd w:val="clear" w:color="auto" w:fill="auto"/>
          </w:tcPr>
          <w:p w14:paraId="3F149AC7" w14:textId="0943F794" w:rsidR="003673EB" w:rsidRPr="00D353B4" w:rsidRDefault="003673EB" w:rsidP="008F1E17">
            <w:pPr>
              <w:autoSpaceDE w:val="0"/>
              <w:autoSpaceDN w:val="0"/>
              <w:adjustRightInd w:val="0"/>
            </w:pPr>
            <w:r w:rsidRPr="00D353B4">
              <w:t xml:space="preserve">Rodzaj modułu </w:t>
            </w:r>
          </w:p>
        </w:tc>
        <w:tc>
          <w:tcPr>
            <w:tcW w:w="2968" w:type="pct"/>
            <w:shd w:val="clear" w:color="auto" w:fill="auto"/>
          </w:tcPr>
          <w:p w14:paraId="1482A062" w14:textId="77777777" w:rsidR="003673EB" w:rsidRPr="00D353B4" w:rsidRDefault="003673EB" w:rsidP="00AD3881">
            <w:r w:rsidRPr="00D353B4">
              <w:t>obowiązkowy</w:t>
            </w:r>
          </w:p>
        </w:tc>
      </w:tr>
      <w:tr w:rsidR="00D353B4" w:rsidRPr="00D353B4" w14:paraId="38B33379" w14:textId="77777777" w:rsidTr="008F1E17">
        <w:trPr>
          <w:trHeight w:val="20"/>
        </w:trPr>
        <w:tc>
          <w:tcPr>
            <w:tcW w:w="2032" w:type="pct"/>
            <w:shd w:val="clear" w:color="auto" w:fill="auto"/>
          </w:tcPr>
          <w:p w14:paraId="70C03849" w14:textId="77777777" w:rsidR="003673EB" w:rsidRPr="00D353B4" w:rsidRDefault="003673EB" w:rsidP="00AD3881">
            <w:r w:rsidRPr="00D353B4">
              <w:t>Poziom studiów</w:t>
            </w:r>
          </w:p>
        </w:tc>
        <w:tc>
          <w:tcPr>
            <w:tcW w:w="2968" w:type="pct"/>
            <w:shd w:val="clear" w:color="auto" w:fill="auto"/>
          </w:tcPr>
          <w:p w14:paraId="193C486D" w14:textId="77777777" w:rsidR="003673EB" w:rsidRPr="00D353B4" w:rsidRDefault="003673EB" w:rsidP="00AD3881">
            <w:r w:rsidRPr="00D353B4">
              <w:t xml:space="preserve">studia pierwszego stopnia </w:t>
            </w:r>
          </w:p>
        </w:tc>
      </w:tr>
      <w:tr w:rsidR="00D353B4" w:rsidRPr="00D353B4" w14:paraId="4B58F004" w14:textId="77777777" w:rsidTr="008F1E17">
        <w:trPr>
          <w:trHeight w:val="20"/>
        </w:trPr>
        <w:tc>
          <w:tcPr>
            <w:tcW w:w="2032" w:type="pct"/>
            <w:shd w:val="clear" w:color="auto" w:fill="auto"/>
          </w:tcPr>
          <w:p w14:paraId="6ABB584A" w14:textId="0F7D9966" w:rsidR="003673EB" w:rsidRPr="00D353B4" w:rsidRDefault="003673EB" w:rsidP="00AD3881">
            <w:r w:rsidRPr="00D353B4">
              <w:t>Forma studiów</w:t>
            </w:r>
          </w:p>
        </w:tc>
        <w:tc>
          <w:tcPr>
            <w:tcW w:w="2968" w:type="pct"/>
            <w:shd w:val="clear" w:color="auto" w:fill="auto"/>
          </w:tcPr>
          <w:p w14:paraId="30370F76" w14:textId="0E527D35" w:rsidR="003673EB" w:rsidRPr="00D353B4" w:rsidRDefault="00C65739" w:rsidP="00AD3881">
            <w:r w:rsidRPr="00D353B4">
              <w:t>nie</w:t>
            </w:r>
            <w:r w:rsidR="003673EB" w:rsidRPr="00D353B4">
              <w:t>stacjonarne</w:t>
            </w:r>
          </w:p>
        </w:tc>
      </w:tr>
      <w:tr w:rsidR="00D353B4" w:rsidRPr="00D353B4" w14:paraId="433DAE81" w14:textId="77777777" w:rsidTr="008F1E17">
        <w:trPr>
          <w:trHeight w:val="20"/>
        </w:trPr>
        <w:tc>
          <w:tcPr>
            <w:tcW w:w="2032" w:type="pct"/>
            <w:shd w:val="clear" w:color="auto" w:fill="auto"/>
          </w:tcPr>
          <w:p w14:paraId="2DFCB49A" w14:textId="77777777" w:rsidR="003673EB" w:rsidRPr="00D353B4" w:rsidRDefault="003673EB" w:rsidP="00AD3881">
            <w:r w:rsidRPr="00D353B4">
              <w:t>Rok studiów dla kierunku</w:t>
            </w:r>
          </w:p>
        </w:tc>
        <w:tc>
          <w:tcPr>
            <w:tcW w:w="2968" w:type="pct"/>
            <w:shd w:val="clear" w:color="auto" w:fill="auto"/>
          </w:tcPr>
          <w:p w14:paraId="52A9480B" w14:textId="77777777" w:rsidR="003673EB" w:rsidRPr="00D353B4" w:rsidRDefault="003673EB" w:rsidP="00AD3881">
            <w:r w:rsidRPr="00D353B4">
              <w:t>II</w:t>
            </w:r>
          </w:p>
        </w:tc>
      </w:tr>
      <w:tr w:rsidR="00D353B4" w:rsidRPr="00D353B4" w14:paraId="546A94D3" w14:textId="77777777" w:rsidTr="008F1E17">
        <w:trPr>
          <w:trHeight w:val="20"/>
        </w:trPr>
        <w:tc>
          <w:tcPr>
            <w:tcW w:w="2032" w:type="pct"/>
            <w:shd w:val="clear" w:color="auto" w:fill="auto"/>
          </w:tcPr>
          <w:p w14:paraId="305C62E8" w14:textId="77777777" w:rsidR="003673EB" w:rsidRPr="00D353B4" w:rsidRDefault="003673EB" w:rsidP="00AD3881">
            <w:r w:rsidRPr="00D353B4">
              <w:t>Semestr dla kierunku</w:t>
            </w:r>
          </w:p>
        </w:tc>
        <w:tc>
          <w:tcPr>
            <w:tcW w:w="2968" w:type="pct"/>
            <w:shd w:val="clear" w:color="auto" w:fill="auto"/>
          </w:tcPr>
          <w:p w14:paraId="634B222A" w14:textId="77777777" w:rsidR="003673EB" w:rsidRPr="00D353B4" w:rsidRDefault="003673EB" w:rsidP="00AD3881">
            <w:r w:rsidRPr="00D353B4">
              <w:t>4</w:t>
            </w:r>
          </w:p>
        </w:tc>
      </w:tr>
      <w:tr w:rsidR="00D353B4" w:rsidRPr="00D353B4" w14:paraId="599B19E4" w14:textId="77777777" w:rsidTr="008F1E17">
        <w:trPr>
          <w:trHeight w:val="20"/>
        </w:trPr>
        <w:tc>
          <w:tcPr>
            <w:tcW w:w="2032" w:type="pct"/>
            <w:shd w:val="clear" w:color="auto" w:fill="auto"/>
          </w:tcPr>
          <w:p w14:paraId="17DC4E41" w14:textId="77777777" w:rsidR="003673EB" w:rsidRPr="00D353B4" w:rsidRDefault="003673EB" w:rsidP="00AD3881">
            <w:pPr>
              <w:autoSpaceDE w:val="0"/>
              <w:autoSpaceDN w:val="0"/>
              <w:adjustRightInd w:val="0"/>
            </w:pPr>
            <w:r w:rsidRPr="00D353B4">
              <w:t>Liczba punktów ECTS z podziałem na kontaktowe/niekontaktowe</w:t>
            </w:r>
          </w:p>
        </w:tc>
        <w:tc>
          <w:tcPr>
            <w:tcW w:w="2968" w:type="pct"/>
            <w:shd w:val="clear" w:color="auto" w:fill="auto"/>
          </w:tcPr>
          <w:p w14:paraId="79B2C0CB" w14:textId="3265196E" w:rsidR="003673EB" w:rsidRPr="00D353B4" w:rsidRDefault="009852F5" w:rsidP="00AD3881">
            <w:r w:rsidRPr="00D353B4">
              <w:t>2 (0,9/1,1)</w:t>
            </w:r>
          </w:p>
        </w:tc>
      </w:tr>
      <w:tr w:rsidR="00D353B4" w:rsidRPr="00D353B4" w14:paraId="2F894243" w14:textId="77777777" w:rsidTr="008F1E17">
        <w:trPr>
          <w:trHeight w:val="20"/>
        </w:trPr>
        <w:tc>
          <w:tcPr>
            <w:tcW w:w="2032" w:type="pct"/>
            <w:shd w:val="clear" w:color="auto" w:fill="auto"/>
          </w:tcPr>
          <w:p w14:paraId="2E3D1A45" w14:textId="77777777" w:rsidR="003673EB" w:rsidRPr="00D353B4" w:rsidRDefault="003673EB" w:rsidP="00AD3881">
            <w:pPr>
              <w:autoSpaceDE w:val="0"/>
              <w:autoSpaceDN w:val="0"/>
              <w:adjustRightInd w:val="0"/>
            </w:pPr>
            <w:r w:rsidRPr="00D353B4">
              <w:t>Tytuł naukowy/stopień naukowy, imię i nazwisko osoby odpowiedzialnej za moduł</w:t>
            </w:r>
          </w:p>
        </w:tc>
        <w:tc>
          <w:tcPr>
            <w:tcW w:w="2968" w:type="pct"/>
            <w:shd w:val="clear" w:color="auto" w:fill="auto"/>
          </w:tcPr>
          <w:p w14:paraId="792585C1" w14:textId="77777777" w:rsidR="003673EB" w:rsidRPr="00D353B4" w:rsidRDefault="003673EB" w:rsidP="00AD3881">
            <w:r w:rsidRPr="00D353B4">
              <w:t>mgr Joanna Rączkiewicz-Gołacka</w:t>
            </w:r>
          </w:p>
        </w:tc>
      </w:tr>
      <w:tr w:rsidR="00D353B4" w:rsidRPr="00D353B4" w14:paraId="4A6ECB62" w14:textId="77777777" w:rsidTr="008F1E17">
        <w:trPr>
          <w:trHeight w:val="20"/>
        </w:trPr>
        <w:tc>
          <w:tcPr>
            <w:tcW w:w="2032" w:type="pct"/>
            <w:shd w:val="clear" w:color="auto" w:fill="auto"/>
          </w:tcPr>
          <w:p w14:paraId="3D73AB20" w14:textId="60728D1C" w:rsidR="003673EB" w:rsidRPr="00D353B4" w:rsidRDefault="003673EB" w:rsidP="00AD3881">
            <w:r w:rsidRPr="00D353B4">
              <w:t>Jednostka oferująca moduł</w:t>
            </w:r>
          </w:p>
        </w:tc>
        <w:tc>
          <w:tcPr>
            <w:tcW w:w="2968" w:type="pct"/>
            <w:shd w:val="clear" w:color="auto" w:fill="auto"/>
          </w:tcPr>
          <w:p w14:paraId="1978CD75" w14:textId="77777777" w:rsidR="003673EB" w:rsidRPr="00D353B4" w:rsidRDefault="003673EB" w:rsidP="00AD3881">
            <w:r w:rsidRPr="00D353B4">
              <w:t>Centrum Nauczania Języków Obcych i Certyfikacji</w:t>
            </w:r>
          </w:p>
        </w:tc>
      </w:tr>
      <w:tr w:rsidR="00D353B4" w:rsidRPr="00D353B4" w14:paraId="2F5212F1" w14:textId="77777777" w:rsidTr="008F1E17">
        <w:trPr>
          <w:trHeight w:val="20"/>
        </w:trPr>
        <w:tc>
          <w:tcPr>
            <w:tcW w:w="2032" w:type="pct"/>
            <w:shd w:val="clear" w:color="auto" w:fill="auto"/>
          </w:tcPr>
          <w:p w14:paraId="177D4C31" w14:textId="77777777" w:rsidR="003673EB" w:rsidRPr="00D353B4" w:rsidRDefault="003673EB" w:rsidP="00AD3881">
            <w:r w:rsidRPr="00D353B4">
              <w:t>Cel modułu</w:t>
            </w:r>
          </w:p>
          <w:p w14:paraId="3CE0A242" w14:textId="77777777" w:rsidR="003673EB" w:rsidRPr="00D353B4" w:rsidRDefault="003673EB" w:rsidP="00AD3881"/>
        </w:tc>
        <w:tc>
          <w:tcPr>
            <w:tcW w:w="2968" w:type="pct"/>
            <w:shd w:val="clear" w:color="auto" w:fill="auto"/>
          </w:tcPr>
          <w:p w14:paraId="10BD8922" w14:textId="77777777" w:rsidR="003673EB" w:rsidRPr="00D353B4" w:rsidRDefault="003673EB" w:rsidP="00E83C5B">
            <w:pPr>
              <w:jc w:val="both"/>
            </w:pPr>
            <w:r w:rsidRPr="00D353B4">
              <w:t>Nabycie kompetencji językowych w zakresie podstawowych zwrotów życia codziennego.</w:t>
            </w:r>
          </w:p>
          <w:p w14:paraId="524297F2" w14:textId="40DA2B22" w:rsidR="003673EB" w:rsidRPr="00D353B4" w:rsidRDefault="003673EB" w:rsidP="00E83C5B">
            <w:pPr>
              <w:jc w:val="both"/>
            </w:pPr>
            <w:r w:rsidRPr="00D353B4">
              <w:t>Rozwijanie umiejętności w poprawnej komunikacji w środowisku zawodowym.</w:t>
            </w:r>
          </w:p>
          <w:p w14:paraId="5FCBFA66" w14:textId="0CB597CA" w:rsidR="003673EB" w:rsidRPr="00D353B4" w:rsidRDefault="003673EB" w:rsidP="00E83C5B">
            <w:pPr>
              <w:autoSpaceDE w:val="0"/>
              <w:autoSpaceDN w:val="0"/>
              <w:adjustRightInd w:val="0"/>
              <w:jc w:val="both"/>
            </w:pPr>
            <w:r w:rsidRPr="00D353B4">
              <w:t>Przekazanie wiedzy niezbędnej do stosowania struktur gramatycznych.</w:t>
            </w:r>
          </w:p>
        </w:tc>
      </w:tr>
      <w:tr w:rsidR="00D353B4" w:rsidRPr="00D353B4" w14:paraId="09628D89" w14:textId="77777777" w:rsidTr="008F1E17">
        <w:trPr>
          <w:trHeight w:val="20"/>
        </w:trPr>
        <w:tc>
          <w:tcPr>
            <w:tcW w:w="2032" w:type="pct"/>
            <w:vMerge w:val="restart"/>
            <w:shd w:val="clear" w:color="auto" w:fill="auto"/>
          </w:tcPr>
          <w:p w14:paraId="7AAD7300" w14:textId="77777777" w:rsidR="003673EB" w:rsidRPr="00D353B4" w:rsidRDefault="003673EB" w:rsidP="00AD3881">
            <w:pPr>
              <w:jc w:val="both"/>
            </w:pPr>
            <w:r w:rsidRPr="00D353B4">
              <w:t>Efekty uczenia się dla modułu to opis zasobu wiedzy, umiejętności i kompetencji społecznych, które student osiągnie po zrealizowaniu zajęć.</w:t>
            </w:r>
          </w:p>
        </w:tc>
        <w:tc>
          <w:tcPr>
            <w:tcW w:w="2968" w:type="pct"/>
            <w:shd w:val="clear" w:color="auto" w:fill="auto"/>
          </w:tcPr>
          <w:p w14:paraId="6B21C3D4" w14:textId="77777777" w:rsidR="003673EB" w:rsidRPr="00D353B4" w:rsidRDefault="003673EB" w:rsidP="00AD3881">
            <w:r w:rsidRPr="00D353B4">
              <w:t xml:space="preserve">Wiedza: </w:t>
            </w:r>
          </w:p>
        </w:tc>
      </w:tr>
      <w:tr w:rsidR="00D353B4" w:rsidRPr="00D353B4" w14:paraId="59270AD7" w14:textId="77777777" w:rsidTr="008F1E17">
        <w:trPr>
          <w:trHeight w:val="20"/>
        </w:trPr>
        <w:tc>
          <w:tcPr>
            <w:tcW w:w="2032" w:type="pct"/>
            <w:vMerge/>
            <w:shd w:val="clear" w:color="auto" w:fill="auto"/>
          </w:tcPr>
          <w:p w14:paraId="24DC7B71" w14:textId="77777777" w:rsidR="003673EB" w:rsidRPr="00D353B4" w:rsidRDefault="003673EB" w:rsidP="00AD3881">
            <w:pPr>
              <w:rPr>
                <w:highlight w:val="yellow"/>
              </w:rPr>
            </w:pPr>
          </w:p>
        </w:tc>
        <w:tc>
          <w:tcPr>
            <w:tcW w:w="2968" w:type="pct"/>
            <w:shd w:val="clear" w:color="auto" w:fill="auto"/>
          </w:tcPr>
          <w:p w14:paraId="39785A25" w14:textId="77777777" w:rsidR="003673EB" w:rsidRPr="00D353B4" w:rsidRDefault="003673EB" w:rsidP="00AD3881">
            <w:r w:rsidRPr="00D353B4">
              <w:t>1.</w:t>
            </w:r>
          </w:p>
        </w:tc>
      </w:tr>
      <w:tr w:rsidR="00D353B4" w:rsidRPr="00D353B4" w14:paraId="0AFCEE5A" w14:textId="77777777" w:rsidTr="008F1E17">
        <w:trPr>
          <w:trHeight w:val="20"/>
        </w:trPr>
        <w:tc>
          <w:tcPr>
            <w:tcW w:w="2032" w:type="pct"/>
            <w:vMerge/>
            <w:shd w:val="clear" w:color="auto" w:fill="auto"/>
          </w:tcPr>
          <w:p w14:paraId="49D7CC4C" w14:textId="77777777" w:rsidR="003673EB" w:rsidRPr="00D353B4" w:rsidRDefault="003673EB" w:rsidP="00AD3881">
            <w:pPr>
              <w:rPr>
                <w:highlight w:val="yellow"/>
              </w:rPr>
            </w:pPr>
          </w:p>
        </w:tc>
        <w:tc>
          <w:tcPr>
            <w:tcW w:w="2968" w:type="pct"/>
            <w:shd w:val="clear" w:color="auto" w:fill="auto"/>
          </w:tcPr>
          <w:p w14:paraId="76C5528D" w14:textId="77777777" w:rsidR="003673EB" w:rsidRPr="00D353B4" w:rsidRDefault="003673EB" w:rsidP="00AD3881">
            <w:r w:rsidRPr="00D353B4">
              <w:t>2.</w:t>
            </w:r>
          </w:p>
        </w:tc>
      </w:tr>
      <w:tr w:rsidR="00D353B4" w:rsidRPr="00D353B4" w14:paraId="290F086C" w14:textId="77777777" w:rsidTr="008F1E17">
        <w:trPr>
          <w:trHeight w:val="20"/>
        </w:trPr>
        <w:tc>
          <w:tcPr>
            <w:tcW w:w="2032" w:type="pct"/>
            <w:vMerge/>
            <w:shd w:val="clear" w:color="auto" w:fill="auto"/>
          </w:tcPr>
          <w:p w14:paraId="2450A161" w14:textId="77777777" w:rsidR="003673EB" w:rsidRPr="00D353B4" w:rsidRDefault="003673EB" w:rsidP="00AD3881">
            <w:pPr>
              <w:rPr>
                <w:highlight w:val="yellow"/>
              </w:rPr>
            </w:pPr>
          </w:p>
        </w:tc>
        <w:tc>
          <w:tcPr>
            <w:tcW w:w="2968" w:type="pct"/>
            <w:shd w:val="clear" w:color="auto" w:fill="auto"/>
          </w:tcPr>
          <w:p w14:paraId="444BBFEF" w14:textId="77777777" w:rsidR="003673EB" w:rsidRPr="00D353B4" w:rsidRDefault="003673EB" w:rsidP="00AD3881">
            <w:r w:rsidRPr="00D353B4">
              <w:t>Umiejętności:</w:t>
            </w:r>
          </w:p>
        </w:tc>
      </w:tr>
      <w:tr w:rsidR="00D353B4" w:rsidRPr="00D353B4" w14:paraId="3A6561BA" w14:textId="77777777" w:rsidTr="008F1E17">
        <w:trPr>
          <w:trHeight w:val="20"/>
        </w:trPr>
        <w:tc>
          <w:tcPr>
            <w:tcW w:w="2032" w:type="pct"/>
            <w:vMerge/>
            <w:shd w:val="clear" w:color="auto" w:fill="auto"/>
          </w:tcPr>
          <w:p w14:paraId="40C2CD7C" w14:textId="77777777" w:rsidR="003673EB" w:rsidRPr="00D353B4" w:rsidRDefault="003673EB" w:rsidP="00AD3881">
            <w:pPr>
              <w:rPr>
                <w:highlight w:val="yellow"/>
              </w:rPr>
            </w:pPr>
          </w:p>
        </w:tc>
        <w:tc>
          <w:tcPr>
            <w:tcW w:w="2968" w:type="pct"/>
            <w:shd w:val="clear" w:color="auto" w:fill="auto"/>
          </w:tcPr>
          <w:p w14:paraId="0C51D502" w14:textId="2D8CCB18" w:rsidR="003673EB" w:rsidRPr="00D353B4" w:rsidRDefault="003673EB" w:rsidP="00AD3881">
            <w:r w:rsidRPr="00D353B4">
              <w:t>U1. Posiada umiejętność w poprawnej komunikacji w środowisku zawodowym i sytuacjach życia codziennego</w:t>
            </w:r>
          </w:p>
        </w:tc>
      </w:tr>
      <w:tr w:rsidR="00D353B4" w:rsidRPr="00D353B4" w14:paraId="530AF309" w14:textId="77777777" w:rsidTr="008F1E17">
        <w:trPr>
          <w:trHeight w:val="20"/>
        </w:trPr>
        <w:tc>
          <w:tcPr>
            <w:tcW w:w="2032" w:type="pct"/>
            <w:vMerge/>
            <w:shd w:val="clear" w:color="auto" w:fill="auto"/>
          </w:tcPr>
          <w:p w14:paraId="5E62F8A8" w14:textId="77777777" w:rsidR="003673EB" w:rsidRPr="00D353B4" w:rsidRDefault="003673EB" w:rsidP="00AD3881">
            <w:pPr>
              <w:rPr>
                <w:highlight w:val="yellow"/>
              </w:rPr>
            </w:pPr>
          </w:p>
        </w:tc>
        <w:tc>
          <w:tcPr>
            <w:tcW w:w="2968" w:type="pct"/>
            <w:shd w:val="clear" w:color="auto" w:fill="auto"/>
          </w:tcPr>
          <w:p w14:paraId="15EA27F1" w14:textId="77777777" w:rsidR="003673EB" w:rsidRPr="00D353B4" w:rsidRDefault="003673EB" w:rsidP="00AD3881">
            <w:r w:rsidRPr="00D353B4">
              <w:t>U2. Potrafi przedstawić wydarzenia z życia codziennego posługując się bardziej rozbudowanymi zwrotami.</w:t>
            </w:r>
          </w:p>
        </w:tc>
      </w:tr>
      <w:tr w:rsidR="00D353B4" w:rsidRPr="00D353B4" w14:paraId="0C490769" w14:textId="77777777" w:rsidTr="008F1E17">
        <w:trPr>
          <w:trHeight w:val="20"/>
        </w:trPr>
        <w:tc>
          <w:tcPr>
            <w:tcW w:w="2032" w:type="pct"/>
            <w:vMerge/>
            <w:shd w:val="clear" w:color="auto" w:fill="auto"/>
          </w:tcPr>
          <w:p w14:paraId="661A79BB" w14:textId="77777777" w:rsidR="003673EB" w:rsidRPr="00D353B4" w:rsidRDefault="003673EB" w:rsidP="00AD3881">
            <w:pPr>
              <w:rPr>
                <w:highlight w:val="yellow"/>
              </w:rPr>
            </w:pPr>
          </w:p>
        </w:tc>
        <w:tc>
          <w:tcPr>
            <w:tcW w:w="2968" w:type="pct"/>
            <w:shd w:val="clear" w:color="auto" w:fill="auto"/>
          </w:tcPr>
          <w:p w14:paraId="20BCF67E" w14:textId="5A58A1D6" w:rsidR="003673EB" w:rsidRPr="00D353B4" w:rsidRDefault="003673EB" w:rsidP="00E83C5B">
            <w:pPr>
              <w:jc w:val="both"/>
            </w:pPr>
            <w:r w:rsidRPr="00D353B4">
              <w:t xml:space="preserve">U3. Posiada umiejętność czytania ze zrozumieniem i analizowania </w:t>
            </w:r>
            <w:r w:rsidR="00E83C5B" w:rsidRPr="00D353B4">
              <w:t>popularnonaukowych</w:t>
            </w:r>
            <w:r w:rsidRPr="00D353B4">
              <w:t xml:space="preserve"> tekstów obcojęzycznych z zakresu reprezentowanej dziedziny naukowej.</w:t>
            </w:r>
          </w:p>
        </w:tc>
      </w:tr>
      <w:tr w:rsidR="00D353B4" w:rsidRPr="00D353B4" w14:paraId="06944266" w14:textId="77777777" w:rsidTr="008F1E17">
        <w:trPr>
          <w:trHeight w:val="20"/>
        </w:trPr>
        <w:tc>
          <w:tcPr>
            <w:tcW w:w="2032" w:type="pct"/>
            <w:vMerge/>
            <w:shd w:val="clear" w:color="auto" w:fill="auto"/>
          </w:tcPr>
          <w:p w14:paraId="68ADED22" w14:textId="77777777" w:rsidR="003673EB" w:rsidRPr="00D353B4" w:rsidRDefault="003673EB" w:rsidP="00AD3881">
            <w:pPr>
              <w:rPr>
                <w:highlight w:val="yellow"/>
              </w:rPr>
            </w:pPr>
          </w:p>
        </w:tc>
        <w:tc>
          <w:tcPr>
            <w:tcW w:w="2968" w:type="pct"/>
            <w:shd w:val="clear" w:color="auto" w:fill="auto"/>
          </w:tcPr>
          <w:p w14:paraId="736F0EB6" w14:textId="77777777" w:rsidR="003673EB" w:rsidRPr="00D353B4" w:rsidRDefault="003673EB" w:rsidP="00AD3881">
            <w:r w:rsidRPr="00D353B4">
              <w:t>U4. Potrafi konstruować formalne i nieformalne listy, notatki i wiadomości dotyczące spraw prywatnych i służbowych.</w:t>
            </w:r>
          </w:p>
        </w:tc>
      </w:tr>
      <w:tr w:rsidR="00D353B4" w:rsidRPr="00D353B4" w14:paraId="47EB1CF0" w14:textId="77777777" w:rsidTr="008F1E17">
        <w:trPr>
          <w:trHeight w:val="20"/>
        </w:trPr>
        <w:tc>
          <w:tcPr>
            <w:tcW w:w="2032" w:type="pct"/>
            <w:vMerge/>
            <w:shd w:val="clear" w:color="auto" w:fill="auto"/>
          </w:tcPr>
          <w:p w14:paraId="00C3F449" w14:textId="77777777" w:rsidR="003673EB" w:rsidRPr="00D353B4" w:rsidRDefault="003673EB" w:rsidP="00AD3881">
            <w:pPr>
              <w:rPr>
                <w:highlight w:val="yellow"/>
              </w:rPr>
            </w:pPr>
          </w:p>
        </w:tc>
        <w:tc>
          <w:tcPr>
            <w:tcW w:w="2968" w:type="pct"/>
            <w:shd w:val="clear" w:color="auto" w:fill="auto"/>
          </w:tcPr>
          <w:p w14:paraId="787F54F4" w14:textId="77777777" w:rsidR="003673EB" w:rsidRPr="00D353B4" w:rsidRDefault="003673EB" w:rsidP="00AD3881">
            <w:r w:rsidRPr="00D353B4">
              <w:t>Kompetencje społeczne:</w:t>
            </w:r>
          </w:p>
        </w:tc>
      </w:tr>
      <w:tr w:rsidR="00D353B4" w:rsidRPr="00D353B4" w14:paraId="5CE956C5" w14:textId="77777777" w:rsidTr="008F1E17">
        <w:trPr>
          <w:trHeight w:val="20"/>
        </w:trPr>
        <w:tc>
          <w:tcPr>
            <w:tcW w:w="2032" w:type="pct"/>
            <w:vMerge/>
            <w:shd w:val="clear" w:color="auto" w:fill="auto"/>
          </w:tcPr>
          <w:p w14:paraId="21C1F1CA" w14:textId="77777777" w:rsidR="003673EB" w:rsidRPr="00D353B4" w:rsidRDefault="003673EB" w:rsidP="00AD3881">
            <w:pPr>
              <w:rPr>
                <w:highlight w:val="yellow"/>
              </w:rPr>
            </w:pPr>
          </w:p>
        </w:tc>
        <w:tc>
          <w:tcPr>
            <w:tcW w:w="2968" w:type="pct"/>
            <w:shd w:val="clear" w:color="auto" w:fill="auto"/>
          </w:tcPr>
          <w:p w14:paraId="28659A9E" w14:textId="0BB28A93" w:rsidR="003673EB" w:rsidRPr="00D353B4" w:rsidRDefault="003673EB" w:rsidP="00AD3881">
            <w:r w:rsidRPr="00D353B4">
              <w:t xml:space="preserve">K1. </w:t>
            </w:r>
            <w:r w:rsidR="001A3AB4" w:rsidRPr="00D353B4">
              <w:t>Jest gotów do krytycznej oceny posiadanych praktycznych umiejętności językowych.</w:t>
            </w:r>
            <w:r w:rsidRPr="00D353B4">
              <w:t>.</w:t>
            </w:r>
          </w:p>
        </w:tc>
      </w:tr>
      <w:tr w:rsidR="00D353B4" w:rsidRPr="00D353B4" w14:paraId="0F79F106" w14:textId="77777777" w:rsidTr="008F1E17">
        <w:trPr>
          <w:trHeight w:val="20"/>
        </w:trPr>
        <w:tc>
          <w:tcPr>
            <w:tcW w:w="2032" w:type="pct"/>
            <w:shd w:val="clear" w:color="auto" w:fill="auto"/>
          </w:tcPr>
          <w:p w14:paraId="7EB2A652" w14:textId="77777777" w:rsidR="003673EB" w:rsidRPr="00D353B4" w:rsidRDefault="003673EB" w:rsidP="00AD3881">
            <w:pPr>
              <w:jc w:val="both"/>
            </w:pPr>
            <w:r w:rsidRPr="00D353B4">
              <w:t>Odniesienie modułowych efektów uczenia się do kierunkowych efektów uczenia się</w:t>
            </w:r>
          </w:p>
        </w:tc>
        <w:tc>
          <w:tcPr>
            <w:tcW w:w="2968" w:type="pct"/>
            <w:shd w:val="clear" w:color="auto" w:fill="auto"/>
          </w:tcPr>
          <w:p w14:paraId="26A38111" w14:textId="77777777" w:rsidR="003673EB" w:rsidRPr="00D353B4" w:rsidRDefault="003673EB" w:rsidP="00AD3881">
            <w:r w:rsidRPr="00D353B4">
              <w:t>U1 – TR_U011</w:t>
            </w:r>
          </w:p>
          <w:p w14:paraId="699B2497" w14:textId="77777777" w:rsidR="003673EB" w:rsidRPr="00D353B4" w:rsidRDefault="003673EB" w:rsidP="00AD3881">
            <w:r w:rsidRPr="00D353B4">
              <w:t>U2 – TR_U011</w:t>
            </w:r>
          </w:p>
          <w:p w14:paraId="7FD7B6A1" w14:textId="77777777" w:rsidR="003673EB" w:rsidRPr="00D353B4" w:rsidRDefault="003673EB" w:rsidP="00AD3881">
            <w:r w:rsidRPr="00D353B4">
              <w:t>U3 – TR_U011</w:t>
            </w:r>
          </w:p>
          <w:p w14:paraId="11862F69" w14:textId="77777777" w:rsidR="003673EB" w:rsidRPr="00D353B4" w:rsidRDefault="003673EB" w:rsidP="00AD3881">
            <w:r w:rsidRPr="00D353B4">
              <w:t>U4 - TR_U011</w:t>
            </w:r>
          </w:p>
          <w:p w14:paraId="63D5786E" w14:textId="77777777" w:rsidR="003673EB" w:rsidRPr="00D353B4" w:rsidRDefault="003673EB" w:rsidP="00AD3881">
            <w:r w:rsidRPr="00D353B4">
              <w:t>K1 – TR_K01</w:t>
            </w:r>
          </w:p>
        </w:tc>
      </w:tr>
      <w:tr w:rsidR="00D353B4" w:rsidRPr="00D353B4" w14:paraId="0F1F8154" w14:textId="77777777" w:rsidTr="008F1E17">
        <w:trPr>
          <w:trHeight w:val="20"/>
        </w:trPr>
        <w:tc>
          <w:tcPr>
            <w:tcW w:w="2032" w:type="pct"/>
            <w:shd w:val="clear" w:color="auto" w:fill="auto"/>
          </w:tcPr>
          <w:p w14:paraId="54203D95" w14:textId="77777777" w:rsidR="003673EB" w:rsidRPr="00D353B4" w:rsidRDefault="003673EB" w:rsidP="00AD3881">
            <w:r w:rsidRPr="00D353B4">
              <w:t>Odniesienie modułowych efektów uczenia się do efektów inżynierskich (jeżeli dotyczy)</w:t>
            </w:r>
          </w:p>
        </w:tc>
        <w:tc>
          <w:tcPr>
            <w:tcW w:w="2968" w:type="pct"/>
            <w:shd w:val="clear" w:color="auto" w:fill="auto"/>
          </w:tcPr>
          <w:p w14:paraId="73E76520" w14:textId="77777777" w:rsidR="003673EB" w:rsidRPr="00D353B4" w:rsidRDefault="003673EB" w:rsidP="00AD3881">
            <w:pPr>
              <w:jc w:val="both"/>
            </w:pPr>
            <w:r w:rsidRPr="00D353B4">
              <w:t>Nie dotyczy</w:t>
            </w:r>
          </w:p>
        </w:tc>
      </w:tr>
      <w:tr w:rsidR="00D353B4" w:rsidRPr="00D353B4" w14:paraId="423581CC" w14:textId="77777777" w:rsidTr="008F1E17">
        <w:trPr>
          <w:trHeight w:val="20"/>
        </w:trPr>
        <w:tc>
          <w:tcPr>
            <w:tcW w:w="2032" w:type="pct"/>
            <w:shd w:val="clear" w:color="auto" w:fill="auto"/>
          </w:tcPr>
          <w:p w14:paraId="46B11B01" w14:textId="77777777" w:rsidR="003673EB" w:rsidRPr="00D353B4" w:rsidRDefault="003673EB" w:rsidP="00AD3881">
            <w:r w:rsidRPr="00D353B4">
              <w:t xml:space="preserve">Wymagania wstępne i dodatkowe </w:t>
            </w:r>
          </w:p>
        </w:tc>
        <w:tc>
          <w:tcPr>
            <w:tcW w:w="2968" w:type="pct"/>
            <w:shd w:val="clear" w:color="auto" w:fill="auto"/>
          </w:tcPr>
          <w:p w14:paraId="1365C4A4" w14:textId="77777777" w:rsidR="003673EB" w:rsidRPr="00D353B4" w:rsidRDefault="003673EB" w:rsidP="00E83C5B">
            <w:pPr>
              <w:jc w:val="both"/>
            </w:pPr>
            <w:r w:rsidRPr="00D353B4">
              <w:t>Nie jest wymagana znajomość języka obcego.</w:t>
            </w:r>
          </w:p>
        </w:tc>
      </w:tr>
      <w:tr w:rsidR="00D353B4" w:rsidRPr="00D353B4" w14:paraId="3C07C22F" w14:textId="77777777" w:rsidTr="008F1E17">
        <w:trPr>
          <w:trHeight w:val="20"/>
        </w:trPr>
        <w:tc>
          <w:tcPr>
            <w:tcW w:w="2032" w:type="pct"/>
            <w:shd w:val="clear" w:color="auto" w:fill="auto"/>
          </w:tcPr>
          <w:p w14:paraId="19C14E1F" w14:textId="77777777" w:rsidR="003673EB" w:rsidRPr="00D353B4" w:rsidRDefault="003673EB" w:rsidP="00AD3881">
            <w:r w:rsidRPr="00D353B4">
              <w:t xml:space="preserve">Treści programowe modułu </w:t>
            </w:r>
          </w:p>
          <w:p w14:paraId="27DEBB07" w14:textId="77777777" w:rsidR="003673EB" w:rsidRPr="00D353B4" w:rsidRDefault="003673EB" w:rsidP="00AD3881"/>
        </w:tc>
        <w:tc>
          <w:tcPr>
            <w:tcW w:w="2968" w:type="pct"/>
            <w:shd w:val="clear" w:color="auto" w:fill="auto"/>
          </w:tcPr>
          <w:p w14:paraId="26B9C520" w14:textId="2F60869E" w:rsidR="003673EB" w:rsidRPr="00D353B4" w:rsidRDefault="003673EB" w:rsidP="00E83C5B">
            <w:pPr>
              <w:jc w:val="both"/>
            </w:pPr>
            <w:r w:rsidRPr="00D353B4">
              <w:t xml:space="preserve">Prowadzone w ramach modułu zajęcia przygotowane są w oparciu o podręcznik do nauki języka obcego na poziomie początkującym oraz materiałów do nauczania </w:t>
            </w:r>
            <w:r w:rsidR="00E83C5B" w:rsidRPr="00D353B4">
              <w:t>niezbędnych</w:t>
            </w:r>
            <w:r w:rsidRPr="00D353B4">
              <w:t xml:space="preserve"> zwrotów specjalistycznych związanych z kierunkiem studiów. Obejmują słownictwo ogólne w zakresie autoprezentacji, zainteresowań, życia w społeczeństwie oraz pracy zawodowej.</w:t>
            </w:r>
          </w:p>
          <w:p w14:paraId="3FCC1E56" w14:textId="7A289BA3" w:rsidR="003673EB" w:rsidRPr="00D353B4" w:rsidRDefault="003673EB" w:rsidP="00E83C5B">
            <w:pPr>
              <w:jc w:val="both"/>
            </w:pPr>
            <w:r w:rsidRPr="00D353B4">
              <w:t xml:space="preserve">W czasie ćwiczeń zostanie wprowadzone </w:t>
            </w:r>
            <w:r w:rsidR="00E83C5B" w:rsidRPr="00D353B4">
              <w:t xml:space="preserve">niezbędne </w:t>
            </w:r>
            <w:r w:rsidRPr="00D353B4">
              <w:t xml:space="preserve">słownictwo specjalistyczne z reprezentowanej dziedziny naukowej, studenci zostaną przygotowani do czytania ze zrozumieniem tekstów literatury fachowej i samodzielnej pracy z tekstem źródłowym. </w:t>
            </w:r>
          </w:p>
          <w:p w14:paraId="14B4AE8C" w14:textId="43955EEC" w:rsidR="003673EB" w:rsidRPr="00D353B4" w:rsidRDefault="003673EB" w:rsidP="00E83C5B">
            <w:pPr>
              <w:jc w:val="both"/>
            </w:pPr>
            <w:r w:rsidRPr="00D353B4">
              <w:t>Moduł obejmuje również ćwiczenie struktur gramatycznych i leksykalnych celem osiągnięcia przez studenta w poprawnej komunikacji.</w:t>
            </w:r>
          </w:p>
          <w:p w14:paraId="7298FA83" w14:textId="77777777" w:rsidR="003673EB" w:rsidRPr="00D353B4" w:rsidRDefault="003673EB" w:rsidP="00E83C5B">
            <w:pPr>
              <w:jc w:val="both"/>
            </w:pPr>
            <w:r w:rsidRPr="00D353B4">
              <w:t>Moduł ma również za zadanie zapoznanie studenta z kulturą danego obszaru językowego.</w:t>
            </w:r>
          </w:p>
          <w:p w14:paraId="71CF62A2" w14:textId="77777777" w:rsidR="003673EB" w:rsidRPr="00D353B4" w:rsidRDefault="003673EB" w:rsidP="00E83C5B">
            <w:pPr>
              <w:jc w:val="both"/>
            </w:pPr>
          </w:p>
        </w:tc>
      </w:tr>
      <w:tr w:rsidR="00D353B4" w:rsidRPr="00D353B4" w14:paraId="715874B7" w14:textId="77777777" w:rsidTr="008F1E17">
        <w:trPr>
          <w:trHeight w:val="20"/>
        </w:trPr>
        <w:tc>
          <w:tcPr>
            <w:tcW w:w="2032" w:type="pct"/>
            <w:shd w:val="clear" w:color="auto" w:fill="auto"/>
          </w:tcPr>
          <w:p w14:paraId="10B15D1E" w14:textId="77777777" w:rsidR="003673EB" w:rsidRPr="00D353B4" w:rsidRDefault="003673EB" w:rsidP="00AD3881">
            <w:r w:rsidRPr="00D353B4">
              <w:t>Wykaz literatury podstawowej i uzupełniającej</w:t>
            </w:r>
          </w:p>
        </w:tc>
        <w:tc>
          <w:tcPr>
            <w:tcW w:w="2968" w:type="pct"/>
            <w:shd w:val="clear" w:color="auto" w:fill="auto"/>
          </w:tcPr>
          <w:p w14:paraId="7F4E0BC8" w14:textId="77777777" w:rsidR="003673EB" w:rsidRPr="00D353B4" w:rsidRDefault="003673EB" w:rsidP="00AD3881">
            <w:pPr>
              <w:rPr>
                <w:lang w:val="en-GB"/>
              </w:rPr>
            </w:pPr>
            <w:r w:rsidRPr="00D353B4">
              <w:rPr>
                <w:lang w:val="en-GB"/>
              </w:rPr>
              <w:t>Lektury podstawowe:</w:t>
            </w:r>
          </w:p>
          <w:p w14:paraId="7026E739" w14:textId="77777777" w:rsidR="003673EB" w:rsidRPr="00D353B4" w:rsidRDefault="003673EB" w:rsidP="00AD3881">
            <w:pPr>
              <w:rPr>
                <w:lang w:val="en-GB"/>
              </w:rPr>
            </w:pPr>
            <w:r w:rsidRPr="00D353B4">
              <w:rPr>
                <w:lang w:val="en-GB"/>
              </w:rPr>
              <w:t>1.K. Harding, Oxford English for Careers: Tourism 1, Oxford University Press, 2006</w:t>
            </w:r>
          </w:p>
          <w:p w14:paraId="1F816162" w14:textId="77777777" w:rsidR="003673EB" w:rsidRPr="00D353B4" w:rsidRDefault="003673EB" w:rsidP="00AD3881">
            <w:pPr>
              <w:rPr>
                <w:lang w:val="en-GB"/>
              </w:rPr>
            </w:pPr>
          </w:p>
          <w:p w14:paraId="4181A0D4" w14:textId="77777777" w:rsidR="003673EB" w:rsidRPr="00D353B4" w:rsidRDefault="003673EB" w:rsidP="00AD3881">
            <w:pPr>
              <w:rPr>
                <w:lang w:val="fr-FR"/>
              </w:rPr>
            </w:pPr>
            <w:r w:rsidRPr="00D353B4">
              <w:rPr>
                <w:lang w:val="fr-FR"/>
              </w:rPr>
              <w:t>Literatury uzupełniajace : </w:t>
            </w:r>
          </w:p>
          <w:p w14:paraId="2503AFA5" w14:textId="77777777" w:rsidR="003673EB" w:rsidRPr="00D353B4" w:rsidRDefault="003673EB" w:rsidP="00AD3881">
            <w:r w:rsidRPr="00D353B4">
              <w:rPr>
                <w:lang w:val="fr-FR"/>
              </w:rPr>
              <w:t>1.</w:t>
            </w:r>
            <w:r w:rsidRPr="00D353B4">
              <w:t>Zbiór tekstów specjalistycznych opracowanych przez wykładowców CNJOiC</w:t>
            </w:r>
          </w:p>
          <w:p w14:paraId="643C1E04" w14:textId="5B7ADBFA" w:rsidR="003673EB" w:rsidRPr="00D353B4" w:rsidRDefault="003673EB" w:rsidP="001A3AB4">
            <w:pPr>
              <w:shd w:val="clear" w:color="auto" w:fill="FFFFFF"/>
              <w:spacing w:line="288" w:lineRule="auto"/>
            </w:pPr>
            <w:r w:rsidRPr="00D353B4">
              <w:t>2. Teksty specjalistyczne z różnych źródeł: Internet, prasa, publikacje naukowe, podręczniki naukowe</w:t>
            </w:r>
          </w:p>
        </w:tc>
      </w:tr>
      <w:tr w:rsidR="00D353B4" w:rsidRPr="00D353B4" w14:paraId="06364AFC" w14:textId="77777777" w:rsidTr="008F1E17">
        <w:trPr>
          <w:trHeight w:val="20"/>
        </w:trPr>
        <w:tc>
          <w:tcPr>
            <w:tcW w:w="2032" w:type="pct"/>
            <w:shd w:val="clear" w:color="auto" w:fill="auto"/>
          </w:tcPr>
          <w:p w14:paraId="69827495" w14:textId="77777777" w:rsidR="003673EB" w:rsidRPr="00D353B4" w:rsidRDefault="003673EB" w:rsidP="00AD3881">
            <w:r w:rsidRPr="00D353B4">
              <w:t>Planowane formy/działania/metody dydaktyczne</w:t>
            </w:r>
          </w:p>
        </w:tc>
        <w:tc>
          <w:tcPr>
            <w:tcW w:w="2968" w:type="pct"/>
            <w:shd w:val="clear" w:color="auto" w:fill="auto"/>
          </w:tcPr>
          <w:p w14:paraId="4CBF6BBE" w14:textId="77777777" w:rsidR="003673EB" w:rsidRPr="00D353B4" w:rsidRDefault="003673EB" w:rsidP="00AD3881">
            <w:r w:rsidRPr="00D353B4">
              <w:t>wykład, dyskusja, prezentacja, konwersacja,</w:t>
            </w:r>
          </w:p>
          <w:p w14:paraId="66953C47" w14:textId="77777777" w:rsidR="003673EB" w:rsidRPr="00D353B4" w:rsidRDefault="003673EB" w:rsidP="00AD3881">
            <w:r w:rsidRPr="00D353B4">
              <w:t>metoda gramatyczno-tłumaczeniowa (teksty specjalistyczne), metoda komunikacyjna i bezpośrednia ze szczególnym uwzględnieniem umiejętności komunikowania się.</w:t>
            </w:r>
          </w:p>
        </w:tc>
      </w:tr>
      <w:tr w:rsidR="00D353B4" w:rsidRPr="00D353B4" w14:paraId="6857997D" w14:textId="77777777" w:rsidTr="008F1E17">
        <w:trPr>
          <w:trHeight w:val="20"/>
        </w:trPr>
        <w:tc>
          <w:tcPr>
            <w:tcW w:w="2032" w:type="pct"/>
            <w:shd w:val="clear" w:color="auto" w:fill="auto"/>
          </w:tcPr>
          <w:p w14:paraId="6BE75B31" w14:textId="77777777" w:rsidR="003673EB" w:rsidRPr="00D353B4" w:rsidRDefault="003673EB" w:rsidP="00AD3881">
            <w:r w:rsidRPr="00D353B4">
              <w:t>Sposoby weryfikacji oraz formy dokumentowania osiągniętych efektów uczenia się</w:t>
            </w:r>
          </w:p>
        </w:tc>
        <w:tc>
          <w:tcPr>
            <w:tcW w:w="2968" w:type="pct"/>
            <w:shd w:val="clear" w:color="auto" w:fill="auto"/>
          </w:tcPr>
          <w:p w14:paraId="25A2691A" w14:textId="77777777" w:rsidR="003673EB" w:rsidRPr="00D353B4" w:rsidRDefault="003673EB" w:rsidP="00AD3881">
            <w:pPr>
              <w:jc w:val="both"/>
            </w:pPr>
            <w:r w:rsidRPr="00D353B4">
              <w:t xml:space="preserve">U1 -ocena wypowiedzi ustnych na zajęciach </w:t>
            </w:r>
          </w:p>
          <w:p w14:paraId="62A6DF7D" w14:textId="77777777" w:rsidR="003673EB" w:rsidRPr="00D353B4" w:rsidRDefault="003673EB" w:rsidP="00AD3881">
            <w:pPr>
              <w:jc w:val="both"/>
            </w:pPr>
            <w:r w:rsidRPr="00D353B4">
              <w:t xml:space="preserve">U2 -ocena wypowiedzi ustnych na zajęciach </w:t>
            </w:r>
          </w:p>
          <w:p w14:paraId="36D89E78" w14:textId="77777777" w:rsidR="003673EB" w:rsidRPr="00D353B4" w:rsidRDefault="003673EB" w:rsidP="00AD3881">
            <w:pPr>
              <w:jc w:val="both"/>
            </w:pPr>
            <w:r w:rsidRPr="00D353B4">
              <w:t xml:space="preserve">U3-sprawdzian pisemny znajomości i umiejętności stosowania słownictwa specjalistycznego </w:t>
            </w:r>
          </w:p>
          <w:p w14:paraId="2F443630" w14:textId="77777777" w:rsidR="003673EB" w:rsidRPr="00D353B4" w:rsidRDefault="003673EB" w:rsidP="00AD3881">
            <w:pPr>
              <w:jc w:val="both"/>
            </w:pPr>
            <w:r w:rsidRPr="00D353B4">
              <w:lastRenderedPageBreak/>
              <w:t>U4 –ocena prac domowych w formie wypowiedzi pisemnych</w:t>
            </w:r>
          </w:p>
          <w:p w14:paraId="66DFAC0C" w14:textId="77777777" w:rsidR="003673EB" w:rsidRPr="00D353B4" w:rsidRDefault="003673EB" w:rsidP="00AD3881">
            <w:pPr>
              <w:jc w:val="both"/>
            </w:pPr>
            <w:r w:rsidRPr="00D353B4">
              <w:t xml:space="preserve">K1-ocena przygotowania do zajęć i aktywności na ćwiczeniach </w:t>
            </w:r>
          </w:p>
          <w:p w14:paraId="2DD835AE" w14:textId="77777777" w:rsidR="003673EB" w:rsidRPr="00D353B4" w:rsidRDefault="003673EB" w:rsidP="00AD3881">
            <w:pPr>
              <w:jc w:val="both"/>
            </w:pPr>
            <w:r w:rsidRPr="00D353B4">
              <w:t>Formy dokumentowania osiągniętych efektów kształcenia:</w:t>
            </w:r>
          </w:p>
          <w:p w14:paraId="60EE8B4D" w14:textId="77777777" w:rsidR="008F1E17" w:rsidRPr="00D353B4" w:rsidRDefault="003673EB" w:rsidP="00AD3881">
            <w:pPr>
              <w:jc w:val="both"/>
            </w:pPr>
            <w:r w:rsidRPr="00D353B4">
              <w:t xml:space="preserve">Śródsemestralne sprawdziany pisemne przechowywane 1 rok, dzienniczek lektora przechowywany 5 lat                                                                                    </w:t>
            </w:r>
          </w:p>
          <w:p w14:paraId="5A902E93" w14:textId="3967DF4E" w:rsidR="003673EB" w:rsidRPr="00D353B4" w:rsidRDefault="003673EB" w:rsidP="00AD3881">
            <w:pPr>
              <w:jc w:val="both"/>
            </w:pPr>
            <w:r w:rsidRPr="00D353B4">
              <w:rPr>
                <w:rFonts w:eastAsia="Calibri"/>
                <w:lang w:eastAsia="en-US"/>
              </w:rPr>
              <w:t>Kryteria ocen dostępne w CNJOiC</w:t>
            </w:r>
          </w:p>
        </w:tc>
      </w:tr>
      <w:tr w:rsidR="00D353B4" w:rsidRPr="00D353B4" w14:paraId="6095113C" w14:textId="77777777" w:rsidTr="008F1E17">
        <w:trPr>
          <w:trHeight w:val="20"/>
        </w:trPr>
        <w:tc>
          <w:tcPr>
            <w:tcW w:w="2032" w:type="pct"/>
            <w:shd w:val="clear" w:color="auto" w:fill="auto"/>
          </w:tcPr>
          <w:p w14:paraId="03A83352" w14:textId="77777777" w:rsidR="003673EB" w:rsidRPr="00D353B4" w:rsidRDefault="003673EB" w:rsidP="00AD3881">
            <w:r w:rsidRPr="00D353B4">
              <w:lastRenderedPageBreak/>
              <w:t>Elementy i wagi mające wpływ na ocenę końcową</w:t>
            </w:r>
          </w:p>
          <w:p w14:paraId="66C57B45" w14:textId="77777777" w:rsidR="003673EB" w:rsidRPr="00D353B4" w:rsidRDefault="003673EB" w:rsidP="00AD3881"/>
          <w:p w14:paraId="411705E5" w14:textId="77777777" w:rsidR="003673EB" w:rsidRPr="00D353B4" w:rsidRDefault="003673EB" w:rsidP="00AD3881"/>
        </w:tc>
        <w:tc>
          <w:tcPr>
            <w:tcW w:w="2968" w:type="pct"/>
            <w:shd w:val="clear" w:color="auto" w:fill="auto"/>
          </w:tcPr>
          <w:p w14:paraId="2B49F763" w14:textId="77777777" w:rsidR="003673EB" w:rsidRPr="00D353B4" w:rsidRDefault="003673EB"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4FA45898" w14:textId="77777777" w:rsidR="003673EB" w:rsidRPr="00D353B4" w:rsidRDefault="003673EB" w:rsidP="00AD3881">
            <w:pPr>
              <w:spacing w:line="252" w:lineRule="auto"/>
              <w:rPr>
                <w:rFonts w:eastAsiaTheme="minorHAnsi"/>
                <w:lang w:eastAsia="en-US"/>
              </w:rPr>
            </w:pPr>
            <w:r w:rsidRPr="00D353B4">
              <w:rPr>
                <w:rFonts w:eastAsiaTheme="minorHAnsi"/>
                <w:lang w:eastAsia="en-US"/>
              </w:rPr>
              <w:t>- sprawdziany pisemne – 50%</w:t>
            </w:r>
          </w:p>
          <w:p w14:paraId="6EE7B1EE" w14:textId="77777777" w:rsidR="003673EB" w:rsidRPr="00D353B4" w:rsidRDefault="003673EB" w:rsidP="00AD3881">
            <w:pPr>
              <w:spacing w:line="252" w:lineRule="auto"/>
              <w:rPr>
                <w:rFonts w:eastAsiaTheme="minorHAnsi"/>
                <w:lang w:eastAsia="en-US"/>
              </w:rPr>
            </w:pPr>
            <w:r w:rsidRPr="00D353B4">
              <w:rPr>
                <w:rFonts w:eastAsiaTheme="minorHAnsi"/>
                <w:lang w:eastAsia="en-US"/>
              </w:rPr>
              <w:t>- wypowiedzi ustne – 25%</w:t>
            </w:r>
          </w:p>
          <w:p w14:paraId="49A1FB2F" w14:textId="77777777" w:rsidR="003673EB" w:rsidRPr="00D353B4" w:rsidRDefault="003673EB" w:rsidP="00AD3881">
            <w:pPr>
              <w:spacing w:line="252" w:lineRule="auto"/>
              <w:rPr>
                <w:rFonts w:eastAsiaTheme="minorHAnsi"/>
                <w:lang w:eastAsia="en-US"/>
              </w:rPr>
            </w:pPr>
            <w:r w:rsidRPr="00D353B4">
              <w:rPr>
                <w:rFonts w:eastAsiaTheme="minorHAnsi"/>
                <w:lang w:eastAsia="en-US"/>
              </w:rPr>
              <w:t>- wypowiedzi pisemne – 25%</w:t>
            </w:r>
          </w:p>
          <w:p w14:paraId="662E2080" w14:textId="77777777" w:rsidR="003673EB" w:rsidRPr="00D353B4" w:rsidRDefault="003673EB" w:rsidP="00AD3881">
            <w:pPr>
              <w:jc w:val="both"/>
              <w:rPr>
                <w:rFonts w:eastAsiaTheme="minorHAnsi"/>
                <w:lang w:eastAsia="en-US"/>
              </w:rPr>
            </w:pPr>
            <w:r w:rsidRPr="00D353B4">
              <w:rPr>
                <w:rFonts w:eastAsiaTheme="minorHAnsi"/>
                <w:lang w:eastAsia="en-US"/>
              </w:rPr>
              <w:t xml:space="preserve">Student może uzyskać ocenę wyższą o pół stopnia, jeżeli wykazał się 100% frekwencją oraz wielokrotną aktywnością w czasie zajęć. </w:t>
            </w:r>
          </w:p>
          <w:p w14:paraId="60816F3B" w14:textId="3A62EC41" w:rsidR="003673EB" w:rsidRPr="00D353B4" w:rsidRDefault="003673EB" w:rsidP="00AD3881">
            <w:pPr>
              <w:jc w:val="both"/>
            </w:pPr>
            <w:r w:rsidRPr="00D353B4">
              <w:t>Ocena końcowa - ocena z egzaminu</w:t>
            </w:r>
          </w:p>
        </w:tc>
      </w:tr>
      <w:tr w:rsidR="00D353B4" w:rsidRPr="00D353B4" w14:paraId="2A0C795B" w14:textId="77777777" w:rsidTr="008F1E17">
        <w:trPr>
          <w:trHeight w:val="20"/>
        </w:trPr>
        <w:tc>
          <w:tcPr>
            <w:tcW w:w="2032" w:type="pct"/>
            <w:shd w:val="clear" w:color="auto" w:fill="auto"/>
          </w:tcPr>
          <w:p w14:paraId="51C30CBA" w14:textId="77777777" w:rsidR="009852F5" w:rsidRPr="00D353B4" w:rsidRDefault="009852F5" w:rsidP="009852F5">
            <w:pPr>
              <w:jc w:val="both"/>
            </w:pPr>
            <w:r w:rsidRPr="00D353B4">
              <w:t>Bilans punktów ECTS</w:t>
            </w:r>
          </w:p>
        </w:tc>
        <w:tc>
          <w:tcPr>
            <w:tcW w:w="2968" w:type="pct"/>
            <w:shd w:val="clear" w:color="auto" w:fill="auto"/>
          </w:tcPr>
          <w:p w14:paraId="38E96095" w14:textId="77777777" w:rsidR="009852F5" w:rsidRPr="00D353B4" w:rsidRDefault="009852F5" w:rsidP="009852F5">
            <w:r w:rsidRPr="00D353B4">
              <w:t>KONTAKTOWE:</w:t>
            </w:r>
          </w:p>
          <w:p w14:paraId="6C2AF5EA" w14:textId="77777777" w:rsidR="009852F5" w:rsidRPr="00D353B4" w:rsidRDefault="009852F5" w:rsidP="009852F5">
            <w:r w:rsidRPr="00D353B4">
              <w:t>Udział w ćwiczeniach:          20 godz.</w:t>
            </w:r>
          </w:p>
          <w:p w14:paraId="4728FE47" w14:textId="77777777" w:rsidR="009852F5" w:rsidRPr="00D353B4" w:rsidRDefault="009852F5" w:rsidP="009852F5">
            <w:r w:rsidRPr="00D353B4">
              <w:t>Egzamin:                               3 godz.</w:t>
            </w:r>
          </w:p>
          <w:p w14:paraId="0AAFD5C5" w14:textId="77777777" w:rsidR="009852F5" w:rsidRPr="00D353B4" w:rsidRDefault="009852F5" w:rsidP="009852F5">
            <w:pPr>
              <w:rPr>
                <w:u w:val="single"/>
              </w:rPr>
            </w:pPr>
            <w:r w:rsidRPr="00D353B4">
              <w:rPr>
                <w:u w:val="single"/>
              </w:rPr>
              <w:t>RAZEM KONTAKTOWE:     23 godz. / 0,9 ECTS</w:t>
            </w:r>
          </w:p>
          <w:p w14:paraId="16A8903B" w14:textId="77777777" w:rsidR="009852F5" w:rsidRPr="00D353B4" w:rsidRDefault="009852F5" w:rsidP="009852F5"/>
          <w:p w14:paraId="5BB1DA9C" w14:textId="77777777" w:rsidR="009852F5" w:rsidRPr="00D353B4" w:rsidRDefault="009852F5" w:rsidP="009852F5">
            <w:r w:rsidRPr="00D353B4">
              <w:t>Przygotowanie do zajęć:       12 godz.</w:t>
            </w:r>
          </w:p>
          <w:p w14:paraId="511C6ED5" w14:textId="77777777" w:rsidR="009852F5" w:rsidRPr="00D353B4" w:rsidRDefault="009852F5" w:rsidP="009852F5">
            <w:r w:rsidRPr="00D353B4">
              <w:t>Przygotowanie do egzaminu: 15 godz.</w:t>
            </w:r>
          </w:p>
          <w:p w14:paraId="4AD4CB41" w14:textId="77777777" w:rsidR="009852F5" w:rsidRPr="00D353B4" w:rsidRDefault="009852F5" w:rsidP="009852F5">
            <w:pPr>
              <w:rPr>
                <w:u w:val="single"/>
              </w:rPr>
            </w:pPr>
            <w:r w:rsidRPr="00D353B4">
              <w:rPr>
                <w:u w:val="single"/>
              </w:rPr>
              <w:t>RAZEM NIEKONTAKTOWE:  27 godz. / 1,1 ECTS</w:t>
            </w:r>
          </w:p>
          <w:p w14:paraId="60864957" w14:textId="77777777" w:rsidR="009852F5" w:rsidRPr="00D353B4" w:rsidRDefault="009852F5" w:rsidP="009852F5">
            <w:r w:rsidRPr="00D353B4">
              <w:t xml:space="preserve">                          </w:t>
            </w:r>
          </w:p>
          <w:p w14:paraId="2C829EA2" w14:textId="1AB86872" w:rsidR="009852F5" w:rsidRPr="00D353B4" w:rsidRDefault="009852F5" w:rsidP="009852F5">
            <w:r w:rsidRPr="00D353B4">
              <w:t>Łączny nakład pracy studenta to 50 godz. co odpowiada  2 punktom ECTS</w:t>
            </w:r>
          </w:p>
        </w:tc>
      </w:tr>
      <w:tr w:rsidR="009852F5" w:rsidRPr="00D353B4" w14:paraId="19680682" w14:textId="77777777" w:rsidTr="008F1E17">
        <w:trPr>
          <w:trHeight w:val="20"/>
        </w:trPr>
        <w:tc>
          <w:tcPr>
            <w:tcW w:w="2032" w:type="pct"/>
            <w:shd w:val="clear" w:color="auto" w:fill="auto"/>
          </w:tcPr>
          <w:p w14:paraId="3B985CFE" w14:textId="77777777" w:rsidR="009852F5" w:rsidRPr="00D353B4" w:rsidRDefault="009852F5" w:rsidP="009852F5">
            <w:r w:rsidRPr="00D353B4">
              <w:t>Nakład pracy związany z zajęciami wymagającymi bezpośredniego udziału nauczyciela akademickiego</w:t>
            </w:r>
          </w:p>
        </w:tc>
        <w:tc>
          <w:tcPr>
            <w:tcW w:w="2968" w:type="pct"/>
            <w:shd w:val="clear" w:color="auto" w:fill="auto"/>
          </w:tcPr>
          <w:p w14:paraId="1CC8B862" w14:textId="77777777" w:rsidR="009852F5" w:rsidRPr="00D353B4" w:rsidRDefault="009852F5" w:rsidP="009852F5">
            <w:r w:rsidRPr="00D353B4">
              <w:t>- udział w ćwiczeniach – 20 godzin</w:t>
            </w:r>
          </w:p>
          <w:p w14:paraId="5B5655D3" w14:textId="77777777" w:rsidR="009852F5" w:rsidRPr="00D353B4" w:rsidRDefault="009852F5" w:rsidP="009852F5">
            <w:r w:rsidRPr="00D353B4">
              <w:t>- udział w egzaminie – 3 godziny</w:t>
            </w:r>
          </w:p>
          <w:p w14:paraId="660643E8" w14:textId="1A2771C5" w:rsidR="009852F5" w:rsidRPr="00D353B4" w:rsidRDefault="009852F5" w:rsidP="009852F5">
            <w:r w:rsidRPr="00D353B4">
              <w:t>Łącznie 23 godz. co odpowiada 0,9 punktom ECTS</w:t>
            </w:r>
          </w:p>
        </w:tc>
      </w:tr>
    </w:tbl>
    <w:p w14:paraId="46CE59EE" w14:textId="77777777" w:rsidR="003673EB" w:rsidRPr="00D353B4" w:rsidRDefault="003673EB" w:rsidP="00AD3881">
      <w:pPr>
        <w:rPr>
          <w:sz w:val="28"/>
          <w:szCs w:val="28"/>
        </w:rPr>
      </w:pPr>
    </w:p>
    <w:p w14:paraId="0EB63126" w14:textId="6D32CC04" w:rsidR="00710F32" w:rsidRPr="00D353B4" w:rsidRDefault="00710F32" w:rsidP="00AA3F98">
      <w:pPr>
        <w:tabs>
          <w:tab w:val="left" w:pos="4190"/>
        </w:tabs>
        <w:rPr>
          <w:b/>
          <w:sz w:val="28"/>
        </w:rPr>
      </w:pPr>
      <w:r w:rsidRPr="00D353B4">
        <w:rPr>
          <w:b/>
          <w:sz w:val="28"/>
        </w:rPr>
        <w:t>Karta opisu zajęć z modułu  język  drugi niemiecki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1"/>
        <w:gridCol w:w="5717"/>
      </w:tblGrid>
      <w:tr w:rsidR="00D353B4" w:rsidRPr="00D353B4" w14:paraId="18C0EED6" w14:textId="77777777" w:rsidTr="001F7691">
        <w:tc>
          <w:tcPr>
            <w:tcW w:w="2031" w:type="pct"/>
            <w:shd w:val="clear" w:color="auto" w:fill="auto"/>
          </w:tcPr>
          <w:p w14:paraId="0E4C370B" w14:textId="6392D177" w:rsidR="00CE3F75" w:rsidRPr="00D353B4" w:rsidRDefault="00CE3F75" w:rsidP="00CE3F75">
            <w:r w:rsidRPr="00D353B4">
              <w:t xml:space="preserve">Nazwa kierunku studiów </w:t>
            </w:r>
          </w:p>
        </w:tc>
        <w:tc>
          <w:tcPr>
            <w:tcW w:w="2969" w:type="pct"/>
            <w:shd w:val="clear" w:color="auto" w:fill="auto"/>
          </w:tcPr>
          <w:p w14:paraId="1CE85992" w14:textId="77777777" w:rsidR="00CE3F75" w:rsidRPr="00D353B4" w:rsidRDefault="00CE3F75" w:rsidP="00AD3881">
            <w:r w:rsidRPr="00D353B4">
              <w:t>Turystyka i rekreacja</w:t>
            </w:r>
          </w:p>
        </w:tc>
      </w:tr>
      <w:tr w:rsidR="00D353B4" w:rsidRPr="00D353B4" w14:paraId="1CE2CAAA" w14:textId="77777777" w:rsidTr="001F7691">
        <w:tc>
          <w:tcPr>
            <w:tcW w:w="2031" w:type="pct"/>
            <w:shd w:val="clear" w:color="auto" w:fill="auto"/>
          </w:tcPr>
          <w:p w14:paraId="3C975572" w14:textId="77777777" w:rsidR="00CE3F75" w:rsidRPr="00D353B4" w:rsidRDefault="00CE3F75" w:rsidP="00AD3881">
            <w:r w:rsidRPr="00D353B4">
              <w:t>Nazwa modułu, także nazwa w języku angielskim</w:t>
            </w:r>
          </w:p>
        </w:tc>
        <w:tc>
          <w:tcPr>
            <w:tcW w:w="2969" w:type="pct"/>
            <w:shd w:val="clear" w:color="auto" w:fill="auto"/>
          </w:tcPr>
          <w:p w14:paraId="14B5B7C1" w14:textId="77A6A7F6" w:rsidR="00CE3F75" w:rsidRPr="00D353B4" w:rsidRDefault="00CE3F75" w:rsidP="00AD3881">
            <w:pPr>
              <w:rPr>
                <w:lang w:val="en-US"/>
              </w:rPr>
            </w:pPr>
            <w:r w:rsidRPr="00D353B4">
              <w:rPr>
                <w:lang w:val="en-US"/>
              </w:rPr>
              <w:t xml:space="preserve">Język obcy drugi 2– Niemiecki </w:t>
            </w:r>
            <w:r w:rsidR="001538D4" w:rsidRPr="00D353B4">
              <w:rPr>
                <w:lang w:val="en-US"/>
              </w:rPr>
              <w:t>A</w:t>
            </w:r>
            <w:r w:rsidRPr="00D353B4">
              <w:rPr>
                <w:lang w:val="en-US"/>
              </w:rPr>
              <w:t>2</w:t>
            </w:r>
          </w:p>
          <w:p w14:paraId="1A572994" w14:textId="78460E5E" w:rsidR="00CE3F75" w:rsidRPr="00D353B4" w:rsidRDefault="00CE3F75" w:rsidP="00AD3881">
            <w:pPr>
              <w:rPr>
                <w:lang w:val="en-GB"/>
              </w:rPr>
            </w:pPr>
            <w:r w:rsidRPr="00D353B4">
              <w:rPr>
                <w:lang w:val="en-GB"/>
              </w:rPr>
              <w:t>The second f</w:t>
            </w:r>
            <w:r w:rsidRPr="00D353B4">
              <w:rPr>
                <w:lang w:val="en-US"/>
              </w:rPr>
              <w:t xml:space="preserve">oreign Language 2– German </w:t>
            </w:r>
            <w:r w:rsidR="001538D4" w:rsidRPr="00D353B4">
              <w:rPr>
                <w:lang w:val="en-US"/>
              </w:rPr>
              <w:t>A</w:t>
            </w:r>
            <w:r w:rsidRPr="00D353B4">
              <w:rPr>
                <w:lang w:val="en-US"/>
              </w:rPr>
              <w:t>2</w:t>
            </w:r>
          </w:p>
        </w:tc>
      </w:tr>
      <w:tr w:rsidR="00D353B4" w:rsidRPr="00D353B4" w14:paraId="310CBC29" w14:textId="77777777" w:rsidTr="001F7691">
        <w:tc>
          <w:tcPr>
            <w:tcW w:w="2031" w:type="pct"/>
            <w:shd w:val="clear" w:color="auto" w:fill="auto"/>
          </w:tcPr>
          <w:p w14:paraId="78BA6119" w14:textId="032F896D" w:rsidR="00CE3F75" w:rsidRPr="00D353B4" w:rsidRDefault="00CE3F75" w:rsidP="00CE3F75">
            <w:r w:rsidRPr="00D353B4">
              <w:t xml:space="preserve">Język wykładowy </w:t>
            </w:r>
          </w:p>
        </w:tc>
        <w:tc>
          <w:tcPr>
            <w:tcW w:w="2969" w:type="pct"/>
            <w:shd w:val="clear" w:color="auto" w:fill="auto"/>
          </w:tcPr>
          <w:p w14:paraId="212C06C7" w14:textId="77777777" w:rsidR="00CE3F75" w:rsidRPr="00D353B4" w:rsidRDefault="00CE3F75" w:rsidP="00AD3881">
            <w:pPr>
              <w:rPr>
                <w:lang w:val="en-GB"/>
              </w:rPr>
            </w:pPr>
            <w:r w:rsidRPr="00D353B4">
              <w:rPr>
                <w:lang w:val="en-GB"/>
              </w:rPr>
              <w:t>niemiecki</w:t>
            </w:r>
          </w:p>
        </w:tc>
      </w:tr>
      <w:tr w:rsidR="00D353B4" w:rsidRPr="00D353B4" w14:paraId="01858EDD" w14:textId="77777777" w:rsidTr="001F7691">
        <w:tc>
          <w:tcPr>
            <w:tcW w:w="2031" w:type="pct"/>
            <w:shd w:val="clear" w:color="auto" w:fill="auto"/>
          </w:tcPr>
          <w:p w14:paraId="714F774D" w14:textId="51B7D1D2" w:rsidR="00CE3F75" w:rsidRPr="00D353B4" w:rsidRDefault="00CE3F75" w:rsidP="00CE3F75">
            <w:pPr>
              <w:autoSpaceDE w:val="0"/>
              <w:autoSpaceDN w:val="0"/>
              <w:adjustRightInd w:val="0"/>
            </w:pPr>
            <w:r w:rsidRPr="00D353B4">
              <w:t xml:space="preserve">Rodzaj modułu </w:t>
            </w:r>
          </w:p>
        </w:tc>
        <w:tc>
          <w:tcPr>
            <w:tcW w:w="2969" w:type="pct"/>
            <w:shd w:val="clear" w:color="auto" w:fill="auto"/>
          </w:tcPr>
          <w:p w14:paraId="10A0BD29" w14:textId="77777777" w:rsidR="00CE3F75" w:rsidRPr="00D353B4" w:rsidRDefault="00CE3F75" w:rsidP="00AD3881">
            <w:r w:rsidRPr="00D353B4">
              <w:t>obowiązkowy</w:t>
            </w:r>
          </w:p>
        </w:tc>
      </w:tr>
      <w:tr w:rsidR="00D353B4" w:rsidRPr="00D353B4" w14:paraId="11D06A92" w14:textId="77777777" w:rsidTr="001F7691">
        <w:tc>
          <w:tcPr>
            <w:tcW w:w="2031" w:type="pct"/>
            <w:shd w:val="clear" w:color="auto" w:fill="auto"/>
          </w:tcPr>
          <w:p w14:paraId="7BC653E7" w14:textId="77777777" w:rsidR="00CE3F75" w:rsidRPr="00D353B4" w:rsidRDefault="00CE3F75" w:rsidP="00AD3881">
            <w:r w:rsidRPr="00D353B4">
              <w:t>Poziom studiów</w:t>
            </w:r>
          </w:p>
        </w:tc>
        <w:tc>
          <w:tcPr>
            <w:tcW w:w="2969" w:type="pct"/>
            <w:shd w:val="clear" w:color="auto" w:fill="auto"/>
          </w:tcPr>
          <w:p w14:paraId="028DB7CA" w14:textId="77777777" w:rsidR="00CE3F75" w:rsidRPr="00D353B4" w:rsidRDefault="00CE3F75" w:rsidP="00AD3881">
            <w:r w:rsidRPr="00D353B4">
              <w:t xml:space="preserve">studia pierwszego stopnia </w:t>
            </w:r>
          </w:p>
        </w:tc>
      </w:tr>
      <w:tr w:rsidR="00D353B4" w:rsidRPr="00D353B4" w14:paraId="1C2913FD" w14:textId="77777777" w:rsidTr="001F7691">
        <w:tc>
          <w:tcPr>
            <w:tcW w:w="2031" w:type="pct"/>
            <w:shd w:val="clear" w:color="auto" w:fill="auto"/>
          </w:tcPr>
          <w:p w14:paraId="0B11BD2C" w14:textId="13F93A1D" w:rsidR="00CE3F75" w:rsidRPr="00D353B4" w:rsidRDefault="00CE3F75" w:rsidP="00CE3F75">
            <w:r w:rsidRPr="00D353B4">
              <w:t>Forma studiów</w:t>
            </w:r>
          </w:p>
        </w:tc>
        <w:tc>
          <w:tcPr>
            <w:tcW w:w="2969" w:type="pct"/>
            <w:shd w:val="clear" w:color="auto" w:fill="auto"/>
          </w:tcPr>
          <w:p w14:paraId="4292FE0D" w14:textId="0C1DDE0D" w:rsidR="00CE3F75" w:rsidRPr="00D353B4" w:rsidRDefault="00C65739" w:rsidP="00AD3881">
            <w:r w:rsidRPr="00D353B4">
              <w:t>nie</w:t>
            </w:r>
            <w:r w:rsidR="00CE3F75" w:rsidRPr="00D353B4">
              <w:t>stacjonarne</w:t>
            </w:r>
          </w:p>
        </w:tc>
      </w:tr>
      <w:tr w:rsidR="00D353B4" w:rsidRPr="00D353B4" w14:paraId="44D50C44" w14:textId="77777777" w:rsidTr="001F7691">
        <w:tc>
          <w:tcPr>
            <w:tcW w:w="2031" w:type="pct"/>
            <w:shd w:val="clear" w:color="auto" w:fill="auto"/>
          </w:tcPr>
          <w:p w14:paraId="6EF08D86" w14:textId="77777777" w:rsidR="00CE3F75" w:rsidRPr="00D353B4" w:rsidRDefault="00CE3F75" w:rsidP="00AD3881">
            <w:r w:rsidRPr="00D353B4">
              <w:t>Rok studiów dla kierunku</w:t>
            </w:r>
          </w:p>
        </w:tc>
        <w:tc>
          <w:tcPr>
            <w:tcW w:w="2969" w:type="pct"/>
            <w:shd w:val="clear" w:color="auto" w:fill="auto"/>
          </w:tcPr>
          <w:p w14:paraId="1D724BDD" w14:textId="77777777" w:rsidR="00CE3F75" w:rsidRPr="00D353B4" w:rsidRDefault="00CE3F75" w:rsidP="00AD3881">
            <w:r w:rsidRPr="00D353B4">
              <w:t>II</w:t>
            </w:r>
          </w:p>
        </w:tc>
      </w:tr>
      <w:tr w:rsidR="00D353B4" w:rsidRPr="00D353B4" w14:paraId="52451B3E" w14:textId="77777777" w:rsidTr="001F7691">
        <w:tc>
          <w:tcPr>
            <w:tcW w:w="2031" w:type="pct"/>
            <w:shd w:val="clear" w:color="auto" w:fill="auto"/>
          </w:tcPr>
          <w:p w14:paraId="3C446246" w14:textId="77777777" w:rsidR="00CE3F75" w:rsidRPr="00D353B4" w:rsidRDefault="00CE3F75" w:rsidP="00AD3881">
            <w:r w:rsidRPr="00D353B4">
              <w:t>Semestr dla kierunku</w:t>
            </w:r>
          </w:p>
        </w:tc>
        <w:tc>
          <w:tcPr>
            <w:tcW w:w="2969" w:type="pct"/>
            <w:shd w:val="clear" w:color="auto" w:fill="auto"/>
          </w:tcPr>
          <w:p w14:paraId="267ADB8B" w14:textId="77777777" w:rsidR="00CE3F75" w:rsidRPr="00D353B4" w:rsidRDefault="00CE3F75" w:rsidP="00AD3881">
            <w:r w:rsidRPr="00D353B4">
              <w:t>4</w:t>
            </w:r>
          </w:p>
        </w:tc>
      </w:tr>
      <w:tr w:rsidR="00D353B4" w:rsidRPr="00D353B4" w14:paraId="42B21205" w14:textId="77777777" w:rsidTr="001F7691">
        <w:tc>
          <w:tcPr>
            <w:tcW w:w="2031" w:type="pct"/>
            <w:shd w:val="clear" w:color="auto" w:fill="auto"/>
          </w:tcPr>
          <w:p w14:paraId="4032F8C2" w14:textId="77777777" w:rsidR="00CE3F75" w:rsidRPr="00D353B4" w:rsidRDefault="00CE3F75" w:rsidP="00AD3881">
            <w:pPr>
              <w:autoSpaceDE w:val="0"/>
              <w:autoSpaceDN w:val="0"/>
              <w:adjustRightInd w:val="0"/>
            </w:pPr>
            <w:r w:rsidRPr="00D353B4">
              <w:t>Liczba punktów ECTS z podziałem na kontaktowe/niekontaktowe</w:t>
            </w:r>
          </w:p>
        </w:tc>
        <w:tc>
          <w:tcPr>
            <w:tcW w:w="2969" w:type="pct"/>
            <w:shd w:val="clear" w:color="auto" w:fill="auto"/>
          </w:tcPr>
          <w:p w14:paraId="7E7DFF24" w14:textId="28980B0E" w:rsidR="00CE3F75" w:rsidRPr="00D353B4" w:rsidRDefault="009852F5" w:rsidP="00AD3881">
            <w:r w:rsidRPr="00D353B4">
              <w:t>2 (0,9/1,1)</w:t>
            </w:r>
          </w:p>
        </w:tc>
      </w:tr>
      <w:tr w:rsidR="00D353B4" w:rsidRPr="00D353B4" w14:paraId="087EC943" w14:textId="77777777" w:rsidTr="001F7691">
        <w:tc>
          <w:tcPr>
            <w:tcW w:w="2031" w:type="pct"/>
            <w:shd w:val="clear" w:color="auto" w:fill="auto"/>
          </w:tcPr>
          <w:p w14:paraId="446A3317" w14:textId="77777777" w:rsidR="00CE3F75" w:rsidRPr="00D353B4" w:rsidRDefault="00CE3F75" w:rsidP="00AD3881">
            <w:pPr>
              <w:autoSpaceDE w:val="0"/>
              <w:autoSpaceDN w:val="0"/>
              <w:adjustRightInd w:val="0"/>
            </w:pPr>
            <w:r w:rsidRPr="00D353B4">
              <w:t>Tytuł naukowy/stopień naukowy, imię i nazwisko osoby odpowiedzialnej za moduł</w:t>
            </w:r>
          </w:p>
        </w:tc>
        <w:tc>
          <w:tcPr>
            <w:tcW w:w="2969" w:type="pct"/>
            <w:shd w:val="clear" w:color="auto" w:fill="auto"/>
          </w:tcPr>
          <w:p w14:paraId="3936DB10" w14:textId="77777777" w:rsidR="00CE3F75" w:rsidRPr="00D353B4" w:rsidRDefault="00CE3F75" w:rsidP="00AD3881">
            <w:r w:rsidRPr="00D353B4">
              <w:t>mgr Anna Gruszecka</w:t>
            </w:r>
          </w:p>
        </w:tc>
      </w:tr>
      <w:tr w:rsidR="00D353B4" w:rsidRPr="00D353B4" w14:paraId="0823BA7A" w14:textId="77777777" w:rsidTr="001F7691">
        <w:tc>
          <w:tcPr>
            <w:tcW w:w="2031" w:type="pct"/>
            <w:shd w:val="clear" w:color="auto" w:fill="auto"/>
          </w:tcPr>
          <w:p w14:paraId="0DC150DF" w14:textId="000E46F2" w:rsidR="00CE3F75" w:rsidRPr="00D353B4" w:rsidRDefault="00CE3F75" w:rsidP="00AD3881">
            <w:r w:rsidRPr="00D353B4">
              <w:t>Jednostka oferująca moduł</w:t>
            </w:r>
          </w:p>
        </w:tc>
        <w:tc>
          <w:tcPr>
            <w:tcW w:w="2969" w:type="pct"/>
            <w:shd w:val="clear" w:color="auto" w:fill="auto"/>
          </w:tcPr>
          <w:p w14:paraId="4C482E44" w14:textId="77777777" w:rsidR="00CE3F75" w:rsidRPr="00D353B4" w:rsidRDefault="00CE3F75" w:rsidP="00AD3881">
            <w:r w:rsidRPr="00D353B4">
              <w:t>Centrum Nauczania Języków Obcych i Certyfikacji</w:t>
            </w:r>
          </w:p>
        </w:tc>
      </w:tr>
      <w:tr w:rsidR="00D353B4" w:rsidRPr="00D353B4" w14:paraId="5E67F962" w14:textId="77777777" w:rsidTr="001F7691">
        <w:tc>
          <w:tcPr>
            <w:tcW w:w="2031" w:type="pct"/>
            <w:shd w:val="clear" w:color="auto" w:fill="auto"/>
          </w:tcPr>
          <w:p w14:paraId="5DB590A4" w14:textId="77777777" w:rsidR="00E83C5B" w:rsidRPr="00D353B4" w:rsidRDefault="00E83C5B" w:rsidP="00E83C5B">
            <w:r w:rsidRPr="00D353B4">
              <w:t>Cel modułu</w:t>
            </w:r>
          </w:p>
          <w:p w14:paraId="197AD7DF" w14:textId="77777777" w:rsidR="00E83C5B" w:rsidRPr="00D353B4" w:rsidRDefault="00E83C5B" w:rsidP="00E83C5B"/>
        </w:tc>
        <w:tc>
          <w:tcPr>
            <w:tcW w:w="2969" w:type="pct"/>
            <w:shd w:val="clear" w:color="auto" w:fill="auto"/>
          </w:tcPr>
          <w:p w14:paraId="5C7D3ACC" w14:textId="77777777" w:rsidR="00E83C5B" w:rsidRPr="00D353B4" w:rsidRDefault="00E83C5B" w:rsidP="00E83C5B">
            <w:pPr>
              <w:jc w:val="both"/>
            </w:pPr>
            <w:r w:rsidRPr="00D353B4">
              <w:t>Nabycie kompetencji językowych w zakresie podstawowych zwrotów życia codziennego.</w:t>
            </w:r>
          </w:p>
          <w:p w14:paraId="4B4579D4" w14:textId="77777777" w:rsidR="00E83C5B" w:rsidRPr="00D353B4" w:rsidRDefault="00E83C5B" w:rsidP="00E83C5B">
            <w:pPr>
              <w:jc w:val="both"/>
            </w:pPr>
            <w:r w:rsidRPr="00D353B4">
              <w:lastRenderedPageBreak/>
              <w:t>Rozwijanie umiejętności w poprawnej komunikacji w środowisku zawodowym.</w:t>
            </w:r>
          </w:p>
          <w:p w14:paraId="68FA1E44" w14:textId="435F8C10" w:rsidR="00E83C5B" w:rsidRPr="00D353B4" w:rsidRDefault="00E83C5B" w:rsidP="00E83C5B">
            <w:pPr>
              <w:autoSpaceDE w:val="0"/>
              <w:autoSpaceDN w:val="0"/>
              <w:adjustRightInd w:val="0"/>
            </w:pPr>
            <w:r w:rsidRPr="00D353B4">
              <w:t>Przekazanie wiedzy niezbędnej do stosowania struktur gramatycznych.</w:t>
            </w:r>
          </w:p>
        </w:tc>
      </w:tr>
      <w:tr w:rsidR="00D353B4" w:rsidRPr="00D353B4" w14:paraId="2DDF7E3E" w14:textId="77777777" w:rsidTr="001F7691">
        <w:trPr>
          <w:trHeight w:val="236"/>
        </w:trPr>
        <w:tc>
          <w:tcPr>
            <w:tcW w:w="2031" w:type="pct"/>
            <w:vMerge w:val="restart"/>
            <w:shd w:val="clear" w:color="auto" w:fill="auto"/>
          </w:tcPr>
          <w:p w14:paraId="55D706E8" w14:textId="77777777" w:rsidR="00E83C5B" w:rsidRPr="00D353B4" w:rsidRDefault="00E83C5B" w:rsidP="00E83C5B">
            <w:pPr>
              <w:jc w:val="both"/>
            </w:pPr>
            <w:r w:rsidRPr="00D353B4">
              <w:lastRenderedPageBreak/>
              <w:t>Efekty uczenia się dla modułu to opis zasobu wiedzy, umiejętności i kompetencji społecznych, które student osiągnie po zrealizowaniu zajęć.</w:t>
            </w:r>
          </w:p>
        </w:tc>
        <w:tc>
          <w:tcPr>
            <w:tcW w:w="2969" w:type="pct"/>
            <w:shd w:val="clear" w:color="auto" w:fill="auto"/>
          </w:tcPr>
          <w:p w14:paraId="3530D81C" w14:textId="16D24E32" w:rsidR="00E83C5B" w:rsidRPr="00D353B4" w:rsidRDefault="00E83C5B" w:rsidP="00E83C5B">
            <w:r w:rsidRPr="00D353B4">
              <w:t xml:space="preserve">Wiedza: </w:t>
            </w:r>
          </w:p>
        </w:tc>
      </w:tr>
      <w:tr w:rsidR="00D353B4" w:rsidRPr="00D353B4" w14:paraId="4F32080C" w14:textId="77777777" w:rsidTr="001F7691">
        <w:trPr>
          <w:trHeight w:val="233"/>
        </w:trPr>
        <w:tc>
          <w:tcPr>
            <w:tcW w:w="2031" w:type="pct"/>
            <w:vMerge/>
            <w:shd w:val="clear" w:color="auto" w:fill="auto"/>
          </w:tcPr>
          <w:p w14:paraId="71FAE2B8" w14:textId="77777777" w:rsidR="00E83C5B" w:rsidRPr="00D353B4" w:rsidRDefault="00E83C5B" w:rsidP="00E83C5B">
            <w:pPr>
              <w:rPr>
                <w:highlight w:val="yellow"/>
              </w:rPr>
            </w:pPr>
          </w:p>
        </w:tc>
        <w:tc>
          <w:tcPr>
            <w:tcW w:w="2969" w:type="pct"/>
            <w:shd w:val="clear" w:color="auto" w:fill="auto"/>
          </w:tcPr>
          <w:p w14:paraId="40D890A6" w14:textId="5561A31D" w:rsidR="00E83C5B" w:rsidRPr="00D353B4" w:rsidRDefault="00E83C5B" w:rsidP="00E83C5B">
            <w:r w:rsidRPr="00D353B4">
              <w:t>1.</w:t>
            </w:r>
          </w:p>
        </w:tc>
      </w:tr>
      <w:tr w:rsidR="00D353B4" w:rsidRPr="00D353B4" w14:paraId="363A90A5" w14:textId="77777777" w:rsidTr="001F7691">
        <w:trPr>
          <w:trHeight w:val="233"/>
        </w:trPr>
        <w:tc>
          <w:tcPr>
            <w:tcW w:w="2031" w:type="pct"/>
            <w:vMerge/>
            <w:shd w:val="clear" w:color="auto" w:fill="auto"/>
          </w:tcPr>
          <w:p w14:paraId="4D6B82BC" w14:textId="77777777" w:rsidR="00E83C5B" w:rsidRPr="00D353B4" w:rsidRDefault="00E83C5B" w:rsidP="00E83C5B">
            <w:pPr>
              <w:rPr>
                <w:highlight w:val="yellow"/>
              </w:rPr>
            </w:pPr>
          </w:p>
        </w:tc>
        <w:tc>
          <w:tcPr>
            <w:tcW w:w="2969" w:type="pct"/>
            <w:shd w:val="clear" w:color="auto" w:fill="auto"/>
          </w:tcPr>
          <w:p w14:paraId="30833FFD" w14:textId="3CA35892" w:rsidR="00E83C5B" w:rsidRPr="00D353B4" w:rsidRDefault="00E83C5B" w:rsidP="00E83C5B">
            <w:r w:rsidRPr="00D353B4">
              <w:t>2.</w:t>
            </w:r>
          </w:p>
        </w:tc>
      </w:tr>
      <w:tr w:rsidR="00D353B4" w:rsidRPr="00D353B4" w14:paraId="5AE811AF" w14:textId="77777777" w:rsidTr="001F7691">
        <w:trPr>
          <w:trHeight w:val="233"/>
        </w:trPr>
        <w:tc>
          <w:tcPr>
            <w:tcW w:w="2031" w:type="pct"/>
            <w:vMerge/>
            <w:shd w:val="clear" w:color="auto" w:fill="auto"/>
          </w:tcPr>
          <w:p w14:paraId="7FCBEB92" w14:textId="77777777" w:rsidR="00E83C5B" w:rsidRPr="00D353B4" w:rsidRDefault="00E83C5B" w:rsidP="00E83C5B">
            <w:pPr>
              <w:rPr>
                <w:highlight w:val="yellow"/>
              </w:rPr>
            </w:pPr>
          </w:p>
        </w:tc>
        <w:tc>
          <w:tcPr>
            <w:tcW w:w="2969" w:type="pct"/>
            <w:shd w:val="clear" w:color="auto" w:fill="auto"/>
          </w:tcPr>
          <w:p w14:paraId="4D1933E1" w14:textId="784D2E2D" w:rsidR="00E83C5B" w:rsidRPr="00D353B4" w:rsidRDefault="00E83C5B" w:rsidP="00E83C5B">
            <w:r w:rsidRPr="00D353B4">
              <w:t>Umiejętności:</w:t>
            </w:r>
          </w:p>
        </w:tc>
      </w:tr>
      <w:tr w:rsidR="00D353B4" w:rsidRPr="00D353B4" w14:paraId="727883D5" w14:textId="77777777" w:rsidTr="001F7691">
        <w:trPr>
          <w:trHeight w:val="233"/>
        </w:trPr>
        <w:tc>
          <w:tcPr>
            <w:tcW w:w="2031" w:type="pct"/>
            <w:vMerge/>
            <w:shd w:val="clear" w:color="auto" w:fill="auto"/>
          </w:tcPr>
          <w:p w14:paraId="13FB4357" w14:textId="77777777" w:rsidR="00E83C5B" w:rsidRPr="00D353B4" w:rsidRDefault="00E83C5B" w:rsidP="00E83C5B">
            <w:pPr>
              <w:rPr>
                <w:highlight w:val="yellow"/>
              </w:rPr>
            </w:pPr>
          </w:p>
        </w:tc>
        <w:tc>
          <w:tcPr>
            <w:tcW w:w="2969" w:type="pct"/>
            <w:shd w:val="clear" w:color="auto" w:fill="auto"/>
          </w:tcPr>
          <w:p w14:paraId="29530F23" w14:textId="225BA82D" w:rsidR="00E83C5B" w:rsidRPr="00D353B4" w:rsidRDefault="00E83C5B" w:rsidP="00E83C5B">
            <w:r w:rsidRPr="00D353B4">
              <w:t>U1. Posiada umiejętność w poprawnej komunikacji w środowisku zawodowym i sytuacjach życia codziennego</w:t>
            </w:r>
          </w:p>
        </w:tc>
      </w:tr>
      <w:tr w:rsidR="00D353B4" w:rsidRPr="00D353B4" w14:paraId="19E7805D" w14:textId="77777777" w:rsidTr="001F7691">
        <w:trPr>
          <w:trHeight w:val="233"/>
        </w:trPr>
        <w:tc>
          <w:tcPr>
            <w:tcW w:w="2031" w:type="pct"/>
            <w:vMerge/>
            <w:shd w:val="clear" w:color="auto" w:fill="auto"/>
          </w:tcPr>
          <w:p w14:paraId="14668595" w14:textId="77777777" w:rsidR="00E83C5B" w:rsidRPr="00D353B4" w:rsidRDefault="00E83C5B" w:rsidP="00E83C5B">
            <w:pPr>
              <w:rPr>
                <w:highlight w:val="yellow"/>
              </w:rPr>
            </w:pPr>
          </w:p>
        </w:tc>
        <w:tc>
          <w:tcPr>
            <w:tcW w:w="2969" w:type="pct"/>
            <w:shd w:val="clear" w:color="auto" w:fill="auto"/>
          </w:tcPr>
          <w:p w14:paraId="3C1F5AB4" w14:textId="50FE8574" w:rsidR="00E83C5B" w:rsidRPr="00D353B4" w:rsidRDefault="00E83C5B" w:rsidP="00E83C5B">
            <w:r w:rsidRPr="00D353B4">
              <w:t>U2. Potrafi przedstawić wydarzenia z życia codziennego posługując się bardziej rozbudowanymi zwrotami.</w:t>
            </w:r>
          </w:p>
        </w:tc>
      </w:tr>
      <w:tr w:rsidR="00D353B4" w:rsidRPr="00D353B4" w14:paraId="75099092" w14:textId="77777777" w:rsidTr="001F7691">
        <w:trPr>
          <w:trHeight w:val="233"/>
        </w:trPr>
        <w:tc>
          <w:tcPr>
            <w:tcW w:w="2031" w:type="pct"/>
            <w:vMerge/>
            <w:shd w:val="clear" w:color="auto" w:fill="auto"/>
          </w:tcPr>
          <w:p w14:paraId="61342283" w14:textId="77777777" w:rsidR="00E83C5B" w:rsidRPr="00D353B4" w:rsidRDefault="00E83C5B" w:rsidP="00E83C5B">
            <w:pPr>
              <w:rPr>
                <w:highlight w:val="yellow"/>
              </w:rPr>
            </w:pPr>
          </w:p>
        </w:tc>
        <w:tc>
          <w:tcPr>
            <w:tcW w:w="2969" w:type="pct"/>
            <w:shd w:val="clear" w:color="auto" w:fill="auto"/>
          </w:tcPr>
          <w:p w14:paraId="281CD44F" w14:textId="2D842485" w:rsidR="00E83C5B" w:rsidRPr="00D353B4" w:rsidRDefault="00E83C5B" w:rsidP="00E83C5B">
            <w:r w:rsidRPr="00D353B4">
              <w:t>U3. Posiada umiejętność czytania ze zrozumieniem i analizowania popularnonaukowych tekstów obcojęzycznych z zakresu reprezentowanej dziedziny naukowej.</w:t>
            </w:r>
          </w:p>
        </w:tc>
      </w:tr>
      <w:tr w:rsidR="00D353B4" w:rsidRPr="00D353B4" w14:paraId="4B16F0B5" w14:textId="77777777" w:rsidTr="001F7691">
        <w:trPr>
          <w:trHeight w:val="233"/>
        </w:trPr>
        <w:tc>
          <w:tcPr>
            <w:tcW w:w="2031" w:type="pct"/>
            <w:vMerge/>
            <w:shd w:val="clear" w:color="auto" w:fill="auto"/>
          </w:tcPr>
          <w:p w14:paraId="0AFC21E2" w14:textId="77777777" w:rsidR="00E83C5B" w:rsidRPr="00D353B4" w:rsidRDefault="00E83C5B" w:rsidP="00E83C5B">
            <w:pPr>
              <w:rPr>
                <w:highlight w:val="yellow"/>
              </w:rPr>
            </w:pPr>
          </w:p>
        </w:tc>
        <w:tc>
          <w:tcPr>
            <w:tcW w:w="2969" w:type="pct"/>
            <w:shd w:val="clear" w:color="auto" w:fill="auto"/>
          </w:tcPr>
          <w:p w14:paraId="05ACA3DC" w14:textId="796A6E6F" w:rsidR="00E83C5B" w:rsidRPr="00D353B4" w:rsidRDefault="00E83C5B" w:rsidP="00E83C5B">
            <w:r w:rsidRPr="00D353B4">
              <w:t>U4. Potrafi konstruować formalne i nieformalne listy, notatki i wiadomości dotyczące spraw prywatnych i służbowych.</w:t>
            </w:r>
          </w:p>
        </w:tc>
      </w:tr>
      <w:tr w:rsidR="00D353B4" w:rsidRPr="00D353B4" w14:paraId="06812E53" w14:textId="77777777" w:rsidTr="001F7691">
        <w:trPr>
          <w:trHeight w:val="233"/>
        </w:trPr>
        <w:tc>
          <w:tcPr>
            <w:tcW w:w="2031" w:type="pct"/>
            <w:vMerge/>
            <w:shd w:val="clear" w:color="auto" w:fill="auto"/>
          </w:tcPr>
          <w:p w14:paraId="4A1D3C06" w14:textId="77777777" w:rsidR="00E83C5B" w:rsidRPr="00D353B4" w:rsidRDefault="00E83C5B" w:rsidP="00E83C5B">
            <w:pPr>
              <w:rPr>
                <w:highlight w:val="yellow"/>
              </w:rPr>
            </w:pPr>
          </w:p>
        </w:tc>
        <w:tc>
          <w:tcPr>
            <w:tcW w:w="2969" w:type="pct"/>
            <w:shd w:val="clear" w:color="auto" w:fill="auto"/>
          </w:tcPr>
          <w:p w14:paraId="5E949E13" w14:textId="557D9BCA" w:rsidR="00E83C5B" w:rsidRPr="00D353B4" w:rsidRDefault="00E83C5B" w:rsidP="00E83C5B">
            <w:r w:rsidRPr="00D353B4">
              <w:t>Kompetencje społeczne:</w:t>
            </w:r>
          </w:p>
        </w:tc>
      </w:tr>
      <w:tr w:rsidR="00D353B4" w:rsidRPr="00D353B4" w14:paraId="547B61B5" w14:textId="77777777" w:rsidTr="001F7691">
        <w:trPr>
          <w:trHeight w:val="233"/>
        </w:trPr>
        <w:tc>
          <w:tcPr>
            <w:tcW w:w="2031" w:type="pct"/>
            <w:vMerge/>
            <w:shd w:val="clear" w:color="auto" w:fill="auto"/>
          </w:tcPr>
          <w:p w14:paraId="24DADD74" w14:textId="77777777" w:rsidR="00E83C5B" w:rsidRPr="00D353B4" w:rsidRDefault="00E83C5B" w:rsidP="00E83C5B">
            <w:pPr>
              <w:rPr>
                <w:highlight w:val="yellow"/>
              </w:rPr>
            </w:pPr>
          </w:p>
        </w:tc>
        <w:tc>
          <w:tcPr>
            <w:tcW w:w="2969" w:type="pct"/>
            <w:shd w:val="clear" w:color="auto" w:fill="auto"/>
          </w:tcPr>
          <w:p w14:paraId="7B6E6090" w14:textId="2A93150D" w:rsidR="00E83C5B" w:rsidRPr="00D353B4" w:rsidRDefault="00E83C5B" w:rsidP="00E83C5B">
            <w:r w:rsidRPr="00D353B4">
              <w:t xml:space="preserve">K1. </w:t>
            </w:r>
            <w:r w:rsidR="001A3AB4" w:rsidRPr="00D353B4">
              <w:t>Jest gotów do krytycznej oceny posiadanych praktycznych umiejętności językowych.</w:t>
            </w:r>
            <w:r w:rsidRPr="00D353B4">
              <w:t>.</w:t>
            </w:r>
          </w:p>
        </w:tc>
      </w:tr>
      <w:tr w:rsidR="00D353B4" w:rsidRPr="00D353B4" w14:paraId="2EA9CC7B" w14:textId="77777777" w:rsidTr="001F7691">
        <w:trPr>
          <w:trHeight w:val="718"/>
        </w:trPr>
        <w:tc>
          <w:tcPr>
            <w:tcW w:w="2031" w:type="pct"/>
            <w:shd w:val="clear" w:color="auto" w:fill="auto"/>
          </w:tcPr>
          <w:p w14:paraId="1C603E17" w14:textId="77777777" w:rsidR="00E83C5B" w:rsidRPr="00D353B4" w:rsidRDefault="00E83C5B" w:rsidP="00E83C5B">
            <w:pPr>
              <w:jc w:val="both"/>
            </w:pPr>
            <w:r w:rsidRPr="00D353B4">
              <w:t>Odniesienie modułowych efektów uczenia się do kierunkowych efektów uczenia się</w:t>
            </w:r>
          </w:p>
        </w:tc>
        <w:tc>
          <w:tcPr>
            <w:tcW w:w="2969" w:type="pct"/>
            <w:shd w:val="clear" w:color="auto" w:fill="auto"/>
          </w:tcPr>
          <w:p w14:paraId="36AE52F7" w14:textId="77777777" w:rsidR="00E83C5B" w:rsidRPr="00D353B4" w:rsidRDefault="00E83C5B" w:rsidP="00E83C5B">
            <w:r w:rsidRPr="00D353B4">
              <w:t>U1 – TR_U011</w:t>
            </w:r>
          </w:p>
          <w:p w14:paraId="58B19656" w14:textId="77777777" w:rsidR="00E83C5B" w:rsidRPr="00D353B4" w:rsidRDefault="00E83C5B" w:rsidP="00E83C5B">
            <w:r w:rsidRPr="00D353B4">
              <w:t>U2 – TR_U011</w:t>
            </w:r>
          </w:p>
          <w:p w14:paraId="2FE13B75" w14:textId="77777777" w:rsidR="00E83C5B" w:rsidRPr="00D353B4" w:rsidRDefault="00E83C5B" w:rsidP="00E83C5B">
            <w:r w:rsidRPr="00D353B4">
              <w:t>U3 – TR_U011</w:t>
            </w:r>
          </w:p>
          <w:p w14:paraId="6EB2C5A7" w14:textId="77777777" w:rsidR="00E83C5B" w:rsidRPr="00D353B4" w:rsidRDefault="00E83C5B" w:rsidP="00E83C5B">
            <w:r w:rsidRPr="00D353B4">
              <w:t>U4 - TR_U011</w:t>
            </w:r>
          </w:p>
          <w:p w14:paraId="45C84271" w14:textId="5B5582D0" w:rsidR="00E83C5B" w:rsidRPr="00D353B4" w:rsidRDefault="00E83C5B" w:rsidP="00E83C5B">
            <w:r w:rsidRPr="00D353B4">
              <w:t>K1 – TR_K01</w:t>
            </w:r>
          </w:p>
        </w:tc>
      </w:tr>
      <w:tr w:rsidR="00D353B4" w:rsidRPr="00D353B4" w14:paraId="57D44402" w14:textId="77777777" w:rsidTr="001F7691">
        <w:tc>
          <w:tcPr>
            <w:tcW w:w="2031" w:type="pct"/>
            <w:shd w:val="clear" w:color="auto" w:fill="auto"/>
          </w:tcPr>
          <w:p w14:paraId="431665F2" w14:textId="77777777" w:rsidR="00E83C5B" w:rsidRPr="00D353B4" w:rsidRDefault="00E83C5B" w:rsidP="00E83C5B">
            <w:r w:rsidRPr="00D353B4">
              <w:t>Odniesienie modułowych efektów uczenia się do efektów inżynierskich (jeżeli dotyczy)</w:t>
            </w:r>
          </w:p>
        </w:tc>
        <w:tc>
          <w:tcPr>
            <w:tcW w:w="2969" w:type="pct"/>
            <w:shd w:val="clear" w:color="auto" w:fill="auto"/>
          </w:tcPr>
          <w:p w14:paraId="4D51D7E5" w14:textId="5C44F26D" w:rsidR="00E83C5B" w:rsidRPr="00D353B4" w:rsidRDefault="00E83C5B" w:rsidP="00E83C5B">
            <w:pPr>
              <w:jc w:val="both"/>
            </w:pPr>
            <w:r w:rsidRPr="00D353B4">
              <w:t>Nie dotyczy</w:t>
            </w:r>
          </w:p>
        </w:tc>
      </w:tr>
      <w:tr w:rsidR="00D353B4" w:rsidRPr="00D353B4" w14:paraId="23946449" w14:textId="77777777" w:rsidTr="001F7691">
        <w:tc>
          <w:tcPr>
            <w:tcW w:w="2031" w:type="pct"/>
            <w:shd w:val="clear" w:color="auto" w:fill="auto"/>
          </w:tcPr>
          <w:p w14:paraId="0541D613" w14:textId="77777777" w:rsidR="00E83C5B" w:rsidRPr="00D353B4" w:rsidRDefault="00E83C5B" w:rsidP="00E83C5B">
            <w:r w:rsidRPr="00D353B4">
              <w:t xml:space="preserve">Wymagania wstępne i dodatkowe </w:t>
            </w:r>
          </w:p>
        </w:tc>
        <w:tc>
          <w:tcPr>
            <w:tcW w:w="2969" w:type="pct"/>
            <w:shd w:val="clear" w:color="auto" w:fill="auto"/>
          </w:tcPr>
          <w:p w14:paraId="49BE461B" w14:textId="34C1FE37" w:rsidR="00E83C5B" w:rsidRPr="00D353B4" w:rsidRDefault="00E83C5B" w:rsidP="00E83C5B">
            <w:pPr>
              <w:jc w:val="both"/>
            </w:pPr>
            <w:r w:rsidRPr="00D353B4">
              <w:t>Nie jest wymagana znajomość języka obcego.</w:t>
            </w:r>
          </w:p>
        </w:tc>
      </w:tr>
      <w:tr w:rsidR="00D353B4" w:rsidRPr="00D353B4" w14:paraId="35BF7109" w14:textId="77777777" w:rsidTr="001F7691">
        <w:tc>
          <w:tcPr>
            <w:tcW w:w="2031" w:type="pct"/>
            <w:shd w:val="clear" w:color="auto" w:fill="auto"/>
          </w:tcPr>
          <w:p w14:paraId="0ED7FC45" w14:textId="77777777" w:rsidR="00E83C5B" w:rsidRPr="00D353B4" w:rsidRDefault="00E83C5B" w:rsidP="00E83C5B">
            <w:r w:rsidRPr="00D353B4">
              <w:t xml:space="preserve">Treści programowe modułu </w:t>
            </w:r>
          </w:p>
          <w:p w14:paraId="0EF59BF1" w14:textId="77777777" w:rsidR="00E83C5B" w:rsidRPr="00D353B4" w:rsidRDefault="00E83C5B" w:rsidP="00E83C5B"/>
        </w:tc>
        <w:tc>
          <w:tcPr>
            <w:tcW w:w="2969" w:type="pct"/>
            <w:shd w:val="clear" w:color="auto" w:fill="auto"/>
          </w:tcPr>
          <w:p w14:paraId="11426444" w14:textId="77777777" w:rsidR="00E83C5B" w:rsidRPr="00D353B4" w:rsidRDefault="00E83C5B" w:rsidP="00E83C5B">
            <w:pPr>
              <w:jc w:val="both"/>
            </w:pPr>
            <w:r w:rsidRPr="00D353B4">
              <w:t>Prowadzone w ramach modułu zajęcia przygotowane są w oparciu o podręcznik do nauki języka obcego na poziomie początkującym oraz materiałów do nauczania niezbędnych zwrotów specjalistycznych związanych z kierunkiem studiów. Obejmują słownictwo ogólne w zakresie autoprezentacji, zainteresowań, życia w społeczeństwie oraz pracy zawodowej.</w:t>
            </w:r>
          </w:p>
          <w:p w14:paraId="3B0D47D7" w14:textId="77777777" w:rsidR="00E83C5B" w:rsidRPr="00D353B4" w:rsidRDefault="00E83C5B" w:rsidP="00E83C5B">
            <w:pPr>
              <w:jc w:val="both"/>
            </w:pPr>
            <w:r w:rsidRPr="00D353B4">
              <w:t xml:space="preserve">W czasie ćwiczeń zostanie wprowadzone niezbędne słownictwo specjalistyczne z reprezentowanej dziedziny naukowej, studenci zostaną przygotowani do czytania ze zrozumieniem tekstów literatury fachowej i samodzielnej pracy z tekstem źródłowym. </w:t>
            </w:r>
          </w:p>
          <w:p w14:paraId="0789D35C" w14:textId="77777777" w:rsidR="00E83C5B" w:rsidRPr="00D353B4" w:rsidRDefault="00E83C5B" w:rsidP="00E83C5B">
            <w:pPr>
              <w:jc w:val="both"/>
            </w:pPr>
            <w:r w:rsidRPr="00D353B4">
              <w:t>Moduł obejmuje również ćwiczenie struktur gramatycznych i leksykalnych celem osiągnięcia przez studenta w poprawnej komunikacji.</w:t>
            </w:r>
          </w:p>
          <w:p w14:paraId="79CC82B6" w14:textId="3EC45069" w:rsidR="00E83C5B" w:rsidRPr="00D353B4" w:rsidRDefault="00E83C5B" w:rsidP="008F1E17">
            <w:pPr>
              <w:jc w:val="both"/>
            </w:pPr>
            <w:r w:rsidRPr="00D353B4">
              <w:t>Moduł ma również za zadanie zapoznanie studenta z kulturą danego obszaru językowego.</w:t>
            </w:r>
          </w:p>
        </w:tc>
      </w:tr>
      <w:tr w:rsidR="00D353B4" w:rsidRPr="00D353B4" w14:paraId="50D5F5F9" w14:textId="77777777" w:rsidTr="001F7691">
        <w:tc>
          <w:tcPr>
            <w:tcW w:w="2031" w:type="pct"/>
            <w:shd w:val="clear" w:color="auto" w:fill="auto"/>
          </w:tcPr>
          <w:p w14:paraId="0C6035EC" w14:textId="77777777" w:rsidR="00CE3F75" w:rsidRPr="00D353B4" w:rsidRDefault="00CE3F75" w:rsidP="00AD3881">
            <w:r w:rsidRPr="00D353B4">
              <w:t>Wykaz literatury podstawowej i uzupełniającej</w:t>
            </w:r>
          </w:p>
        </w:tc>
        <w:tc>
          <w:tcPr>
            <w:tcW w:w="2969" w:type="pct"/>
            <w:shd w:val="clear" w:color="auto" w:fill="auto"/>
          </w:tcPr>
          <w:p w14:paraId="6201556E" w14:textId="77777777" w:rsidR="00CE3F75" w:rsidRPr="00D353B4" w:rsidRDefault="00CE3F75" w:rsidP="00CE3F75">
            <w:pPr>
              <w:rPr>
                <w:lang w:val="en-US"/>
              </w:rPr>
            </w:pPr>
            <w:r w:rsidRPr="00D353B4">
              <w:rPr>
                <w:lang w:val="en-US"/>
              </w:rPr>
              <w:t>Literatura podstawowa:</w:t>
            </w:r>
          </w:p>
          <w:p w14:paraId="68374DBA" w14:textId="77777777" w:rsidR="00CE3F75" w:rsidRPr="00D353B4" w:rsidRDefault="00CE3F75" w:rsidP="00667F61">
            <w:pPr>
              <w:pStyle w:val="Akapitzlist"/>
              <w:numPr>
                <w:ilvl w:val="0"/>
                <w:numId w:val="58"/>
              </w:numPr>
              <w:suppressAutoHyphens w:val="0"/>
              <w:autoSpaceDN/>
              <w:spacing w:line="240" w:lineRule="auto"/>
              <w:contextualSpacing/>
              <w:jc w:val="left"/>
              <w:textAlignment w:val="auto"/>
              <w:rPr>
                <w:rFonts w:ascii="Times New Roman" w:hAnsi="Times New Roman"/>
                <w:sz w:val="24"/>
                <w:szCs w:val="24"/>
                <w:lang w:val="de-DE"/>
              </w:rPr>
            </w:pPr>
            <w:r w:rsidRPr="00D353B4">
              <w:rPr>
                <w:rFonts w:ascii="Times New Roman" w:hAnsi="Times New Roman"/>
                <w:sz w:val="24"/>
                <w:szCs w:val="24"/>
                <w:lang w:val="de-DE"/>
              </w:rPr>
              <w:t>Grunwald A., Ja, gerne! Deutsch im Tourismus A1, Cornelsen 2014</w:t>
            </w:r>
          </w:p>
          <w:p w14:paraId="2CADC093" w14:textId="77777777" w:rsidR="00CE3F75" w:rsidRPr="00D353B4" w:rsidRDefault="00CE3F75" w:rsidP="00667F61">
            <w:pPr>
              <w:pStyle w:val="Akapitzlist"/>
              <w:numPr>
                <w:ilvl w:val="0"/>
                <w:numId w:val="58"/>
              </w:numPr>
              <w:jc w:val="left"/>
              <w:rPr>
                <w:rFonts w:ascii="Times New Roman" w:hAnsi="Times New Roman"/>
                <w:sz w:val="24"/>
                <w:szCs w:val="24"/>
                <w:lang w:val="en-US"/>
              </w:rPr>
            </w:pPr>
            <w:r w:rsidRPr="00D353B4">
              <w:rPr>
                <w:rFonts w:ascii="Times New Roman" w:hAnsi="Times New Roman"/>
                <w:sz w:val="24"/>
                <w:szCs w:val="24"/>
                <w:lang w:val="en-US"/>
              </w:rPr>
              <w:lastRenderedPageBreak/>
              <w:t>Literatura uzupełniająca:</w:t>
            </w:r>
          </w:p>
          <w:p w14:paraId="20C17F60" w14:textId="77777777" w:rsidR="00CE3F75" w:rsidRPr="00D353B4" w:rsidRDefault="00CE3F75" w:rsidP="00667F61">
            <w:pPr>
              <w:pStyle w:val="Akapitzlist"/>
              <w:numPr>
                <w:ilvl w:val="0"/>
                <w:numId w:val="58"/>
              </w:numPr>
              <w:suppressAutoHyphens w:val="0"/>
              <w:autoSpaceDN/>
              <w:spacing w:line="240" w:lineRule="auto"/>
              <w:contextualSpacing/>
              <w:jc w:val="left"/>
              <w:textAlignment w:val="auto"/>
              <w:rPr>
                <w:rFonts w:ascii="Times New Roman" w:hAnsi="Times New Roman"/>
                <w:sz w:val="24"/>
                <w:szCs w:val="24"/>
              </w:rPr>
            </w:pPr>
            <w:r w:rsidRPr="00D353B4">
              <w:rPr>
                <w:rFonts w:ascii="Times New Roman" w:hAnsi="Times New Roman"/>
                <w:sz w:val="24"/>
                <w:szCs w:val="24"/>
                <w:lang w:val="de-DE"/>
              </w:rPr>
              <w:t>B. Kujawa, M. Stinia, Mit Beruf auf Deutsch, Profil turystyczno-gastronomiczny,  Nowa Era, 2013</w:t>
            </w:r>
          </w:p>
          <w:p w14:paraId="3A4053A7" w14:textId="77777777" w:rsidR="00CE3F75" w:rsidRPr="00D353B4" w:rsidRDefault="00CE3F75" w:rsidP="00667F61">
            <w:pPr>
              <w:pStyle w:val="Akapitzlist"/>
              <w:numPr>
                <w:ilvl w:val="0"/>
                <w:numId w:val="58"/>
              </w:numPr>
              <w:suppressAutoHyphens w:val="0"/>
              <w:autoSpaceDN/>
              <w:spacing w:line="240" w:lineRule="auto"/>
              <w:contextualSpacing/>
              <w:jc w:val="left"/>
              <w:textAlignment w:val="auto"/>
              <w:rPr>
                <w:lang w:val="en-GB"/>
              </w:rPr>
            </w:pPr>
            <w:r w:rsidRPr="00D353B4">
              <w:rPr>
                <w:rFonts w:ascii="Times New Roman" w:hAnsi="Times New Roman"/>
                <w:sz w:val="24"/>
                <w:szCs w:val="24"/>
                <w:lang w:val="de-DE"/>
              </w:rPr>
              <w:t>Schümann A., Schurig C., Menschen im Beruf. Torismus, Hueber 2015</w:t>
            </w:r>
          </w:p>
        </w:tc>
      </w:tr>
      <w:tr w:rsidR="00D353B4" w:rsidRPr="00D353B4" w14:paraId="0E50E17D" w14:textId="77777777" w:rsidTr="001F7691">
        <w:tc>
          <w:tcPr>
            <w:tcW w:w="2031" w:type="pct"/>
            <w:shd w:val="clear" w:color="auto" w:fill="auto"/>
          </w:tcPr>
          <w:p w14:paraId="3B4A3629" w14:textId="77777777" w:rsidR="00CE3F75" w:rsidRPr="00D353B4" w:rsidRDefault="00CE3F75" w:rsidP="00AD3881">
            <w:r w:rsidRPr="00D353B4">
              <w:lastRenderedPageBreak/>
              <w:t>Planowane formy/działania/metody dydaktyczne</w:t>
            </w:r>
          </w:p>
        </w:tc>
        <w:tc>
          <w:tcPr>
            <w:tcW w:w="2969" w:type="pct"/>
            <w:shd w:val="clear" w:color="auto" w:fill="auto"/>
          </w:tcPr>
          <w:p w14:paraId="290CA188" w14:textId="77777777" w:rsidR="00CE3F75" w:rsidRPr="00D353B4" w:rsidRDefault="00CE3F75" w:rsidP="00AD3881">
            <w:r w:rsidRPr="00D353B4">
              <w:t>wykład, dyskusja, prezentacja, konwersacja,</w:t>
            </w:r>
          </w:p>
          <w:p w14:paraId="649DA1B1" w14:textId="77777777" w:rsidR="00CE3F75" w:rsidRPr="00D353B4" w:rsidRDefault="00CE3F75" w:rsidP="00AD3881">
            <w:r w:rsidRPr="00D353B4">
              <w:t>metoda gramatyczno-tłumaczeniowa (teksty specjalistyczne), metoda komunikacyjna i bezpośrednia ze szczególnym uwzględnieniem umiejętności komunikowania się.</w:t>
            </w:r>
          </w:p>
        </w:tc>
      </w:tr>
      <w:tr w:rsidR="00D353B4" w:rsidRPr="00D353B4" w14:paraId="48F9B036" w14:textId="77777777" w:rsidTr="001F7691">
        <w:tc>
          <w:tcPr>
            <w:tcW w:w="2031" w:type="pct"/>
            <w:shd w:val="clear" w:color="auto" w:fill="auto"/>
          </w:tcPr>
          <w:p w14:paraId="4FE73840" w14:textId="77777777" w:rsidR="00CE3F75" w:rsidRPr="00D353B4" w:rsidRDefault="00CE3F75" w:rsidP="00AD3881">
            <w:r w:rsidRPr="00D353B4">
              <w:t>Sposoby weryfikacji oraz formy dokumentowania osiągniętych efektów uczenia się</w:t>
            </w:r>
          </w:p>
        </w:tc>
        <w:tc>
          <w:tcPr>
            <w:tcW w:w="2969" w:type="pct"/>
            <w:shd w:val="clear" w:color="auto" w:fill="auto"/>
          </w:tcPr>
          <w:p w14:paraId="7465BFCC" w14:textId="77777777" w:rsidR="00CE3F75" w:rsidRPr="00D353B4" w:rsidRDefault="00CE3F75" w:rsidP="00AD3881">
            <w:pPr>
              <w:jc w:val="both"/>
            </w:pPr>
            <w:r w:rsidRPr="00D353B4">
              <w:t xml:space="preserve">U1 -ocena wypowiedzi ustnych na zajęciach </w:t>
            </w:r>
          </w:p>
          <w:p w14:paraId="7E7BD90F" w14:textId="77777777" w:rsidR="00CE3F75" w:rsidRPr="00D353B4" w:rsidRDefault="00CE3F75" w:rsidP="00AD3881">
            <w:pPr>
              <w:jc w:val="both"/>
            </w:pPr>
            <w:r w:rsidRPr="00D353B4">
              <w:t xml:space="preserve">U2 -ocena wypowiedzi ustnych na zajęciach </w:t>
            </w:r>
          </w:p>
          <w:p w14:paraId="704320A3" w14:textId="77777777" w:rsidR="00CE3F75" w:rsidRPr="00D353B4" w:rsidRDefault="00CE3F75" w:rsidP="00AD3881">
            <w:pPr>
              <w:jc w:val="both"/>
            </w:pPr>
            <w:r w:rsidRPr="00D353B4">
              <w:t xml:space="preserve">U3-sprawdzian pisemny znajomości i umiejętności stosowania słownictwa specjalistycznego </w:t>
            </w:r>
          </w:p>
          <w:p w14:paraId="5A4807B9" w14:textId="77777777" w:rsidR="00CE3F75" w:rsidRPr="00D353B4" w:rsidRDefault="00CE3F75" w:rsidP="00AD3881">
            <w:pPr>
              <w:jc w:val="both"/>
            </w:pPr>
            <w:r w:rsidRPr="00D353B4">
              <w:t>U4 –ocena prac domowych w formie wypowiedzi pisemnych</w:t>
            </w:r>
          </w:p>
          <w:p w14:paraId="185D1D73" w14:textId="77777777" w:rsidR="00CE3F75" w:rsidRPr="00D353B4" w:rsidRDefault="00CE3F75" w:rsidP="00AD3881">
            <w:pPr>
              <w:jc w:val="both"/>
            </w:pPr>
            <w:r w:rsidRPr="00D353B4">
              <w:t xml:space="preserve">K1-ocena przygotowania do zajęć i aktywności na ćwiczeniach </w:t>
            </w:r>
          </w:p>
          <w:p w14:paraId="473F8511" w14:textId="77777777" w:rsidR="00CE3F75" w:rsidRPr="00D353B4" w:rsidRDefault="00CE3F75" w:rsidP="00AD3881">
            <w:pPr>
              <w:jc w:val="both"/>
            </w:pPr>
            <w:r w:rsidRPr="00D353B4">
              <w:t>Formy dokumentowania osiągniętych efektów kształcenia:</w:t>
            </w:r>
          </w:p>
          <w:p w14:paraId="6AE0B12B" w14:textId="77777777" w:rsidR="00CE3F75" w:rsidRPr="00D353B4" w:rsidRDefault="00CE3F75" w:rsidP="00AD3881">
            <w:pPr>
              <w:jc w:val="both"/>
            </w:pPr>
            <w:r w:rsidRPr="00D353B4">
              <w:t xml:space="preserve">Śródsemestralne sprawdziany pisemne przechowywane 1 rok, dzienniczek lektora przechowywany 5 lat                                                                                         </w:t>
            </w:r>
            <w:r w:rsidRPr="00D353B4">
              <w:rPr>
                <w:rFonts w:eastAsia="Calibri"/>
                <w:lang w:eastAsia="en-US"/>
              </w:rPr>
              <w:t>Kryteria ocen dostępne w CNJOiC</w:t>
            </w:r>
          </w:p>
        </w:tc>
      </w:tr>
      <w:tr w:rsidR="00D353B4" w:rsidRPr="00D353B4" w14:paraId="739D3B6C" w14:textId="77777777" w:rsidTr="001F7691">
        <w:tc>
          <w:tcPr>
            <w:tcW w:w="2031" w:type="pct"/>
            <w:shd w:val="clear" w:color="auto" w:fill="auto"/>
          </w:tcPr>
          <w:p w14:paraId="2DE9EF8B" w14:textId="77777777" w:rsidR="00CE3F75" w:rsidRPr="00D353B4" w:rsidRDefault="00CE3F75" w:rsidP="00AD3881">
            <w:r w:rsidRPr="00D353B4">
              <w:t>Elementy i wagi mające wpływ na ocenę końcową</w:t>
            </w:r>
          </w:p>
          <w:p w14:paraId="02977EDE" w14:textId="77777777" w:rsidR="00CE3F75" w:rsidRPr="00D353B4" w:rsidRDefault="00CE3F75" w:rsidP="00AD3881"/>
          <w:p w14:paraId="08EAB62F" w14:textId="77777777" w:rsidR="00CE3F75" w:rsidRPr="00D353B4" w:rsidRDefault="00CE3F75" w:rsidP="00AD3881"/>
        </w:tc>
        <w:tc>
          <w:tcPr>
            <w:tcW w:w="2969" w:type="pct"/>
            <w:shd w:val="clear" w:color="auto" w:fill="auto"/>
          </w:tcPr>
          <w:p w14:paraId="2F5BF102" w14:textId="77777777" w:rsidR="00CE3F75" w:rsidRPr="00D353B4" w:rsidRDefault="00CE3F75"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7539B294" w14:textId="77777777" w:rsidR="00CE3F75" w:rsidRPr="00D353B4" w:rsidRDefault="00CE3F75" w:rsidP="00AD3881">
            <w:pPr>
              <w:spacing w:line="252" w:lineRule="auto"/>
              <w:rPr>
                <w:rFonts w:eastAsiaTheme="minorHAnsi"/>
                <w:lang w:eastAsia="en-US"/>
              </w:rPr>
            </w:pPr>
            <w:r w:rsidRPr="00D353B4">
              <w:rPr>
                <w:rFonts w:eastAsiaTheme="minorHAnsi"/>
                <w:lang w:eastAsia="en-US"/>
              </w:rPr>
              <w:t>- sprawdziany pisemne – 50%</w:t>
            </w:r>
          </w:p>
          <w:p w14:paraId="4184D90E" w14:textId="77777777" w:rsidR="00CE3F75" w:rsidRPr="00D353B4" w:rsidRDefault="00CE3F75" w:rsidP="00AD3881">
            <w:pPr>
              <w:spacing w:line="252" w:lineRule="auto"/>
              <w:rPr>
                <w:rFonts w:eastAsiaTheme="minorHAnsi"/>
                <w:lang w:eastAsia="en-US"/>
              </w:rPr>
            </w:pPr>
            <w:r w:rsidRPr="00D353B4">
              <w:rPr>
                <w:rFonts w:eastAsiaTheme="minorHAnsi"/>
                <w:lang w:eastAsia="en-US"/>
              </w:rPr>
              <w:t>- wypowiedzi ustne – 25%</w:t>
            </w:r>
          </w:p>
          <w:p w14:paraId="2087C4EE" w14:textId="77777777" w:rsidR="00CE3F75" w:rsidRPr="00D353B4" w:rsidRDefault="00CE3F75" w:rsidP="00AD3881">
            <w:pPr>
              <w:spacing w:line="252" w:lineRule="auto"/>
              <w:rPr>
                <w:rFonts w:eastAsiaTheme="minorHAnsi"/>
                <w:lang w:eastAsia="en-US"/>
              </w:rPr>
            </w:pPr>
            <w:r w:rsidRPr="00D353B4">
              <w:rPr>
                <w:rFonts w:eastAsiaTheme="minorHAnsi"/>
                <w:lang w:eastAsia="en-US"/>
              </w:rPr>
              <w:t>- wypowiedzi pisemne – 25%</w:t>
            </w:r>
          </w:p>
          <w:p w14:paraId="139AA5F2" w14:textId="77777777" w:rsidR="00CE3F75" w:rsidRPr="00D353B4" w:rsidRDefault="00CE3F75" w:rsidP="00AD3881">
            <w:pPr>
              <w:jc w:val="both"/>
              <w:rPr>
                <w:rFonts w:eastAsiaTheme="minorHAnsi"/>
                <w:lang w:eastAsia="en-US"/>
              </w:rPr>
            </w:pPr>
            <w:r w:rsidRPr="00D353B4">
              <w:rPr>
                <w:rFonts w:eastAsiaTheme="minorHAnsi"/>
                <w:lang w:eastAsia="en-US"/>
              </w:rPr>
              <w:t xml:space="preserve">Student może uzyskać ocenę wyższą o pół stopnia, jeżeli wykazał się 100% frekwencją oraz wielokrotną aktywnością w czasie zajęć. </w:t>
            </w:r>
          </w:p>
          <w:p w14:paraId="6D6FC31E" w14:textId="481A0A1F" w:rsidR="00CE3F75" w:rsidRPr="00D353B4" w:rsidRDefault="00CE3F75" w:rsidP="00AD3881">
            <w:pPr>
              <w:jc w:val="both"/>
            </w:pPr>
            <w:r w:rsidRPr="00D353B4">
              <w:t>Ocena końcowa - ocena z egzaminu</w:t>
            </w:r>
          </w:p>
        </w:tc>
      </w:tr>
      <w:tr w:rsidR="00D353B4" w:rsidRPr="00D353B4" w14:paraId="52CBB23B" w14:textId="77777777" w:rsidTr="001F7691">
        <w:trPr>
          <w:trHeight w:val="1182"/>
        </w:trPr>
        <w:tc>
          <w:tcPr>
            <w:tcW w:w="2031" w:type="pct"/>
            <w:shd w:val="clear" w:color="auto" w:fill="auto"/>
          </w:tcPr>
          <w:p w14:paraId="71FDA33B" w14:textId="77777777" w:rsidR="009852F5" w:rsidRPr="00D353B4" w:rsidRDefault="009852F5" w:rsidP="009852F5">
            <w:pPr>
              <w:jc w:val="both"/>
            </w:pPr>
            <w:r w:rsidRPr="00D353B4">
              <w:t>Bilans punktów ECTS</w:t>
            </w:r>
          </w:p>
        </w:tc>
        <w:tc>
          <w:tcPr>
            <w:tcW w:w="2969" w:type="pct"/>
            <w:shd w:val="clear" w:color="auto" w:fill="auto"/>
          </w:tcPr>
          <w:p w14:paraId="6266A7DF" w14:textId="77777777" w:rsidR="009852F5" w:rsidRPr="00D353B4" w:rsidRDefault="009852F5" w:rsidP="009852F5">
            <w:r w:rsidRPr="00D353B4">
              <w:t>KONTAKTOWE:</w:t>
            </w:r>
          </w:p>
          <w:p w14:paraId="1742F912" w14:textId="77777777" w:rsidR="009852F5" w:rsidRPr="00D353B4" w:rsidRDefault="009852F5" w:rsidP="009852F5">
            <w:r w:rsidRPr="00D353B4">
              <w:t>Udział w ćwiczeniach:          20 godz.</w:t>
            </w:r>
          </w:p>
          <w:p w14:paraId="7F59DFF5" w14:textId="77777777" w:rsidR="009852F5" w:rsidRPr="00D353B4" w:rsidRDefault="009852F5" w:rsidP="009852F5">
            <w:r w:rsidRPr="00D353B4">
              <w:t>Egzamin:                               3 godz.</w:t>
            </w:r>
          </w:p>
          <w:p w14:paraId="35F1B197" w14:textId="77777777" w:rsidR="009852F5" w:rsidRPr="00D353B4" w:rsidRDefault="009852F5" w:rsidP="009852F5">
            <w:pPr>
              <w:rPr>
                <w:u w:val="single"/>
              </w:rPr>
            </w:pPr>
            <w:r w:rsidRPr="00D353B4">
              <w:rPr>
                <w:u w:val="single"/>
              </w:rPr>
              <w:t>RAZEM KONTAKTOWE:     23 godz. / 0,9 ECTS</w:t>
            </w:r>
          </w:p>
          <w:p w14:paraId="1436C3CD" w14:textId="77777777" w:rsidR="009852F5" w:rsidRPr="00D353B4" w:rsidRDefault="009852F5" w:rsidP="009852F5"/>
          <w:p w14:paraId="14025010" w14:textId="77777777" w:rsidR="009852F5" w:rsidRPr="00D353B4" w:rsidRDefault="009852F5" w:rsidP="009852F5">
            <w:r w:rsidRPr="00D353B4">
              <w:t>Przygotowanie do zajęć:       12 godz.</w:t>
            </w:r>
          </w:p>
          <w:p w14:paraId="37C63F51" w14:textId="77777777" w:rsidR="009852F5" w:rsidRPr="00D353B4" w:rsidRDefault="009852F5" w:rsidP="009852F5">
            <w:r w:rsidRPr="00D353B4">
              <w:t>Przygotowanie do egzaminu: 15 godz.</w:t>
            </w:r>
          </w:p>
          <w:p w14:paraId="4B77E788" w14:textId="77777777" w:rsidR="009852F5" w:rsidRPr="00D353B4" w:rsidRDefault="009852F5" w:rsidP="009852F5">
            <w:pPr>
              <w:rPr>
                <w:u w:val="single"/>
              </w:rPr>
            </w:pPr>
            <w:r w:rsidRPr="00D353B4">
              <w:rPr>
                <w:u w:val="single"/>
              </w:rPr>
              <w:t>RAZEM NIEKONTAKTOWE:  27 godz. / 1,1 ECTS</w:t>
            </w:r>
          </w:p>
          <w:p w14:paraId="51FA35D4" w14:textId="77777777" w:rsidR="009852F5" w:rsidRPr="00D353B4" w:rsidRDefault="009852F5" w:rsidP="009852F5">
            <w:r w:rsidRPr="00D353B4">
              <w:t xml:space="preserve">                          </w:t>
            </w:r>
          </w:p>
          <w:p w14:paraId="692530BD" w14:textId="06EFF5AA" w:rsidR="009852F5" w:rsidRPr="00D353B4" w:rsidRDefault="009852F5" w:rsidP="009852F5">
            <w:r w:rsidRPr="00D353B4">
              <w:t>Łączny nakład pracy studenta to 50 godz. co odpowiada  2 punktom ECTS</w:t>
            </w:r>
          </w:p>
        </w:tc>
      </w:tr>
      <w:tr w:rsidR="009852F5" w:rsidRPr="00D353B4" w14:paraId="511B1F1C" w14:textId="77777777" w:rsidTr="001F7691">
        <w:trPr>
          <w:trHeight w:val="718"/>
        </w:trPr>
        <w:tc>
          <w:tcPr>
            <w:tcW w:w="2031" w:type="pct"/>
            <w:shd w:val="clear" w:color="auto" w:fill="auto"/>
          </w:tcPr>
          <w:p w14:paraId="6B815221" w14:textId="77777777" w:rsidR="009852F5" w:rsidRPr="00D353B4" w:rsidRDefault="009852F5" w:rsidP="009852F5">
            <w:r w:rsidRPr="00D353B4">
              <w:t>Nakład pracy związany z zajęciami wymagającymi bezpośredniego udziału nauczyciela akademickiego</w:t>
            </w:r>
          </w:p>
        </w:tc>
        <w:tc>
          <w:tcPr>
            <w:tcW w:w="2969" w:type="pct"/>
            <w:shd w:val="clear" w:color="auto" w:fill="auto"/>
          </w:tcPr>
          <w:p w14:paraId="05DF5D03" w14:textId="77777777" w:rsidR="009852F5" w:rsidRPr="00D353B4" w:rsidRDefault="009852F5" w:rsidP="009852F5">
            <w:r w:rsidRPr="00D353B4">
              <w:t>- udział w ćwiczeniach – 20 godzin</w:t>
            </w:r>
          </w:p>
          <w:p w14:paraId="64FFDDE1" w14:textId="77777777" w:rsidR="009852F5" w:rsidRPr="00D353B4" w:rsidRDefault="009852F5" w:rsidP="009852F5">
            <w:r w:rsidRPr="00D353B4">
              <w:t>- udział w egzaminie – 3 godziny</w:t>
            </w:r>
          </w:p>
          <w:p w14:paraId="31FCFA4D" w14:textId="46EFFDDE" w:rsidR="009852F5" w:rsidRPr="00D353B4" w:rsidRDefault="009852F5" w:rsidP="009852F5">
            <w:pPr>
              <w:jc w:val="both"/>
            </w:pPr>
            <w:r w:rsidRPr="00D353B4">
              <w:t>Łącznie 23 godz. co odpowiada 0,9 punktom ECTS</w:t>
            </w:r>
          </w:p>
        </w:tc>
      </w:tr>
    </w:tbl>
    <w:p w14:paraId="1885456C" w14:textId="77777777" w:rsidR="00CE3F75" w:rsidRPr="00D353B4" w:rsidRDefault="00CE3F75" w:rsidP="00AD3881">
      <w:pPr>
        <w:rPr>
          <w:sz w:val="28"/>
          <w:szCs w:val="28"/>
        </w:rPr>
      </w:pPr>
    </w:p>
    <w:p w14:paraId="7E882DC8" w14:textId="2CB1312C" w:rsidR="00710F32" w:rsidRPr="00D353B4" w:rsidRDefault="00710F32" w:rsidP="00AA3F98">
      <w:pPr>
        <w:tabs>
          <w:tab w:val="left" w:pos="4190"/>
        </w:tabs>
        <w:rPr>
          <w:b/>
          <w:sz w:val="28"/>
        </w:rPr>
      </w:pPr>
      <w:r w:rsidRPr="00D353B4">
        <w:rPr>
          <w:b/>
          <w:sz w:val="28"/>
        </w:rPr>
        <w:t>Karta opisu zajęć z modułu  język drugi  francuski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5715"/>
      </w:tblGrid>
      <w:tr w:rsidR="00D353B4" w:rsidRPr="00D353B4" w14:paraId="7042CFC3" w14:textId="77777777" w:rsidTr="008F1E17">
        <w:tc>
          <w:tcPr>
            <w:tcW w:w="2032" w:type="pct"/>
            <w:shd w:val="clear" w:color="auto" w:fill="auto"/>
          </w:tcPr>
          <w:p w14:paraId="267B4398" w14:textId="01A5CCA0" w:rsidR="00CE3F75" w:rsidRPr="00D353B4" w:rsidRDefault="00CE3F75" w:rsidP="00CE3F75">
            <w:bookmarkStart w:id="15" w:name="_Hlk167300734"/>
            <w:r w:rsidRPr="00D353B4">
              <w:t xml:space="preserve">Nazwa kierunku studiów </w:t>
            </w:r>
          </w:p>
        </w:tc>
        <w:tc>
          <w:tcPr>
            <w:tcW w:w="2968" w:type="pct"/>
            <w:shd w:val="clear" w:color="auto" w:fill="auto"/>
          </w:tcPr>
          <w:p w14:paraId="61DCD777" w14:textId="77777777" w:rsidR="00CE3F75" w:rsidRPr="00D353B4" w:rsidRDefault="00CE3F75" w:rsidP="00AD3881">
            <w:r w:rsidRPr="00D353B4">
              <w:t>Turystyka i rekreacja</w:t>
            </w:r>
          </w:p>
        </w:tc>
      </w:tr>
      <w:tr w:rsidR="00D353B4" w:rsidRPr="00D353B4" w14:paraId="75B54937" w14:textId="77777777" w:rsidTr="008F1E17">
        <w:tc>
          <w:tcPr>
            <w:tcW w:w="2032" w:type="pct"/>
            <w:shd w:val="clear" w:color="auto" w:fill="auto"/>
          </w:tcPr>
          <w:p w14:paraId="4E295C62" w14:textId="77777777" w:rsidR="00CE3F75" w:rsidRPr="00D353B4" w:rsidRDefault="00CE3F75" w:rsidP="00AD3881">
            <w:r w:rsidRPr="00D353B4">
              <w:lastRenderedPageBreak/>
              <w:t>Nazwa modułu, także nazwa w języku angielskim</w:t>
            </w:r>
          </w:p>
        </w:tc>
        <w:tc>
          <w:tcPr>
            <w:tcW w:w="2968" w:type="pct"/>
            <w:shd w:val="clear" w:color="auto" w:fill="auto"/>
          </w:tcPr>
          <w:p w14:paraId="23C9EED9" w14:textId="77777777" w:rsidR="00CE3F75" w:rsidRPr="00D353B4" w:rsidRDefault="00CE3F75" w:rsidP="00AD3881">
            <w:pPr>
              <w:rPr>
                <w:lang w:val="en-US"/>
              </w:rPr>
            </w:pPr>
            <w:r w:rsidRPr="00D353B4">
              <w:rPr>
                <w:lang w:val="en-US"/>
              </w:rPr>
              <w:t>Język obcy drugi 2– Francuski A2</w:t>
            </w:r>
          </w:p>
          <w:p w14:paraId="14DCCD1B" w14:textId="77777777" w:rsidR="00CE3F75" w:rsidRPr="00D353B4" w:rsidRDefault="00CE3F75" w:rsidP="00AD3881">
            <w:pPr>
              <w:rPr>
                <w:lang w:val="en-GB"/>
              </w:rPr>
            </w:pPr>
            <w:r w:rsidRPr="00D353B4">
              <w:rPr>
                <w:lang w:val="en-US"/>
              </w:rPr>
              <w:t>The second foreign Language 2– French A2</w:t>
            </w:r>
          </w:p>
        </w:tc>
      </w:tr>
      <w:tr w:rsidR="00D353B4" w:rsidRPr="00D353B4" w14:paraId="028AC2B1" w14:textId="77777777" w:rsidTr="008F1E17">
        <w:tc>
          <w:tcPr>
            <w:tcW w:w="2032" w:type="pct"/>
            <w:shd w:val="clear" w:color="auto" w:fill="auto"/>
          </w:tcPr>
          <w:p w14:paraId="514C1E7B" w14:textId="0A22C886" w:rsidR="00CE3F75" w:rsidRPr="00D353B4" w:rsidRDefault="00CE3F75" w:rsidP="00CE3F75">
            <w:r w:rsidRPr="00D353B4">
              <w:t xml:space="preserve">Język wykładowy </w:t>
            </w:r>
          </w:p>
        </w:tc>
        <w:tc>
          <w:tcPr>
            <w:tcW w:w="2968" w:type="pct"/>
            <w:shd w:val="clear" w:color="auto" w:fill="auto"/>
          </w:tcPr>
          <w:p w14:paraId="703A2AD9" w14:textId="77777777" w:rsidR="00CE3F75" w:rsidRPr="00D353B4" w:rsidRDefault="00CE3F75" w:rsidP="00AD3881">
            <w:pPr>
              <w:rPr>
                <w:lang w:val="en-GB"/>
              </w:rPr>
            </w:pPr>
            <w:r w:rsidRPr="00D353B4">
              <w:rPr>
                <w:lang w:val="en-GB"/>
              </w:rPr>
              <w:t>francuski</w:t>
            </w:r>
          </w:p>
        </w:tc>
      </w:tr>
      <w:tr w:rsidR="00D353B4" w:rsidRPr="00D353B4" w14:paraId="4DA3694B" w14:textId="77777777" w:rsidTr="008F1E17">
        <w:tc>
          <w:tcPr>
            <w:tcW w:w="2032" w:type="pct"/>
            <w:shd w:val="clear" w:color="auto" w:fill="auto"/>
          </w:tcPr>
          <w:p w14:paraId="7A825A27" w14:textId="7373630A" w:rsidR="00CE3F75" w:rsidRPr="00D353B4" w:rsidRDefault="00CE3F75" w:rsidP="00CE3F75">
            <w:pPr>
              <w:autoSpaceDE w:val="0"/>
              <w:autoSpaceDN w:val="0"/>
              <w:adjustRightInd w:val="0"/>
            </w:pPr>
            <w:r w:rsidRPr="00D353B4">
              <w:t xml:space="preserve">Rodzaj modułu </w:t>
            </w:r>
          </w:p>
        </w:tc>
        <w:tc>
          <w:tcPr>
            <w:tcW w:w="2968" w:type="pct"/>
            <w:shd w:val="clear" w:color="auto" w:fill="auto"/>
          </w:tcPr>
          <w:p w14:paraId="75C97BE8" w14:textId="77777777" w:rsidR="00CE3F75" w:rsidRPr="00D353B4" w:rsidRDefault="00CE3F75" w:rsidP="00AD3881">
            <w:r w:rsidRPr="00D353B4">
              <w:t>obowiązkowy</w:t>
            </w:r>
          </w:p>
        </w:tc>
      </w:tr>
      <w:tr w:rsidR="00D353B4" w:rsidRPr="00D353B4" w14:paraId="39872B56" w14:textId="77777777" w:rsidTr="008F1E17">
        <w:tc>
          <w:tcPr>
            <w:tcW w:w="2032" w:type="pct"/>
            <w:shd w:val="clear" w:color="auto" w:fill="auto"/>
          </w:tcPr>
          <w:p w14:paraId="110B3F63" w14:textId="77777777" w:rsidR="00CE3F75" w:rsidRPr="00D353B4" w:rsidRDefault="00CE3F75" w:rsidP="00AD3881">
            <w:r w:rsidRPr="00D353B4">
              <w:t>Poziom studiów</w:t>
            </w:r>
          </w:p>
        </w:tc>
        <w:tc>
          <w:tcPr>
            <w:tcW w:w="2968" w:type="pct"/>
            <w:shd w:val="clear" w:color="auto" w:fill="auto"/>
          </w:tcPr>
          <w:p w14:paraId="778B63F8" w14:textId="77777777" w:rsidR="00CE3F75" w:rsidRPr="00D353B4" w:rsidRDefault="00CE3F75" w:rsidP="00AD3881">
            <w:r w:rsidRPr="00D353B4">
              <w:t xml:space="preserve">studia pierwszego stopnia </w:t>
            </w:r>
          </w:p>
        </w:tc>
      </w:tr>
      <w:tr w:rsidR="00D353B4" w:rsidRPr="00D353B4" w14:paraId="61091D64" w14:textId="77777777" w:rsidTr="008F1E17">
        <w:tc>
          <w:tcPr>
            <w:tcW w:w="2032" w:type="pct"/>
            <w:shd w:val="clear" w:color="auto" w:fill="auto"/>
          </w:tcPr>
          <w:p w14:paraId="51151AC4" w14:textId="2CAB76D6" w:rsidR="00CE3F75" w:rsidRPr="00D353B4" w:rsidRDefault="00CE3F75" w:rsidP="00CE3F75">
            <w:r w:rsidRPr="00D353B4">
              <w:t>Forma studiów</w:t>
            </w:r>
          </w:p>
        </w:tc>
        <w:tc>
          <w:tcPr>
            <w:tcW w:w="2968" w:type="pct"/>
            <w:shd w:val="clear" w:color="auto" w:fill="auto"/>
          </w:tcPr>
          <w:p w14:paraId="31B0A726" w14:textId="4A0F5669" w:rsidR="00CE3F75" w:rsidRPr="00D353B4" w:rsidRDefault="00C65739" w:rsidP="00AD3881">
            <w:r w:rsidRPr="00D353B4">
              <w:t>nie</w:t>
            </w:r>
            <w:r w:rsidR="00CE3F75" w:rsidRPr="00D353B4">
              <w:t>stacjonarne</w:t>
            </w:r>
          </w:p>
        </w:tc>
      </w:tr>
      <w:tr w:rsidR="00D353B4" w:rsidRPr="00D353B4" w14:paraId="5C95A07D" w14:textId="77777777" w:rsidTr="008F1E17">
        <w:tc>
          <w:tcPr>
            <w:tcW w:w="2032" w:type="pct"/>
            <w:shd w:val="clear" w:color="auto" w:fill="auto"/>
          </w:tcPr>
          <w:p w14:paraId="35B97532" w14:textId="77777777" w:rsidR="00CE3F75" w:rsidRPr="00D353B4" w:rsidRDefault="00CE3F75" w:rsidP="00AD3881">
            <w:r w:rsidRPr="00D353B4">
              <w:t>Rok studiów dla kierunku</w:t>
            </w:r>
          </w:p>
        </w:tc>
        <w:tc>
          <w:tcPr>
            <w:tcW w:w="2968" w:type="pct"/>
            <w:shd w:val="clear" w:color="auto" w:fill="auto"/>
          </w:tcPr>
          <w:p w14:paraId="26D1E046" w14:textId="77777777" w:rsidR="00CE3F75" w:rsidRPr="00D353B4" w:rsidRDefault="00CE3F75" w:rsidP="00AD3881">
            <w:r w:rsidRPr="00D353B4">
              <w:t>II</w:t>
            </w:r>
          </w:p>
        </w:tc>
      </w:tr>
      <w:tr w:rsidR="00D353B4" w:rsidRPr="00D353B4" w14:paraId="7B877A61" w14:textId="77777777" w:rsidTr="008F1E17">
        <w:tc>
          <w:tcPr>
            <w:tcW w:w="2032" w:type="pct"/>
            <w:shd w:val="clear" w:color="auto" w:fill="auto"/>
          </w:tcPr>
          <w:p w14:paraId="733ACB0D" w14:textId="77777777" w:rsidR="00CE3F75" w:rsidRPr="00D353B4" w:rsidRDefault="00CE3F75" w:rsidP="00AD3881">
            <w:r w:rsidRPr="00D353B4">
              <w:t>Semestr dla kierunku</w:t>
            </w:r>
          </w:p>
        </w:tc>
        <w:tc>
          <w:tcPr>
            <w:tcW w:w="2968" w:type="pct"/>
            <w:shd w:val="clear" w:color="auto" w:fill="auto"/>
          </w:tcPr>
          <w:p w14:paraId="318CA44A" w14:textId="77777777" w:rsidR="00CE3F75" w:rsidRPr="00D353B4" w:rsidRDefault="00CE3F75" w:rsidP="00AD3881">
            <w:r w:rsidRPr="00D353B4">
              <w:t>4</w:t>
            </w:r>
          </w:p>
        </w:tc>
      </w:tr>
      <w:tr w:rsidR="00D353B4" w:rsidRPr="00D353B4" w14:paraId="68DB1F3B" w14:textId="77777777" w:rsidTr="008F1E17">
        <w:tc>
          <w:tcPr>
            <w:tcW w:w="2032" w:type="pct"/>
            <w:shd w:val="clear" w:color="auto" w:fill="auto"/>
          </w:tcPr>
          <w:p w14:paraId="176ED0BB" w14:textId="77777777" w:rsidR="00CE3F75" w:rsidRPr="00D353B4" w:rsidRDefault="00CE3F75" w:rsidP="00AD3881">
            <w:pPr>
              <w:autoSpaceDE w:val="0"/>
              <w:autoSpaceDN w:val="0"/>
              <w:adjustRightInd w:val="0"/>
            </w:pPr>
            <w:r w:rsidRPr="00D353B4">
              <w:t>Liczba punktów ECTS z podziałem na kontaktowe/niekontaktowe</w:t>
            </w:r>
          </w:p>
        </w:tc>
        <w:tc>
          <w:tcPr>
            <w:tcW w:w="2968" w:type="pct"/>
            <w:shd w:val="clear" w:color="auto" w:fill="auto"/>
          </w:tcPr>
          <w:p w14:paraId="114A4238" w14:textId="7A1B7903" w:rsidR="00CE3F75" w:rsidRPr="00D353B4" w:rsidRDefault="009852F5" w:rsidP="00AD3881">
            <w:r w:rsidRPr="00D353B4">
              <w:t>2 (0,9/1,1)</w:t>
            </w:r>
          </w:p>
        </w:tc>
      </w:tr>
      <w:tr w:rsidR="00D353B4" w:rsidRPr="00D353B4" w14:paraId="5ED2B8FF" w14:textId="77777777" w:rsidTr="008F1E17">
        <w:tc>
          <w:tcPr>
            <w:tcW w:w="2032" w:type="pct"/>
            <w:shd w:val="clear" w:color="auto" w:fill="auto"/>
          </w:tcPr>
          <w:p w14:paraId="3949FFD0" w14:textId="77777777" w:rsidR="00CE3F75" w:rsidRPr="00D353B4" w:rsidRDefault="00CE3F75" w:rsidP="00AD3881">
            <w:pPr>
              <w:autoSpaceDE w:val="0"/>
              <w:autoSpaceDN w:val="0"/>
              <w:adjustRightInd w:val="0"/>
            </w:pPr>
            <w:r w:rsidRPr="00D353B4">
              <w:t>Tytuł naukowy/stopień naukowy, imię i nazwisko osoby odpowiedzialnej za moduł</w:t>
            </w:r>
          </w:p>
        </w:tc>
        <w:tc>
          <w:tcPr>
            <w:tcW w:w="2968" w:type="pct"/>
            <w:shd w:val="clear" w:color="auto" w:fill="auto"/>
          </w:tcPr>
          <w:p w14:paraId="66E79F2F" w14:textId="77777777" w:rsidR="00CE3F75" w:rsidRPr="00D353B4" w:rsidRDefault="00CE3F75" w:rsidP="00AD3881">
            <w:r w:rsidRPr="00D353B4">
              <w:t>mgr Elżbieta Karolak</w:t>
            </w:r>
          </w:p>
        </w:tc>
      </w:tr>
      <w:tr w:rsidR="00D353B4" w:rsidRPr="00D353B4" w14:paraId="155E5ADF" w14:textId="77777777" w:rsidTr="008F1E17">
        <w:tc>
          <w:tcPr>
            <w:tcW w:w="2032" w:type="pct"/>
            <w:shd w:val="clear" w:color="auto" w:fill="auto"/>
          </w:tcPr>
          <w:p w14:paraId="5F7E74AC" w14:textId="2A0319AF" w:rsidR="00CE3F75" w:rsidRPr="00D353B4" w:rsidRDefault="00CE3F75" w:rsidP="00AD3881">
            <w:r w:rsidRPr="00D353B4">
              <w:t>Jednostka oferująca moduł</w:t>
            </w:r>
          </w:p>
        </w:tc>
        <w:tc>
          <w:tcPr>
            <w:tcW w:w="2968" w:type="pct"/>
            <w:shd w:val="clear" w:color="auto" w:fill="auto"/>
          </w:tcPr>
          <w:p w14:paraId="114EC168" w14:textId="77777777" w:rsidR="00CE3F75" w:rsidRPr="00D353B4" w:rsidRDefault="00CE3F75" w:rsidP="00AD3881">
            <w:r w:rsidRPr="00D353B4">
              <w:t>Centrum Nauczania Języków Obcych i Certyfikacji</w:t>
            </w:r>
          </w:p>
        </w:tc>
      </w:tr>
      <w:tr w:rsidR="00D353B4" w:rsidRPr="00D353B4" w14:paraId="191B6D16" w14:textId="77777777" w:rsidTr="008F1E17">
        <w:tc>
          <w:tcPr>
            <w:tcW w:w="2032" w:type="pct"/>
            <w:shd w:val="clear" w:color="auto" w:fill="auto"/>
          </w:tcPr>
          <w:p w14:paraId="5FD0D74E" w14:textId="77777777" w:rsidR="00E83C5B" w:rsidRPr="00D353B4" w:rsidRDefault="00E83C5B" w:rsidP="00E83C5B">
            <w:r w:rsidRPr="00D353B4">
              <w:t>Cel modułu</w:t>
            </w:r>
          </w:p>
          <w:p w14:paraId="69E0B150" w14:textId="77777777" w:rsidR="00E83C5B" w:rsidRPr="00D353B4" w:rsidRDefault="00E83C5B" w:rsidP="00E83C5B"/>
        </w:tc>
        <w:tc>
          <w:tcPr>
            <w:tcW w:w="2968" w:type="pct"/>
            <w:shd w:val="clear" w:color="auto" w:fill="auto"/>
          </w:tcPr>
          <w:p w14:paraId="24DDEEFE" w14:textId="77777777" w:rsidR="00E83C5B" w:rsidRPr="00D353B4" w:rsidRDefault="00E83C5B" w:rsidP="00E83C5B">
            <w:pPr>
              <w:jc w:val="both"/>
            </w:pPr>
            <w:r w:rsidRPr="00D353B4">
              <w:t>Nabycie kompetencji językowych w zakresie podstawowych zwrotów życia codziennego.</w:t>
            </w:r>
          </w:p>
          <w:p w14:paraId="71265E32" w14:textId="77777777" w:rsidR="00E83C5B" w:rsidRPr="00D353B4" w:rsidRDefault="00E83C5B" w:rsidP="00E83C5B">
            <w:pPr>
              <w:jc w:val="both"/>
            </w:pPr>
            <w:r w:rsidRPr="00D353B4">
              <w:t>Rozwijanie umiejętności w poprawnej komunikacji w środowisku zawodowym.</w:t>
            </w:r>
          </w:p>
          <w:p w14:paraId="3EFD5E67" w14:textId="67F8A680" w:rsidR="00E83C5B" w:rsidRPr="00D353B4" w:rsidRDefault="00E83C5B" w:rsidP="00E83C5B">
            <w:pPr>
              <w:autoSpaceDE w:val="0"/>
              <w:autoSpaceDN w:val="0"/>
              <w:adjustRightInd w:val="0"/>
            </w:pPr>
            <w:r w:rsidRPr="00D353B4">
              <w:t>Przekazanie wiedzy niezbędnej do stosowania struktur gramatycznych.</w:t>
            </w:r>
          </w:p>
        </w:tc>
      </w:tr>
      <w:tr w:rsidR="00D353B4" w:rsidRPr="00D353B4" w14:paraId="2E62E203" w14:textId="77777777" w:rsidTr="008F1E17">
        <w:trPr>
          <w:trHeight w:val="236"/>
        </w:trPr>
        <w:tc>
          <w:tcPr>
            <w:tcW w:w="2032" w:type="pct"/>
            <w:vMerge w:val="restart"/>
            <w:shd w:val="clear" w:color="auto" w:fill="auto"/>
          </w:tcPr>
          <w:p w14:paraId="4C34AC66" w14:textId="77777777" w:rsidR="00E83C5B" w:rsidRPr="00D353B4" w:rsidRDefault="00E83C5B" w:rsidP="00E83C5B">
            <w:pPr>
              <w:jc w:val="both"/>
            </w:pPr>
            <w:r w:rsidRPr="00D353B4">
              <w:t>Efekty uczenia się dla modułu to opis zasobu wiedzy, umiejętności i kompetencji społecznych, które student osiągnie po zrealizowaniu zajęć.</w:t>
            </w:r>
          </w:p>
        </w:tc>
        <w:tc>
          <w:tcPr>
            <w:tcW w:w="2968" w:type="pct"/>
            <w:shd w:val="clear" w:color="auto" w:fill="auto"/>
          </w:tcPr>
          <w:p w14:paraId="1BC6A2DE" w14:textId="48613A7F" w:rsidR="00E83C5B" w:rsidRPr="00D353B4" w:rsidRDefault="00E83C5B" w:rsidP="00E83C5B">
            <w:r w:rsidRPr="00D353B4">
              <w:t xml:space="preserve">Wiedza: </w:t>
            </w:r>
          </w:p>
        </w:tc>
      </w:tr>
      <w:tr w:rsidR="00D353B4" w:rsidRPr="00D353B4" w14:paraId="5DD6C136" w14:textId="77777777" w:rsidTr="008F1E17">
        <w:trPr>
          <w:trHeight w:val="233"/>
        </w:trPr>
        <w:tc>
          <w:tcPr>
            <w:tcW w:w="2032" w:type="pct"/>
            <w:vMerge/>
            <w:shd w:val="clear" w:color="auto" w:fill="auto"/>
          </w:tcPr>
          <w:p w14:paraId="22854BE2" w14:textId="77777777" w:rsidR="00E83C5B" w:rsidRPr="00D353B4" w:rsidRDefault="00E83C5B" w:rsidP="00E83C5B">
            <w:pPr>
              <w:rPr>
                <w:highlight w:val="yellow"/>
              </w:rPr>
            </w:pPr>
          </w:p>
        </w:tc>
        <w:tc>
          <w:tcPr>
            <w:tcW w:w="2968" w:type="pct"/>
            <w:shd w:val="clear" w:color="auto" w:fill="auto"/>
          </w:tcPr>
          <w:p w14:paraId="6EBCD8D1" w14:textId="15C27390" w:rsidR="00E83C5B" w:rsidRPr="00D353B4" w:rsidRDefault="00E83C5B" w:rsidP="00E83C5B">
            <w:r w:rsidRPr="00D353B4">
              <w:t>1.</w:t>
            </w:r>
          </w:p>
        </w:tc>
      </w:tr>
      <w:tr w:rsidR="00D353B4" w:rsidRPr="00D353B4" w14:paraId="1602AE1E" w14:textId="77777777" w:rsidTr="008F1E17">
        <w:trPr>
          <w:trHeight w:val="233"/>
        </w:trPr>
        <w:tc>
          <w:tcPr>
            <w:tcW w:w="2032" w:type="pct"/>
            <w:vMerge/>
            <w:shd w:val="clear" w:color="auto" w:fill="auto"/>
          </w:tcPr>
          <w:p w14:paraId="12BF150E" w14:textId="77777777" w:rsidR="00E83C5B" w:rsidRPr="00D353B4" w:rsidRDefault="00E83C5B" w:rsidP="00E83C5B">
            <w:pPr>
              <w:rPr>
                <w:highlight w:val="yellow"/>
              </w:rPr>
            </w:pPr>
          </w:p>
        </w:tc>
        <w:tc>
          <w:tcPr>
            <w:tcW w:w="2968" w:type="pct"/>
            <w:shd w:val="clear" w:color="auto" w:fill="auto"/>
          </w:tcPr>
          <w:p w14:paraId="479764CC" w14:textId="7D7FFB47" w:rsidR="00E83C5B" w:rsidRPr="00D353B4" w:rsidRDefault="00E83C5B" w:rsidP="00E83C5B">
            <w:r w:rsidRPr="00D353B4">
              <w:t>2.</w:t>
            </w:r>
          </w:p>
        </w:tc>
      </w:tr>
      <w:tr w:rsidR="00D353B4" w:rsidRPr="00D353B4" w14:paraId="72874329" w14:textId="77777777" w:rsidTr="008F1E17">
        <w:trPr>
          <w:trHeight w:val="233"/>
        </w:trPr>
        <w:tc>
          <w:tcPr>
            <w:tcW w:w="2032" w:type="pct"/>
            <w:vMerge/>
            <w:shd w:val="clear" w:color="auto" w:fill="auto"/>
          </w:tcPr>
          <w:p w14:paraId="7FDE7DBA" w14:textId="77777777" w:rsidR="00E83C5B" w:rsidRPr="00D353B4" w:rsidRDefault="00E83C5B" w:rsidP="00E83C5B">
            <w:pPr>
              <w:rPr>
                <w:highlight w:val="yellow"/>
              </w:rPr>
            </w:pPr>
          </w:p>
        </w:tc>
        <w:tc>
          <w:tcPr>
            <w:tcW w:w="2968" w:type="pct"/>
            <w:shd w:val="clear" w:color="auto" w:fill="auto"/>
          </w:tcPr>
          <w:p w14:paraId="158A37B1" w14:textId="3EA6DF51" w:rsidR="00E83C5B" w:rsidRPr="00D353B4" w:rsidRDefault="00E83C5B" w:rsidP="00E83C5B">
            <w:r w:rsidRPr="00D353B4">
              <w:t>Umiejętności:</w:t>
            </w:r>
          </w:p>
        </w:tc>
      </w:tr>
      <w:tr w:rsidR="00D353B4" w:rsidRPr="00D353B4" w14:paraId="0153A22A" w14:textId="77777777" w:rsidTr="008F1E17">
        <w:trPr>
          <w:trHeight w:val="233"/>
        </w:trPr>
        <w:tc>
          <w:tcPr>
            <w:tcW w:w="2032" w:type="pct"/>
            <w:vMerge/>
            <w:shd w:val="clear" w:color="auto" w:fill="auto"/>
          </w:tcPr>
          <w:p w14:paraId="4A286F22" w14:textId="77777777" w:rsidR="00E83C5B" w:rsidRPr="00D353B4" w:rsidRDefault="00E83C5B" w:rsidP="00E83C5B">
            <w:pPr>
              <w:rPr>
                <w:highlight w:val="yellow"/>
              </w:rPr>
            </w:pPr>
          </w:p>
        </w:tc>
        <w:tc>
          <w:tcPr>
            <w:tcW w:w="2968" w:type="pct"/>
            <w:shd w:val="clear" w:color="auto" w:fill="auto"/>
          </w:tcPr>
          <w:p w14:paraId="0C3C5348" w14:textId="6CDFA831" w:rsidR="00E83C5B" w:rsidRPr="00D353B4" w:rsidRDefault="00E83C5B" w:rsidP="00E83C5B">
            <w:r w:rsidRPr="00D353B4">
              <w:t>U1. Posiada umiejętność w poprawnej komunikacji w środowisku zawodowym i sytuacjach życia codziennego</w:t>
            </w:r>
          </w:p>
        </w:tc>
      </w:tr>
      <w:tr w:rsidR="00D353B4" w:rsidRPr="00D353B4" w14:paraId="121DB793" w14:textId="77777777" w:rsidTr="008F1E17">
        <w:trPr>
          <w:trHeight w:val="233"/>
        </w:trPr>
        <w:tc>
          <w:tcPr>
            <w:tcW w:w="2032" w:type="pct"/>
            <w:vMerge/>
            <w:shd w:val="clear" w:color="auto" w:fill="auto"/>
          </w:tcPr>
          <w:p w14:paraId="0080D0CC" w14:textId="77777777" w:rsidR="00E83C5B" w:rsidRPr="00D353B4" w:rsidRDefault="00E83C5B" w:rsidP="00E83C5B">
            <w:pPr>
              <w:rPr>
                <w:highlight w:val="yellow"/>
              </w:rPr>
            </w:pPr>
          </w:p>
        </w:tc>
        <w:tc>
          <w:tcPr>
            <w:tcW w:w="2968" w:type="pct"/>
            <w:shd w:val="clear" w:color="auto" w:fill="auto"/>
          </w:tcPr>
          <w:p w14:paraId="68D6C3AD" w14:textId="681E43CD" w:rsidR="00E83C5B" w:rsidRPr="00D353B4" w:rsidRDefault="00E83C5B" w:rsidP="00E83C5B">
            <w:r w:rsidRPr="00D353B4">
              <w:t>U2. Potrafi przedstawić wydarzenia z życia codziennego posługując się bardziej rozbudowanymi zwrotami.</w:t>
            </w:r>
          </w:p>
        </w:tc>
      </w:tr>
      <w:tr w:rsidR="00D353B4" w:rsidRPr="00D353B4" w14:paraId="3833469B" w14:textId="77777777" w:rsidTr="008F1E17">
        <w:trPr>
          <w:trHeight w:val="233"/>
        </w:trPr>
        <w:tc>
          <w:tcPr>
            <w:tcW w:w="2032" w:type="pct"/>
            <w:vMerge/>
            <w:shd w:val="clear" w:color="auto" w:fill="auto"/>
          </w:tcPr>
          <w:p w14:paraId="191846F7" w14:textId="77777777" w:rsidR="00E83C5B" w:rsidRPr="00D353B4" w:rsidRDefault="00E83C5B" w:rsidP="00E83C5B">
            <w:pPr>
              <w:rPr>
                <w:highlight w:val="yellow"/>
              </w:rPr>
            </w:pPr>
          </w:p>
        </w:tc>
        <w:tc>
          <w:tcPr>
            <w:tcW w:w="2968" w:type="pct"/>
            <w:shd w:val="clear" w:color="auto" w:fill="auto"/>
          </w:tcPr>
          <w:p w14:paraId="53672CEC" w14:textId="0A36612C" w:rsidR="00E83C5B" w:rsidRPr="00D353B4" w:rsidRDefault="00E83C5B" w:rsidP="00E83C5B">
            <w:r w:rsidRPr="00D353B4">
              <w:t>U3. Posiada umiejętność czytania ze zrozumieniem i analizowania popularnonaukowych tekstów obcojęzycznych z zakresu reprezentowanej dziedziny naukowej.</w:t>
            </w:r>
          </w:p>
        </w:tc>
      </w:tr>
      <w:tr w:rsidR="00D353B4" w:rsidRPr="00D353B4" w14:paraId="1B58A8FA" w14:textId="77777777" w:rsidTr="008F1E17">
        <w:trPr>
          <w:trHeight w:val="233"/>
        </w:trPr>
        <w:tc>
          <w:tcPr>
            <w:tcW w:w="2032" w:type="pct"/>
            <w:vMerge/>
            <w:shd w:val="clear" w:color="auto" w:fill="auto"/>
          </w:tcPr>
          <w:p w14:paraId="22287F3A" w14:textId="77777777" w:rsidR="00E83C5B" w:rsidRPr="00D353B4" w:rsidRDefault="00E83C5B" w:rsidP="00E83C5B">
            <w:pPr>
              <w:rPr>
                <w:highlight w:val="yellow"/>
              </w:rPr>
            </w:pPr>
          </w:p>
        </w:tc>
        <w:tc>
          <w:tcPr>
            <w:tcW w:w="2968" w:type="pct"/>
            <w:shd w:val="clear" w:color="auto" w:fill="auto"/>
          </w:tcPr>
          <w:p w14:paraId="06A5A286" w14:textId="5780A950" w:rsidR="00E83C5B" w:rsidRPr="00D353B4" w:rsidRDefault="00E83C5B" w:rsidP="00E83C5B">
            <w:r w:rsidRPr="00D353B4">
              <w:t>U4. Potrafi konstruować formalne i nieformalne listy, notatki i wiadomości dotyczące spraw prywatnych i służbowych.</w:t>
            </w:r>
          </w:p>
        </w:tc>
      </w:tr>
      <w:tr w:rsidR="00D353B4" w:rsidRPr="00D353B4" w14:paraId="50B028D5" w14:textId="77777777" w:rsidTr="008F1E17">
        <w:trPr>
          <w:trHeight w:val="233"/>
        </w:trPr>
        <w:tc>
          <w:tcPr>
            <w:tcW w:w="2032" w:type="pct"/>
            <w:vMerge/>
            <w:shd w:val="clear" w:color="auto" w:fill="auto"/>
          </w:tcPr>
          <w:p w14:paraId="33573E6F" w14:textId="77777777" w:rsidR="00E83C5B" w:rsidRPr="00D353B4" w:rsidRDefault="00E83C5B" w:rsidP="00E83C5B">
            <w:pPr>
              <w:rPr>
                <w:highlight w:val="yellow"/>
              </w:rPr>
            </w:pPr>
          </w:p>
        </w:tc>
        <w:tc>
          <w:tcPr>
            <w:tcW w:w="2968" w:type="pct"/>
            <w:shd w:val="clear" w:color="auto" w:fill="auto"/>
          </w:tcPr>
          <w:p w14:paraId="35030A55" w14:textId="6E6634B0" w:rsidR="00E83C5B" w:rsidRPr="00D353B4" w:rsidRDefault="00E83C5B" w:rsidP="00E83C5B">
            <w:r w:rsidRPr="00D353B4">
              <w:t>Kompetencje społeczne:</w:t>
            </w:r>
          </w:p>
        </w:tc>
      </w:tr>
      <w:tr w:rsidR="00D353B4" w:rsidRPr="00D353B4" w14:paraId="3A63AC35" w14:textId="77777777" w:rsidTr="008F1E17">
        <w:trPr>
          <w:trHeight w:val="233"/>
        </w:trPr>
        <w:tc>
          <w:tcPr>
            <w:tcW w:w="2032" w:type="pct"/>
            <w:vMerge/>
            <w:shd w:val="clear" w:color="auto" w:fill="auto"/>
          </w:tcPr>
          <w:p w14:paraId="111B57F0" w14:textId="77777777" w:rsidR="00E83C5B" w:rsidRPr="00D353B4" w:rsidRDefault="00E83C5B" w:rsidP="00E83C5B">
            <w:pPr>
              <w:rPr>
                <w:highlight w:val="yellow"/>
              </w:rPr>
            </w:pPr>
          </w:p>
        </w:tc>
        <w:tc>
          <w:tcPr>
            <w:tcW w:w="2968" w:type="pct"/>
            <w:shd w:val="clear" w:color="auto" w:fill="auto"/>
          </w:tcPr>
          <w:p w14:paraId="61093C85" w14:textId="2D127CFF" w:rsidR="00E83C5B" w:rsidRPr="00D353B4" w:rsidRDefault="00E83C5B" w:rsidP="00E83C5B">
            <w:r w:rsidRPr="00D353B4">
              <w:t xml:space="preserve">K1. </w:t>
            </w:r>
            <w:r w:rsidR="001A3AB4" w:rsidRPr="00D353B4">
              <w:t>Jest gotów do krytycznej oceny posiadanych praktycznych umiejętności językowych.</w:t>
            </w:r>
            <w:r w:rsidRPr="00D353B4">
              <w:t>.</w:t>
            </w:r>
          </w:p>
        </w:tc>
      </w:tr>
      <w:tr w:rsidR="00D353B4" w:rsidRPr="00D353B4" w14:paraId="797B8100" w14:textId="77777777" w:rsidTr="008F1E17">
        <w:trPr>
          <w:trHeight w:val="718"/>
        </w:trPr>
        <w:tc>
          <w:tcPr>
            <w:tcW w:w="2032" w:type="pct"/>
            <w:shd w:val="clear" w:color="auto" w:fill="auto"/>
          </w:tcPr>
          <w:p w14:paraId="1CD24AB1" w14:textId="77777777" w:rsidR="00E83C5B" w:rsidRPr="00D353B4" w:rsidRDefault="00E83C5B" w:rsidP="00E83C5B">
            <w:pPr>
              <w:jc w:val="both"/>
            </w:pPr>
            <w:r w:rsidRPr="00D353B4">
              <w:t>Odniesienie modułowych efektów uczenia się do kierunkowych efektów uczenia się</w:t>
            </w:r>
          </w:p>
        </w:tc>
        <w:tc>
          <w:tcPr>
            <w:tcW w:w="2968" w:type="pct"/>
            <w:shd w:val="clear" w:color="auto" w:fill="auto"/>
          </w:tcPr>
          <w:p w14:paraId="615AC5D7" w14:textId="77777777" w:rsidR="00E83C5B" w:rsidRPr="00D353B4" w:rsidRDefault="00E83C5B" w:rsidP="00E83C5B">
            <w:r w:rsidRPr="00D353B4">
              <w:t>U1 – TR_U011</w:t>
            </w:r>
          </w:p>
          <w:p w14:paraId="7264C2C9" w14:textId="77777777" w:rsidR="00E83C5B" w:rsidRPr="00D353B4" w:rsidRDefault="00E83C5B" w:rsidP="00E83C5B">
            <w:r w:rsidRPr="00D353B4">
              <w:t>U2 – TR_U011</w:t>
            </w:r>
          </w:p>
          <w:p w14:paraId="1E9198A0" w14:textId="77777777" w:rsidR="00E83C5B" w:rsidRPr="00D353B4" w:rsidRDefault="00E83C5B" w:rsidP="00E83C5B">
            <w:r w:rsidRPr="00D353B4">
              <w:t>U3 – TR_U011</w:t>
            </w:r>
          </w:p>
          <w:p w14:paraId="5298F27D" w14:textId="77777777" w:rsidR="00E83C5B" w:rsidRPr="00D353B4" w:rsidRDefault="00E83C5B" w:rsidP="00E83C5B">
            <w:r w:rsidRPr="00D353B4">
              <w:t>U4 - TR_U011</w:t>
            </w:r>
          </w:p>
          <w:p w14:paraId="75B9F1BB" w14:textId="509B805F" w:rsidR="00E83C5B" w:rsidRPr="00D353B4" w:rsidRDefault="00E83C5B" w:rsidP="00E83C5B">
            <w:r w:rsidRPr="00D353B4">
              <w:t>K1 – TR_K01</w:t>
            </w:r>
          </w:p>
        </w:tc>
      </w:tr>
      <w:tr w:rsidR="00D353B4" w:rsidRPr="00D353B4" w14:paraId="7A88EBF9" w14:textId="77777777" w:rsidTr="008F1E17">
        <w:tc>
          <w:tcPr>
            <w:tcW w:w="2032" w:type="pct"/>
            <w:shd w:val="clear" w:color="auto" w:fill="auto"/>
          </w:tcPr>
          <w:p w14:paraId="1210D6C3" w14:textId="77777777" w:rsidR="00E83C5B" w:rsidRPr="00D353B4" w:rsidRDefault="00E83C5B" w:rsidP="00E83C5B">
            <w:r w:rsidRPr="00D353B4">
              <w:t>Odniesienie modułowych efektów uczenia się do efektów inżynierskich (jeżeli dotyczy)</w:t>
            </w:r>
          </w:p>
        </w:tc>
        <w:tc>
          <w:tcPr>
            <w:tcW w:w="2968" w:type="pct"/>
            <w:shd w:val="clear" w:color="auto" w:fill="auto"/>
          </w:tcPr>
          <w:p w14:paraId="2B0BB0C3" w14:textId="13BDEA7D" w:rsidR="00E83C5B" w:rsidRPr="00D353B4" w:rsidRDefault="00E83C5B" w:rsidP="00E83C5B">
            <w:pPr>
              <w:jc w:val="both"/>
            </w:pPr>
            <w:r w:rsidRPr="00D353B4">
              <w:t>Nie dotyczy</w:t>
            </w:r>
          </w:p>
        </w:tc>
      </w:tr>
      <w:tr w:rsidR="00D353B4" w:rsidRPr="00D353B4" w14:paraId="3B0C2B82" w14:textId="77777777" w:rsidTr="008F1E17">
        <w:tc>
          <w:tcPr>
            <w:tcW w:w="2032" w:type="pct"/>
            <w:shd w:val="clear" w:color="auto" w:fill="auto"/>
          </w:tcPr>
          <w:p w14:paraId="71D1A611" w14:textId="77777777" w:rsidR="00E83C5B" w:rsidRPr="00D353B4" w:rsidRDefault="00E83C5B" w:rsidP="00E83C5B">
            <w:r w:rsidRPr="00D353B4">
              <w:t xml:space="preserve">Wymagania wstępne i dodatkowe </w:t>
            </w:r>
          </w:p>
        </w:tc>
        <w:tc>
          <w:tcPr>
            <w:tcW w:w="2968" w:type="pct"/>
            <w:shd w:val="clear" w:color="auto" w:fill="auto"/>
          </w:tcPr>
          <w:p w14:paraId="12DCC8B3" w14:textId="6AE6907B" w:rsidR="00E83C5B" w:rsidRPr="00D353B4" w:rsidRDefault="00E83C5B" w:rsidP="00E83C5B">
            <w:pPr>
              <w:jc w:val="both"/>
            </w:pPr>
            <w:r w:rsidRPr="00D353B4">
              <w:t>Nie jest wymagana znajomość języka obcego.</w:t>
            </w:r>
          </w:p>
        </w:tc>
      </w:tr>
      <w:tr w:rsidR="00D353B4" w:rsidRPr="00D353B4" w14:paraId="5345F3A4" w14:textId="77777777" w:rsidTr="008F1E17">
        <w:tc>
          <w:tcPr>
            <w:tcW w:w="2032" w:type="pct"/>
            <w:shd w:val="clear" w:color="auto" w:fill="auto"/>
          </w:tcPr>
          <w:p w14:paraId="5CEDE1B5" w14:textId="77777777" w:rsidR="00E83C5B" w:rsidRPr="00D353B4" w:rsidRDefault="00E83C5B" w:rsidP="00E83C5B">
            <w:r w:rsidRPr="00D353B4">
              <w:t xml:space="preserve">Treści programowe modułu </w:t>
            </w:r>
          </w:p>
          <w:p w14:paraId="2CF8C189" w14:textId="77777777" w:rsidR="00E83C5B" w:rsidRPr="00D353B4" w:rsidRDefault="00E83C5B" w:rsidP="00E83C5B"/>
        </w:tc>
        <w:tc>
          <w:tcPr>
            <w:tcW w:w="2968" w:type="pct"/>
            <w:shd w:val="clear" w:color="auto" w:fill="auto"/>
          </w:tcPr>
          <w:p w14:paraId="2A41AF01" w14:textId="77777777" w:rsidR="00E83C5B" w:rsidRPr="00D353B4" w:rsidRDefault="00E83C5B" w:rsidP="00E83C5B">
            <w:pPr>
              <w:jc w:val="both"/>
            </w:pPr>
            <w:r w:rsidRPr="00D353B4">
              <w:t xml:space="preserve">Prowadzone w ramach modułu zajęcia przygotowane są w oparciu o podręcznik do nauki języka obcego na poziomie początkującym oraz materiałów do nauczania niezbędnych zwrotów specjalistycznych związanych z </w:t>
            </w:r>
            <w:r w:rsidRPr="00D353B4">
              <w:lastRenderedPageBreak/>
              <w:t>kierunkiem studiów. Obejmują słownictwo ogólne w zakresie autoprezentacji, zainteresowań, życia w społeczeństwie oraz pracy zawodowej.</w:t>
            </w:r>
          </w:p>
          <w:p w14:paraId="34E377A1" w14:textId="77777777" w:rsidR="00E83C5B" w:rsidRPr="00D353B4" w:rsidRDefault="00E83C5B" w:rsidP="00E83C5B">
            <w:pPr>
              <w:jc w:val="both"/>
            </w:pPr>
            <w:r w:rsidRPr="00D353B4">
              <w:t xml:space="preserve">W czasie ćwiczeń zostanie wprowadzone niezbędne słownictwo specjalistyczne z reprezentowanej dziedziny naukowej, studenci zostaną przygotowani do czytania ze zrozumieniem tekstów literatury fachowej i samodzielnej pracy z tekstem źródłowym. </w:t>
            </w:r>
          </w:p>
          <w:p w14:paraId="15713328" w14:textId="77777777" w:rsidR="00E83C5B" w:rsidRPr="00D353B4" w:rsidRDefault="00E83C5B" w:rsidP="00E83C5B">
            <w:pPr>
              <w:jc w:val="both"/>
            </w:pPr>
            <w:r w:rsidRPr="00D353B4">
              <w:t>Moduł obejmuje również ćwiczenie struktur gramatycznych i leksykalnych celem osiągnięcia przez studenta w poprawnej komunikacji.</w:t>
            </w:r>
          </w:p>
          <w:p w14:paraId="2356C811" w14:textId="3951FAE9" w:rsidR="00E83C5B" w:rsidRPr="00D353B4" w:rsidRDefault="00E83C5B" w:rsidP="001A3AB4">
            <w:pPr>
              <w:jc w:val="both"/>
            </w:pPr>
            <w:r w:rsidRPr="00D353B4">
              <w:t>Moduł ma również za zadanie zapoznanie studenta z kulturą danego obszaru językowego.</w:t>
            </w:r>
          </w:p>
        </w:tc>
      </w:tr>
      <w:tr w:rsidR="00D353B4" w:rsidRPr="00D353B4" w14:paraId="06981158" w14:textId="77777777" w:rsidTr="008F1E17">
        <w:tc>
          <w:tcPr>
            <w:tcW w:w="2032" w:type="pct"/>
            <w:shd w:val="clear" w:color="auto" w:fill="auto"/>
          </w:tcPr>
          <w:p w14:paraId="3DA0AEA6" w14:textId="77777777" w:rsidR="00CE3F75" w:rsidRPr="00D353B4" w:rsidRDefault="00CE3F75" w:rsidP="00AD3881">
            <w:r w:rsidRPr="00D353B4">
              <w:lastRenderedPageBreak/>
              <w:t>Wykaz literatury podstawowej i uzupełniającej</w:t>
            </w:r>
          </w:p>
        </w:tc>
        <w:tc>
          <w:tcPr>
            <w:tcW w:w="2968" w:type="pct"/>
            <w:shd w:val="clear" w:color="auto" w:fill="auto"/>
          </w:tcPr>
          <w:p w14:paraId="5858E880" w14:textId="77777777" w:rsidR="00CE3F75" w:rsidRPr="00D353B4" w:rsidRDefault="00CE3F75" w:rsidP="00AD3881">
            <w:r w:rsidRPr="00D353B4">
              <w:t>Lektury obowiązkowe:</w:t>
            </w:r>
          </w:p>
          <w:p w14:paraId="65DC5A4D" w14:textId="77777777" w:rsidR="00CE3F75" w:rsidRPr="00D353B4" w:rsidRDefault="00CE3F75" w:rsidP="00AD3881">
            <w:r w:rsidRPr="00D353B4">
              <w:t>Josep Maria Allue, Alter Ego 1</w:t>
            </w:r>
          </w:p>
          <w:p w14:paraId="51813A14" w14:textId="77777777" w:rsidR="00CE3F75" w:rsidRPr="00D353B4" w:rsidRDefault="00CE3F75" w:rsidP="00AD3881">
            <w:pPr>
              <w:rPr>
                <w:lang w:val="fr-FR"/>
              </w:rPr>
            </w:pPr>
            <w:r w:rsidRPr="00D353B4">
              <w:rPr>
                <w:lang w:val="en-GB"/>
              </w:rPr>
              <w:t>Wydawnictwo Hachette 2006</w:t>
            </w:r>
          </w:p>
          <w:p w14:paraId="659DDFA3" w14:textId="77777777" w:rsidR="00CE3F75" w:rsidRPr="00D353B4" w:rsidRDefault="00CE3F75" w:rsidP="00AD3881">
            <w:pPr>
              <w:shd w:val="clear" w:color="auto" w:fill="FFFFFF"/>
              <w:textAlignment w:val="baseline"/>
              <w:rPr>
                <w:rFonts w:ascii="Segoe UI" w:hAnsi="Segoe UI" w:cs="Segoe UI"/>
                <w:sz w:val="23"/>
                <w:szCs w:val="23"/>
                <w:bdr w:val="none" w:sz="0" w:space="0" w:color="auto" w:frame="1"/>
                <w:lang w:val="en-GB"/>
              </w:rPr>
            </w:pPr>
          </w:p>
          <w:p w14:paraId="74997044" w14:textId="77777777" w:rsidR="00CE3F75" w:rsidRPr="00D353B4" w:rsidRDefault="00CE3F75" w:rsidP="00AD3881">
            <w:pPr>
              <w:rPr>
                <w:lang w:val="fr-FR"/>
              </w:rPr>
            </w:pPr>
            <w:r w:rsidRPr="00D353B4">
              <w:rPr>
                <w:lang w:val="fr-FR"/>
              </w:rPr>
              <w:t>Sophie Corbeau  Hôtellerie-restauration.com</w:t>
            </w:r>
          </w:p>
          <w:p w14:paraId="3D74CACD" w14:textId="77777777" w:rsidR="00CE3F75" w:rsidRPr="00D353B4" w:rsidRDefault="00CE3F75" w:rsidP="00AD3881">
            <w:pPr>
              <w:rPr>
                <w:lang w:val="fr-FR"/>
              </w:rPr>
            </w:pPr>
            <w:r w:rsidRPr="00D353B4">
              <w:rPr>
                <w:lang w:val="fr-FR"/>
              </w:rPr>
              <w:t>Wydawnictwo CLE International 2012</w:t>
            </w:r>
          </w:p>
          <w:p w14:paraId="4494FC1B" w14:textId="77777777" w:rsidR="00CE3F75" w:rsidRPr="00D353B4" w:rsidRDefault="00CE3F75" w:rsidP="00AD3881">
            <w:pPr>
              <w:rPr>
                <w:lang w:val="fr-FR"/>
              </w:rPr>
            </w:pPr>
          </w:p>
          <w:p w14:paraId="22986549" w14:textId="77777777" w:rsidR="00CE3F75" w:rsidRPr="00D353B4" w:rsidRDefault="00CE3F75" w:rsidP="00AD3881">
            <w:pPr>
              <w:rPr>
                <w:lang w:val="en-GB"/>
              </w:rPr>
            </w:pPr>
            <w:r w:rsidRPr="00D353B4">
              <w:rPr>
                <w:lang w:val="en-GB"/>
              </w:rPr>
              <w:t>Lektury zalecane :</w:t>
            </w:r>
          </w:p>
          <w:p w14:paraId="4B727451" w14:textId="77777777" w:rsidR="00CE3F75" w:rsidRPr="00D353B4" w:rsidRDefault="00CE3F75" w:rsidP="00AD3881">
            <w:pPr>
              <w:rPr>
                <w:lang w:val="fr-FR"/>
              </w:rPr>
            </w:pPr>
            <w:r w:rsidRPr="00D353B4">
              <w:rPr>
                <w:lang w:val="fr-FR"/>
              </w:rPr>
              <w:t xml:space="preserve">Claire Miquel Vocabulaire progressif du français. Niveau débutant. </w:t>
            </w:r>
          </w:p>
          <w:p w14:paraId="6F937262" w14:textId="53FD20EB" w:rsidR="00CE3F75" w:rsidRPr="00D353B4" w:rsidRDefault="00CE3F75" w:rsidP="00AD3881">
            <w:pPr>
              <w:rPr>
                <w:lang w:val="fr-FR"/>
              </w:rPr>
            </w:pPr>
            <w:r w:rsidRPr="00D353B4">
              <w:rPr>
                <w:lang w:val="fr-FR"/>
              </w:rPr>
              <w:t>Wydawnictwo CLE International 2008</w:t>
            </w:r>
          </w:p>
        </w:tc>
      </w:tr>
      <w:tr w:rsidR="00D353B4" w:rsidRPr="00D353B4" w14:paraId="348C7068" w14:textId="77777777" w:rsidTr="008F1E17">
        <w:tc>
          <w:tcPr>
            <w:tcW w:w="2032" w:type="pct"/>
            <w:shd w:val="clear" w:color="auto" w:fill="auto"/>
          </w:tcPr>
          <w:p w14:paraId="12DDFFAA" w14:textId="77777777" w:rsidR="00CE3F75" w:rsidRPr="00D353B4" w:rsidRDefault="00CE3F75" w:rsidP="00AD3881">
            <w:r w:rsidRPr="00D353B4">
              <w:t>Planowane formy/działania/metody dydaktyczne</w:t>
            </w:r>
          </w:p>
        </w:tc>
        <w:tc>
          <w:tcPr>
            <w:tcW w:w="2968" w:type="pct"/>
            <w:shd w:val="clear" w:color="auto" w:fill="auto"/>
          </w:tcPr>
          <w:p w14:paraId="69A5D40D" w14:textId="77777777" w:rsidR="00CE3F75" w:rsidRPr="00D353B4" w:rsidRDefault="00CE3F75" w:rsidP="00AD3881">
            <w:r w:rsidRPr="00D353B4">
              <w:t>wykład, dyskusja, prezentacja, konwersacja,</w:t>
            </w:r>
          </w:p>
          <w:p w14:paraId="19C4F8E0" w14:textId="77777777" w:rsidR="00CE3F75" w:rsidRPr="00D353B4" w:rsidRDefault="00CE3F75" w:rsidP="00AD3881">
            <w:r w:rsidRPr="00D353B4">
              <w:t>metoda gramatyczno-tłumaczeniowa (teksty specjalistyczne), metoda komunikacyjna i bezpośrednia ze szczególnym uwzględnieniem umiejętności komunikowania się.</w:t>
            </w:r>
          </w:p>
        </w:tc>
      </w:tr>
      <w:tr w:rsidR="00D353B4" w:rsidRPr="00D353B4" w14:paraId="67BE9333" w14:textId="77777777" w:rsidTr="008F1E17">
        <w:tc>
          <w:tcPr>
            <w:tcW w:w="2032" w:type="pct"/>
            <w:shd w:val="clear" w:color="auto" w:fill="auto"/>
          </w:tcPr>
          <w:p w14:paraId="0AC1271E" w14:textId="77777777" w:rsidR="00CE3F75" w:rsidRPr="00D353B4" w:rsidRDefault="00CE3F75" w:rsidP="00AD3881">
            <w:r w:rsidRPr="00D353B4">
              <w:t>Sposoby weryfikacji oraz formy dokumentowania osiągniętych efektów uczenia się</w:t>
            </w:r>
          </w:p>
        </w:tc>
        <w:tc>
          <w:tcPr>
            <w:tcW w:w="2968" w:type="pct"/>
            <w:shd w:val="clear" w:color="auto" w:fill="auto"/>
          </w:tcPr>
          <w:p w14:paraId="2F065B81" w14:textId="77777777" w:rsidR="00CE3F75" w:rsidRPr="00D353B4" w:rsidRDefault="00CE3F75" w:rsidP="00AD3881">
            <w:pPr>
              <w:jc w:val="both"/>
            </w:pPr>
            <w:r w:rsidRPr="00D353B4">
              <w:t xml:space="preserve">U1 -ocena wypowiedzi ustnych na zajęciach </w:t>
            </w:r>
          </w:p>
          <w:p w14:paraId="21F120C8" w14:textId="77777777" w:rsidR="00CE3F75" w:rsidRPr="00D353B4" w:rsidRDefault="00CE3F75" w:rsidP="00AD3881">
            <w:pPr>
              <w:jc w:val="both"/>
            </w:pPr>
            <w:r w:rsidRPr="00D353B4">
              <w:t xml:space="preserve">U2 -ocena wypowiedzi ustnych na zajęciach </w:t>
            </w:r>
          </w:p>
          <w:p w14:paraId="3A8365FC" w14:textId="77777777" w:rsidR="00CE3F75" w:rsidRPr="00D353B4" w:rsidRDefault="00CE3F75" w:rsidP="00AD3881">
            <w:pPr>
              <w:jc w:val="both"/>
            </w:pPr>
            <w:r w:rsidRPr="00D353B4">
              <w:t xml:space="preserve">U3-sprawdzian pisemny znajomości i umiejętności stosowania słownictwa specjalistycznego </w:t>
            </w:r>
          </w:p>
          <w:p w14:paraId="5DEC3968" w14:textId="77777777" w:rsidR="00CE3F75" w:rsidRPr="00D353B4" w:rsidRDefault="00CE3F75" w:rsidP="00AD3881">
            <w:pPr>
              <w:jc w:val="both"/>
            </w:pPr>
            <w:r w:rsidRPr="00D353B4">
              <w:t>U4 –ocena prac domowych w formie wypowiedzi pisemnych</w:t>
            </w:r>
          </w:p>
          <w:p w14:paraId="4A6321D9" w14:textId="77777777" w:rsidR="00CE3F75" w:rsidRPr="00D353B4" w:rsidRDefault="00CE3F75" w:rsidP="00AD3881">
            <w:pPr>
              <w:jc w:val="both"/>
            </w:pPr>
            <w:r w:rsidRPr="00D353B4">
              <w:t xml:space="preserve">K1-ocena przygotowania do zajęć i aktywności na ćwiczeniach </w:t>
            </w:r>
          </w:p>
          <w:p w14:paraId="58165E38" w14:textId="77777777" w:rsidR="00CE3F75" w:rsidRPr="00D353B4" w:rsidRDefault="00CE3F75" w:rsidP="00AD3881">
            <w:pPr>
              <w:jc w:val="both"/>
            </w:pPr>
            <w:r w:rsidRPr="00D353B4">
              <w:t>Formy dokumentowania osiągniętych efektów kształcenia:</w:t>
            </w:r>
          </w:p>
          <w:p w14:paraId="6D2962C2" w14:textId="77777777" w:rsidR="00CE3F75" w:rsidRPr="00D353B4" w:rsidRDefault="00CE3F75" w:rsidP="00AD3881">
            <w:pPr>
              <w:jc w:val="both"/>
            </w:pPr>
            <w:r w:rsidRPr="00D353B4">
              <w:t xml:space="preserve">Śródsemestralne sprawdziany pisemne przechowywane 1 rok, dzienniczek lektora przechowywany 5 lat                                                                                         </w:t>
            </w:r>
            <w:r w:rsidRPr="00D353B4">
              <w:rPr>
                <w:rFonts w:eastAsia="Calibri"/>
                <w:lang w:eastAsia="en-US"/>
              </w:rPr>
              <w:t>Kryteria ocen dostępne w CNJOiC</w:t>
            </w:r>
          </w:p>
        </w:tc>
      </w:tr>
      <w:tr w:rsidR="00D353B4" w:rsidRPr="00D353B4" w14:paraId="38606E8B" w14:textId="77777777" w:rsidTr="008F1E17">
        <w:tc>
          <w:tcPr>
            <w:tcW w:w="2032" w:type="pct"/>
            <w:shd w:val="clear" w:color="auto" w:fill="auto"/>
          </w:tcPr>
          <w:p w14:paraId="15220CEE" w14:textId="77777777" w:rsidR="00CE3F75" w:rsidRPr="00D353B4" w:rsidRDefault="00CE3F75" w:rsidP="00AD3881">
            <w:r w:rsidRPr="00D353B4">
              <w:t>Elementy i wagi mające wpływ na ocenę końcową</w:t>
            </w:r>
          </w:p>
          <w:p w14:paraId="5656D489" w14:textId="77777777" w:rsidR="00CE3F75" w:rsidRPr="00D353B4" w:rsidRDefault="00CE3F75" w:rsidP="00AD3881"/>
          <w:p w14:paraId="5C246FF2" w14:textId="77777777" w:rsidR="00CE3F75" w:rsidRPr="00D353B4" w:rsidRDefault="00CE3F75" w:rsidP="00AD3881"/>
        </w:tc>
        <w:tc>
          <w:tcPr>
            <w:tcW w:w="2968" w:type="pct"/>
            <w:shd w:val="clear" w:color="auto" w:fill="auto"/>
          </w:tcPr>
          <w:p w14:paraId="7CE7917E" w14:textId="77777777" w:rsidR="00CE3F75" w:rsidRPr="00D353B4" w:rsidRDefault="00CE3F75"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5AC59545" w14:textId="77777777" w:rsidR="00CE3F75" w:rsidRPr="00D353B4" w:rsidRDefault="00CE3F75" w:rsidP="00AD3881">
            <w:pPr>
              <w:spacing w:line="252" w:lineRule="auto"/>
              <w:rPr>
                <w:rFonts w:eastAsiaTheme="minorHAnsi"/>
                <w:lang w:eastAsia="en-US"/>
              </w:rPr>
            </w:pPr>
            <w:r w:rsidRPr="00D353B4">
              <w:rPr>
                <w:rFonts w:eastAsiaTheme="minorHAnsi"/>
                <w:lang w:eastAsia="en-US"/>
              </w:rPr>
              <w:t>- sprawdziany pisemne – 50%</w:t>
            </w:r>
          </w:p>
          <w:p w14:paraId="68FC53B4" w14:textId="77777777" w:rsidR="00CE3F75" w:rsidRPr="00D353B4" w:rsidRDefault="00CE3F75" w:rsidP="00AD3881">
            <w:pPr>
              <w:spacing w:line="252" w:lineRule="auto"/>
              <w:rPr>
                <w:rFonts w:eastAsiaTheme="minorHAnsi"/>
                <w:lang w:eastAsia="en-US"/>
              </w:rPr>
            </w:pPr>
            <w:r w:rsidRPr="00D353B4">
              <w:rPr>
                <w:rFonts w:eastAsiaTheme="minorHAnsi"/>
                <w:lang w:eastAsia="en-US"/>
              </w:rPr>
              <w:t>- wypowiedzi ustne – 25%</w:t>
            </w:r>
          </w:p>
          <w:p w14:paraId="3323FFDA" w14:textId="77777777" w:rsidR="00CE3F75" w:rsidRPr="00D353B4" w:rsidRDefault="00CE3F75" w:rsidP="00AD3881">
            <w:pPr>
              <w:spacing w:line="252" w:lineRule="auto"/>
              <w:rPr>
                <w:rFonts w:eastAsiaTheme="minorHAnsi"/>
                <w:lang w:eastAsia="en-US"/>
              </w:rPr>
            </w:pPr>
            <w:r w:rsidRPr="00D353B4">
              <w:rPr>
                <w:rFonts w:eastAsiaTheme="minorHAnsi"/>
                <w:lang w:eastAsia="en-US"/>
              </w:rPr>
              <w:t>- wypowiedzi pisemne – 25%</w:t>
            </w:r>
          </w:p>
          <w:p w14:paraId="071B1169" w14:textId="77777777" w:rsidR="00CE3F75" w:rsidRPr="00D353B4" w:rsidRDefault="00CE3F75" w:rsidP="00AD3881">
            <w:pPr>
              <w:jc w:val="both"/>
              <w:rPr>
                <w:rFonts w:eastAsiaTheme="minorHAnsi"/>
                <w:lang w:eastAsia="en-US"/>
              </w:rPr>
            </w:pPr>
            <w:r w:rsidRPr="00D353B4">
              <w:rPr>
                <w:rFonts w:eastAsiaTheme="minorHAnsi"/>
                <w:lang w:eastAsia="en-US"/>
              </w:rPr>
              <w:t xml:space="preserve">Student może uzyskać ocenę wyższą o pół stopnia, jeżeli wykazał się 100% frekwencją oraz wielokrotną aktywnością w czasie zajęć. </w:t>
            </w:r>
          </w:p>
          <w:p w14:paraId="6B5BB5F5" w14:textId="30E4C91D" w:rsidR="00CE3F75" w:rsidRPr="00D353B4" w:rsidRDefault="00CE3F75" w:rsidP="00AD3881">
            <w:pPr>
              <w:jc w:val="both"/>
            </w:pPr>
            <w:r w:rsidRPr="00D353B4">
              <w:t>Ocena końcowa - ocena z egzaminu</w:t>
            </w:r>
          </w:p>
        </w:tc>
      </w:tr>
      <w:tr w:rsidR="00D353B4" w:rsidRPr="00D353B4" w14:paraId="5D7B540A" w14:textId="77777777" w:rsidTr="008F1E17">
        <w:trPr>
          <w:trHeight w:val="1182"/>
        </w:trPr>
        <w:tc>
          <w:tcPr>
            <w:tcW w:w="2032" w:type="pct"/>
            <w:shd w:val="clear" w:color="auto" w:fill="auto"/>
          </w:tcPr>
          <w:p w14:paraId="667D8BC2" w14:textId="77777777" w:rsidR="009852F5" w:rsidRPr="00D353B4" w:rsidRDefault="009852F5" w:rsidP="009852F5">
            <w:pPr>
              <w:jc w:val="both"/>
            </w:pPr>
            <w:r w:rsidRPr="00D353B4">
              <w:lastRenderedPageBreak/>
              <w:t>Bilans punktów ECTS</w:t>
            </w:r>
          </w:p>
        </w:tc>
        <w:tc>
          <w:tcPr>
            <w:tcW w:w="2968" w:type="pct"/>
            <w:shd w:val="clear" w:color="auto" w:fill="auto"/>
          </w:tcPr>
          <w:p w14:paraId="5B2F9356" w14:textId="77777777" w:rsidR="009852F5" w:rsidRPr="00D353B4" w:rsidRDefault="009852F5" w:rsidP="009852F5">
            <w:r w:rsidRPr="00D353B4">
              <w:t>KONTAKTOWE:</w:t>
            </w:r>
          </w:p>
          <w:p w14:paraId="4B343E88" w14:textId="77777777" w:rsidR="009852F5" w:rsidRPr="00D353B4" w:rsidRDefault="009852F5" w:rsidP="009852F5">
            <w:r w:rsidRPr="00D353B4">
              <w:t>Udział w ćwiczeniach:          20 godz.</w:t>
            </w:r>
          </w:p>
          <w:p w14:paraId="2E4FBDA6" w14:textId="77777777" w:rsidR="009852F5" w:rsidRPr="00D353B4" w:rsidRDefault="009852F5" w:rsidP="009852F5">
            <w:r w:rsidRPr="00D353B4">
              <w:t>Egzamin:                               3 godz.</w:t>
            </w:r>
          </w:p>
          <w:p w14:paraId="442B65C4" w14:textId="77777777" w:rsidR="009852F5" w:rsidRPr="00D353B4" w:rsidRDefault="009852F5" w:rsidP="009852F5">
            <w:pPr>
              <w:rPr>
                <w:u w:val="single"/>
              </w:rPr>
            </w:pPr>
            <w:r w:rsidRPr="00D353B4">
              <w:rPr>
                <w:u w:val="single"/>
              </w:rPr>
              <w:t>RAZEM KONTAKTOWE:     23 godz. / 0,9 ECTS</w:t>
            </w:r>
          </w:p>
          <w:p w14:paraId="4FEBEF96" w14:textId="77777777" w:rsidR="009852F5" w:rsidRPr="00D353B4" w:rsidRDefault="009852F5" w:rsidP="009852F5"/>
          <w:p w14:paraId="29533019" w14:textId="77777777" w:rsidR="009852F5" w:rsidRPr="00D353B4" w:rsidRDefault="009852F5" w:rsidP="009852F5">
            <w:r w:rsidRPr="00D353B4">
              <w:t>Przygotowanie do zajęć:       12 godz.</w:t>
            </w:r>
          </w:p>
          <w:p w14:paraId="77690A6B" w14:textId="77777777" w:rsidR="009852F5" w:rsidRPr="00D353B4" w:rsidRDefault="009852F5" w:rsidP="009852F5">
            <w:r w:rsidRPr="00D353B4">
              <w:t>Przygotowanie do egzaminu: 15 godz.</w:t>
            </w:r>
          </w:p>
          <w:p w14:paraId="13C194D3" w14:textId="77777777" w:rsidR="009852F5" w:rsidRPr="00D353B4" w:rsidRDefault="009852F5" w:rsidP="009852F5">
            <w:pPr>
              <w:rPr>
                <w:u w:val="single"/>
              </w:rPr>
            </w:pPr>
            <w:r w:rsidRPr="00D353B4">
              <w:rPr>
                <w:u w:val="single"/>
              </w:rPr>
              <w:t>RAZEM NIEKONTAKTOWE:  27 godz. / 1,1 ECTS</w:t>
            </w:r>
          </w:p>
          <w:p w14:paraId="04771023" w14:textId="77777777" w:rsidR="009852F5" w:rsidRPr="00D353B4" w:rsidRDefault="009852F5" w:rsidP="009852F5">
            <w:r w:rsidRPr="00D353B4">
              <w:t xml:space="preserve">                          </w:t>
            </w:r>
          </w:p>
          <w:p w14:paraId="3437D88C" w14:textId="66B2CC01" w:rsidR="009852F5" w:rsidRPr="00D353B4" w:rsidRDefault="009852F5" w:rsidP="009852F5">
            <w:r w:rsidRPr="00D353B4">
              <w:t>Łączny nakład pracy studenta to 50 godz. co odpowiada  2 punktom ECTS</w:t>
            </w:r>
          </w:p>
        </w:tc>
      </w:tr>
      <w:tr w:rsidR="009852F5" w:rsidRPr="00D353B4" w14:paraId="5238E78E" w14:textId="77777777" w:rsidTr="008F1E17">
        <w:trPr>
          <w:trHeight w:val="718"/>
        </w:trPr>
        <w:tc>
          <w:tcPr>
            <w:tcW w:w="2032" w:type="pct"/>
            <w:shd w:val="clear" w:color="auto" w:fill="auto"/>
          </w:tcPr>
          <w:p w14:paraId="5F53F406" w14:textId="77777777" w:rsidR="009852F5" w:rsidRPr="00D353B4" w:rsidRDefault="009852F5" w:rsidP="009852F5">
            <w:r w:rsidRPr="00D353B4">
              <w:t>Nakład pracy związany z zajęciami wymagającymi bezpośredniego udziału nauczyciela akademickiego</w:t>
            </w:r>
          </w:p>
        </w:tc>
        <w:tc>
          <w:tcPr>
            <w:tcW w:w="2968" w:type="pct"/>
            <w:shd w:val="clear" w:color="auto" w:fill="auto"/>
          </w:tcPr>
          <w:p w14:paraId="37246206" w14:textId="77777777" w:rsidR="009852F5" w:rsidRPr="00D353B4" w:rsidRDefault="009852F5" w:rsidP="009852F5">
            <w:r w:rsidRPr="00D353B4">
              <w:t>- udział w ćwiczeniach – 20 godzin</w:t>
            </w:r>
          </w:p>
          <w:p w14:paraId="09D15920" w14:textId="77777777" w:rsidR="009852F5" w:rsidRPr="00D353B4" w:rsidRDefault="009852F5" w:rsidP="009852F5">
            <w:r w:rsidRPr="00D353B4">
              <w:t>- udział w egzaminie – 3 godziny</w:t>
            </w:r>
          </w:p>
          <w:p w14:paraId="161F84DE" w14:textId="3F54C50A" w:rsidR="009852F5" w:rsidRPr="00D353B4" w:rsidRDefault="009852F5" w:rsidP="009852F5">
            <w:r w:rsidRPr="00D353B4">
              <w:t>Łącznie 23 godz. co odpowiada 0,9 punktom ECTS</w:t>
            </w:r>
          </w:p>
        </w:tc>
      </w:tr>
      <w:bookmarkEnd w:id="15"/>
    </w:tbl>
    <w:p w14:paraId="24B827BF" w14:textId="77777777" w:rsidR="00CE3F75" w:rsidRPr="00D353B4" w:rsidRDefault="00CE3F75" w:rsidP="00AA3F98">
      <w:pPr>
        <w:tabs>
          <w:tab w:val="left" w:pos="4190"/>
        </w:tabs>
        <w:rPr>
          <w:b/>
          <w:sz w:val="28"/>
        </w:rPr>
      </w:pPr>
    </w:p>
    <w:p w14:paraId="3F9E6A81" w14:textId="71786620" w:rsidR="00AE5D82" w:rsidRPr="00D353B4" w:rsidRDefault="00710F32" w:rsidP="00710F32">
      <w:pPr>
        <w:rPr>
          <w:b/>
          <w:sz w:val="28"/>
        </w:rPr>
      </w:pPr>
      <w:r w:rsidRPr="00D353B4">
        <w:rPr>
          <w:b/>
          <w:sz w:val="28"/>
        </w:rPr>
        <w:t>Karta opisu zajęć z modułu  język  drugi rosyjskiA2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1"/>
        <w:gridCol w:w="5777"/>
      </w:tblGrid>
      <w:tr w:rsidR="00D353B4" w:rsidRPr="00D353B4" w14:paraId="4713006A" w14:textId="77777777" w:rsidTr="008F1E17">
        <w:tc>
          <w:tcPr>
            <w:tcW w:w="2000" w:type="pct"/>
            <w:shd w:val="clear" w:color="auto" w:fill="auto"/>
          </w:tcPr>
          <w:p w14:paraId="4D7CFA24" w14:textId="594715A6" w:rsidR="00CE3F75" w:rsidRPr="00D353B4" w:rsidRDefault="00CE3F75" w:rsidP="00CE3F75">
            <w:r w:rsidRPr="00D353B4">
              <w:t xml:space="preserve">Nazwa kierunku studiów </w:t>
            </w:r>
          </w:p>
        </w:tc>
        <w:tc>
          <w:tcPr>
            <w:tcW w:w="3000" w:type="pct"/>
            <w:shd w:val="clear" w:color="auto" w:fill="auto"/>
          </w:tcPr>
          <w:p w14:paraId="4E950CA5" w14:textId="77777777" w:rsidR="00CE3F75" w:rsidRPr="00D353B4" w:rsidRDefault="00CE3F75" w:rsidP="00AD3881">
            <w:r w:rsidRPr="00D353B4">
              <w:t>Turystyka i rekreacja</w:t>
            </w:r>
          </w:p>
        </w:tc>
      </w:tr>
      <w:tr w:rsidR="00D353B4" w:rsidRPr="00D353B4" w14:paraId="21BE4CE6" w14:textId="77777777" w:rsidTr="008F1E17">
        <w:tc>
          <w:tcPr>
            <w:tcW w:w="2000" w:type="pct"/>
            <w:shd w:val="clear" w:color="auto" w:fill="auto"/>
          </w:tcPr>
          <w:p w14:paraId="3F03C09E" w14:textId="77777777" w:rsidR="00CE3F75" w:rsidRPr="00D353B4" w:rsidRDefault="00CE3F75" w:rsidP="00AD3881">
            <w:r w:rsidRPr="00D353B4">
              <w:t>Nazwa modułu, także nazwa w języku angielskim</w:t>
            </w:r>
          </w:p>
        </w:tc>
        <w:tc>
          <w:tcPr>
            <w:tcW w:w="3000" w:type="pct"/>
            <w:shd w:val="clear" w:color="auto" w:fill="auto"/>
          </w:tcPr>
          <w:p w14:paraId="0E014CA3" w14:textId="77777777" w:rsidR="00CE3F75" w:rsidRPr="00D353B4" w:rsidRDefault="00CE3F75" w:rsidP="00AD3881">
            <w:pPr>
              <w:rPr>
                <w:lang w:val="en-US"/>
              </w:rPr>
            </w:pPr>
            <w:r w:rsidRPr="00D353B4">
              <w:rPr>
                <w:lang w:val="en-US"/>
              </w:rPr>
              <w:t>Język obcy drugi 2– Rosyjski A2</w:t>
            </w:r>
          </w:p>
          <w:p w14:paraId="62E5B785" w14:textId="77777777" w:rsidR="00CE3F75" w:rsidRPr="00D353B4" w:rsidRDefault="00CE3F75" w:rsidP="00AD3881">
            <w:pPr>
              <w:rPr>
                <w:lang w:val="en-GB"/>
              </w:rPr>
            </w:pPr>
            <w:r w:rsidRPr="00D353B4">
              <w:rPr>
                <w:lang w:val="en-US"/>
              </w:rPr>
              <w:t>The second foreign Language 2– Russian A2</w:t>
            </w:r>
          </w:p>
        </w:tc>
      </w:tr>
      <w:tr w:rsidR="00D353B4" w:rsidRPr="00D353B4" w14:paraId="505B9853" w14:textId="77777777" w:rsidTr="008F1E17">
        <w:tc>
          <w:tcPr>
            <w:tcW w:w="2000" w:type="pct"/>
            <w:shd w:val="clear" w:color="auto" w:fill="auto"/>
          </w:tcPr>
          <w:p w14:paraId="2E659511" w14:textId="54042D08" w:rsidR="00CE3F75" w:rsidRPr="00D353B4" w:rsidRDefault="00CE3F75" w:rsidP="00AD3881">
            <w:r w:rsidRPr="00D353B4">
              <w:t xml:space="preserve">Język wykładowy </w:t>
            </w:r>
          </w:p>
        </w:tc>
        <w:tc>
          <w:tcPr>
            <w:tcW w:w="3000" w:type="pct"/>
            <w:shd w:val="clear" w:color="auto" w:fill="auto"/>
          </w:tcPr>
          <w:p w14:paraId="0A1485BF" w14:textId="77777777" w:rsidR="00CE3F75" w:rsidRPr="00D353B4" w:rsidRDefault="00CE3F75" w:rsidP="00AD3881">
            <w:pPr>
              <w:rPr>
                <w:lang w:val="en-GB"/>
              </w:rPr>
            </w:pPr>
            <w:r w:rsidRPr="00D353B4">
              <w:rPr>
                <w:lang w:val="en-GB"/>
              </w:rPr>
              <w:t>rosyjski</w:t>
            </w:r>
          </w:p>
        </w:tc>
      </w:tr>
      <w:tr w:rsidR="00D353B4" w:rsidRPr="00D353B4" w14:paraId="3F71724C" w14:textId="77777777" w:rsidTr="008F1E17">
        <w:tc>
          <w:tcPr>
            <w:tcW w:w="2000" w:type="pct"/>
            <w:shd w:val="clear" w:color="auto" w:fill="auto"/>
          </w:tcPr>
          <w:p w14:paraId="5249AB3B" w14:textId="3F408165" w:rsidR="00CE3F75" w:rsidRPr="00D353B4" w:rsidRDefault="00CE3F75" w:rsidP="008F1E17">
            <w:pPr>
              <w:autoSpaceDE w:val="0"/>
              <w:autoSpaceDN w:val="0"/>
              <w:adjustRightInd w:val="0"/>
            </w:pPr>
            <w:r w:rsidRPr="00D353B4">
              <w:t xml:space="preserve">Rodzaj modułu </w:t>
            </w:r>
          </w:p>
        </w:tc>
        <w:tc>
          <w:tcPr>
            <w:tcW w:w="3000" w:type="pct"/>
            <w:shd w:val="clear" w:color="auto" w:fill="auto"/>
          </w:tcPr>
          <w:p w14:paraId="6F3AD7B0" w14:textId="77777777" w:rsidR="00CE3F75" w:rsidRPr="00D353B4" w:rsidRDefault="00CE3F75" w:rsidP="00AD3881">
            <w:r w:rsidRPr="00D353B4">
              <w:t>obowiązkowy</w:t>
            </w:r>
          </w:p>
        </w:tc>
      </w:tr>
      <w:tr w:rsidR="00D353B4" w:rsidRPr="00D353B4" w14:paraId="535E3544" w14:textId="77777777" w:rsidTr="008F1E17">
        <w:tc>
          <w:tcPr>
            <w:tcW w:w="2000" w:type="pct"/>
            <w:shd w:val="clear" w:color="auto" w:fill="auto"/>
          </w:tcPr>
          <w:p w14:paraId="7E3AB515" w14:textId="77777777" w:rsidR="00CE3F75" w:rsidRPr="00D353B4" w:rsidRDefault="00CE3F75" w:rsidP="00AD3881">
            <w:r w:rsidRPr="00D353B4">
              <w:t>Poziom studiów</w:t>
            </w:r>
          </w:p>
        </w:tc>
        <w:tc>
          <w:tcPr>
            <w:tcW w:w="3000" w:type="pct"/>
            <w:shd w:val="clear" w:color="auto" w:fill="auto"/>
          </w:tcPr>
          <w:p w14:paraId="2D41E0EA" w14:textId="77777777" w:rsidR="00CE3F75" w:rsidRPr="00D353B4" w:rsidRDefault="00CE3F75" w:rsidP="00AD3881">
            <w:r w:rsidRPr="00D353B4">
              <w:t xml:space="preserve">studia pierwszego stopnia </w:t>
            </w:r>
          </w:p>
        </w:tc>
      </w:tr>
      <w:tr w:rsidR="00D353B4" w:rsidRPr="00D353B4" w14:paraId="4B1A6E96" w14:textId="77777777" w:rsidTr="008F1E17">
        <w:tc>
          <w:tcPr>
            <w:tcW w:w="2000" w:type="pct"/>
            <w:shd w:val="clear" w:color="auto" w:fill="auto"/>
          </w:tcPr>
          <w:p w14:paraId="6DCF65BD" w14:textId="28B0D257" w:rsidR="00CE3F75" w:rsidRPr="00D353B4" w:rsidRDefault="00CE3F75" w:rsidP="00AD3881">
            <w:r w:rsidRPr="00D353B4">
              <w:t>Forma studiów</w:t>
            </w:r>
          </w:p>
        </w:tc>
        <w:tc>
          <w:tcPr>
            <w:tcW w:w="3000" w:type="pct"/>
            <w:shd w:val="clear" w:color="auto" w:fill="auto"/>
          </w:tcPr>
          <w:p w14:paraId="487EFF71" w14:textId="03AD9329" w:rsidR="00CE3F75" w:rsidRPr="00D353B4" w:rsidRDefault="00C65739" w:rsidP="00AD3881">
            <w:r w:rsidRPr="00D353B4">
              <w:t>nie</w:t>
            </w:r>
            <w:r w:rsidR="00CE3F75" w:rsidRPr="00D353B4">
              <w:t>stacjonarne</w:t>
            </w:r>
          </w:p>
        </w:tc>
      </w:tr>
      <w:tr w:rsidR="00D353B4" w:rsidRPr="00D353B4" w14:paraId="05A2BE5B" w14:textId="77777777" w:rsidTr="008F1E17">
        <w:tc>
          <w:tcPr>
            <w:tcW w:w="2000" w:type="pct"/>
            <w:shd w:val="clear" w:color="auto" w:fill="auto"/>
          </w:tcPr>
          <w:p w14:paraId="501156D8" w14:textId="77777777" w:rsidR="00CE3F75" w:rsidRPr="00D353B4" w:rsidRDefault="00CE3F75" w:rsidP="00AD3881">
            <w:r w:rsidRPr="00D353B4">
              <w:t>Rok studiów dla kierunku</w:t>
            </w:r>
          </w:p>
        </w:tc>
        <w:tc>
          <w:tcPr>
            <w:tcW w:w="3000" w:type="pct"/>
            <w:shd w:val="clear" w:color="auto" w:fill="auto"/>
          </w:tcPr>
          <w:p w14:paraId="443D7AF4" w14:textId="77777777" w:rsidR="00CE3F75" w:rsidRPr="00D353B4" w:rsidRDefault="00CE3F75" w:rsidP="00AD3881">
            <w:r w:rsidRPr="00D353B4">
              <w:t>II</w:t>
            </w:r>
          </w:p>
        </w:tc>
      </w:tr>
      <w:tr w:rsidR="00D353B4" w:rsidRPr="00D353B4" w14:paraId="056FD713" w14:textId="77777777" w:rsidTr="008F1E17">
        <w:tc>
          <w:tcPr>
            <w:tcW w:w="2000" w:type="pct"/>
            <w:shd w:val="clear" w:color="auto" w:fill="auto"/>
          </w:tcPr>
          <w:p w14:paraId="4F6D691F" w14:textId="77777777" w:rsidR="00CE3F75" w:rsidRPr="00D353B4" w:rsidRDefault="00CE3F75" w:rsidP="00AD3881">
            <w:r w:rsidRPr="00D353B4">
              <w:t>Semestr dla kierunku</w:t>
            </w:r>
          </w:p>
        </w:tc>
        <w:tc>
          <w:tcPr>
            <w:tcW w:w="3000" w:type="pct"/>
            <w:shd w:val="clear" w:color="auto" w:fill="auto"/>
          </w:tcPr>
          <w:p w14:paraId="3366AFB7" w14:textId="77777777" w:rsidR="00CE3F75" w:rsidRPr="00D353B4" w:rsidRDefault="00CE3F75" w:rsidP="00AD3881">
            <w:r w:rsidRPr="00D353B4">
              <w:t>4</w:t>
            </w:r>
          </w:p>
        </w:tc>
      </w:tr>
      <w:tr w:rsidR="00D353B4" w:rsidRPr="00D353B4" w14:paraId="66C9241E" w14:textId="77777777" w:rsidTr="008F1E17">
        <w:tc>
          <w:tcPr>
            <w:tcW w:w="2000" w:type="pct"/>
            <w:shd w:val="clear" w:color="auto" w:fill="auto"/>
          </w:tcPr>
          <w:p w14:paraId="2E9AB458" w14:textId="77777777" w:rsidR="00CE3F75" w:rsidRPr="00D353B4" w:rsidRDefault="00CE3F75" w:rsidP="00AD3881">
            <w:pPr>
              <w:autoSpaceDE w:val="0"/>
              <w:autoSpaceDN w:val="0"/>
              <w:adjustRightInd w:val="0"/>
            </w:pPr>
            <w:r w:rsidRPr="00D353B4">
              <w:t>Liczba punktów ECTS z podziałem na kontaktowe/niekontaktowe</w:t>
            </w:r>
          </w:p>
        </w:tc>
        <w:tc>
          <w:tcPr>
            <w:tcW w:w="3000" w:type="pct"/>
            <w:shd w:val="clear" w:color="auto" w:fill="auto"/>
          </w:tcPr>
          <w:p w14:paraId="00054F8A" w14:textId="59E5FA2B" w:rsidR="00CE3F75" w:rsidRPr="00D353B4" w:rsidRDefault="009852F5" w:rsidP="00AD3881">
            <w:r w:rsidRPr="00D353B4">
              <w:t>2 (0,9/1,1)</w:t>
            </w:r>
          </w:p>
        </w:tc>
      </w:tr>
      <w:tr w:rsidR="00D353B4" w:rsidRPr="00D353B4" w14:paraId="699124B1" w14:textId="77777777" w:rsidTr="008F1E17">
        <w:tc>
          <w:tcPr>
            <w:tcW w:w="2000" w:type="pct"/>
            <w:shd w:val="clear" w:color="auto" w:fill="auto"/>
          </w:tcPr>
          <w:p w14:paraId="4D7B7B93" w14:textId="77777777" w:rsidR="00CE3F75" w:rsidRPr="00D353B4" w:rsidRDefault="00CE3F75" w:rsidP="00AD3881">
            <w:pPr>
              <w:autoSpaceDE w:val="0"/>
              <w:autoSpaceDN w:val="0"/>
              <w:adjustRightInd w:val="0"/>
            </w:pPr>
            <w:r w:rsidRPr="00D353B4">
              <w:t>Tytuł naukowy/stopień naukowy, imię i nazwisko osoby odpowiedzialnej za moduł</w:t>
            </w:r>
          </w:p>
        </w:tc>
        <w:tc>
          <w:tcPr>
            <w:tcW w:w="3000" w:type="pct"/>
            <w:shd w:val="clear" w:color="auto" w:fill="auto"/>
          </w:tcPr>
          <w:p w14:paraId="15409497" w14:textId="77777777" w:rsidR="00CE3F75" w:rsidRPr="00D353B4" w:rsidRDefault="00CE3F75" w:rsidP="00AD3881">
            <w:r w:rsidRPr="00D353B4">
              <w:t>mgr Daniel Zagrodnik</w:t>
            </w:r>
          </w:p>
        </w:tc>
      </w:tr>
      <w:tr w:rsidR="00D353B4" w:rsidRPr="00D353B4" w14:paraId="235E3D5D" w14:textId="77777777" w:rsidTr="008F1E17">
        <w:tc>
          <w:tcPr>
            <w:tcW w:w="2000" w:type="pct"/>
            <w:shd w:val="clear" w:color="auto" w:fill="auto"/>
          </w:tcPr>
          <w:p w14:paraId="3B84A892" w14:textId="2282147F" w:rsidR="00CE3F75" w:rsidRPr="00D353B4" w:rsidRDefault="00CE3F75" w:rsidP="00AD3881">
            <w:r w:rsidRPr="00D353B4">
              <w:t>Jednostka oferująca moduł</w:t>
            </w:r>
          </w:p>
        </w:tc>
        <w:tc>
          <w:tcPr>
            <w:tcW w:w="3000" w:type="pct"/>
            <w:shd w:val="clear" w:color="auto" w:fill="auto"/>
          </w:tcPr>
          <w:p w14:paraId="6B43CEB7" w14:textId="77777777" w:rsidR="00CE3F75" w:rsidRPr="00D353B4" w:rsidRDefault="00CE3F75" w:rsidP="00AD3881">
            <w:r w:rsidRPr="00D353B4">
              <w:t>Centrum Nauczania Języków Obcych i Certyfikacji</w:t>
            </w:r>
          </w:p>
        </w:tc>
      </w:tr>
      <w:tr w:rsidR="00D353B4" w:rsidRPr="00D353B4" w14:paraId="32FDD084" w14:textId="77777777" w:rsidTr="008F1E17">
        <w:tc>
          <w:tcPr>
            <w:tcW w:w="2000" w:type="pct"/>
            <w:shd w:val="clear" w:color="auto" w:fill="auto"/>
          </w:tcPr>
          <w:p w14:paraId="7164EE6D" w14:textId="77777777" w:rsidR="00E83C5B" w:rsidRPr="00D353B4" w:rsidRDefault="00E83C5B" w:rsidP="00E83C5B">
            <w:r w:rsidRPr="00D353B4">
              <w:t>Cel modułu</w:t>
            </w:r>
          </w:p>
          <w:p w14:paraId="481BBD0A" w14:textId="77777777" w:rsidR="00E83C5B" w:rsidRPr="00D353B4" w:rsidRDefault="00E83C5B" w:rsidP="00E83C5B"/>
        </w:tc>
        <w:tc>
          <w:tcPr>
            <w:tcW w:w="3000" w:type="pct"/>
            <w:shd w:val="clear" w:color="auto" w:fill="auto"/>
          </w:tcPr>
          <w:p w14:paraId="28E7E287" w14:textId="77777777" w:rsidR="00E83C5B" w:rsidRPr="00D353B4" w:rsidRDefault="00E83C5B" w:rsidP="00E83C5B">
            <w:pPr>
              <w:jc w:val="both"/>
            </w:pPr>
            <w:r w:rsidRPr="00D353B4">
              <w:t>Nabycie kompetencji językowych w zakresie podstawowych zwrotów życia codziennego.</w:t>
            </w:r>
          </w:p>
          <w:p w14:paraId="62EA2630" w14:textId="77777777" w:rsidR="00E83C5B" w:rsidRPr="00D353B4" w:rsidRDefault="00E83C5B" w:rsidP="00E83C5B">
            <w:pPr>
              <w:jc w:val="both"/>
            </w:pPr>
            <w:r w:rsidRPr="00D353B4">
              <w:t>Rozwijanie umiejętności w poprawnej komunikacji w środowisku zawodowym.</w:t>
            </w:r>
          </w:p>
          <w:p w14:paraId="5EBA7A97" w14:textId="4BC7F4C6" w:rsidR="00E83C5B" w:rsidRPr="00D353B4" w:rsidRDefault="00E83C5B" w:rsidP="00E83C5B">
            <w:pPr>
              <w:autoSpaceDE w:val="0"/>
              <w:autoSpaceDN w:val="0"/>
              <w:adjustRightInd w:val="0"/>
            </w:pPr>
            <w:r w:rsidRPr="00D353B4">
              <w:t>Przekazanie wiedzy niezbędnej do stosowania struktur gramatycznych.</w:t>
            </w:r>
          </w:p>
        </w:tc>
      </w:tr>
      <w:tr w:rsidR="00D353B4" w:rsidRPr="00D353B4" w14:paraId="53F7456B" w14:textId="77777777" w:rsidTr="008F1E17">
        <w:trPr>
          <w:trHeight w:val="236"/>
        </w:trPr>
        <w:tc>
          <w:tcPr>
            <w:tcW w:w="2000" w:type="pct"/>
            <w:vMerge w:val="restart"/>
            <w:shd w:val="clear" w:color="auto" w:fill="auto"/>
          </w:tcPr>
          <w:p w14:paraId="4E3533BD" w14:textId="77777777" w:rsidR="00E83C5B" w:rsidRPr="00D353B4" w:rsidRDefault="00E83C5B" w:rsidP="00E83C5B">
            <w:pPr>
              <w:jc w:val="both"/>
            </w:pPr>
            <w:r w:rsidRPr="00D353B4">
              <w:t>Efekty uczenia się dla modułu to opis zasobu wiedzy, umiejętności i kompetencji społecznych, które student osiągnie po zrealizowaniu zajęć.</w:t>
            </w:r>
          </w:p>
        </w:tc>
        <w:tc>
          <w:tcPr>
            <w:tcW w:w="3000" w:type="pct"/>
            <w:shd w:val="clear" w:color="auto" w:fill="auto"/>
          </w:tcPr>
          <w:p w14:paraId="6A0EC70E" w14:textId="77125E7E" w:rsidR="00E83C5B" w:rsidRPr="00D353B4" w:rsidRDefault="00E83C5B" w:rsidP="00E83C5B">
            <w:r w:rsidRPr="00D353B4">
              <w:t xml:space="preserve">Wiedza: </w:t>
            </w:r>
          </w:p>
        </w:tc>
      </w:tr>
      <w:tr w:rsidR="00D353B4" w:rsidRPr="00D353B4" w14:paraId="1288ED82" w14:textId="77777777" w:rsidTr="008F1E17">
        <w:trPr>
          <w:trHeight w:val="233"/>
        </w:trPr>
        <w:tc>
          <w:tcPr>
            <w:tcW w:w="2000" w:type="pct"/>
            <w:vMerge/>
            <w:shd w:val="clear" w:color="auto" w:fill="auto"/>
          </w:tcPr>
          <w:p w14:paraId="502EF1D6" w14:textId="77777777" w:rsidR="00E83C5B" w:rsidRPr="00D353B4" w:rsidRDefault="00E83C5B" w:rsidP="00E83C5B">
            <w:pPr>
              <w:rPr>
                <w:highlight w:val="yellow"/>
              </w:rPr>
            </w:pPr>
          </w:p>
        </w:tc>
        <w:tc>
          <w:tcPr>
            <w:tcW w:w="3000" w:type="pct"/>
            <w:shd w:val="clear" w:color="auto" w:fill="auto"/>
          </w:tcPr>
          <w:p w14:paraId="34008206" w14:textId="5BDD0328" w:rsidR="00E83C5B" w:rsidRPr="00D353B4" w:rsidRDefault="00E83C5B" w:rsidP="00E83C5B">
            <w:r w:rsidRPr="00D353B4">
              <w:t>1.</w:t>
            </w:r>
          </w:p>
        </w:tc>
      </w:tr>
      <w:tr w:rsidR="00D353B4" w:rsidRPr="00D353B4" w14:paraId="5D84B3D6" w14:textId="77777777" w:rsidTr="008F1E17">
        <w:trPr>
          <w:trHeight w:val="233"/>
        </w:trPr>
        <w:tc>
          <w:tcPr>
            <w:tcW w:w="2000" w:type="pct"/>
            <w:vMerge/>
            <w:shd w:val="clear" w:color="auto" w:fill="auto"/>
          </w:tcPr>
          <w:p w14:paraId="2A0C5916" w14:textId="77777777" w:rsidR="00E83C5B" w:rsidRPr="00D353B4" w:rsidRDefault="00E83C5B" w:rsidP="00E83C5B">
            <w:pPr>
              <w:rPr>
                <w:highlight w:val="yellow"/>
              </w:rPr>
            </w:pPr>
          </w:p>
        </w:tc>
        <w:tc>
          <w:tcPr>
            <w:tcW w:w="3000" w:type="pct"/>
            <w:shd w:val="clear" w:color="auto" w:fill="auto"/>
          </w:tcPr>
          <w:p w14:paraId="36C2780F" w14:textId="49C9D2C1" w:rsidR="00E83C5B" w:rsidRPr="00D353B4" w:rsidRDefault="00E83C5B" w:rsidP="00E83C5B">
            <w:r w:rsidRPr="00D353B4">
              <w:t>2.</w:t>
            </w:r>
          </w:p>
        </w:tc>
      </w:tr>
      <w:tr w:rsidR="00D353B4" w:rsidRPr="00D353B4" w14:paraId="5C6728F0" w14:textId="77777777" w:rsidTr="008F1E17">
        <w:trPr>
          <w:trHeight w:val="233"/>
        </w:trPr>
        <w:tc>
          <w:tcPr>
            <w:tcW w:w="2000" w:type="pct"/>
            <w:vMerge/>
            <w:shd w:val="clear" w:color="auto" w:fill="auto"/>
          </w:tcPr>
          <w:p w14:paraId="46F3F128" w14:textId="77777777" w:rsidR="00E83C5B" w:rsidRPr="00D353B4" w:rsidRDefault="00E83C5B" w:rsidP="00E83C5B">
            <w:pPr>
              <w:rPr>
                <w:highlight w:val="yellow"/>
              </w:rPr>
            </w:pPr>
          </w:p>
        </w:tc>
        <w:tc>
          <w:tcPr>
            <w:tcW w:w="3000" w:type="pct"/>
            <w:shd w:val="clear" w:color="auto" w:fill="auto"/>
          </w:tcPr>
          <w:p w14:paraId="17777243" w14:textId="4C8B9940" w:rsidR="00E83C5B" w:rsidRPr="00D353B4" w:rsidRDefault="00E83C5B" w:rsidP="00E83C5B">
            <w:r w:rsidRPr="00D353B4">
              <w:t>Umiejętności:</w:t>
            </w:r>
          </w:p>
        </w:tc>
      </w:tr>
      <w:tr w:rsidR="00D353B4" w:rsidRPr="00D353B4" w14:paraId="0A07FDBA" w14:textId="77777777" w:rsidTr="008F1E17">
        <w:trPr>
          <w:trHeight w:val="233"/>
        </w:trPr>
        <w:tc>
          <w:tcPr>
            <w:tcW w:w="2000" w:type="pct"/>
            <w:vMerge/>
            <w:shd w:val="clear" w:color="auto" w:fill="auto"/>
          </w:tcPr>
          <w:p w14:paraId="7C9A6CA8" w14:textId="77777777" w:rsidR="00E83C5B" w:rsidRPr="00D353B4" w:rsidRDefault="00E83C5B" w:rsidP="00E83C5B">
            <w:pPr>
              <w:rPr>
                <w:highlight w:val="yellow"/>
              </w:rPr>
            </w:pPr>
          </w:p>
        </w:tc>
        <w:tc>
          <w:tcPr>
            <w:tcW w:w="3000" w:type="pct"/>
            <w:shd w:val="clear" w:color="auto" w:fill="auto"/>
          </w:tcPr>
          <w:p w14:paraId="4B475155" w14:textId="15B3275E" w:rsidR="00E83C5B" w:rsidRPr="00D353B4" w:rsidRDefault="00E83C5B" w:rsidP="00E83C5B">
            <w:r w:rsidRPr="00D353B4">
              <w:t>U1. Posiada umiejętność w poprawnej komunikacji w środowisku zawodowym i sytuacjach życia codziennego</w:t>
            </w:r>
          </w:p>
        </w:tc>
      </w:tr>
      <w:tr w:rsidR="00D353B4" w:rsidRPr="00D353B4" w14:paraId="740BFE0B" w14:textId="77777777" w:rsidTr="008F1E17">
        <w:trPr>
          <w:trHeight w:val="233"/>
        </w:trPr>
        <w:tc>
          <w:tcPr>
            <w:tcW w:w="2000" w:type="pct"/>
            <w:vMerge/>
            <w:shd w:val="clear" w:color="auto" w:fill="auto"/>
          </w:tcPr>
          <w:p w14:paraId="6F9D85DC" w14:textId="77777777" w:rsidR="00E83C5B" w:rsidRPr="00D353B4" w:rsidRDefault="00E83C5B" w:rsidP="00E83C5B">
            <w:pPr>
              <w:rPr>
                <w:highlight w:val="yellow"/>
              </w:rPr>
            </w:pPr>
          </w:p>
        </w:tc>
        <w:tc>
          <w:tcPr>
            <w:tcW w:w="3000" w:type="pct"/>
            <w:shd w:val="clear" w:color="auto" w:fill="auto"/>
          </w:tcPr>
          <w:p w14:paraId="09253918" w14:textId="5843A097" w:rsidR="00E83C5B" w:rsidRPr="00D353B4" w:rsidRDefault="00E83C5B" w:rsidP="00E83C5B">
            <w:r w:rsidRPr="00D353B4">
              <w:t>U2. Potrafi przedstawić wydarzenia z życia codziennego posługując się bardziej rozbudowanymi zwrotami.</w:t>
            </w:r>
          </w:p>
        </w:tc>
      </w:tr>
      <w:tr w:rsidR="00D353B4" w:rsidRPr="00D353B4" w14:paraId="4509290F" w14:textId="77777777" w:rsidTr="008F1E17">
        <w:trPr>
          <w:trHeight w:val="233"/>
        </w:trPr>
        <w:tc>
          <w:tcPr>
            <w:tcW w:w="2000" w:type="pct"/>
            <w:vMerge/>
            <w:shd w:val="clear" w:color="auto" w:fill="auto"/>
          </w:tcPr>
          <w:p w14:paraId="0B1DF245" w14:textId="77777777" w:rsidR="00E83C5B" w:rsidRPr="00D353B4" w:rsidRDefault="00E83C5B" w:rsidP="00E83C5B">
            <w:pPr>
              <w:rPr>
                <w:highlight w:val="yellow"/>
              </w:rPr>
            </w:pPr>
          </w:p>
        </w:tc>
        <w:tc>
          <w:tcPr>
            <w:tcW w:w="3000" w:type="pct"/>
            <w:shd w:val="clear" w:color="auto" w:fill="auto"/>
          </w:tcPr>
          <w:p w14:paraId="16E407BA" w14:textId="59DA5CBC" w:rsidR="00E83C5B" w:rsidRPr="00D353B4" w:rsidRDefault="00E83C5B" w:rsidP="00E83C5B">
            <w:r w:rsidRPr="00D353B4">
              <w:t>U3. Posiada umiejętność czytania ze zrozumieniem i analizowania popularnonaukowych tekstów obcojęzycznych z zakresu reprezentowanej dziedziny naukowej.</w:t>
            </w:r>
          </w:p>
        </w:tc>
      </w:tr>
      <w:tr w:rsidR="00D353B4" w:rsidRPr="00D353B4" w14:paraId="078A3FA5" w14:textId="77777777" w:rsidTr="008F1E17">
        <w:trPr>
          <w:trHeight w:val="233"/>
        </w:trPr>
        <w:tc>
          <w:tcPr>
            <w:tcW w:w="2000" w:type="pct"/>
            <w:vMerge/>
            <w:shd w:val="clear" w:color="auto" w:fill="auto"/>
          </w:tcPr>
          <w:p w14:paraId="0B791106" w14:textId="77777777" w:rsidR="00E83C5B" w:rsidRPr="00D353B4" w:rsidRDefault="00E83C5B" w:rsidP="00E83C5B">
            <w:pPr>
              <w:rPr>
                <w:highlight w:val="yellow"/>
              </w:rPr>
            </w:pPr>
          </w:p>
        </w:tc>
        <w:tc>
          <w:tcPr>
            <w:tcW w:w="3000" w:type="pct"/>
            <w:shd w:val="clear" w:color="auto" w:fill="auto"/>
          </w:tcPr>
          <w:p w14:paraId="3E8ECE39" w14:textId="76F651FA" w:rsidR="00E83C5B" w:rsidRPr="00D353B4" w:rsidRDefault="00E83C5B" w:rsidP="00E83C5B">
            <w:r w:rsidRPr="00D353B4">
              <w:t>U4. Potrafi konstruować formalne i nieformalne listy, notatki i wiadomości dotyczące spraw prywatnych i służbowych.</w:t>
            </w:r>
          </w:p>
        </w:tc>
      </w:tr>
      <w:tr w:rsidR="00D353B4" w:rsidRPr="00D353B4" w14:paraId="2B470E20" w14:textId="77777777" w:rsidTr="008F1E17">
        <w:trPr>
          <w:trHeight w:val="233"/>
        </w:trPr>
        <w:tc>
          <w:tcPr>
            <w:tcW w:w="2000" w:type="pct"/>
            <w:vMerge/>
            <w:shd w:val="clear" w:color="auto" w:fill="auto"/>
          </w:tcPr>
          <w:p w14:paraId="5DB855BC" w14:textId="77777777" w:rsidR="00E83C5B" w:rsidRPr="00D353B4" w:rsidRDefault="00E83C5B" w:rsidP="00E83C5B">
            <w:pPr>
              <w:rPr>
                <w:highlight w:val="yellow"/>
              </w:rPr>
            </w:pPr>
          </w:p>
        </w:tc>
        <w:tc>
          <w:tcPr>
            <w:tcW w:w="3000" w:type="pct"/>
            <w:shd w:val="clear" w:color="auto" w:fill="auto"/>
          </w:tcPr>
          <w:p w14:paraId="03BE015D" w14:textId="2A482B9D" w:rsidR="00E83C5B" w:rsidRPr="00D353B4" w:rsidRDefault="00E83C5B" w:rsidP="00E83C5B">
            <w:r w:rsidRPr="00D353B4">
              <w:t>Kompetencje społeczne:</w:t>
            </w:r>
          </w:p>
        </w:tc>
      </w:tr>
      <w:tr w:rsidR="00D353B4" w:rsidRPr="00D353B4" w14:paraId="64238A6B" w14:textId="77777777" w:rsidTr="008F1E17">
        <w:trPr>
          <w:trHeight w:val="233"/>
        </w:trPr>
        <w:tc>
          <w:tcPr>
            <w:tcW w:w="2000" w:type="pct"/>
            <w:vMerge/>
            <w:shd w:val="clear" w:color="auto" w:fill="auto"/>
          </w:tcPr>
          <w:p w14:paraId="5FF5A416" w14:textId="77777777" w:rsidR="00E83C5B" w:rsidRPr="00D353B4" w:rsidRDefault="00E83C5B" w:rsidP="00E83C5B">
            <w:pPr>
              <w:rPr>
                <w:highlight w:val="yellow"/>
              </w:rPr>
            </w:pPr>
          </w:p>
        </w:tc>
        <w:tc>
          <w:tcPr>
            <w:tcW w:w="3000" w:type="pct"/>
            <w:shd w:val="clear" w:color="auto" w:fill="auto"/>
          </w:tcPr>
          <w:p w14:paraId="6DA4BE40" w14:textId="4000EC4C" w:rsidR="00E83C5B" w:rsidRPr="00D353B4" w:rsidRDefault="00E83C5B" w:rsidP="00E83C5B">
            <w:r w:rsidRPr="00D353B4">
              <w:t xml:space="preserve">K1. </w:t>
            </w:r>
            <w:r w:rsidR="001A3AB4" w:rsidRPr="00D353B4">
              <w:t>Jest gotów do krytycznej oceny posiadanych praktycznych umiejętności językowych.</w:t>
            </w:r>
          </w:p>
        </w:tc>
      </w:tr>
      <w:tr w:rsidR="00D353B4" w:rsidRPr="00D353B4" w14:paraId="3A89C543" w14:textId="77777777" w:rsidTr="008F1E17">
        <w:trPr>
          <w:trHeight w:val="718"/>
        </w:trPr>
        <w:tc>
          <w:tcPr>
            <w:tcW w:w="2000" w:type="pct"/>
            <w:shd w:val="clear" w:color="auto" w:fill="auto"/>
          </w:tcPr>
          <w:p w14:paraId="42821DBD" w14:textId="77777777" w:rsidR="00E83C5B" w:rsidRPr="00D353B4" w:rsidRDefault="00E83C5B" w:rsidP="00E83C5B">
            <w:pPr>
              <w:jc w:val="both"/>
            </w:pPr>
            <w:r w:rsidRPr="00D353B4">
              <w:t>Odniesienie modułowych efektów uczenia się do kierunkowych efektów uczenia się</w:t>
            </w:r>
          </w:p>
        </w:tc>
        <w:tc>
          <w:tcPr>
            <w:tcW w:w="3000" w:type="pct"/>
            <w:shd w:val="clear" w:color="auto" w:fill="auto"/>
          </w:tcPr>
          <w:p w14:paraId="41E2EE04" w14:textId="77777777" w:rsidR="00E83C5B" w:rsidRPr="00D353B4" w:rsidRDefault="00E83C5B" w:rsidP="00E83C5B">
            <w:r w:rsidRPr="00D353B4">
              <w:t>U1 – TR_U011</w:t>
            </w:r>
          </w:p>
          <w:p w14:paraId="39D1F31C" w14:textId="77777777" w:rsidR="00E83C5B" w:rsidRPr="00D353B4" w:rsidRDefault="00E83C5B" w:rsidP="00E83C5B">
            <w:r w:rsidRPr="00D353B4">
              <w:t>U2 – TR_U011</w:t>
            </w:r>
          </w:p>
          <w:p w14:paraId="466842FA" w14:textId="77777777" w:rsidR="00E83C5B" w:rsidRPr="00D353B4" w:rsidRDefault="00E83C5B" w:rsidP="00E83C5B">
            <w:r w:rsidRPr="00D353B4">
              <w:t>U3 – TR_U011</w:t>
            </w:r>
          </w:p>
          <w:p w14:paraId="28DE4770" w14:textId="77777777" w:rsidR="00E83C5B" w:rsidRPr="00D353B4" w:rsidRDefault="00E83C5B" w:rsidP="00E83C5B">
            <w:r w:rsidRPr="00D353B4">
              <w:t>U4 - TR_U011</w:t>
            </w:r>
          </w:p>
          <w:p w14:paraId="4A550410" w14:textId="72676CA0" w:rsidR="00E83C5B" w:rsidRPr="00D353B4" w:rsidRDefault="00E83C5B" w:rsidP="00E83C5B">
            <w:r w:rsidRPr="00D353B4">
              <w:t>K1 – TR_K01</w:t>
            </w:r>
          </w:p>
        </w:tc>
      </w:tr>
      <w:tr w:rsidR="00D353B4" w:rsidRPr="00D353B4" w14:paraId="7CEAD582" w14:textId="77777777" w:rsidTr="008F1E17">
        <w:tc>
          <w:tcPr>
            <w:tcW w:w="2000" w:type="pct"/>
            <w:shd w:val="clear" w:color="auto" w:fill="auto"/>
          </w:tcPr>
          <w:p w14:paraId="526160F3" w14:textId="77777777" w:rsidR="00E83C5B" w:rsidRPr="00D353B4" w:rsidRDefault="00E83C5B" w:rsidP="00E83C5B">
            <w:r w:rsidRPr="00D353B4">
              <w:t>Odniesienie modułowych efektów uczenia się do efektów inżynierskich (jeżeli dotyczy)</w:t>
            </w:r>
          </w:p>
        </w:tc>
        <w:tc>
          <w:tcPr>
            <w:tcW w:w="3000" w:type="pct"/>
            <w:shd w:val="clear" w:color="auto" w:fill="auto"/>
          </w:tcPr>
          <w:p w14:paraId="7CD11A4C" w14:textId="34524055" w:rsidR="00E83C5B" w:rsidRPr="00D353B4" w:rsidRDefault="00E83C5B" w:rsidP="00E83C5B">
            <w:pPr>
              <w:jc w:val="both"/>
            </w:pPr>
            <w:r w:rsidRPr="00D353B4">
              <w:t>Nie dotyczy</w:t>
            </w:r>
          </w:p>
        </w:tc>
      </w:tr>
      <w:tr w:rsidR="00D353B4" w:rsidRPr="00D353B4" w14:paraId="1955F19E" w14:textId="77777777" w:rsidTr="008F1E17">
        <w:tc>
          <w:tcPr>
            <w:tcW w:w="2000" w:type="pct"/>
            <w:shd w:val="clear" w:color="auto" w:fill="auto"/>
          </w:tcPr>
          <w:p w14:paraId="580DDED3" w14:textId="77777777" w:rsidR="00E83C5B" w:rsidRPr="00D353B4" w:rsidRDefault="00E83C5B" w:rsidP="00E83C5B">
            <w:r w:rsidRPr="00D353B4">
              <w:t xml:space="preserve">Wymagania wstępne i dodatkowe </w:t>
            </w:r>
          </w:p>
        </w:tc>
        <w:tc>
          <w:tcPr>
            <w:tcW w:w="3000" w:type="pct"/>
            <w:shd w:val="clear" w:color="auto" w:fill="auto"/>
          </w:tcPr>
          <w:p w14:paraId="272A3592" w14:textId="4D38C644" w:rsidR="00E83C5B" w:rsidRPr="00D353B4" w:rsidRDefault="00E83C5B" w:rsidP="00E83C5B">
            <w:pPr>
              <w:jc w:val="both"/>
            </w:pPr>
            <w:r w:rsidRPr="00D353B4">
              <w:t>Nie jest wymagana znajomość języka obcego.</w:t>
            </w:r>
          </w:p>
        </w:tc>
      </w:tr>
      <w:tr w:rsidR="00D353B4" w:rsidRPr="00D353B4" w14:paraId="30260AA1" w14:textId="77777777" w:rsidTr="008F1E17">
        <w:tc>
          <w:tcPr>
            <w:tcW w:w="2000" w:type="pct"/>
            <w:shd w:val="clear" w:color="auto" w:fill="auto"/>
          </w:tcPr>
          <w:p w14:paraId="1122EA22" w14:textId="77777777" w:rsidR="00E83C5B" w:rsidRPr="00D353B4" w:rsidRDefault="00E83C5B" w:rsidP="00E83C5B">
            <w:r w:rsidRPr="00D353B4">
              <w:t xml:space="preserve">Treści programowe modułu </w:t>
            </w:r>
          </w:p>
          <w:p w14:paraId="037CC284" w14:textId="77777777" w:rsidR="00E83C5B" w:rsidRPr="00D353B4" w:rsidRDefault="00E83C5B" w:rsidP="00E83C5B"/>
        </w:tc>
        <w:tc>
          <w:tcPr>
            <w:tcW w:w="3000" w:type="pct"/>
            <w:shd w:val="clear" w:color="auto" w:fill="auto"/>
          </w:tcPr>
          <w:p w14:paraId="161AFC84" w14:textId="77777777" w:rsidR="00E83C5B" w:rsidRPr="00D353B4" w:rsidRDefault="00E83C5B" w:rsidP="00E83C5B">
            <w:pPr>
              <w:jc w:val="both"/>
            </w:pPr>
            <w:r w:rsidRPr="00D353B4">
              <w:t>Prowadzone w ramach modułu zajęcia przygotowane są w oparciu o podręcznik do nauki języka obcego na poziomie początkującym oraz materiałów do nauczania niezbędnych zwrotów specjalistycznych związanych z kierunkiem studiów. Obejmują słownictwo ogólne w zakresie autoprezentacji, zainteresowań, życia w społeczeństwie oraz pracy zawodowej.</w:t>
            </w:r>
          </w:p>
          <w:p w14:paraId="24561751" w14:textId="77777777" w:rsidR="00E83C5B" w:rsidRPr="00D353B4" w:rsidRDefault="00E83C5B" w:rsidP="00E83C5B">
            <w:pPr>
              <w:jc w:val="both"/>
            </w:pPr>
            <w:r w:rsidRPr="00D353B4">
              <w:t xml:space="preserve">W czasie ćwiczeń zostanie wprowadzone niezbędne słownictwo specjalistyczne z reprezentowanej dziedziny naukowej, studenci zostaną przygotowani do czytania ze zrozumieniem tekstów literatury fachowej i samodzielnej pracy z tekstem źródłowym. </w:t>
            </w:r>
          </w:p>
          <w:p w14:paraId="15C93D38" w14:textId="77777777" w:rsidR="00E83C5B" w:rsidRPr="00D353B4" w:rsidRDefault="00E83C5B" w:rsidP="00E83C5B">
            <w:pPr>
              <w:jc w:val="both"/>
            </w:pPr>
            <w:r w:rsidRPr="00D353B4">
              <w:t>Moduł obejmuje również ćwiczenie struktur gramatycznych i leksykalnych celem osiągnięcia przez studenta w poprawnej komunikacji.</w:t>
            </w:r>
          </w:p>
          <w:p w14:paraId="643E490F" w14:textId="77777777" w:rsidR="00E83C5B" w:rsidRPr="00D353B4" w:rsidRDefault="00E83C5B" w:rsidP="00E83C5B">
            <w:pPr>
              <w:jc w:val="both"/>
            </w:pPr>
            <w:r w:rsidRPr="00D353B4">
              <w:t>Moduł ma również za zadanie zapoznanie studenta z kulturą danego obszaru językowego.</w:t>
            </w:r>
          </w:p>
          <w:p w14:paraId="44D4BB66" w14:textId="77777777" w:rsidR="00E83C5B" w:rsidRPr="00D353B4" w:rsidRDefault="00E83C5B" w:rsidP="00E83C5B"/>
        </w:tc>
      </w:tr>
      <w:tr w:rsidR="00D353B4" w:rsidRPr="00D353B4" w14:paraId="62A66F3F" w14:textId="77777777" w:rsidTr="008F1E17">
        <w:tc>
          <w:tcPr>
            <w:tcW w:w="2000" w:type="pct"/>
            <w:shd w:val="clear" w:color="auto" w:fill="auto"/>
          </w:tcPr>
          <w:p w14:paraId="3E727C69" w14:textId="77777777" w:rsidR="00CE3F75" w:rsidRPr="00D353B4" w:rsidRDefault="00CE3F75" w:rsidP="00AD3881">
            <w:r w:rsidRPr="00D353B4">
              <w:t>Wykaz literatury podstawowej i uzupełniającej</w:t>
            </w:r>
          </w:p>
        </w:tc>
        <w:tc>
          <w:tcPr>
            <w:tcW w:w="3000" w:type="pct"/>
            <w:shd w:val="clear" w:color="auto" w:fill="auto"/>
          </w:tcPr>
          <w:p w14:paraId="491B8B48" w14:textId="77777777" w:rsidR="00CE3F75" w:rsidRPr="00D353B4" w:rsidRDefault="00CE3F75" w:rsidP="00AD3881">
            <w:r w:rsidRPr="00D353B4">
              <w:t xml:space="preserve">Literatura podstawowa: </w:t>
            </w:r>
          </w:p>
          <w:p w14:paraId="40BB1968" w14:textId="77777777" w:rsidR="00CE3F75" w:rsidRPr="00D353B4" w:rsidRDefault="00CE3F75" w:rsidP="00AD3881">
            <w:r w:rsidRPr="00D353B4">
              <w:t>1. Wiatr-Kmieciak M., Wujec S., Вот и мы 1, Warszawa 2008. - Podręcznik oraz zeszyt ćwiczeń.</w:t>
            </w:r>
          </w:p>
          <w:p w14:paraId="64CA72DC" w14:textId="77777777" w:rsidR="00CE3F75" w:rsidRPr="00D353B4" w:rsidRDefault="00CE3F75" w:rsidP="00AD3881">
            <w:r w:rsidRPr="00D353B4">
              <w:t>Literatura uzupełniająca:</w:t>
            </w:r>
          </w:p>
          <w:p w14:paraId="45A55815" w14:textId="77777777" w:rsidR="00CE3F75" w:rsidRPr="00D353B4" w:rsidRDefault="00CE3F75" w:rsidP="00AD3881">
            <w:r w:rsidRPr="00D353B4">
              <w:t>1. Махнач А., Из первых уст. Русский язык для базового уровня, Warszawa 2021. - wybrane tematy</w:t>
            </w:r>
          </w:p>
          <w:p w14:paraId="733108A0" w14:textId="77777777" w:rsidR="00CE3F75" w:rsidRPr="00D353B4" w:rsidRDefault="00CE3F75" w:rsidP="00AD3881">
            <w:r w:rsidRPr="00D353B4">
              <w:t>2. Woźniak T., Ilustrowany słownik rosyjsko-polski, Ożarów Mazowiecki 2017.</w:t>
            </w:r>
            <w:r w:rsidRPr="00D353B4">
              <w:br/>
              <w:t>3. Михалкина Е., Пузанова Ю, Пузанова Е., Иллюстрированный атлас Мир туриста, Москва 2003.</w:t>
            </w:r>
          </w:p>
          <w:p w14:paraId="0D7F2B22" w14:textId="73590B26" w:rsidR="00CE3F75" w:rsidRPr="00D353B4" w:rsidRDefault="00CE3F75" w:rsidP="00AD3881">
            <w:r w:rsidRPr="00D353B4">
              <w:t>4. Tematyczne filmy oraz prezentacje multimedialne.</w:t>
            </w:r>
          </w:p>
        </w:tc>
      </w:tr>
      <w:tr w:rsidR="00D353B4" w:rsidRPr="00D353B4" w14:paraId="4ABE748C" w14:textId="77777777" w:rsidTr="008F1E17">
        <w:tc>
          <w:tcPr>
            <w:tcW w:w="2000" w:type="pct"/>
            <w:shd w:val="clear" w:color="auto" w:fill="auto"/>
          </w:tcPr>
          <w:p w14:paraId="2606B10F" w14:textId="77777777" w:rsidR="00CE3F75" w:rsidRPr="00D353B4" w:rsidRDefault="00CE3F75" w:rsidP="00AD3881">
            <w:r w:rsidRPr="00D353B4">
              <w:t>Planowane formy/działania/metody dydaktyczne</w:t>
            </w:r>
          </w:p>
        </w:tc>
        <w:tc>
          <w:tcPr>
            <w:tcW w:w="3000" w:type="pct"/>
            <w:shd w:val="clear" w:color="auto" w:fill="auto"/>
          </w:tcPr>
          <w:p w14:paraId="69C358E0" w14:textId="77777777" w:rsidR="00CE3F75" w:rsidRPr="00D353B4" w:rsidRDefault="00CE3F75" w:rsidP="00AD3881">
            <w:r w:rsidRPr="00D353B4">
              <w:t>wykład, dyskusja, prezentacja, konwersacja,</w:t>
            </w:r>
          </w:p>
          <w:p w14:paraId="06356DB5" w14:textId="77777777" w:rsidR="00CE3F75" w:rsidRPr="00D353B4" w:rsidRDefault="00CE3F75" w:rsidP="00AD3881">
            <w:r w:rsidRPr="00D353B4">
              <w:t>metoda gramatyczno-tłumaczeniowa (teksty specjalistyczne), metoda komunikacyjna i bezpośrednia ze szczególnym uwzględnieniem umiejętności komunikowania się.</w:t>
            </w:r>
          </w:p>
        </w:tc>
      </w:tr>
      <w:tr w:rsidR="00D353B4" w:rsidRPr="00D353B4" w14:paraId="4CB48CFE" w14:textId="77777777" w:rsidTr="008F1E17">
        <w:tc>
          <w:tcPr>
            <w:tcW w:w="2000" w:type="pct"/>
            <w:shd w:val="clear" w:color="auto" w:fill="auto"/>
          </w:tcPr>
          <w:p w14:paraId="0789F6C1" w14:textId="77777777" w:rsidR="00CE3F75" w:rsidRPr="00D353B4" w:rsidRDefault="00CE3F75" w:rsidP="00AD3881">
            <w:r w:rsidRPr="00D353B4">
              <w:t>Sposoby weryfikacji oraz formy dokumentowania osiągniętych efektów uczenia się</w:t>
            </w:r>
          </w:p>
        </w:tc>
        <w:tc>
          <w:tcPr>
            <w:tcW w:w="3000" w:type="pct"/>
            <w:shd w:val="clear" w:color="auto" w:fill="auto"/>
          </w:tcPr>
          <w:p w14:paraId="52CC0010" w14:textId="77777777" w:rsidR="00CE3F75" w:rsidRPr="00D353B4" w:rsidRDefault="00CE3F75" w:rsidP="00AD3881">
            <w:pPr>
              <w:jc w:val="both"/>
            </w:pPr>
            <w:r w:rsidRPr="00D353B4">
              <w:t xml:space="preserve">U1 -ocena wypowiedzi ustnych na zajęciach </w:t>
            </w:r>
          </w:p>
          <w:p w14:paraId="772B3742" w14:textId="77777777" w:rsidR="00CE3F75" w:rsidRPr="00D353B4" w:rsidRDefault="00CE3F75" w:rsidP="00AD3881">
            <w:pPr>
              <w:jc w:val="both"/>
            </w:pPr>
            <w:r w:rsidRPr="00D353B4">
              <w:t xml:space="preserve">U2 -ocena wypowiedzi ustnych na zajęciach </w:t>
            </w:r>
          </w:p>
          <w:p w14:paraId="4FF3C9D3" w14:textId="77777777" w:rsidR="00CE3F75" w:rsidRPr="00D353B4" w:rsidRDefault="00CE3F75" w:rsidP="00AD3881">
            <w:pPr>
              <w:jc w:val="both"/>
            </w:pPr>
            <w:r w:rsidRPr="00D353B4">
              <w:lastRenderedPageBreak/>
              <w:t xml:space="preserve">U3-sprawdzian pisemny znajomości i umiejętności stosowania słownictwa specjalistycznego </w:t>
            </w:r>
          </w:p>
          <w:p w14:paraId="56927E64" w14:textId="77777777" w:rsidR="00CE3F75" w:rsidRPr="00D353B4" w:rsidRDefault="00CE3F75" w:rsidP="00AD3881">
            <w:pPr>
              <w:jc w:val="both"/>
            </w:pPr>
            <w:r w:rsidRPr="00D353B4">
              <w:t>U4 –ocena prac domowych w formie wypowiedzi pisemnych</w:t>
            </w:r>
          </w:p>
          <w:p w14:paraId="4D079AE5" w14:textId="77777777" w:rsidR="00CE3F75" w:rsidRPr="00D353B4" w:rsidRDefault="00CE3F75" w:rsidP="00AD3881">
            <w:pPr>
              <w:jc w:val="both"/>
            </w:pPr>
            <w:r w:rsidRPr="00D353B4">
              <w:t xml:space="preserve">K1-ocena przygotowania do zajęć i aktywności na ćwiczeniach </w:t>
            </w:r>
          </w:p>
          <w:p w14:paraId="37CE117E" w14:textId="77777777" w:rsidR="00CE3F75" w:rsidRPr="00D353B4" w:rsidRDefault="00CE3F75" w:rsidP="00AD3881">
            <w:pPr>
              <w:jc w:val="both"/>
            </w:pPr>
            <w:r w:rsidRPr="00D353B4">
              <w:t>Formy dokumentowania osiągniętych efektów kształcenia:</w:t>
            </w:r>
          </w:p>
          <w:p w14:paraId="38EADB4E" w14:textId="77777777" w:rsidR="008F1E17" w:rsidRPr="00D353B4" w:rsidRDefault="00CE3F75" w:rsidP="00AD3881">
            <w:pPr>
              <w:jc w:val="both"/>
            </w:pPr>
            <w:r w:rsidRPr="00D353B4">
              <w:t xml:space="preserve">Śródsemestralne sprawdziany pisemne przechowywane 1 rok, dzienniczek lektora przechowywany 5 lat                                                                                         </w:t>
            </w:r>
          </w:p>
          <w:p w14:paraId="7781E17E" w14:textId="3A0DA7CB" w:rsidR="00CE3F75" w:rsidRPr="00D353B4" w:rsidRDefault="00CE3F75" w:rsidP="00AD3881">
            <w:pPr>
              <w:jc w:val="both"/>
            </w:pPr>
            <w:r w:rsidRPr="00D353B4">
              <w:rPr>
                <w:rFonts w:eastAsia="Calibri"/>
                <w:lang w:eastAsia="en-US"/>
              </w:rPr>
              <w:t>Kryteria ocen dostępne w CNJOiC</w:t>
            </w:r>
          </w:p>
        </w:tc>
      </w:tr>
      <w:tr w:rsidR="00D353B4" w:rsidRPr="00D353B4" w14:paraId="70C1D858" w14:textId="77777777" w:rsidTr="008F1E17">
        <w:tc>
          <w:tcPr>
            <w:tcW w:w="2000" w:type="pct"/>
            <w:shd w:val="clear" w:color="auto" w:fill="auto"/>
          </w:tcPr>
          <w:p w14:paraId="4591CD9B" w14:textId="77777777" w:rsidR="00CE3F75" w:rsidRPr="00D353B4" w:rsidRDefault="00CE3F75" w:rsidP="00AD3881">
            <w:r w:rsidRPr="00D353B4">
              <w:lastRenderedPageBreak/>
              <w:t>Elementy i wagi mające wpływ na ocenę końcową</w:t>
            </w:r>
          </w:p>
          <w:p w14:paraId="05898B47" w14:textId="77777777" w:rsidR="00CE3F75" w:rsidRPr="00D353B4" w:rsidRDefault="00CE3F75" w:rsidP="00AD3881"/>
          <w:p w14:paraId="08B0DFB7" w14:textId="77777777" w:rsidR="00CE3F75" w:rsidRPr="00D353B4" w:rsidRDefault="00CE3F75" w:rsidP="00AD3881"/>
        </w:tc>
        <w:tc>
          <w:tcPr>
            <w:tcW w:w="3000" w:type="pct"/>
            <w:shd w:val="clear" w:color="auto" w:fill="auto"/>
          </w:tcPr>
          <w:p w14:paraId="04831672" w14:textId="77777777" w:rsidR="00CE3F75" w:rsidRPr="00D353B4" w:rsidRDefault="00CE3F75" w:rsidP="00AD3881">
            <w:pPr>
              <w:spacing w:line="252" w:lineRule="auto"/>
              <w:rPr>
                <w:rFonts w:eastAsiaTheme="minorHAnsi"/>
                <w:lang w:eastAsia="en-US"/>
              </w:rPr>
            </w:pPr>
            <w:r w:rsidRPr="00D353B4">
              <w:rPr>
                <w:rFonts w:eastAsiaTheme="minorHAnsi"/>
                <w:lang w:eastAsia="en-US"/>
              </w:rPr>
              <w:t>Warunkiem zaliczenia semestru jest udział w zajęciach oraz ocena pozytywna weryfikowana na podstawie:</w:t>
            </w:r>
          </w:p>
          <w:p w14:paraId="3400D846" w14:textId="77777777" w:rsidR="00CE3F75" w:rsidRPr="00D353B4" w:rsidRDefault="00CE3F75" w:rsidP="00AD3881">
            <w:pPr>
              <w:spacing w:line="252" w:lineRule="auto"/>
              <w:rPr>
                <w:rFonts w:eastAsiaTheme="minorHAnsi"/>
                <w:lang w:eastAsia="en-US"/>
              </w:rPr>
            </w:pPr>
            <w:r w:rsidRPr="00D353B4">
              <w:rPr>
                <w:rFonts w:eastAsiaTheme="minorHAnsi"/>
                <w:lang w:eastAsia="en-US"/>
              </w:rPr>
              <w:t>- sprawdziany pisemne – 50%</w:t>
            </w:r>
          </w:p>
          <w:p w14:paraId="1F75CC80" w14:textId="77777777" w:rsidR="00CE3F75" w:rsidRPr="00D353B4" w:rsidRDefault="00CE3F75" w:rsidP="00AD3881">
            <w:pPr>
              <w:spacing w:line="252" w:lineRule="auto"/>
              <w:rPr>
                <w:rFonts w:eastAsiaTheme="minorHAnsi"/>
                <w:lang w:eastAsia="en-US"/>
              </w:rPr>
            </w:pPr>
            <w:r w:rsidRPr="00D353B4">
              <w:rPr>
                <w:rFonts w:eastAsiaTheme="minorHAnsi"/>
                <w:lang w:eastAsia="en-US"/>
              </w:rPr>
              <w:t>- wypowiedzi ustne – 25%</w:t>
            </w:r>
          </w:p>
          <w:p w14:paraId="05330087" w14:textId="77777777" w:rsidR="00CE3F75" w:rsidRPr="00D353B4" w:rsidRDefault="00CE3F75" w:rsidP="00AD3881">
            <w:pPr>
              <w:spacing w:line="252" w:lineRule="auto"/>
              <w:rPr>
                <w:rFonts w:eastAsiaTheme="minorHAnsi"/>
                <w:lang w:eastAsia="en-US"/>
              </w:rPr>
            </w:pPr>
            <w:r w:rsidRPr="00D353B4">
              <w:rPr>
                <w:rFonts w:eastAsiaTheme="minorHAnsi"/>
                <w:lang w:eastAsia="en-US"/>
              </w:rPr>
              <w:t>- wypowiedzi pisemne – 25%</w:t>
            </w:r>
          </w:p>
          <w:p w14:paraId="10A7ED19" w14:textId="77777777" w:rsidR="00CE3F75" w:rsidRPr="00D353B4" w:rsidRDefault="00CE3F75" w:rsidP="00AD3881">
            <w:pPr>
              <w:jc w:val="both"/>
              <w:rPr>
                <w:rFonts w:eastAsiaTheme="minorHAnsi"/>
                <w:lang w:eastAsia="en-US"/>
              </w:rPr>
            </w:pPr>
            <w:r w:rsidRPr="00D353B4">
              <w:rPr>
                <w:rFonts w:eastAsiaTheme="minorHAnsi"/>
                <w:lang w:eastAsia="en-US"/>
              </w:rPr>
              <w:t xml:space="preserve">Student może uzyskać ocenę wyższą o pół stopnia, jeżeli wykazał się 100% frekwencją oraz wielokrotną aktywnością w czasie zajęć. </w:t>
            </w:r>
          </w:p>
          <w:p w14:paraId="43C82861" w14:textId="24EC20E5" w:rsidR="00CE3F75" w:rsidRPr="00D353B4" w:rsidRDefault="00CE3F75" w:rsidP="00AD3881">
            <w:pPr>
              <w:jc w:val="both"/>
            </w:pPr>
            <w:r w:rsidRPr="00D353B4">
              <w:t>Ocena końcowa - ocena z egzaminu</w:t>
            </w:r>
          </w:p>
        </w:tc>
      </w:tr>
      <w:tr w:rsidR="00D353B4" w:rsidRPr="00D353B4" w14:paraId="2D68E9C4" w14:textId="77777777" w:rsidTr="008F1E17">
        <w:trPr>
          <w:trHeight w:val="699"/>
        </w:trPr>
        <w:tc>
          <w:tcPr>
            <w:tcW w:w="2000" w:type="pct"/>
            <w:shd w:val="clear" w:color="auto" w:fill="auto"/>
          </w:tcPr>
          <w:p w14:paraId="57959045" w14:textId="77777777" w:rsidR="009852F5" w:rsidRPr="00D353B4" w:rsidRDefault="009852F5" w:rsidP="009852F5">
            <w:pPr>
              <w:jc w:val="both"/>
            </w:pPr>
            <w:r w:rsidRPr="00D353B4">
              <w:t>Bilans punktów ECTS</w:t>
            </w:r>
          </w:p>
        </w:tc>
        <w:tc>
          <w:tcPr>
            <w:tcW w:w="3000" w:type="pct"/>
            <w:shd w:val="clear" w:color="auto" w:fill="auto"/>
          </w:tcPr>
          <w:p w14:paraId="0DA7FFBE" w14:textId="77777777" w:rsidR="009852F5" w:rsidRPr="00D353B4" w:rsidRDefault="009852F5" w:rsidP="009852F5">
            <w:r w:rsidRPr="00D353B4">
              <w:t>KONTAKTOWE:</w:t>
            </w:r>
          </w:p>
          <w:p w14:paraId="010AD400" w14:textId="77777777" w:rsidR="009852F5" w:rsidRPr="00D353B4" w:rsidRDefault="009852F5" w:rsidP="009852F5">
            <w:r w:rsidRPr="00D353B4">
              <w:t>Udział w ćwiczeniach:          20 godz.</w:t>
            </w:r>
          </w:p>
          <w:p w14:paraId="1773AB6A" w14:textId="77777777" w:rsidR="009852F5" w:rsidRPr="00D353B4" w:rsidRDefault="009852F5" w:rsidP="009852F5">
            <w:r w:rsidRPr="00D353B4">
              <w:t>Egzamin:                               3 godz.</w:t>
            </w:r>
          </w:p>
          <w:p w14:paraId="4B83C9D0" w14:textId="77777777" w:rsidR="009852F5" w:rsidRPr="00D353B4" w:rsidRDefault="009852F5" w:rsidP="009852F5">
            <w:pPr>
              <w:rPr>
                <w:u w:val="single"/>
              </w:rPr>
            </w:pPr>
            <w:r w:rsidRPr="00D353B4">
              <w:rPr>
                <w:u w:val="single"/>
              </w:rPr>
              <w:t>RAZEM KONTAKTOWE:     23 godz. / 0,9 ECTS</w:t>
            </w:r>
          </w:p>
          <w:p w14:paraId="19E220C5" w14:textId="77777777" w:rsidR="009852F5" w:rsidRPr="00D353B4" w:rsidRDefault="009852F5" w:rsidP="009852F5"/>
          <w:p w14:paraId="130FEC74" w14:textId="77777777" w:rsidR="009852F5" w:rsidRPr="00D353B4" w:rsidRDefault="009852F5" w:rsidP="009852F5">
            <w:r w:rsidRPr="00D353B4">
              <w:t>Przygotowanie do zajęć:       12 godz.</w:t>
            </w:r>
          </w:p>
          <w:p w14:paraId="64EECB2C" w14:textId="77777777" w:rsidR="009852F5" w:rsidRPr="00D353B4" w:rsidRDefault="009852F5" w:rsidP="009852F5">
            <w:r w:rsidRPr="00D353B4">
              <w:t>Przygotowanie do egzaminu: 15 godz.</w:t>
            </w:r>
          </w:p>
          <w:p w14:paraId="37F53731" w14:textId="77777777" w:rsidR="009852F5" w:rsidRPr="00D353B4" w:rsidRDefault="009852F5" w:rsidP="009852F5">
            <w:pPr>
              <w:rPr>
                <w:u w:val="single"/>
              </w:rPr>
            </w:pPr>
            <w:r w:rsidRPr="00D353B4">
              <w:rPr>
                <w:u w:val="single"/>
              </w:rPr>
              <w:t>RAZEM NIEKONTAKTOWE:  27 godz. / 1,1 ECTS</w:t>
            </w:r>
          </w:p>
          <w:p w14:paraId="55533555" w14:textId="77777777" w:rsidR="009852F5" w:rsidRPr="00D353B4" w:rsidRDefault="009852F5" w:rsidP="009852F5">
            <w:r w:rsidRPr="00D353B4">
              <w:t xml:space="preserve">                          </w:t>
            </w:r>
          </w:p>
          <w:p w14:paraId="0E1742C3" w14:textId="7431D23F" w:rsidR="009852F5" w:rsidRPr="00D353B4" w:rsidRDefault="009852F5" w:rsidP="009852F5">
            <w:r w:rsidRPr="00D353B4">
              <w:t>Łączny nakład pracy studenta to 50 godz. co odpowiada  2 punktom ECTS</w:t>
            </w:r>
          </w:p>
        </w:tc>
      </w:tr>
      <w:tr w:rsidR="009852F5" w:rsidRPr="00D353B4" w14:paraId="10EF2384" w14:textId="77777777" w:rsidTr="008F1E17">
        <w:trPr>
          <w:trHeight w:val="718"/>
        </w:trPr>
        <w:tc>
          <w:tcPr>
            <w:tcW w:w="2000" w:type="pct"/>
            <w:shd w:val="clear" w:color="auto" w:fill="auto"/>
          </w:tcPr>
          <w:p w14:paraId="2CDCBD26" w14:textId="77777777" w:rsidR="009852F5" w:rsidRPr="00D353B4" w:rsidRDefault="009852F5" w:rsidP="009852F5">
            <w:r w:rsidRPr="00D353B4">
              <w:t>Nakład pracy związany z zajęciami wymagającymi bezpośredniego udziału nauczyciela akademickiego</w:t>
            </w:r>
          </w:p>
        </w:tc>
        <w:tc>
          <w:tcPr>
            <w:tcW w:w="3000" w:type="pct"/>
            <w:shd w:val="clear" w:color="auto" w:fill="auto"/>
          </w:tcPr>
          <w:p w14:paraId="756D9265" w14:textId="77777777" w:rsidR="009852F5" w:rsidRPr="00D353B4" w:rsidRDefault="009852F5" w:rsidP="009852F5">
            <w:r w:rsidRPr="00D353B4">
              <w:t>- udział w ćwiczeniach – 20 godzin</w:t>
            </w:r>
          </w:p>
          <w:p w14:paraId="07963344" w14:textId="77777777" w:rsidR="009852F5" w:rsidRPr="00D353B4" w:rsidRDefault="009852F5" w:rsidP="009852F5">
            <w:r w:rsidRPr="00D353B4">
              <w:t>- udział w egzaminie – 3 godziny</w:t>
            </w:r>
          </w:p>
          <w:p w14:paraId="2802DD43" w14:textId="283973DF" w:rsidR="009852F5" w:rsidRPr="00D353B4" w:rsidRDefault="009852F5" w:rsidP="009852F5">
            <w:r w:rsidRPr="00D353B4">
              <w:t>Łącznie 23 godz. co odpowiada 0,9 punktom ECTS</w:t>
            </w:r>
          </w:p>
        </w:tc>
      </w:tr>
    </w:tbl>
    <w:p w14:paraId="347F7620" w14:textId="77777777" w:rsidR="00855D14" w:rsidRPr="00D353B4" w:rsidRDefault="00855D14" w:rsidP="00396144">
      <w:pPr>
        <w:rPr>
          <w:b/>
          <w:sz w:val="28"/>
          <w:szCs w:val="28"/>
        </w:rPr>
      </w:pPr>
    </w:p>
    <w:p w14:paraId="7E24CFD9" w14:textId="11B6B7B4" w:rsidR="00164961" w:rsidRPr="00D353B4" w:rsidRDefault="00396144" w:rsidP="008F1E17">
      <w:pPr>
        <w:rPr>
          <w:b/>
          <w:sz w:val="28"/>
          <w:szCs w:val="28"/>
        </w:rPr>
      </w:pPr>
      <w:r w:rsidRPr="00D353B4">
        <w:rPr>
          <w:b/>
          <w:sz w:val="28"/>
          <w:szCs w:val="28"/>
        </w:rPr>
        <w:t xml:space="preserve">Karta opisu zajęć z modułu </w:t>
      </w:r>
      <w:r w:rsidR="0016126E" w:rsidRPr="00D353B4">
        <w:rPr>
          <w:b/>
          <w:sz w:val="28"/>
          <w:szCs w:val="28"/>
        </w:rPr>
        <w:t>Ekologia</w:t>
      </w:r>
    </w:p>
    <w:tbl>
      <w:tblPr>
        <w:tblW w:w="5000" w:type="pct"/>
        <w:tblCellMar>
          <w:top w:w="15" w:type="dxa"/>
          <w:left w:w="15" w:type="dxa"/>
          <w:bottom w:w="15" w:type="dxa"/>
          <w:right w:w="15" w:type="dxa"/>
        </w:tblCellMar>
        <w:tblLook w:val="04A0" w:firstRow="1" w:lastRow="0" w:firstColumn="1" w:lastColumn="0" w:noHBand="0" w:noVBand="1"/>
      </w:tblPr>
      <w:tblGrid>
        <w:gridCol w:w="3930"/>
        <w:gridCol w:w="5698"/>
      </w:tblGrid>
      <w:tr w:rsidR="00D353B4" w:rsidRPr="00D353B4" w14:paraId="5AB3B3B7"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46B8C8" w14:textId="77777777" w:rsidR="00164961" w:rsidRPr="00D353B4" w:rsidRDefault="00164961" w:rsidP="00BA477E">
            <w:r w:rsidRPr="00D353B4">
              <w:t>Nazwa kierunku studiów </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2BC1B9" w14:textId="54071C5F" w:rsidR="00164961" w:rsidRPr="00D353B4" w:rsidRDefault="00164961" w:rsidP="00BA477E">
            <w:r w:rsidRPr="00D353B4">
              <w:t>Turystyka i rekreacja</w:t>
            </w:r>
          </w:p>
        </w:tc>
      </w:tr>
      <w:tr w:rsidR="00D353B4" w:rsidRPr="00D353B4" w14:paraId="65251593"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0267B2" w14:textId="77777777" w:rsidR="00164961" w:rsidRPr="00D353B4" w:rsidRDefault="00164961" w:rsidP="00BA477E">
            <w:r w:rsidRPr="00D353B4">
              <w:t>Nazwa modułu, także nazwa w języku angielskim</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50E6F0" w14:textId="77777777" w:rsidR="00164961" w:rsidRPr="00D353B4" w:rsidRDefault="00164961" w:rsidP="00BA477E">
            <w:r w:rsidRPr="00D353B4">
              <w:rPr>
                <w:bCs/>
              </w:rPr>
              <w:t>Ekologia</w:t>
            </w:r>
          </w:p>
          <w:p w14:paraId="48B865C5" w14:textId="77777777" w:rsidR="00164961" w:rsidRPr="00D353B4" w:rsidRDefault="00164961" w:rsidP="00BA477E">
            <w:r w:rsidRPr="00D353B4">
              <w:t>Ecology</w:t>
            </w:r>
          </w:p>
        </w:tc>
      </w:tr>
      <w:tr w:rsidR="00D353B4" w:rsidRPr="00D353B4" w14:paraId="0E016BA0"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B98E87" w14:textId="77777777" w:rsidR="00164961" w:rsidRPr="00D353B4" w:rsidRDefault="00164961" w:rsidP="00BA477E">
            <w:r w:rsidRPr="00D353B4">
              <w:t>Język wykładowy </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9DC0FD" w14:textId="77777777" w:rsidR="00164961" w:rsidRPr="00D353B4" w:rsidRDefault="00164961" w:rsidP="00BA477E">
            <w:r w:rsidRPr="00D353B4">
              <w:t>polski</w:t>
            </w:r>
          </w:p>
        </w:tc>
      </w:tr>
      <w:tr w:rsidR="00D353B4" w:rsidRPr="00D353B4" w14:paraId="3C65ED0F"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8A9810" w14:textId="77777777" w:rsidR="00164961" w:rsidRPr="00D353B4" w:rsidRDefault="00164961" w:rsidP="00BA477E">
            <w:r w:rsidRPr="00D353B4">
              <w:t>Rodzaj modułu </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F88DD4" w14:textId="77777777" w:rsidR="00164961" w:rsidRPr="00D353B4" w:rsidRDefault="00164961" w:rsidP="00BA477E">
            <w:r w:rsidRPr="00D353B4">
              <w:t>obowiązkowy</w:t>
            </w:r>
          </w:p>
        </w:tc>
      </w:tr>
      <w:tr w:rsidR="00D353B4" w:rsidRPr="00D353B4" w14:paraId="67AB3442"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4439A2" w14:textId="77777777" w:rsidR="00164961" w:rsidRPr="00D353B4" w:rsidRDefault="00164961" w:rsidP="00BA477E">
            <w:r w:rsidRPr="00D353B4">
              <w:t>Poziom studiów</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63C5E2" w14:textId="77777777" w:rsidR="00164961" w:rsidRPr="00D353B4" w:rsidRDefault="00164961" w:rsidP="00BA477E">
            <w:r w:rsidRPr="00D353B4">
              <w:t>Studia pierwszego stopnia</w:t>
            </w:r>
          </w:p>
        </w:tc>
      </w:tr>
      <w:tr w:rsidR="00D353B4" w:rsidRPr="00D353B4" w14:paraId="09DE7859"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00BAEB" w14:textId="77777777" w:rsidR="00164961" w:rsidRPr="00D353B4" w:rsidRDefault="00164961" w:rsidP="00BA477E">
            <w:r w:rsidRPr="00D353B4">
              <w:t>Forma studiów</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0F9545" w14:textId="442C3E98" w:rsidR="00164961" w:rsidRPr="00D353B4" w:rsidRDefault="00C65739" w:rsidP="00BA477E">
            <w:r w:rsidRPr="00D353B4">
              <w:t>nie</w:t>
            </w:r>
            <w:r w:rsidR="00164961" w:rsidRPr="00D353B4">
              <w:t>stacjonarne</w:t>
            </w:r>
          </w:p>
        </w:tc>
      </w:tr>
      <w:tr w:rsidR="00D353B4" w:rsidRPr="00D353B4" w14:paraId="35A6CD27"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BBA09C" w14:textId="77777777" w:rsidR="00164961" w:rsidRPr="00D353B4" w:rsidRDefault="00164961" w:rsidP="00BA477E">
            <w:r w:rsidRPr="00D353B4">
              <w:t>Rok studiów dla kierunku</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0D55F0" w14:textId="77777777" w:rsidR="00164961" w:rsidRPr="00D353B4" w:rsidRDefault="00164961" w:rsidP="00BA477E">
            <w:r w:rsidRPr="00D353B4">
              <w:t>II</w:t>
            </w:r>
          </w:p>
        </w:tc>
      </w:tr>
      <w:tr w:rsidR="00D353B4" w:rsidRPr="00D353B4" w14:paraId="57329723"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191966" w14:textId="77777777" w:rsidR="00164961" w:rsidRPr="00D353B4" w:rsidRDefault="00164961" w:rsidP="00BA477E">
            <w:r w:rsidRPr="00D353B4">
              <w:t>Semestr dla kierunku</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F03BCA" w14:textId="77777777" w:rsidR="00164961" w:rsidRPr="00D353B4" w:rsidRDefault="00164961" w:rsidP="00BA477E">
            <w:r w:rsidRPr="00D353B4">
              <w:t>4</w:t>
            </w:r>
          </w:p>
        </w:tc>
      </w:tr>
      <w:tr w:rsidR="00D353B4" w:rsidRPr="00D353B4" w14:paraId="5347A6A0"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DD0323" w14:textId="77777777" w:rsidR="00164961" w:rsidRPr="00D353B4" w:rsidRDefault="00164961" w:rsidP="00BA477E">
            <w:r w:rsidRPr="00D353B4">
              <w:t>Liczba punktów ECTS z podziałem na kontaktowe/niekontaktowe</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CE455C" w14:textId="05E37B02" w:rsidR="00164961" w:rsidRPr="00D353B4" w:rsidRDefault="00164961" w:rsidP="00BA477E">
            <w:r w:rsidRPr="00D353B4">
              <w:t>2 (</w:t>
            </w:r>
            <w:r w:rsidR="00C65739" w:rsidRPr="00D353B4">
              <w:t>0,6</w:t>
            </w:r>
            <w:r w:rsidRPr="00D353B4">
              <w:t>/</w:t>
            </w:r>
            <w:r w:rsidR="00C65739" w:rsidRPr="00D353B4">
              <w:t>1,</w:t>
            </w:r>
            <w:r w:rsidR="00732936" w:rsidRPr="00D353B4">
              <w:t>4</w:t>
            </w:r>
            <w:r w:rsidRPr="00D353B4">
              <w:t>)</w:t>
            </w:r>
          </w:p>
        </w:tc>
      </w:tr>
      <w:tr w:rsidR="00D353B4" w:rsidRPr="00D353B4" w14:paraId="5A601414"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D0178C" w14:textId="77777777" w:rsidR="00164961" w:rsidRPr="00D353B4" w:rsidRDefault="00164961" w:rsidP="00BA477E">
            <w:r w:rsidRPr="00D353B4">
              <w:t>Tytuł naukowy/stopień naukowy, imię i nazwisko osoby odpowiedzialnej za moduł</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244462" w14:textId="77777777" w:rsidR="00164961" w:rsidRPr="00D353B4" w:rsidRDefault="00164961" w:rsidP="00BA477E">
            <w:r w:rsidRPr="00D353B4">
              <w:t>Dr hab. Sylwia Andruszczak, prof. uczelni</w:t>
            </w:r>
          </w:p>
        </w:tc>
      </w:tr>
      <w:tr w:rsidR="00D353B4" w:rsidRPr="00D353B4" w14:paraId="1DA4C6E2"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EF311D" w14:textId="77777777" w:rsidR="00164961" w:rsidRPr="00D353B4" w:rsidRDefault="00164961" w:rsidP="00BA477E">
            <w:r w:rsidRPr="00D353B4">
              <w:lastRenderedPageBreak/>
              <w:t>Jednostka oferująca moduł</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3BE3F4" w14:textId="77777777" w:rsidR="00164961" w:rsidRPr="00D353B4" w:rsidRDefault="00164961" w:rsidP="00BA477E">
            <w:r w:rsidRPr="00D353B4">
              <w:t>Katedra Herbologii i Technik Uprawy Roślin, Zakład Ekologii Rolniczej</w:t>
            </w:r>
          </w:p>
        </w:tc>
      </w:tr>
      <w:tr w:rsidR="00D353B4" w:rsidRPr="00D353B4" w14:paraId="441B8305"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6E8B44" w14:textId="77777777" w:rsidR="00164961" w:rsidRPr="00D353B4" w:rsidRDefault="00164961" w:rsidP="00BA477E">
            <w:r w:rsidRPr="00D353B4">
              <w:t>Cel modułu</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E18E44" w14:textId="77777777" w:rsidR="00164961" w:rsidRPr="00D353B4" w:rsidRDefault="00164961" w:rsidP="00164961">
            <w:pPr>
              <w:jc w:val="both"/>
            </w:pPr>
            <w:r w:rsidRPr="00D353B4">
              <w:t>Celem modułu jest przybliżenie podstawowych pojęć i terminów z zakresu ekologii oraz poznanie wzajemnych zależności pomiędzy organizmami oraz organizmami i środowiskiem,  zachodzących na różnych poziomach organizacji biologicznej.</w:t>
            </w:r>
          </w:p>
        </w:tc>
      </w:tr>
      <w:tr w:rsidR="00D353B4" w:rsidRPr="00D353B4" w14:paraId="03418681" w14:textId="77777777" w:rsidTr="008F1E17">
        <w:trPr>
          <w:trHeight w:val="20"/>
        </w:trPr>
        <w:tc>
          <w:tcPr>
            <w:tcW w:w="2041"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7E391F" w14:textId="77777777" w:rsidR="00164961" w:rsidRPr="00D353B4" w:rsidRDefault="00164961" w:rsidP="00BA477E">
            <w:r w:rsidRPr="00D353B4">
              <w:t>Efekty uczenia się dla modułu to opis zasobu wiedzy, umiejętności i kompetencji społecznych, które student osiągnie po zrealizowaniu zajęć.</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624016" w14:textId="77777777" w:rsidR="00164961" w:rsidRPr="00D353B4" w:rsidRDefault="00164961" w:rsidP="00BA477E">
            <w:pPr>
              <w:jc w:val="both"/>
            </w:pPr>
            <w:r w:rsidRPr="00D353B4">
              <w:t>Wiedza: </w:t>
            </w:r>
          </w:p>
        </w:tc>
      </w:tr>
      <w:tr w:rsidR="00D353B4" w:rsidRPr="00D353B4" w14:paraId="74D0BA0C" w14:textId="77777777" w:rsidTr="008F1E17">
        <w:trPr>
          <w:trHeight w:val="20"/>
        </w:trPr>
        <w:tc>
          <w:tcPr>
            <w:tcW w:w="2041" w:type="pct"/>
            <w:vMerge/>
            <w:tcBorders>
              <w:top w:val="single" w:sz="4" w:space="0" w:color="000000"/>
              <w:left w:val="single" w:sz="4" w:space="0" w:color="000000"/>
              <w:bottom w:val="single" w:sz="4" w:space="0" w:color="000000"/>
              <w:right w:val="single" w:sz="4" w:space="0" w:color="000000"/>
            </w:tcBorders>
            <w:vAlign w:val="center"/>
            <w:hideMark/>
          </w:tcPr>
          <w:p w14:paraId="03D1B5BE" w14:textId="77777777" w:rsidR="00164961" w:rsidRPr="00D353B4" w:rsidRDefault="00164961" w:rsidP="00BA477E"/>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35FA51" w14:textId="21EF242A" w:rsidR="00164961" w:rsidRPr="00D353B4" w:rsidRDefault="00164961" w:rsidP="00BA477E">
            <w:pPr>
              <w:jc w:val="both"/>
            </w:pPr>
            <w:r w:rsidRPr="00D353B4">
              <w:t xml:space="preserve">W1. Zna </w:t>
            </w:r>
            <w:r w:rsidR="00BA477E" w:rsidRPr="00D353B4">
              <w:t>zawansowane</w:t>
            </w:r>
            <w:r w:rsidRPr="00D353B4">
              <w:t xml:space="preserve"> pojęcia z zakresu ekologii.</w:t>
            </w:r>
          </w:p>
        </w:tc>
      </w:tr>
      <w:tr w:rsidR="00D353B4" w:rsidRPr="00D353B4" w14:paraId="5D3E71B1" w14:textId="77777777" w:rsidTr="008F1E17">
        <w:trPr>
          <w:trHeight w:val="20"/>
        </w:trPr>
        <w:tc>
          <w:tcPr>
            <w:tcW w:w="2041" w:type="pct"/>
            <w:vMerge/>
            <w:tcBorders>
              <w:top w:val="single" w:sz="4" w:space="0" w:color="000000"/>
              <w:left w:val="single" w:sz="4" w:space="0" w:color="000000"/>
              <w:bottom w:val="single" w:sz="4" w:space="0" w:color="000000"/>
              <w:right w:val="single" w:sz="4" w:space="0" w:color="000000"/>
            </w:tcBorders>
            <w:vAlign w:val="center"/>
            <w:hideMark/>
          </w:tcPr>
          <w:p w14:paraId="067E5E01" w14:textId="77777777" w:rsidR="00164961" w:rsidRPr="00D353B4" w:rsidRDefault="00164961" w:rsidP="00BA477E"/>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E8FCFE" w14:textId="77777777" w:rsidR="00164961" w:rsidRPr="00D353B4" w:rsidRDefault="00164961" w:rsidP="00BA477E">
            <w:pPr>
              <w:jc w:val="both"/>
            </w:pPr>
            <w:r w:rsidRPr="00D353B4">
              <w:t>W2. Posiada wiedzę dotyczącą funkcjonowania organizmów oraz wyjaśnia podstawowe procesy ekologiczne na poziomie populacji, biocenozy i ekosystemu.</w:t>
            </w:r>
          </w:p>
        </w:tc>
      </w:tr>
      <w:tr w:rsidR="00D353B4" w:rsidRPr="00D353B4" w14:paraId="67FCB634" w14:textId="77777777" w:rsidTr="008F1E17">
        <w:trPr>
          <w:trHeight w:val="20"/>
        </w:trPr>
        <w:tc>
          <w:tcPr>
            <w:tcW w:w="2041" w:type="pct"/>
            <w:vMerge/>
            <w:tcBorders>
              <w:top w:val="single" w:sz="4" w:space="0" w:color="000000"/>
              <w:left w:val="single" w:sz="4" w:space="0" w:color="000000"/>
              <w:bottom w:val="single" w:sz="4" w:space="0" w:color="000000"/>
              <w:right w:val="single" w:sz="4" w:space="0" w:color="000000"/>
            </w:tcBorders>
            <w:vAlign w:val="center"/>
            <w:hideMark/>
          </w:tcPr>
          <w:p w14:paraId="3F9C6FD6" w14:textId="77777777" w:rsidR="00164961" w:rsidRPr="00D353B4" w:rsidRDefault="00164961" w:rsidP="00BA477E"/>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7B4B17" w14:textId="77777777" w:rsidR="00164961" w:rsidRPr="00D353B4" w:rsidRDefault="00164961" w:rsidP="00BA477E">
            <w:pPr>
              <w:jc w:val="both"/>
            </w:pPr>
            <w:r w:rsidRPr="00D353B4">
              <w:t>Umiejętności:</w:t>
            </w:r>
          </w:p>
        </w:tc>
      </w:tr>
      <w:tr w:rsidR="00D353B4" w:rsidRPr="00D353B4" w14:paraId="107341DC" w14:textId="77777777" w:rsidTr="008F1E17">
        <w:trPr>
          <w:trHeight w:val="20"/>
        </w:trPr>
        <w:tc>
          <w:tcPr>
            <w:tcW w:w="2041" w:type="pct"/>
            <w:vMerge/>
            <w:tcBorders>
              <w:top w:val="single" w:sz="4" w:space="0" w:color="000000"/>
              <w:left w:val="single" w:sz="4" w:space="0" w:color="000000"/>
              <w:bottom w:val="single" w:sz="4" w:space="0" w:color="000000"/>
              <w:right w:val="single" w:sz="4" w:space="0" w:color="000000"/>
            </w:tcBorders>
            <w:vAlign w:val="center"/>
            <w:hideMark/>
          </w:tcPr>
          <w:p w14:paraId="64E6C4AD" w14:textId="77777777" w:rsidR="00164961" w:rsidRPr="00D353B4" w:rsidRDefault="00164961" w:rsidP="00BA477E"/>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140E3F" w14:textId="77777777" w:rsidR="00164961" w:rsidRPr="00D353B4" w:rsidRDefault="00164961" w:rsidP="00BA477E">
            <w:pPr>
              <w:jc w:val="both"/>
            </w:pPr>
            <w:r w:rsidRPr="00D353B4">
              <w:t>U1. Potrafi wyszukiwać i analizować informacje z zakresu ochrony przyrody oraz potrafi odnieść się do problemu ginących i zagrożonych gatunków roślin i zwierząt.</w:t>
            </w:r>
          </w:p>
        </w:tc>
      </w:tr>
      <w:tr w:rsidR="00D353B4" w:rsidRPr="00D353B4" w14:paraId="6E7C5BB1" w14:textId="77777777" w:rsidTr="008F1E17">
        <w:trPr>
          <w:trHeight w:val="20"/>
        </w:trPr>
        <w:tc>
          <w:tcPr>
            <w:tcW w:w="2041" w:type="pct"/>
            <w:vMerge/>
            <w:tcBorders>
              <w:top w:val="single" w:sz="4" w:space="0" w:color="000000"/>
              <w:left w:val="single" w:sz="4" w:space="0" w:color="000000"/>
              <w:bottom w:val="single" w:sz="4" w:space="0" w:color="000000"/>
              <w:right w:val="single" w:sz="4" w:space="0" w:color="000000"/>
            </w:tcBorders>
            <w:vAlign w:val="center"/>
            <w:hideMark/>
          </w:tcPr>
          <w:p w14:paraId="30B24687" w14:textId="77777777" w:rsidR="00164961" w:rsidRPr="00D353B4" w:rsidRDefault="00164961" w:rsidP="00BA477E"/>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4865F6" w14:textId="77777777" w:rsidR="00164961" w:rsidRPr="00D353B4" w:rsidRDefault="00164961" w:rsidP="00BA477E">
            <w:pPr>
              <w:jc w:val="both"/>
            </w:pPr>
            <w:r w:rsidRPr="00D353B4">
              <w:t>Kompetencje społeczne:</w:t>
            </w:r>
          </w:p>
        </w:tc>
      </w:tr>
      <w:tr w:rsidR="00D353B4" w:rsidRPr="00D353B4" w14:paraId="68EE3AA4" w14:textId="77777777" w:rsidTr="008F1E17">
        <w:trPr>
          <w:trHeight w:val="20"/>
        </w:trPr>
        <w:tc>
          <w:tcPr>
            <w:tcW w:w="2041" w:type="pct"/>
            <w:vMerge/>
            <w:tcBorders>
              <w:top w:val="single" w:sz="4" w:space="0" w:color="000000"/>
              <w:left w:val="single" w:sz="4" w:space="0" w:color="000000"/>
              <w:bottom w:val="single" w:sz="4" w:space="0" w:color="000000"/>
              <w:right w:val="single" w:sz="4" w:space="0" w:color="000000"/>
            </w:tcBorders>
            <w:vAlign w:val="center"/>
            <w:hideMark/>
          </w:tcPr>
          <w:p w14:paraId="33D68086" w14:textId="77777777" w:rsidR="00164961" w:rsidRPr="00D353B4" w:rsidRDefault="00164961" w:rsidP="00BA477E"/>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0D6BD2" w14:textId="77777777" w:rsidR="00164961" w:rsidRPr="00D353B4" w:rsidRDefault="00164961" w:rsidP="00BA477E">
            <w:pPr>
              <w:jc w:val="both"/>
            </w:pPr>
            <w:r w:rsidRPr="00D353B4">
              <w:t xml:space="preserve">1. Jest gotów do krytycznej oceny własnych działań w zakresie poszanowania i ochrony bogactwa przyrodniczego Polski i świata oraz kreowania postaw proekologicznych. </w:t>
            </w:r>
          </w:p>
        </w:tc>
      </w:tr>
      <w:tr w:rsidR="00D353B4" w:rsidRPr="00D353B4" w14:paraId="0CEA2D5A"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Pr>
          <w:p w14:paraId="164CA03D" w14:textId="77777777" w:rsidR="00164961" w:rsidRPr="00D353B4" w:rsidRDefault="00164961" w:rsidP="00BA477E">
            <w:pPr>
              <w:jc w:val="both"/>
            </w:pPr>
            <w:r w:rsidRPr="00D353B4">
              <w:t>Odniesienie modułowych efektów uczenia się do kierunkowych efektów uczenia się</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AC04E7" w14:textId="77777777" w:rsidR="00164961" w:rsidRPr="00D353B4" w:rsidRDefault="00164961" w:rsidP="00BA477E">
            <w:r w:rsidRPr="00D353B4">
              <w:t>Kod efektu modułowego – kod efektu kierunkowego </w:t>
            </w:r>
          </w:p>
          <w:p w14:paraId="2644C2FF" w14:textId="77777777" w:rsidR="00164961" w:rsidRPr="00D353B4" w:rsidRDefault="00164961" w:rsidP="00BA477E">
            <w:r w:rsidRPr="00D353B4">
              <w:rPr>
                <w:bCs/>
              </w:rPr>
              <w:t xml:space="preserve">W1 – </w:t>
            </w:r>
            <w:r w:rsidRPr="00D353B4">
              <w:t xml:space="preserve">TR_W06 </w:t>
            </w:r>
          </w:p>
          <w:p w14:paraId="36F98981" w14:textId="77777777" w:rsidR="00164961" w:rsidRPr="00D353B4" w:rsidRDefault="00164961" w:rsidP="00BA477E">
            <w:r w:rsidRPr="00D353B4">
              <w:rPr>
                <w:bCs/>
              </w:rPr>
              <w:t>W2</w:t>
            </w:r>
            <w:r w:rsidRPr="00D353B4">
              <w:t xml:space="preserve"> – TR_W06, TR_W07</w:t>
            </w:r>
          </w:p>
          <w:p w14:paraId="1E1CDDAD" w14:textId="77777777" w:rsidR="00164961" w:rsidRPr="00D353B4" w:rsidRDefault="00164961" w:rsidP="00BA477E">
            <w:pPr>
              <w:jc w:val="both"/>
            </w:pPr>
            <w:r w:rsidRPr="00D353B4">
              <w:rPr>
                <w:bCs/>
              </w:rPr>
              <w:t>U1</w:t>
            </w:r>
            <w:r w:rsidRPr="00D353B4">
              <w:t xml:space="preserve"> – TR_U03  </w:t>
            </w:r>
          </w:p>
          <w:p w14:paraId="5470F815" w14:textId="77777777" w:rsidR="00164961" w:rsidRPr="00D353B4" w:rsidRDefault="00164961" w:rsidP="00BA477E">
            <w:r w:rsidRPr="00D353B4">
              <w:rPr>
                <w:bCs/>
              </w:rPr>
              <w:t>K1</w:t>
            </w:r>
            <w:r w:rsidRPr="00D353B4">
              <w:t xml:space="preserve"> – TR_K01</w:t>
            </w:r>
          </w:p>
        </w:tc>
      </w:tr>
      <w:tr w:rsidR="00D353B4" w:rsidRPr="00D353B4" w14:paraId="3408EC27"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Pr>
          <w:p w14:paraId="0EDA8281" w14:textId="77777777" w:rsidR="00164961" w:rsidRPr="00D353B4" w:rsidRDefault="00164961" w:rsidP="00BA477E">
            <w:pPr>
              <w:spacing w:line="256" w:lineRule="auto"/>
            </w:pPr>
            <w:r w:rsidRPr="00D353B4">
              <w:t>Odniesienie modułowych efektów uczenia się do efektów inżynierskich (jeżeli dotyczy)</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CD5A2A" w14:textId="77777777" w:rsidR="00164961" w:rsidRPr="00D353B4" w:rsidRDefault="00164961" w:rsidP="00BA477E">
            <w:pPr>
              <w:spacing w:line="256" w:lineRule="auto"/>
              <w:jc w:val="center"/>
            </w:pPr>
            <w:r w:rsidRPr="00D353B4">
              <w:t>nie dotyczy</w:t>
            </w:r>
          </w:p>
        </w:tc>
      </w:tr>
      <w:tr w:rsidR="00D353B4" w:rsidRPr="00D353B4" w14:paraId="56C40011"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58676A" w14:textId="77777777" w:rsidR="00164961" w:rsidRPr="00D353B4" w:rsidRDefault="00164961" w:rsidP="00BA477E">
            <w:r w:rsidRPr="00D353B4">
              <w:t>Wymagania wstępne i dodatkowe </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841FC8" w14:textId="77777777" w:rsidR="00164961" w:rsidRPr="00D353B4" w:rsidRDefault="00164961" w:rsidP="00BA477E">
            <w:pPr>
              <w:jc w:val="both"/>
            </w:pPr>
            <w:r w:rsidRPr="00D353B4">
              <w:t>Podstawowa wiedza z zakresu biologii.</w:t>
            </w:r>
          </w:p>
        </w:tc>
      </w:tr>
      <w:tr w:rsidR="00D353B4" w:rsidRPr="00D353B4" w14:paraId="35384517"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435FCC" w14:textId="77777777" w:rsidR="00164961" w:rsidRPr="00D353B4" w:rsidRDefault="00164961" w:rsidP="00BA477E">
            <w:r w:rsidRPr="00D353B4">
              <w:t>Treści programowe modułu </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D3126C" w14:textId="77777777" w:rsidR="00164961" w:rsidRPr="00D353B4" w:rsidRDefault="00164961" w:rsidP="00BA477E">
            <w:pPr>
              <w:jc w:val="both"/>
            </w:pPr>
            <w:r w:rsidRPr="00D353B4">
              <w:t>Treści wykładów obejmują następujące zagadnienia: czynniki abiotyczne i biotyczne, organizm i jego środowisko, prawo minimum Liebiga, prawo tolerancji Shelforda, stopnie tolerancji ekologicznej, pojęcie populacji (zagęszczenie, rozrodczość, śmiertelność, struktura przestrzenna itp.), biocenozy i ich struktura, zasady funkcjonowania ekosystemu, interakcje międzygatunkowe, łańcuchy pokarmowe, sieci troficzne, piramidy ekologiczne. Treści ćwiczeń obejmują zagadnienia z zakresu bioróżnorodności, podstaw ochrony przyrody ożywionej i nieożywionej w Polsce.</w:t>
            </w:r>
          </w:p>
          <w:p w14:paraId="0BBEE3DD" w14:textId="257CA546" w:rsidR="00732936" w:rsidRPr="00D353B4" w:rsidRDefault="00732936" w:rsidP="00BA477E">
            <w:pPr>
              <w:jc w:val="both"/>
            </w:pPr>
            <w:r w:rsidRPr="00D353B4">
              <w:t>Podczas zajęć terenowych studenci udadzą się do Parku Narodowego</w:t>
            </w:r>
            <w:r w:rsidR="00616308" w:rsidRPr="00D353B4">
              <w:t xml:space="preserve"> na terenie województwa lubelskiego.  </w:t>
            </w:r>
          </w:p>
        </w:tc>
      </w:tr>
      <w:tr w:rsidR="00D353B4" w:rsidRPr="00D353B4" w14:paraId="565C8098"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BF58D9" w14:textId="77777777" w:rsidR="00164961" w:rsidRPr="00D353B4" w:rsidRDefault="00164961" w:rsidP="00BA477E">
            <w:r w:rsidRPr="00D353B4">
              <w:t>Wykaz literatury podstawowej i uzupełniającej</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C06057" w14:textId="77777777" w:rsidR="00164961" w:rsidRPr="00D353B4" w:rsidRDefault="00164961" w:rsidP="00BA477E">
            <w:pPr>
              <w:jc w:val="both"/>
            </w:pPr>
            <w:r w:rsidRPr="00D353B4">
              <w:t>Literatura podstawowa</w:t>
            </w:r>
          </w:p>
          <w:p w14:paraId="543CA579" w14:textId="77777777" w:rsidR="00164961" w:rsidRPr="00D353B4" w:rsidRDefault="00164961" w:rsidP="00BA477E">
            <w:pPr>
              <w:jc w:val="both"/>
            </w:pPr>
            <w:r w:rsidRPr="00D353B4">
              <w:t>1. Krebs Ch.J. 2011. Ekologia. Wyd. Naukowe PWN Warszawa.</w:t>
            </w:r>
          </w:p>
          <w:p w14:paraId="35A4F1D1" w14:textId="77777777" w:rsidR="00164961" w:rsidRPr="00D353B4" w:rsidRDefault="00164961" w:rsidP="00BA477E"/>
          <w:p w14:paraId="13DDB71F" w14:textId="77777777" w:rsidR="00164961" w:rsidRPr="00D353B4" w:rsidRDefault="00164961" w:rsidP="00BA477E">
            <w:pPr>
              <w:jc w:val="both"/>
            </w:pPr>
            <w:r w:rsidRPr="00D353B4">
              <w:t>Literatura uzupełniająca</w:t>
            </w:r>
          </w:p>
          <w:p w14:paraId="3BC6CBB9" w14:textId="77777777" w:rsidR="00164961" w:rsidRPr="00D353B4" w:rsidRDefault="00164961" w:rsidP="00BA477E">
            <w:pPr>
              <w:jc w:val="both"/>
            </w:pPr>
            <w:r w:rsidRPr="00D353B4">
              <w:lastRenderedPageBreak/>
              <w:t>1. Falińska K. 2004. Ekologia roślin. Wyd. Naukowe PWN Warszawa.</w:t>
            </w:r>
          </w:p>
          <w:p w14:paraId="5482392B" w14:textId="77777777" w:rsidR="00164961" w:rsidRPr="00D353B4" w:rsidRDefault="00164961" w:rsidP="00BA477E">
            <w:pPr>
              <w:jc w:val="both"/>
            </w:pPr>
            <w:r w:rsidRPr="00D353B4">
              <w:t>2. Banasza J., Wiśniewski H. 2009. Podstawy ekologii. Wyd. Adam Marszałek Toruń.</w:t>
            </w:r>
          </w:p>
          <w:p w14:paraId="22D812F8" w14:textId="77777777" w:rsidR="00164961" w:rsidRPr="00D353B4" w:rsidRDefault="00164961" w:rsidP="00BA477E">
            <w:pPr>
              <w:jc w:val="both"/>
            </w:pPr>
            <w:r w:rsidRPr="00D353B4">
              <w:t>3. Symonides E. 2007. Ochrona przyrody. Wyd. UW, Warszawa</w:t>
            </w:r>
          </w:p>
        </w:tc>
      </w:tr>
      <w:tr w:rsidR="00D353B4" w:rsidRPr="00D353B4" w14:paraId="39CBF52D"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BE3284" w14:textId="77777777" w:rsidR="00164961" w:rsidRPr="00D353B4" w:rsidRDefault="00164961" w:rsidP="00BA477E">
            <w:r w:rsidRPr="00D353B4">
              <w:lastRenderedPageBreak/>
              <w:t>Planowane formy/działania/ metody dydaktyczne</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A4CFFD" w14:textId="77777777" w:rsidR="00164961" w:rsidRPr="00D353B4" w:rsidRDefault="00164961" w:rsidP="00BA477E">
            <w:pPr>
              <w:jc w:val="both"/>
            </w:pPr>
            <w:r w:rsidRPr="00D353B4">
              <w:t>Wykład, dyskusja, ćwiczenia audytoryjne z wykorzystaniem prezentacji multimedialnych i filmów tematycznych.</w:t>
            </w:r>
          </w:p>
        </w:tc>
      </w:tr>
      <w:tr w:rsidR="00D353B4" w:rsidRPr="00D353B4" w14:paraId="021A5B2A"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899823" w14:textId="77777777" w:rsidR="00164961" w:rsidRPr="00D353B4" w:rsidRDefault="00164961" w:rsidP="00BA477E">
            <w:r w:rsidRPr="00D353B4">
              <w:t>Sposoby weryfikacji oraz formy dokumentowania osiągniętych efektów uczenia się</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9E59EC" w14:textId="77777777" w:rsidR="00164961" w:rsidRPr="00D353B4" w:rsidRDefault="00164961" w:rsidP="00BA477E">
            <w:pPr>
              <w:jc w:val="both"/>
            </w:pPr>
            <w:r w:rsidRPr="00D353B4">
              <w:t>Sposoby weryfikacji osiągniętych efektów uczenia się:</w:t>
            </w:r>
          </w:p>
          <w:p w14:paraId="6AEC7917" w14:textId="77777777" w:rsidR="00164961" w:rsidRPr="00D353B4" w:rsidRDefault="00164961" w:rsidP="00BA477E">
            <w:pPr>
              <w:jc w:val="both"/>
            </w:pPr>
            <w:r w:rsidRPr="00D353B4">
              <w:t>W czasie trwania semestru przeprowadzane są dwa zaliczenia testowe uwzględniające zagadnienia omawiane na wykładach (po 30 pytań każde) oraz jedno zaliczenie w formie kilku pytań otwartych z ćwiczeń. Uzyskanie pozytywnych ocen ze wszystkich sprawdzianów stanowi podstawę zaliczenia przedmiotu.  </w:t>
            </w:r>
          </w:p>
          <w:p w14:paraId="0CEE56B4" w14:textId="77777777" w:rsidR="00164961" w:rsidRPr="00D353B4" w:rsidRDefault="00164961" w:rsidP="00BA477E">
            <w:pPr>
              <w:jc w:val="both"/>
            </w:pPr>
            <w:r w:rsidRPr="00D353B4">
              <w:t>Kryteria oceny:</w:t>
            </w:r>
          </w:p>
          <w:p w14:paraId="2E80E7DF" w14:textId="77777777" w:rsidR="00164961" w:rsidRPr="00D353B4" w:rsidRDefault="00164961" w:rsidP="00BA477E">
            <w:pPr>
              <w:jc w:val="both"/>
            </w:pPr>
            <w:r w:rsidRPr="00D353B4">
              <w:t>dostateczny (3,0) – od 51 do 60% sumy punktów,</w:t>
            </w:r>
          </w:p>
          <w:p w14:paraId="224C1D7F" w14:textId="77777777" w:rsidR="00164961" w:rsidRPr="00D353B4" w:rsidRDefault="00164961" w:rsidP="00BA477E">
            <w:pPr>
              <w:jc w:val="both"/>
            </w:pPr>
            <w:r w:rsidRPr="00D353B4">
              <w:t>dostateczny plus (3,5) – od 61 do 70%,</w:t>
            </w:r>
          </w:p>
          <w:p w14:paraId="5D144F8D" w14:textId="77777777" w:rsidR="00164961" w:rsidRPr="00D353B4" w:rsidRDefault="00164961" w:rsidP="00BA477E">
            <w:pPr>
              <w:jc w:val="both"/>
            </w:pPr>
            <w:r w:rsidRPr="00D353B4">
              <w:t>dobry (4,0) – od 71 do 80%,</w:t>
            </w:r>
          </w:p>
          <w:p w14:paraId="6F3CB9D3" w14:textId="77777777" w:rsidR="00164961" w:rsidRPr="00D353B4" w:rsidRDefault="00164961" w:rsidP="00BA477E">
            <w:pPr>
              <w:jc w:val="both"/>
            </w:pPr>
            <w:r w:rsidRPr="00D353B4">
              <w:t>dobry plus (4,5) – od 81 do 90%,</w:t>
            </w:r>
          </w:p>
          <w:p w14:paraId="07B1B92F" w14:textId="77777777" w:rsidR="00164961" w:rsidRPr="00D353B4" w:rsidRDefault="00164961" w:rsidP="00BA477E">
            <w:pPr>
              <w:jc w:val="both"/>
            </w:pPr>
            <w:r w:rsidRPr="00D353B4">
              <w:t>bardzo dobry (5,0) – powyżej 90%.</w:t>
            </w:r>
          </w:p>
          <w:p w14:paraId="4819F858" w14:textId="77777777" w:rsidR="00164961" w:rsidRPr="00D353B4" w:rsidRDefault="00164961" w:rsidP="00BA477E"/>
          <w:p w14:paraId="2759319F" w14:textId="77777777" w:rsidR="00164961" w:rsidRPr="00D353B4" w:rsidRDefault="00164961" w:rsidP="00BA477E">
            <w:pPr>
              <w:jc w:val="both"/>
            </w:pPr>
            <w:r w:rsidRPr="00D353B4">
              <w:t>W1 – sprawdzian pisemny</w:t>
            </w:r>
          </w:p>
          <w:p w14:paraId="23D15896" w14:textId="77777777" w:rsidR="00164961" w:rsidRPr="00D353B4" w:rsidRDefault="00164961" w:rsidP="00BA477E">
            <w:pPr>
              <w:jc w:val="both"/>
            </w:pPr>
            <w:r w:rsidRPr="00D353B4">
              <w:t>W2 – sprawdzian pisemny </w:t>
            </w:r>
          </w:p>
          <w:p w14:paraId="31403255" w14:textId="77777777" w:rsidR="00164961" w:rsidRPr="00D353B4" w:rsidRDefault="00164961" w:rsidP="00BA477E">
            <w:pPr>
              <w:jc w:val="both"/>
            </w:pPr>
            <w:r w:rsidRPr="00D353B4">
              <w:t>U1 – sprawdzian pisemny oraz udział studenta w dyskusji </w:t>
            </w:r>
          </w:p>
          <w:p w14:paraId="06D7B76E" w14:textId="77777777" w:rsidR="00164961" w:rsidRPr="00D353B4" w:rsidRDefault="00164961" w:rsidP="00BA477E">
            <w:pPr>
              <w:jc w:val="both"/>
            </w:pPr>
            <w:r w:rsidRPr="00D353B4">
              <w:t>K1 – udział studenta w dyskusji</w:t>
            </w:r>
          </w:p>
          <w:p w14:paraId="1CA4B48E" w14:textId="77777777" w:rsidR="00164961" w:rsidRPr="00D353B4" w:rsidRDefault="00164961" w:rsidP="00BA477E"/>
          <w:p w14:paraId="75AF6AE6" w14:textId="77777777" w:rsidR="00164961" w:rsidRPr="00D353B4" w:rsidRDefault="00164961" w:rsidP="00BA477E">
            <w:pPr>
              <w:jc w:val="both"/>
            </w:pPr>
            <w:r w:rsidRPr="00D353B4">
              <w:t>Formy dokumentowania osiągniętych wyników:</w:t>
            </w:r>
          </w:p>
          <w:p w14:paraId="65A4E60D" w14:textId="77777777" w:rsidR="00164961" w:rsidRPr="00D353B4" w:rsidRDefault="00164961" w:rsidP="00BA477E">
            <w:pPr>
              <w:jc w:val="both"/>
            </w:pPr>
            <w:r w:rsidRPr="00D353B4">
              <w:t>Sprawdziany dokumentujące stopień osiągania efektów uczenia się archiwizowane przez prowadzącego. </w:t>
            </w:r>
          </w:p>
        </w:tc>
      </w:tr>
      <w:tr w:rsidR="00D353B4" w:rsidRPr="00D353B4" w14:paraId="27F88CAB"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2816F3" w14:textId="77777777" w:rsidR="00164961" w:rsidRPr="00D353B4" w:rsidRDefault="00164961" w:rsidP="00BA477E">
            <w:r w:rsidRPr="00D353B4">
              <w:t>Elementy i wagi mające wpływ na ocenę końcową</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054710" w14:textId="77777777" w:rsidR="00164961" w:rsidRPr="00D353B4" w:rsidRDefault="00164961" w:rsidP="00BA477E">
            <w:pPr>
              <w:jc w:val="both"/>
            </w:pPr>
            <w:r w:rsidRPr="00D353B4">
              <w:t>Ocena końcowa jest średnią wyliczoną na podstawie ocen uzyskanych przez studenta z poszczególnych sprawdzianów cząstkowych. Oceny z kolokwiów mają następującą wagę:</w:t>
            </w:r>
          </w:p>
          <w:p w14:paraId="76841909" w14:textId="77777777" w:rsidR="00164961" w:rsidRPr="00D353B4" w:rsidRDefault="00164961" w:rsidP="00BA477E">
            <w:pPr>
              <w:jc w:val="both"/>
            </w:pPr>
            <w:r w:rsidRPr="00D353B4">
              <w:t> - I kolokwium testowe z wykładów: 30%</w:t>
            </w:r>
          </w:p>
          <w:p w14:paraId="44C16182" w14:textId="77777777" w:rsidR="00164961" w:rsidRPr="00D353B4" w:rsidRDefault="00164961" w:rsidP="00BA477E">
            <w:pPr>
              <w:jc w:val="both"/>
            </w:pPr>
            <w:r w:rsidRPr="00D353B4">
              <w:t> - II kolokwium testowe z wykładów: 30%</w:t>
            </w:r>
          </w:p>
          <w:p w14:paraId="49C6A027" w14:textId="77777777" w:rsidR="00164961" w:rsidRPr="00D353B4" w:rsidRDefault="00164961" w:rsidP="00BA477E">
            <w:pPr>
              <w:jc w:val="both"/>
            </w:pPr>
            <w:r w:rsidRPr="00D353B4">
              <w:t> - ocena zaliczenia z ćwiczeń: 40%</w:t>
            </w:r>
          </w:p>
          <w:p w14:paraId="63FACF88" w14:textId="77777777" w:rsidR="00164961" w:rsidRPr="00D353B4" w:rsidRDefault="00164961" w:rsidP="00BA477E">
            <w:pPr>
              <w:jc w:val="both"/>
            </w:pPr>
            <w:r w:rsidRPr="00D353B4">
              <w:t>Dodatkowo prowadzący może odpowiednio podwyższyć ocenę końcową, uwzględniając wyróżniającą się aktywność studenta podczas zajęć.  </w:t>
            </w:r>
          </w:p>
        </w:tc>
      </w:tr>
      <w:tr w:rsidR="00D353B4" w:rsidRPr="00D353B4" w14:paraId="65F43076"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39440E" w14:textId="77777777" w:rsidR="00C65739" w:rsidRPr="00D353B4" w:rsidRDefault="00C65739" w:rsidP="00C65739">
            <w:r w:rsidRPr="00D353B4">
              <w:t>Bilans punktów ECTS</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202BCB" w14:textId="77777777" w:rsidR="00C65739" w:rsidRPr="00D353B4" w:rsidRDefault="00C65739" w:rsidP="00C65739">
            <w:r w:rsidRPr="00D353B4">
              <w:t>Kontaktowe:</w:t>
            </w:r>
          </w:p>
          <w:p w14:paraId="563D05A1" w14:textId="4BED544A" w:rsidR="00C65739" w:rsidRPr="00D353B4" w:rsidRDefault="00C65739" w:rsidP="00C65739">
            <w:r w:rsidRPr="00D353B4">
              <w:t xml:space="preserve">wykłady </w:t>
            </w:r>
            <w:r w:rsidR="00732936" w:rsidRPr="00D353B4">
              <w:t>5</w:t>
            </w:r>
            <w:r w:rsidRPr="00D353B4">
              <w:t xml:space="preserve"> godz. (0,</w:t>
            </w:r>
            <w:r w:rsidR="00732936" w:rsidRPr="00D353B4">
              <w:t>2</w:t>
            </w:r>
            <w:r w:rsidRPr="00D353B4">
              <w:t xml:space="preserve"> ECTS)</w:t>
            </w:r>
          </w:p>
          <w:p w14:paraId="7E0DC721" w14:textId="0F654740" w:rsidR="00C65739" w:rsidRPr="00D353B4" w:rsidRDefault="00C65739" w:rsidP="00C65739">
            <w:r w:rsidRPr="00D353B4">
              <w:t xml:space="preserve">ćwiczenia </w:t>
            </w:r>
            <w:r w:rsidR="00732936" w:rsidRPr="00D353B4">
              <w:t xml:space="preserve">audytoryjne </w:t>
            </w:r>
            <w:r w:rsidRPr="00D353B4">
              <w:t>5 godz. (0,2 ECTS)</w:t>
            </w:r>
          </w:p>
          <w:p w14:paraId="3B6B1C52" w14:textId="46836346" w:rsidR="00732936" w:rsidRPr="00D353B4" w:rsidRDefault="00732936" w:rsidP="00C65739">
            <w:r w:rsidRPr="00D353B4">
              <w:t>ćwiczenia terenowe 4 godz. (0,2 ECTS)</w:t>
            </w:r>
          </w:p>
          <w:p w14:paraId="360B0C1A" w14:textId="74D9BDB0" w:rsidR="00C65739" w:rsidRPr="00D353B4" w:rsidRDefault="00C65739" w:rsidP="00C65739">
            <w:r w:rsidRPr="00D353B4">
              <w:rPr>
                <w:bCs/>
              </w:rPr>
              <w:t>Razem kontaktowe 1</w:t>
            </w:r>
            <w:r w:rsidR="00732936" w:rsidRPr="00D353B4">
              <w:rPr>
                <w:bCs/>
              </w:rPr>
              <w:t>4</w:t>
            </w:r>
            <w:r w:rsidRPr="00D353B4">
              <w:rPr>
                <w:bCs/>
              </w:rPr>
              <w:t xml:space="preserve"> godz. (0,6 ECTS)</w:t>
            </w:r>
          </w:p>
          <w:p w14:paraId="60DC08B3" w14:textId="77777777" w:rsidR="00C65739" w:rsidRPr="00D353B4" w:rsidRDefault="00C65739" w:rsidP="00C65739"/>
          <w:p w14:paraId="7446B143" w14:textId="77777777" w:rsidR="00C65739" w:rsidRPr="00D353B4" w:rsidRDefault="00C65739" w:rsidP="00C65739">
            <w:r w:rsidRPr="00D353B4">
              <w:t>Niekontaktowe:</w:t>
            </w:r>
          </w:p>
          <w:p w14:paraId="570B494E" w14:textId="77777777" w:rsidR="00C65739" w:rsidRPr="00D353B4" w:rsidRDefault="00C65739" w:rsidP="00C65739">
            <w:r w:rsidRPr="00D353B4">
              <w:t>Przygotowanie do sprawdzianów 25 godz. (1,0 ECTS)</w:t>
            </w:r>
          </w:p>
          <w:p w14:paraId="670819D0" w14:textId="035DEE54" w:rsidR="00C65739" w:rsidRPr="00D353B4" w:rsidRDefault="00C65739" w:rsidP="00C65739">
            <w:r w:rsidRPr="00D353B4">
              <w:t xml:space="preserve">Przygotowanie do zajęć </w:t>
            </w:r>
            <w:r w:rsidR="00732936" w:rsidRPr="00D353B4">
              <w:t>11</w:t>
            </w:r>
            <w:r w:rsidRPr="00D353B4">
              <w:t xml:space="preserve"> godz. (0,</w:t>
            </w:r>
            <w:r w:rsidR="00732936" w:rsidRPr="00D353B4">
              <w:t>4</w:t>
            </w:r>
            <w:r w:rsidRPr="00D353B4">
              <w:t xml:space="preserve"> ECTS)</w:t>
            </w:r>
          </w:p>
          <w:p w14:paraId="24D3A1D5" w14:textId="345BC720" w:rsidR="00C65739" w:rsidRPr="00D353B4" w:rsidRDefault="00C65739" w:rsidP="00C65739">
            <w:r w:rsidRPr="00D353B4">
              <w:rPr>
                <w:bCs/>
              </w:rPr>
              <w:t>Razem niekontaktowe 3</w:t>
            </w:r>
            <w:r w:rsidR="00732936" w:rsidRPr="00D353B4">
              <w:rPr>
                <w:bCs/>
              </w:rPr>
              <w:t>6</w:t>
            </w:r>
            <w:r w:rsidRPr="00D353B4">
              <w:rPr>
                <w:bCs/>
              </w:rPr>
              <w:t xml:space="preserve"> godz. (1,</w:t>
            </w:r>
            <w:r w:rsidR="00732936" w:rsidRPr="00D353B4">
              <w:rPr>
                <w:bCs/>
              </w:rPr>
              <w:t>4</w:t>
            </w:r>
            <w:r w:rsidRPr="00D353B4">
              <w:rPr>
                <w:bCs/>
              </w:rPr>
              <w:t xml:space="preserve"> ECTS)</w:t>
            </w:r>
          </w:p>
        </w:tc>
      </w:tr>
      <w:tr w:rsidR="00C65739" w:rsidRPr="00D353B4" w14:paraId="0F99BD6B" w14:textId="77777777" w:rsidTr="008F1E17">
        <w:trPr>
          <w:trHeight w:val="20"/>
        </w:trPr>
        <w:tc>
          <w:tcPr>
            <w:tcW w:w="204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F3FA2A" w14:textId="77777777" w:rsidR="00C65739" w:rsidRPr="00D353B4" w:rsidRDefault="00C65739" w:rsidP="00C65739">
            <w:r w:rsidRPr="00D353B4">
              <w:lastRenderedPageBreak/>
              <w:t>Nakład pracy związany z zajęciami wymagającymi bezpośredniego udziału nauczyciela akademickiego</w:t>
            </w:r>
          </w:p>
        </w:tc>
        <w:tc>
          <w:tcPr>
            <w:tcW w:w="295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9C2C46" w14:textId="2D565155" w:rsidR="00C65739" w:rsidRPr="00D353B4" w:rsidRDefault="00C65739" w:rsidP="00C65739">
            <w:r w:rsidRPr="00D353B4">
              <w:t xml:space="preserve">Udział w wykładach </w:t>
            </w:r>
            <w:r w:rsidR="00732936" w:rsidRPr="00D353B4">
              <w:t>5</w:t>
            </w:r>
            <w:r w:rsidRPr="00D353B4">
              <w:t xml:space="preserve"> godz.</w:t>
            </w:r>
          </w:p>
          <w:p w14:paraId="5D5B43D5" w14:textId="169B9710" w:rsidR="00C65739" w:rsidRPr="00D353B4" w:rsidRDefault="00C65739" w:rsidP="00C65739">
            <w:r w:rsidRPr="00D353B4">
              <w:t xml:space="preserve">Udział w ćwiczeniach </w:t>
            </w:r>
            <w:r w:rsidR="00732936" w:rsidRPr="00D353B4">
              <w:t>9</w:t>
            </w:r>
            <w:r w:rsidRPr="00D353B4">
              <w:t xml:space="preserve"> godz.</w:t>
            </w:r>
          </w:p>
          <w:p w14:paraId="14E0D00A" w14:textId="39A8359E" w:rsidR="00C65739" w:rsidRPr="00D353B4" w:rsidRDefault="00C65739" w:rsidP="00C65739">
            <w:r w:rsidRPr="00D353B4">
              <w:rPr>
                <w:bCs/>
              </w:rPr>
              <w:t>Razem kontaktowe 1</w:t>
            </w:r>
            <w:r w:rsidR="00732936" w:rsidRPr="00D353B4">
              <w:rPr>
                <w:bCs/>
              </w:rPr>
              <w:t>4</w:t>
            </w:r>
            <w:r w:rsidRPr="00D353B4">
              <w:rPr>
                <w:bCs/>
              </w:rPr>
              <w:t xml:space="preserve"> godz. (0,6 ECTS</w:t>
            </w:r>
            <w:r w:rsidR="00732936" w:rsidRPr="00D353B4">
              <w:rPr>
                <w:bCs/>
              </w:rPr>
              <w:t>)</w:t>
            </w:r>
          </w:p>
        </w:tc>
      </w:tr>
    </w:tbl>
    <w:p w14:paraId="180464AD" w14:textId="77777777" w:rsidR="00164961" w:rsidRPr="00D353B4" w:rsidRDefault="00164961" w:rsidP="00BA477E">
      <w:pPr>
        <w:jc w:val="right"/>
        <w:rPr>
          <w:rFonts w:ascii="Cambria" w:hAnsi="Cambria" w:cstheme="minorHAnsi"/>
          <w:b/>
          <w:sz w:val="22"/>
          <w:szCs w:val="22"/>
        </w:rPr>
      </w:pPr>
    </w:p>
    <w:p w14:paraId="5FA5A77B" w14:textId="77777777" w:rsidR="001A3AB4" w:rsidRPr="00D353B4" w:rsidRDefault="001A3AB4" w:rsidP="00396144">
      <w:pPr>
        <w:rPr>
          <w:b/>
          <w:sz w:val="28"/>
          <w:szCs w:val="28"/>
        </w:rPr>
      </w:pPr>
    </w:p>
    <w:p w14:paraId="12E89DD9" w14:textId="6362C829" w:rsidR="00396144" w:rsidRPr="00D353B4" w:rsidRDefault="00396144" w:rsidP="00396144">
      <w:pPr>
        <w:rPr>
          <w:b/>
          <w:sz w:val="28"/>
          <w:szCs w:val="28"/>
        </w:rPr>
      </w:pPr>
      <w:r w:rsidRPr="00D353B4">
        <w:rPr>
          <w:b/>
          <w:sz w:val="28"/>
          <w:szCs w:val="28"/>
        </w:rPr>
        <w:t xml:space="preserve">Karta opisu zajęć z modułu </w:t>
      </w:r>
      <w:r w:rsidR="0016126E" w:rsidRPr="00D353B4">
        <w:rPr>
          <w:b/>
          <w:sz w:val="28"/>
          <w:szCs w:val="28"/>
        </w:rPr>
        <w:t>Systemy informatyczne w turystyce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4B3A8096" w14:textId="77777777" w:rsidTr="008F1E17">
        <w:trPr>
          <w:trHeight w:val="20"/>
        </w:trPr>
        <w:tc>
          <w:tcPr>
            <w:tcW w:w="2123" w:type="pct"/>
            <w:shd w:val="clear" w:color="auto" w:fill="auto"/>
          </w:tcPr>
          <w:p w14:paraId="173B0477" w14:textId="71170AAC" w:rsidR="00BA477E" w:rsidRPr="00D353B4" w:rsidRDefault="00BA477E" w:rsidP="001A3AB4">
            <w:r w:rsidRPr="00D353B4">
              <w:t xml:space="preserve">Nazwa kierunku studiów </w:t>
            </w:r>
          </w:p>
        </w:tc>
        <w:tc>
          <w:tcPr>
            <w:tcW w:w="2877" w:type="pct"/>
            <w:shd w:val="clear" w:color="auto" w:fill="auto"/>
          </w:tcPr>
          <w:p w14:paraId="4E270D6A" w14:textId="63D08AA4" w:rsidR="00BA477E" w:rsidRPr="00D353B4" w:rsidRDefault="00BA477E" w:rsidP="00BA477E">
            <w:r w:rsidRPr="00D353B4">
              <w:t>Turystyka i Rekreacja</w:t>
            </w:r>
          </w:p>
        </w:tc>
      </w:tr>
      <w:tr w:rsidR="00D353B4" w:rsidRPr="00D353B4" w14:paraId="4D110CC1" w14:textId="77777777" w:rsidTr="008F1E17">
        <w:trPr>
          <w:trHeight w:val="20"/>
        </w:trPr>
        <w:tc>
          <w:tcPr>
            <w:tcW w:w="2123" w:type="pct"/>
            <w:shd w:val="clear" w:color="auto" w:fill="auto"/>
          </w:tcPr>
          <w:p w14:paraId="1E63D59B" w14:textId="77777777" w:rsidR="00BA477E" w:rsidRPr="00D353B4" w:rsidRDefault="00BA477E" w:rsidP="00BA477E">
            <w:r w:rsidRPr="00D353B4">
              <w:t>Nazwa modułu, także nazwa w języku angielskim</w:t>
            </w:r>
          </w:p>
        </w:tc>
        <w:tc>
          <w:tcPr>
            <w:tcW w:w="2877" w:type="pct"/>
            <w:shd w:val="clear" w:color="auto" w:fill="auto"/>
          </w:tcPr>
          <w:p w14:paraId="65D875E6" w14:textId="77777777" w:rsidR="007D760C" w:rsidRPr="00D353B4" w:rsidRDefault="00BA477E" w:rsidP="00BA477E">
            <w:r w:rsidRPr="00D353B4">
              <w:t>Systemy informatyczne w turystyce</w:t>
            </w:r>
          </w:p>
          <w:p w14:paraId="77067059" w14:textId="5D6AD0C8" w:rsidR="00BA477E" w:rsidRPr="00D353B4" w:rsidRDefault="00BA477E" w:rsidP="00BA477E">
            <w:r w:rsidRPr="00D353B4">
              <w:t>Information systems in tourism</w:t>
            </w:r>
          </w:p>
        </w:tc>
      </w:tr>
      <w:tr w:rsidR="00D353B4" w:rsidRPr="00D353B4" w14:paraId="7F3A3793" w14:textId="77777777" w:rsidTr="008F1E17">
        <w:trPr>
          <w:trHeight w:val="20"/>
        </w:trPr>
        <w:tc>
          <w:tcPr>
            <w:tcW w:w="2123" w:type="pct"/>
            <w:shd w:val="clear" w:color="auto" w:fill="auto"/>
          </w:tcPr>
          <w:p w14:paraId="3816E81C" w14:textId="1C016564" w:rsidR="00BA477E" w:rsidRPr="00D353B4" w:rsidRDefault="00BA477E" w:rsidP="001A3AB4">
            <w:r w:rsidRPr="00D353B4">
              <w:t xml:space="preserve">Język wykładowy </w:t>
            </w:r>
          </w:p>
        </w:tc>
        <w:tc>
          <w:tcPr>
            <w:tcW w:w="2877" w:type="pct"/>
            <w:shd w:val="clear" w:color="auto" w:fill="auto"/>
          </w:tcPr>
          <w:p w14:paraId="61D338E3" w14:textId="77777777" w:rsidR="00BA477E" w:rsidRPr="00D353B4" w:rsidRDefault="00BA477E" w:rsidP="00BA477E">
            <w:r w:rsidRPr="00D353B4">
              <w:t>polski</w:t>
            </w:r>
          </w:p>
        </w:tc>
      </w:tr>
      <w:tr w:rsidR="00D353B4" w:rsidRPr="00D353B4" w14:paraId="0A6B9D6A" w14:textId="77777777" w:rsidTr="008F1E17">
        <w:trPr>
          <w:trHeight w:val="20"/>
        </w:trPr>
        <w:tc>
          <w:tcPr>
            <w:tcW w:w="2123" w:type="pct"/>
            <w:shd w:val="clear" w:color="auto" w:fill="auto"/>
          </w:tcPr>
          <w:p w14:paraId="117FCE56" w14:textId="7C9B7F5F" w:rsidR="00BA477E" w:rsidRPr="00D353B4" w:rsidRDefault="00BA477E" w:rsidP="001A3AB4">
            <w:pPr>
              <w:autoSpaceDE w:val="0"/>
              <w:autoSpaceDN w:val="0"/>
              <w:adjustRightInd w:val="0"/>
            </w:pPr>
            <w:r w:rsidRPr="00D353B4">
              <w:t xml:space="preserve">Rodzaj modułu </w:t>
            </w:r>
          </w:p>
        </w:tc>
        <w:tc>
          <w:tcPr>
            <w:tcW w:w="2877" w:type="pct"/>
            <w:shd w:val="clear" w:color="auto" w:fill="auto"/>
          </w:tcPr>
          <w:p w14:paraId="6F1B6E83" w14:textId="77777777" w:rsidR="00BA477E" w:rsidRPr="00D353B4" w:rsidRDefault="00BA477E" w:rsidP="00BA477E">
            <w:r w:rsidRPr="00D353B4">
              <w:t>obowiązkowy</w:t>
            </w:r>
          </w:p>
        </w:tc>
      </w:tr>
      <w:tr w:rsidR="00D353B4" w:rsidRPr="00D353B4" w14:paraId="0D171D8F" w14:textId="77777777" w:rsidTr="008F1E17">
        <w:trPr>
          <w:trHeight w:val="20"/>
        </w:trPr>
        <w:tc>
          <w:tcPr>
            <w:tcW w:w="2123" w:type="pct"/>
            <w:shd w:val="clear" w:color="auto" w:fill="auto"/>
          </w:tcPr>
          <w:p w14:paraId="5D82AEDE" w14:textId="77777777" w:rsidR="00BA477E" w:rsidRPr="00D353B4" w:rsidRDefault="00BA477E" w:rsidP="00BA477E">
            <w:r w:rsidRPr="00D353B4">
              <w:t>Poziom studiów</w:t>
            </w:r>
          </w:p>
        </w:tc>
        <w:tc>
          <w:tcPr>
            <w:tcW w:w="2877" w:type="pct"/>
            <w:shd w:val="clear" w:color="auto" w:fill="auto"/>
          </w:tcPr>
          <w:p w14:paraId="797B5FCC" w14:textId="77777777" w:rsidR="00BA477E" w:rsidRPr="00D353B4" w:rsidRDefault="00BA477E" w:rsidP="00BA477E">
            <w:r w:rsidRPr="00D353B4">
              <w:t>pierwszego stopnia/licencjackie</w:t>
            </w:r>
          </w:p>
        </w:tc>
      </w:tr>
      <w:tr w:rsidR="00D353B4" w:rsidRPr="00D353B4" w14:paraId="4828BFCE" w14:textId="77777777" w:rsidTr="008F1E17">
        <w:trPr>
          <w:trHeight w:val="20"/>
        </w:trPr>
        <w:tc>
          <w:tcPr>
            <w:tcW w:w="2123" w:type="pct"/>
            <w:shd w:val="clear" w:color="auto" w:fill="auto"/>
          </w:tcPr>
          <w:p w14:paraId="00A4B889" w14:textId="74725BBD" w:rsidR="00BA477E" w:rsidRPr="00D353B4" w:rsidRDefault="00BA477E" w:rsidP="001A3AB4">
            <w:r w:rsidRPr="00D353B4">
              <w:t>Forma studiów</w:t>
            </w:r>
          </w:p>
        </w:tc>
        <w:tc>
          <w:tcPr>
            <w:tcW w:w="2877" w:type="pct"/>
            <w:shd w:val="clear" w:color="auto" w:fill="auto"/>
          </w:tcPr>
          <w:p w14:paraId="4A48065B" w14:textId="5F0F0762" w:rsidR="00BA477E" w:rsidRPr="00D353B4" w:rsidRDefault="00C65739" w:rsidP="00BA477E">
            <w:r w:rsidRPr="00D353B4">
              <w:t>nie</w:t>
            </w:r>
            <w:r w:rsidR="00BA477E" w:rsidRPr="00D353B4">
              <w:t>stacjonarne</w:t>
            </w:r>
          </w:p>
        </w:tc>
      </w:tr>
      <w:tr w:rsidR="00D353B4" w:rsidRPr="00D353B4" w14:paraId="284EF3F0" w14:textId="77777777" w:rsidTr="008F1E17">
        <w:trPr>
          <w:trHeight w:val="20"/>
        </w:trPr>
        <w:tc>
          <w:tcPr>
            <w:tcW w:w="2123" w:type="pct"/>
            <w:shd w:val="clear" w:color="auto" w:fill="auto"/>
          </w:tcPr>
          <w:p w14:paraId="5E53129B" w14:textId="77777777" w:rsidR="00BA477E" w:rsidRPr="00D353B4" w:rsidRDefault="00BA477E" w:rsidP="00BA477E">
            <w:r w:rsidRPr="00D353B4">
              <w:t>Rok studiów dla kierunku</w:t>
            </w:r>
          </w:p>
        </w:tc>
        <w:tc>
          <w:tcPr>
            <w:tcW w:w="2877" w:type="pct"/>
            <w:shd w:val="clear" w:color="auto" w:fill="auto"/>
          </w:tcPr>
          <w:p w14:paraId="33FDBD2B" w14:textId="77777777" w:rsidR="00BA477E" w:rsidRPr="00D353B4" w:rsidRDefault="00BA477E" w:rsidP="00BA477E">
            <w:r w:rsidRPr="00D353B4">
              <w:t xml:space="preserve">II </w:t>
            </w:r>
          </w:p>
        </w:tc>
      </w:tr>
      <w:tr w:rsidR="00D353B4" w:rsidRPr="00D353B4" w14:paraId="3CE000A3" w14:textId="77777777" w:rsidTr="008F1E17">
        <w:trPr>
          <w:trHeight w:val="20"/>
        </w:trPr>
        <w:tc>
          <w:tcPr>
            <w:tcW w:w="2123" w:type="pct"/>
            <w:shd w:val="clear" w:color="auto" w:fill="auto"/>
          </w:tcPr>
          <w:p w14:paraId="77F10571" w14:textId="77777777" w:rsidR="00BA477E" w:rsidRPr="00D353B4" w:rsidRDefault="00BA477E" w:rsidP="00BA477E">
            <w:r w:rsidRPr="00D353B4">
              <w:t>Semestr dla kierunku</w:t>
            </w:r>
          </w:p>
        </w:tc>
        <w:tc>
          <w:tcPr>
            <w:tcW w:w="2877" w:type="pct"/>
            <w:shd w:val="clear" w:color="auto" w:fill="auto"/>
          </w:tcPr>
          <w:p w14:paraId="746AB649" w14:textId="77777777" w:rsidR="00BA477E" w:rsidRPr="00D353B4" w:rsidRDefault="00BA477E" w:rsidP="00BA477E">
            <w:r w:rsidRPr="00D353B4">
              <w:t>4</w:t>
            </w:r>
          </w:p>
        </w:tc>
      </w:tr>
      <w:tr w:rsidR="00D353B4" w:rsidRPr="00D353B4" w14:paraId="62C49122" w14:textId="77777777" w:rsidTr="008F1E17">
        <w:trPr>
          <w:trHeight w:val="20"/>
        </w:trPr>
        <w:tc>
          <w:tcPr>
            <w:tcW w:w="2123" w:type="pct"/>
            <w:shd w:val="clear" w:color="auto" w:fill="auto"/>
          </w:tcPr>
          <w:p w14:paraId="78853944" w14:textId="77777777" w:rsidR="00BA477E" w:rsidRPr="00D353B4" w:rsidRDefault="00BA477E" w:rsidP="00BA477E">
            <w:pPr>
              <w:autoSpaceDE w:val="0"/>
              <w:autoSpaceDN w:val="0"/>
              <w:adjustRightInd w:val="0"/>
            </w:pPr>
            <w:r w:rsidRPr="00D353B4">
              <w:t>Liczba punktów ECTS z podziałem na kontaktowe/niekontaktowe</w:t>
            </w:r>
          </w:p>
        </w:tc>
        <w:tc>
          <w:tcPr>
            <w:tcW w:w="2877" w:type="pct"/>
            <w:shd w:val="clear" w:color="auto" w:fill="auto"/>
          </w:tcPr>
          <w:p w14:paraId="29F2CD8E" w14:textId="19820912" w:rsidR="00BA477E" w:rsidRPr="00D353B4" w:rsidRDefault="00BA477E" w:rsidP="00BA477E">
            <w:r w:rsidRPr="00D353B4">
              <w:t>2 (</w:t>
            </w:r>
            <w:r w:rsidR="00E07E4C" w:rsidRPr="00D353B4">
              <w:t>0,</w:t>
            </w:r>
            <w:r w:rsidR="00D17378" w:rsidRPr="00D353B4">
              <w:t>8</w:t>
            </w:r>
            <w:r w:rsidR="00E07E4C" w:rsidRPr="00D353B4">
              <w:t>/1,</w:t>
            </w:r>
            <w:r w:rsidR="00D17378" w:rsidRPr="00D353B4">
              <w:t>2</w:t>
            </w:r>
            <w:r w:rsidRPr="00D353B4">
              <w:t>)</w:t>
            </w:r>
          </w:p>
        </w:tc>
      </w:tr>
      <w:tr w:rsidR="00D353B4" w:rsidRPr="00D353B4" w14:paraId="27898E96" w14:textId="77777777" w:rsidTr="008F1E17">
        <w:trPr>
          <w:trHeight w:val="20"/>
        </w:trPr>
        <w:tc>
          <w:tcPr>
            <w:tcW w:w="2123" w:type="pct"/>
            <w:shd w:val="clear" w:color="auto" w:fill="auto"/>
          </w:tcPr>
          <w:p w14:paraId="2A00A94F" w14:textId="77777777" w:rsidR="00BA477E" w:rsidRPr="00D353B4" w:rsidRDefault="00BA477E" w:rsidP="00BA477E">
            <w:pPr>
              <w:autoSpaceDE w:val="0"/>
              <w:autoSpaceDN w:val="0"/>
              <w:adjustRightInd w:val="0"/>
            </w:pPr>
            <w:r w:rsidRPr="00D353B4">
              <w:t>Tytuł naukowy/stopień naukowy, imię i nazwisko osoby odpowiedzialnej za moduł</w:t>
            </w:r>
          </w:p>
        </w:tc>
        <w:tc>
          <w:tcPr>
            <w:tcW w:w="2877" w:type="pct"/>
            <w:shd w:val="clear" w:color="auto" w:fill="auto"/>
          </w:tcPr>
          <w:p w14:paraId="766BFB03" w14:textId="77777777" w:rsidR="00BA477E" w:rsidRPr="00D353B4" w:rsidRDefault="00BA477E" w:rsidP="00BA477E">
            <w:r w:rsidRPr="00D353B4">
              <w:t>Dr Julia Wojciechowska-Solis</w:t>
            </w:r>
          </w:p>
        </w:tc>
      </w:tr>
      <w:tr w:rsidR="00D353B4" w:rsidRPr="00D353B4" w14:paraId="6FA0B8E1" w14:textId="77777777" w:rsidTr="008F1E17">
        <w:trPr>
          <w:trHeight w:val="20"/>
        </w:trPr>
        <w:tc>
          <w:tcPr>
            <w:tcW w:w="2123" w:type="pct"/>
            <w:shd w:val="clear" w:color="auto" w:fill="auto"/>
          </w:tcPr>
          <w:p w14:paraId="40548F84" w14:textId="62366828" w:rsidR="00BA477E" w:rsidRPr="00D353B4" w:rsidRDefault="00BA477E" w:rsidP="001A3AB4">
            <w:r w:rsidRPr="00D353B4">
              <w:t>Jednostka oferująca moduł</w:t>
            </w:r>
          </w:p>
        </w:tc>
        <w:tc>
          <w:tcPr>
            <w:tcW w:w="2877" w:type="pct"/>
            <w:shd w:val="clear" w:color="auto" w:fill="auto"/>
          </w:tcPr>
          <w:p w14:paraId="071299BE" w14:textId="77777777" w:rsidR="00BA477E" w:rsidRPr="00D353B4" w:rsidRDefault="00BA477E" w:rsidP="00BA477E">
            <w:r w:rsidRPr="00D353B4">
              <w:t>Katedra Herbologii i Technik Uprawy Roślin</w:t>
            </w:r>
          </w:p>
        </w:tc>
      </w:tr>
      <w:tr w:rsidR="00D353B4" w:rsidRPr="00D353B4" w14:paraId="547272CE" w14:textId="77777777" w:rsidTr="008F1E17">
        <w:trPr>
          <w:trHeight w:val="20"/>
        </w:trPr>
        <w:tc>
          <w:tcPr>
            <w:tcW w:w="2123" w:type="pct"/>
            <w:shd w:val="clear" w:color="auto" w:fill="auto"/>
          </w:tcPr>
          <w:p w14:paraId="7EC66905" w14:textId="5C46A22B" w:rsidR="00BA477E" w:rsidRPr="00D353B4" w:rsidRDefault="00BA477E" w:rsidP="001A3AB4">
            <w:r w:rsidRPr="00D353B4">
              <w:t>Cel modułu</w:t>
            </w:r>
          </w:p>
        </w:tc>
        <w:tc>
          <w:tcPr>
            <w:tcW w:w="2877" w:type="pct"/>
            <w:shd w:val="clear" w:color="auto" w:fill="auto"/>
          </w:tcPr>
          <w:p w14:paraId="1CB7DBA8" w14:textId="77777777" w:rsidR="00BA477E" w:rsidRPr="00D353B4" w:rsidRDefault="00BA477E" w:rsidP="00BA477E">
            <w:pPr>
              <w:autoSpaceDE w:val="0"/>
              <w:autoSpaceDN w:val="0"/>
              <w:adjustRightInd w:val="0"/>
            </w:pPr>
            <w:r w:rsidRPr="00D353B4">
              <w:t>Celem kształcenia jest przekazanie wiedzy praktycznej, umiejętności obsługi programów komputerowych w zakresie zarządzania przedsiębiorstwem turystycznym, dokonywania analiz finansowych, pozyskiwania niezbędnych danych, opracowywania uzyskanych wyników.</w:t>
            </w:r>
          </w:p>
        </w:tc>
      </w:tr>
      <w:tr w:rsidR="00D353B4" w:rsidRPr="00D353B4" w14:paraId="74CAC20F" w14:textId="77777777" w:rsidTr="008F1E17">
        <w:trPr>
          <w:trHeight w:val="20"/>
        </w:trPr>
        <w:tc>
          <w:tcPr>
            <w:tcW w:w="2123" w:type="pct"/>
            <w:vMerge w:val="restart"/>
            <w:shd w:val="clear" w:color="auto" w:fill="auto"/>
          </w:tcPr>
          <w:p w14:paraId="45AB1A35" w14:textId="77777777" w:rsidR="00BA477E" w:rsidRPr="00D353B4" w:rsidRDefault="00BA477E" w:rsidP="00BA477E">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50194722" w14:textId="77777777" w:rsidR="00BA477E" w:rsidRPr="00D353B4" w:rsidRDefault="00BA477E" w:rsidP="00BA477E">
            <w:r w:rsidRPr="00D353B4">
              <w:t xml:space="preserve">Wiedza: </w:t>
            </w:r>
          </w:p>
        </w:tc>
      </w:tr>
      <w:tr w:rsidR="00D353B4" w:rsidRPr="00D353B4" w14:paraId="13B7729C" w14:textId="77777777" w:rsidTr="008F1E17">
        <w:trPr>
          <w:trHeight w:val="20"/>
        </w:trPr>
        <w:tc>
          <w:tcPr>
            <w:tcW w:w="2123" w:type="pct"/>
            <w:vMerge/>
            <w:shd w:val="clear" w:color="auto" w:fill="auto"/>
          </w:tcPr>
          <w:p w14:paraId="2183AA12" w14:textId="77777777" w:rsidR="00BA477E" w:rsidRPr="00D353B4" w:rsidRDefault="00BA477E" w:rsidP="00BA477E">
            <w:pPr>
              <w:rPr>
                <w:highlight w:val="yellow"/>
              </w:rPr>
            </w:pPr>
          </w:p>
        </w:tc>
        <w:tc>
          <w:tcPr>
            <w:tcW w:w="2877" w:type="pct"/>
            <w:shd w:val="clear" w:color="auto" w:fill="auto"/>
          </w:tcPr>
          <w:p w14:paraId="53202850" w14:textId="77777777" w:rsidR="00BA477E" w:rsidRPr="00D353B4" w:rsidRDefault="00BA477E" w:rsidP="00BA477E">
            <w:r w:rsidRPr="00D353B4">
              <w:t>1. Zna możliwości pakietu Microsoft Office, interaktywne narzędzia technologiczne wspomagające prowadzenie działalności przedsiębiorstwa turystycznego.</w:t>
            </w:r>
          </w:p>
        </w:tc>
      </w:tr>
      <w:tr w:rsidR="00D353B4" w:rsidRPr="00D353B4" w14:paraId="6AB1F370" w14:textId="77777777" w:rsidTr="008F1E17">
        <w:trPr>
          <w:trHeight w:val="20"/>
        </w:trPr>
        <w:tc>
          <w:tcPr>
            <w:tcW w:w="2123" w:type="pct"/>
            <w:vMerge/>
            <w:shd w:val="clear" w:color="auto" w:fill="auto"/>
          </w:tcPr>
          <w:p w14:paraId="7FB49393" w14:textId="77777777" w:rsidR="00BA477E" w:rsidRPr="00D353B4" w:rsidRDefault="00BA477E" w:rsidP="00BA477E">
            <w:pPr>
              <w:rPr>
                <w:highlight w:val="yellow"/>
              </w:rPr>
            </w:pPr>
          </w:p>
        </w:tc>
        <w:tc>
          <w:tcPr>
            <w:tcW w:w="2877" w:type="pct"/>
            <w:shd w:val="clear" w:color="auto" w:fill="auto"/>
          </w:tcPr>
          <w:p w14:paraId="4D8E647D" w14:textId="77777777" w:rsidR="00BA477E" w:rsidRPr="00D353B4" w:rsidRDefault="00BA477E" w:rsidP="00BA477E">
            <w:r w:rsidRPr="00D353B4">
              <w:t>Umiejętności:</w:t>
            </w:r>
          </w:p>
        </w:tc>
      </w:tr>
      <w:tr w:rsidR="00D353B4" w:rsidRPr="00D353B4" w14:paraId="6A2B656D" w14:textId="77777777" w:rsidTr="008F1E17">
        <w:trPr>
          <w:trHeight w:val="20"/>
        </w:trPr>
        <w:tc>
          <w:tcPr>
            <w:tcW w:w="2123" w:type="pct"/>
            <w:vMerge/>
            <w:shd w:val="clear" w:color="auto" w:fill="auto"/>
          </w:tcPr>
          <w:p w14:paraId="47D4FC55" w14:textId="77777777" w:rsidR="00BA477E" w:rsidRPr="00D353B4" w:rsidRDefault="00BA477E" w:rsidP="00BA477E">
            <w:pPr>
              <w:rPr>
                <w:highlight w:val="yellow"/>
              </w:rPr>
            </w:pPr>
          </w:p>
        </w:tc>
        <w:tc>
          <w:tcPr>
            <w:tcW w:w="2877" w:type="pct"/>
            <w:shd w:val="clear" w:color="auto" w:fill="auto"/>
          </w:tcPr>
          <w:p w14:paraId="50E13141" w14:textId="77777777" w:rsidR="00BA477E" w:rsidRPr="00D353B4" w:rsidRDefault="00BA477E" w:rsidP="00BA477E">
            <w:r w:rsidRPr="00D353B4">
              <w:t>1. Potrafi samodzielnie korzystać z technologii informatycznych i kreatorów dostępnych w Internecie do pozyskiwania, przechowywania i przetwarzania danych niezbędnych do prowadzenia przedsiębiorstwa turystycznego.</w:t>
            </w:r>
          </w:p>
        </w:tc>
      </w:tr>
      <w:tr w:rsidR="00D353B4" w:rsidRPr="00D353B4" w14:paraId="35FCE481" w14:textId="77777777" w:rsidTr="008F1E17">
        <w:trPr>
          <w:trHeight w:val="20"/>
        </w:trPr>
        <w:tc>
          <w:tcPr>
            <w:tcW w:w="2123" w:type="pct"/>
            <w:vMerge/>
            <w:shd w:val="clear" w:color="auto" w:fill="auto"/>
          </w:tcPr>
          <w:p w14:paraId="1DDEE622" w14:textId="77777777" w:rsidR="00BA477E" w:rsidRPr="00D353B4" w:rsidRDefault="00BA477E" w:rsidP="00BA477E">
            <w:pPr>
              <w:rPr>
                <w:highlight w:val="yellow"/>
              </w:rPr>
            </w:pPr>
          </w:p>
        </w:tc>
        <w:tc>
          <w:tcPr>
            <w:tcW w:w="2877" w:type="pct"/>
            <w:shd w:val="clear" w:color="auto" w:fill="auto"/>
          </w:tcPr>
          <w:p w14:paraId="0B2F7089" w14:textId="77777777" w:rsidR="00BA477E" w:rsidRPr="00D353B4" w:rsidRDefault="00BA477E" w:rsidP="00BA477E">
            <w:r w:rsidRPr="00D353B4">
              <w:t>2. Potrafi samodzielnie wyszukiwać, analizować oceniać pozyskaną informacje w Internecie za pomocą narzędzi technologicznych.</w:t>
            </w:r>
          </w:p>
        </w:tc>
      </w:tr>
      <w:tr w:rsidR="00D353B4" w:rsidRPr="00D353B4" w14:paraId="2BFFD995" w14:textId="77777777" w:rsidTr="008F1E17">
        <w:trPr>
          <w:trHeight w:val="20"/>
        </w:trPr>
        <w:tc>
          <w:tcPr>
            <w:tcW w:w="2123" w:type="pct"/>
            <w:vMerge/>
            <w:shd w:val="clear" w:color="auto" w:fill="auto"/>
          </w:tcPr>
          <w:p w14:paraId="41D6ED33" w14:textId="77777777" w:rsidR="00BA477E" w:rsidRPr="00D353B4" w:rsidRDefault="00BA477E" w:rsidP="00BA477E">
            <w:pPr>
              <w:rPr>
                <w:highlight w:val="yellow"/>
              </w:rPr>
            </w:pPr>
          </w:p>
        </w:tc>
        <w:tc>
          <w:tcPr>
            <w:tcW w:w="2877" w:type="pct"/>
            <w:shd w:val="clear" w:color="auto" w:fill="auto"/>
          </w:tcPr>
          <w:p w14:paraId="6D568A2D" w14:textId="77777777" w:rsidR="00BA477E" w:rsidRPr="00D353B4" w:rsidRDefault="00BA477E" w:rsidP="00BA477E">
            <w:r w:rsidRPr="00D353B4">
              <w:t>Kompetencje społeczne:</w:t>
            </w:r>
          </w:p>
        </w:tc>
      </w:tr>
      <w:tr w:rsidR="00D353B4" w:rsidRPr="00D353B4" w14:paraId="73A57746" w14:textId="77777777" w:rsidTr="008F1E17">
        <w:trPr>
          <w:trHeight w:val="20"/>
        </w:trPr>
        <w:tc>
          <w:tcPr>
            <w:tcW w:w="2123" w:type="pct"/>
            <w:vMerge/>
            <w:shd w:val="clear" w:color="auto" w:fill="auto"/>
          </w:tcPr>
          <w:p w14:paraId="114AFF13" w14:textId="77777777" w:rsidR="00BA477E" w:rsidRPr="00D353B4" w:rsidRDefault="00BA477E" w:rsidP="00BA477E">
            <w:pPr>
              <w:rPr>
                <w:highlight w:val="yellow"/>
              </w:rPr>
            </w:pPr>
          </w:p>
        </w:tc>
        <w:tc>
          <w:tcPr>
            <w:tcW w:w="2877" w:type="pct"/>
            <w:shd w:val="clear" w:color="auto" w:fill="auto"/>
          </w:tcPr>
          <w:p w14:paraId="05283C7F" w14:textId="77777777" w:rsidR="00BA477E" w:rsidRPr="00D353B4" w:rsidRDefault="00BA477E" w:rsidP="00BA477E">
            <w:r w:rsidRPr="00D353B4">
              <w:t>1. Gotów do samodzielnej pracy polegającej na wykorzystywaniu technologii informatycznych, kreowania niezbędnych dokumentów w programach Microsoft Office i dostępnych kreatorów Internetowych w celu rozwiązywania zaistniałych problemów</w:t>
            </w:r>
          </w:p>
        </w:tc>
      </w:tr>
      <w:tr w:rsidR="00D353B4" w:rsidRPr="00D353B4" w14:paraId="361234E8" w14:textId="77777777" w:rsidTr="008F1E17">
        <w:trPr>
          <w:trHeight w:val="20"/>
        </w:trPr>
        <w:tc>
          <w:tcPr>
            <w:tcW w:w="2123" w:type="pct"/>
            <w:shd w:val="clear" w:color="auto" w:fill="auto"/>
          </w:tcPr>
          <w:p w14:paraId="2DDDBFE7" w14:textId="77777777" w:rsidR="00BA477E" w:rsidRPr="00D353B4" w:rsidRDefault="00BA477E" w:rsidP="00BA477E">
            <w:r w:rsidRPr="00D353B4">
              <w:t>Odniesienie modułowych efektów uczenia się do kierunkowych efektów uczenia się</w:t>
            </w:r>
          </w:p>
        </w:tc>
        <w:tc>
          <w:tcPr>
            <w:tcW w:w="2877" w:type="pct"/>
            <w:shd w:val="clear" w:color="auto" w:fill="auto"/>
          </w:tcPr>
          <w:p w14:paraId="2F17C3FB" w14:textId="77777777" w:rsidR="00BA477E" w:rsidRPr="00D353B4" w:rsidRDefault="00BA477E" w:rsidP="00BA477E">
            <w:pPr>
              <w:jc w:val="both"/>
            </w:pPr>
            <w:r w:rsidRPr="00D353B4">
              <w:t>W1 - TR_W08</w:t>
            </w:r>
          </w:p>
          <w:p w14:paraId="3DC63D77" w14:textId="77777777" w:rsidR="00BA477E" w:rsidRPr="00D353B4" w:rsidRDefault="00BA477E" w:rsidP="00BA477E">
            <w:pPr>
              <w:jc w:val="both"/>
            </w:pPr>
            <w:r w:rsidRPr="00D353B4">
              <w:t>U1 - TR_U02</w:t>
            </w:r>
          </w:p>
          <w:p w14:paraId="7930CA6E" w14:textId="77777777" w:rsidR="00BA477E" w:rsidRPr="00D353B4" w:rsidRDefault="00BA477E" w:rsidP="00BA477E">
            <w:pPr>
              <w:jc w:val="both"/>
            </w:pPr>
            <w:r w:rsidRPr="00D353B4">
              <w:t>U2 - TR_U03</w:t>
            </w:r>
          </w:p>
          <w:p w14:paraId="5FD2D3BF" w14:textId="77777777" w:rsidR="00BA477E" w:rsidRPr="00D353B4" w:rsidRDefault="00BA477E" w:rsidP="00BA477E">
            <w:pPr>
              <w:jc w:val="both"/>
            </w:pPr>
            <w:r w:rsidRPr="00D353B4">
              <w:lastRenderedPageBreak/>
              <w:t>K1 - TR_K01</w:t>
            </w:r>
          </w:p>
        </w:tc>
      </w:tr>
      <w:tr w:rsidR="00D353B4" w:rsidRPr="00D353B4" w14:paraId="63C9A4C5" w14:textId="77777777" w:rsidTr="008F1E17">
        <w:trPr>
          <w:trHeight w:val="20"/>
        </w:trPr>
        <w:tc>
          <w:tcPr>
            <w:tcW w:w="2123" w:type="pct"/>
            <w:shd w:val="clear" w:color="auto" w:fill="auto"/>
          </w:tcPr>
          <w:p w14:paraId="73847F0C" w14:textId="77777777" w:rsidR="00BA477E" w:rsidRPr="00D353B4" w:rsidRDefault="00BA477E" w:rsidP="00BA477E">
            <w:r w:rsidRPr="00D353B4">
              <w:lastRenderedPageBreak/>
              <w:t>Odniesienie modułowych efektów uczenia się do efektów inżynierskich (jeżeli dotyczy)</w:t>
            </w:r>
          </w:p>
        </w:tc>
        <w:tc>
          <w:tcPr>
            <w:tcW w:w="2877" w:type="pct"/>
            <w:shd w:val="clear" w:color="auto" w:fill="auto"/>
          </w:tcPr>
          <w:p w14:paraId="3D0AD63D" w14:textId="77777777" w:rsidR="00BA477E" w:rsidRPr="00D353B4" w:rsidRDefault="00BA477E" w:rsidP="00BA477E">
            <w:pPr>
              <w:jc w:val="both"/>
            </w:pPr>
            <w:r w:rsidRPr="00D353B4">
              <w:t xml:space="preserve">Nie dotyczy </w:t>
            </w:r>
          </w:p>
        </w:tc>
      </w:tr>
      <w:tr w:rsidR="00D353B4" w:rsidRPr="00D353B4" w14:paraId="5994C8BE" w14:textId="77777777" w:rsidTr="008F1E17">
        <w:trPr>
          <w:trHeight w:val="20"/>
        </w:trPr>
        <w:tc>
          <w:tcPr>
            <w:tcW w:w="2123" w:type="pct"/>
            <w:shd w:val="clear" w:color="auto" w:fill="auto"/>
          </w:tcPr>
          <w:p w14:paraId="49C305C3" w14:textId="77777777" w:rsidR="00BA477E" w:rsidRPr="00D353B4" w:rsidRDefault="00BA477E" w:rsidP="00BA477E">
            <w:r w:rsidRPr="00D353B4">
              <w:t xml:space="preserve">Wymagania wstępne i dodatkowe </w:t>
            </w:r>
          </w:p>
        </w:tc>
        <w:tc>
          <w:tcPr>
            <w:tcW w:w="2877" w:type="pct"/>
            <w:shd w:val="clear" w:color="auto" w:fill="auto"/>
          </w:tcPr>
          <w:p w14:paraId="59C0EEC4" w14:textId="77777777" w:rsidR="00BA477E" w:rsidRPr="00D353B4" w:rsidRDefault="00BA477E" w:rsidP="00BA477E">
            <w:pPr>
              <w:jc w:val="both"/>
            </w:pPr>
            <w:r w:rsidRPr="00D353B4">
              <w:t>Brak wymagań wstępnych</w:t>
            </w:r>
          </w:p>
        </w:tc>
      </w:tr>
      <w:tr w:rsidR="00D353B4" w:rsidRPr="00D353B4" w14:paraId="6585333E" w14:textId="77777777" w:rsidTr="008F1E17">
        <w:trPr>
          <w:trHeight w:val="20"/>
        </w:trPr>
        <w:tc>
          <w:tcPr>
            <w:tcW w:w="2123" w:type="pct"/>
            <w:shd w:val="clear" w:color="auto" w:fill="auto"/>
          </w:tcPr>
          <w:p w14:paraId="3BE5FE4F" w14:textId="77777777" w:rsidR="00BA477E" w:rsidRPr="00D353B4" w:rsidRDefault="00BA477E" w:rsidP="00BA477E">
            <w:r w:rsidRPr="00D353B4">
              <w:t xml:space="preserve">Treści programowe modułu </w:t>
            </w:r>
          </w:p>
          <w:p w14:paraId="0159FC03" w14:textId="77777777" w:rsidR="00BA477E" w:rsidRPr="00D353B4" w:rsidRDefault="00BA477E" w:rsidP="00BA477E"/>
        </w:tc>
        <w:tc>
          <w:tcPr>
            <w:tcW w:w="2877" w:type="pct"/>
            <w:shd w:val="clear" w:color="auto" w:fill="auto"/>
          </w:tcPr>
          <w:p w14:paraId="7425B45C" w14:textId="77777777" w:rsidR="00BA477E" w:rsidRPr="00D353B4" w:rsidRDefault="00BA477E" w:rsidP="00BA477E">
            <w:pPr>
              <w:jc w:val="both"/>
            </w:pPr>
            <w:r w:rsidRPr="00D353B4">
              <w:t>Ćwiczenia obejmują: wykorzystanie programów Microsoft do wspomagania procesów zarządczych w przedsiębiorstwie turystycznym; tworzenie korespondencji handlowej; wykorzystanie wybranych funkcji finansowych programu, wykorzystanie kreatorów do tworzenia materiałów reklamowych.</w:t>
            </w:r>
          </w:p>
        </w:tc>
      </w:tr>
      <w:tr w:rsidR="00D353B4" w:rsidRPr="00D353B4" w14:paraId="1B9F080D" w14:textId="77777777" w:rsidTr="008F1E17">
        <w:trPr>
          <w:trHeight w:val="20"/>
        </w:trPr>
        <w:tc>
          <w:tcPr>
            <w:tcW w:w="2123" w:type="pct"/>
            <w:shd w:val="clear" w:color="auto" w:fill="auto"/>
          </w:tcPr>
          <w:p w14:paraId="420BC6A3" w14:textId="77777777" w:rsidR="00BA477E" w:rsidRPr="00D353B4" w:rsidRDefault="00BA477E" w:rsidP="00BA477E">
            <w:r w:rsidRPr="00D353B4">
              <w:t>Wykaz literatury podstawowej i uzupełniającej</w:t>
            </w:r>
          </w:p>
        </w:tc>
        <w:tc>
          <w:tcPr>
            <w:tcW w:w="2877" w:type="pct"/>
            <w:shd w:val="clear" w:color="auto" w:fill="auto"/>
          </w:tcPr>
          <w:p w14:paraId="58D03162" w14:textId="77777777" w:rsidR="00BA477E" w:rsidRPr="00D353B4" w:rsidRDefault="00BA477E" w:rsidP="00BA477E">
            <w:pPr>
              <w:jc w:val="both"/>
            </w:pPr>
            <w:r w:rsidRPr="00D353B4">
              <w:t>J. Berdychowski, Informatyka w turystyce i rekreacji, Wyd. Almamer, Warszawa 2006.</w:t>
            </w:r>
          </w:p>
          <w:p w14:paraId="46035218" w14:textId="77777777" w:rsidR="00BA477E" w:rsidRPr="00D353B4" w:rsidRDefault="00BA477E" w:rsidP="00BA477E">
            <w:pPr>
              <w:jc w:val="both"/>
            </w:pPr>
            <w:r w:rsidRPr="00D353B4">
              <w:t>S. Flanczewski, Excel w biurze i nie tylko, Wydawnictwo Helion, Gliwice 2003</w:t>
            </w:r>
          </w:p>
          <w:p w14:paraId="0871463A" w14:textId="77777777" w:rsidR="00BA477E" w:rsidRPr="00D353B4" w:rsidRDefault="00BA477E" w:rsidP="00BA477E">
            <w:pPr>
              <w:jc w:val="both"/>
            </w:pPr>
            <w:r w:rsidRPr="00D353B4">
              <w:t>B. V. Liengme, Microsoft Excel w biznesie i zarządzaniu, Wydawnictwo RM, Warszawa 2002.</w:t>
            </w:r>
          </w:p>
          <w:p w14:paraId="7C9FDAEF" w14:textId="77777777" w:rsidR="00BA477E" w:rsidRPr="00D353B4" w:rsidRDefault="00BA477E" w:rsidP="00BA477E">
            <w:r w:rsidRPr="00D353B4">
              <w:t>Materiały przygotowane przez wykładowcę</w:t>
            </w:r>
          </w:p>
        </w:tc>
      </w:tr>
      <w:tr w:rsidR="00D353B4" w:rsidRPr="00D353B4" w14:paraId="26F0941B" w14:textId="77777777" w:rsidTr="008F1E17">
        <w:trPr>
          <w:trHeight w:val="20"/>
        </w:trPr>
        <w:tc>
          <w:tcPr>
            <w:tcW w:w="2123" w:type="pct"/>
            <w:shd w:val="clear" w:color="auto" w:fill="auto"/>
          </w:tcPr>
          <w:p w14:paraId="3F048CB3" w14:textId="77777777" w:rsidR="00BA477E" w:rsidRPr="00D353B4" w:rsidRDefault="00BA477E" w:rsidP="00BA477E">
            <w:r w:rsidRPr="00D353B4">
              <w:t>Planowane formy/działania/metody dydaktyczne</w:t>
            </w:r>
          </w:p>
        </w:tc>
        <w:tc>
          <w:tcPr>
            <w:tcW w:w="2877" w:type="pct"/>
            <w:shd w:val="clear" w:color="auto" w:fill="auto"/>
          </w:tcPr>
          <w:p w14:paraId="2C968ECA" w14:textId="77777777" w:rsidR="00BA477E" w:rsidRPr="00D353B4" w:rsidRDefault="00BA477E" w:rsidP="00BA477E">
            <w:pPr>
              <w:jc w:val="both"/>
            </w:pPr>
            <w:r w:rsidRPr="00D353B4">
              <w:t>Metody dydaktyczne: ćwiczenia laboratoryjne, praca przy komputerze, praca indywidualna - projekt.</w:t>
            </w:r>
          </w:p>
        </w:tc>
      </w:tr>
      <w:tr w:rsidR="00D353B4" w:rsidRPr="00D353B4" w14:paraId="20AE5690" w14:textId="77777777" w:rsidTr="008F1E17">
        <w:trPr>
          <w:trHeight w:val="20"/>
        </w:trPr>
        <w:tc>
          <w:tcPr>
            <w:tcW w:w="2123" w:type="pct"/>
            <w:shd w:val="clear" w:color="auto" w:fill="auto"/>
          </w:tcPr>
          <w:p w14:paraId="766E968A" w14:textId="77777777" w:rsidR="00BA477E" w:rsidRPr="00D353B4" w:rsidRDefault="00BA477E" w:rsidP="00BA477E">
            <w:r w:rsidRPr="00D353B4">
              <w:t>Sposoby weryfikacji oraz formy dokumentowania osiągniętych efektów uczenia się</w:t>
            </w:r>
          </w:p>
        </w:tc>
        <w:tc>
          <w:tcPr>
            <w:tcW w:w="2877" w:type="pct"/>
            <w:shd w:val="clear" w:color="auto" w:fill="auto"/>
          </w:tcPr>
          <w:p w14:paraId="0B9217F5" w14:textId="77777777" w:rsidR="00BA477E" w:rsidRPr="00D353B4" w:rsidRDefault="00BA477E" w:rsidP="00BA477E">
            <w:pPr>
              <w:jc w:val="both"/>
            </w:pPr>
            <w:r w:rsidRPr="00D353B4">
              <w:t>W1: ocena z kolokwium i ocena pracy pod czas ćwiczeń;</w:t>
            </w:r>
          </w:p>
          <w:p w14:paraId="7EADD429" w14:textId="33AEB6B1" w:rsidR="00BA477E" w:rsidRPr="00D353B4" w:rsidRDefault="00BA477E" w:rsidP="00BA477E">
            <w:pPr>
              <w:jc w:val="both"/>
            </w:pPr>
            <w:r w:rsidRPr="00D353B4">
              <w:t>U1: ocena pracy pisemnej</w:t>
            </w:r>
            <w:r w:rsidR="00AC66FD" w:rsidRPr="00D353B4">
              <w:t xml:space="preserve"> </w:t>
            </w:r>
            <w:r w:rsidRPr="00D353B4">
              <w:t>(projekt) oraz ocena pracy pod czas ćwiczeń;</w:t>
            </w:r>
          </w:p>
          <w:p w14:paraId="6DB13801" w14:textId="50A371C7" w:rsidR="00BA477E" w:rsidRPr="00D353B4" w:rsidRDefault="00BA477E" w:rsidP="00BA477E">
            <w:pPr>
              <w:jc w:val="both"/>
            </w:pPr>
            <w:r w:rsidRPr="00D353B4">
              <w:t>U2: ocena pracy pisemnej</w:t>
            </w:r>
            <w:r w:rsidR="00AC66FD" w:rsidRPr="00D353B4">
              <w:t xml:space="preserve"> </w:t>
            </w:r>
            <w:r w:rsidRPr="00D353B4">
              <w:t xml:space="preserve">(projekt) oraz ocena pracy pod czas ćwiczeń; </w:t>
            </w:r>
          </w:p>
          <w:p w14:paraId="42BE7C2B" w14:textId="77777777" w:rsidR="00BA477E" w:rsidRPr="00D353B4" w:rsidRDefault="00BA477E" w:rsidP="00BA477E">
            <w:pPr>
              <w:jc w:val="both"/>
            </w:pPr>
            <w:r w:rsidRPr="00D353B4">
              <w:t>K1: ocena na podstawie umiejętności rozwiązania zadanego problemu</w:t>
            </w:r>
            <w:r w:rsidRPr="00D353B4">
              <w:rPr>
                <w:rFonts w:ascii="Arial" w:hAnsi="Arial" w:cs="Arial"/>
                <w:sz w:val="20"/>
                <w:szCs w:val="20"/>
              </w:rPr>
              <w:t>.</w:t>
            </w:r>
          </w:p>
        </w:tc>
      </w:tr>
      <w:tr w:rsidR="00D353B4" w:rsidRPr="00D353B4" w14:paraId="2A66725F" w14:textId="77777777" w:rsidTr="008F1E17">
        <w:trPr>
          <w:trHeight w:val="20"/>
        </w:trPr>
        <w:tc>
          <w:tcPr>
            <w:tcW w:w="2123" w:type="pct"/>
            <w:shd w:val="clear" w:color="auto" w:fill="auto"/>
          </w:tcPr>
          <w:p w14:paraId="5B3B9D17" w14:textId="77777777" w:rsidR="00BA477E" w:rsidRPr="00D353B4" w:rsidRDefault="00BA477E" w:rsidP="00BA477E">
            <w:r w:rsidRPr="00D353B4">
              <w:t>Elementy i wagi mające wpływ na ocenę końcową</w:t>
            </w:r>
          </w:p>
          <w:p w14:paraId="19065FD6" w14:textId="77777777" w:rsidR="00BA477E" w:rsidRPr="00D353B4" w:rsidRDefault="00BA477E" w:rsidP="00BA477E"/>
          <w:p w14:paraId="24975E79" w14:textId="77777777" w:rsidR="00BA477E" w:rsidRPr="00D353B4" w:rsidRDefault="00BA477E" w:rsidP="00BA477E"/>
        </w:tc>
        <w:tc>
          <w:tcPr>
            <w:tcW w:w="2877" w:type="pct"/>
            <w:shd w:val="clear" w:color="auto" w:fill="auto"/>
          </w:tcPr>
          <w:p w14:paraId="5E10179B" w14:textId="77777777" w:rsidR="00BA477E" w:rsidRPr="00D353B4" w:rsidRDefault="00BA477E" w:rsidP="00BA477E">
            <w:pPr>
              <w:jc w:val="both"/>
            </w:pPr>
            <w:r w:rsidRPr="00D353B4">
              <w:t>Ocenę końcową stanowi średnia ocen z poszczególnych ćwiczeń realizowanych w ramach zajęć. Jeżeli student jest aktywny na zajęciach ocena może zostać podniesiona.</w:t>
            </w:r>
          </w:p>
        </w:tc>
      </w:tr>
      <w:tr w:rsidR="00D353B4" w:rsidRPr="00D353B4" w14:paraId="2FAA64CD" w14:textId="77777777" w:rsidTr="00AC66FD">
        <w:trPr>
          <w:trHeight w:val="20"/>
        </w:trPr>
        <w:tc>
          <w:tcPr>
            <w:tcW w:w="2123" w:type="pct"/>
            <w:tcBorders>
              <w:bottom w:val="single" w:sz="4" w:space="0" w:color="auto"/>
            </w:tcBorders>
            <w:shd w:val="clear" w:color="auto" w:fill="auto"/>
          </w:tcPr>
          <w:p w14:paraId="373E70EB" w14:textId="77777777" w:rsidR="00BA477E" w:rsidRPr="00D353B4" w:rsidRDefault="00BA477E" w:rsidP="00BA477E">
            <w:pPr>
              <w:jc w:val="both"/>
            </w:pPr>
            <w:r w:rsidRPr="00D353B4">
              <w:t>Bilans punktów ECTS</w:t>
            </w:r>
          </w:p>
        </w:tc>
        <w:tc>
          <w:tcPr>
            <w:tcW w:w="2877" w:type="pct"/>
            <w:tcBorders>
              <w:bottom w:val="single" w:sz="4" w:space="0" w:color="auto"/>
            </w:tcBorders>
            <w:shd w:val="clear" w:color="auto" w:fill="auto"/>
          </w:tcPr>
          <w:p w14:paraId="717EA901" w14:textId="77777777" w:rsidR="00BA477E" w:rsidRPr="00D353B4" w:rsidRDefault="00BA477E" w:rsidP="00BA477E">
            <w:pPr>
              <w:jc w:val="both"/>
            </w:pPr>
            <w:r w:rsidRPr="00D353B4">
              <w:t>Godziny kontaktowe:</w:t>
            </w:r>
          </w:p>
          <w:p w14:paraId="23269010" w14:textId="64AD7310" w:rsidR="00BA477E" w:rsidRPr="00D353B4" w:rsidRDefault="00BA477E" w:rsidP="00BA477E">
            <w:pPr>
              <w:jc w:val="both"/>
            </w:pPr>
            <w:r w:rsidRPr="00D353B4">
              <w:t xml:space="preserve">Ćwiczenia </w:t>
            </w:r>
            <w:r w:rsidR="007D760C" w:rsidRPr="00D353B4">
              <w:t xml:space="preserve">laboratoryjne </w:t>
            </w:r>
            <w:r w:rsidRPr="00D353B4">
              <w:t xml:space="preserve">– </w:t>
            </w:r>
            <w:r w:rsidR="00E07E4C" w:rsidRPr="00D353B4">
              <w:t>2</w:t>
            </w:r>
            <w:r w:rsidRPr="00D353B4">
              <w:t>0 godzin</w:t>
            </w:r>
          </w:p>
          <w:p w14:paraId="32D4E008" w14:textId="20A231B3" w:rsidR="00BA477E" w:rsidRPr="00D353B4" w:rsidRDefault="00BA477E" w:rsidP="00BA477E">
            <w:pPr>
              <w:jc w:val="both"/>
            </w:pPr>
            <w:r w:rsidRPr="00D353B4">
              <w:t xml:space="preserve">Łącznie </w:t>
            </w:r>
            <w:r w:rsidR="00E07E4C" w:rsidRPr="00D353B4">
              <w:t>2</w:t>
            </w:r>
            <w:r w:rsidR="00732936" w:rsidRPr="00D353B4">
              <w:t>0</w:t>
            </w:r>
            <w:r w:rsidRPr="00D353B4">
              <w:t xml:space="preserve"> godziny, co stanowi </w:t>
            </w:r>
            <w:r w:rsidR="00E07E4C" w:rsidRPr="00D353B4">
              <w:t>0,</w:t>
            </w:r>
            <w:r w:rsidR="0071574A" w:rsidRPr="00D353B4">
              <w:t>8</w:t>
            </w:r>
            <w:r w:rsidRPr="00D353B4">
              <w:t xml:space="preserve"> ECTS</w:t>
            </w:r>
          </w:p>
          <w:p w14:paraId="77A26F54" w14:textId="77777777" w:rsidR="008F1E17" w:rsidRPr="00D353B4" w:rsidRDefault="008F1E17" w:rsidP="00BA477E">
            <w:pPr>
              <w:jc w:val="both"/>
            </w:pPr>
          </w:p>
          <w:p w14:paraId="2BA3737E" w14:textId="77777777" w:rsidR="00BA477E" w:rsidRPr="00D353B4" w:rsidRDefault="00BA477E" w:rsidP="00BA477E">
            <w:pPr>
              <w:jc w:val="both"/>
            </w:pPr>
            <w:r w:rsidRPr="00D353B4">
              <w:t>Godziny niekontaktowe:</w:t>
            </w:r>
          </w:p>
          <w:p w14:paraId="3892616C" w14:textId="58D0B700" w:rsidR="00BA477E" w:rsidRPr="00D353B4" w:rsidRDefault="00BA477E" w:rsidP="00BA477E">
            <w:pPr>
              <w:jc w:val="both"/>
            </w:pPr>
            <w:r w:rsidRPr="00D353B4">
              <w:t xml:space="preserve">Przygotowanie się do ćwiczeń – </w:t>
            </w:r>
            <w:r w:rsidR="0071574A" w:rsidRPr="00D353B4">
              <w:t>20</w:t>
            </w:r>
            <w:r w:rsidRPr="00D353B4">
              <w:t xml:space="preserve"> godzin</w:t>
            </w:r>
          </w:p>
          <w:p w14:paraId="62B02BFF" w14:textId="1D5AA5D8" w:rsidR="00BA477E" w:rsidRPr="00D353B4" w:rsidRDefault="00BA477E" w:rsidP="00BA477E">
            <w:pPr>
              <w:jc w:val="both"/>
            </w:pPr>
            <w:r w:rsidRPr="00D353B4">
              <w:t xml:space="preserve">Przygotowanie projektu – </w:t>
            </w:r>
            <w:r w:rsidR="0071574A" w:rsidRPr="00D353B4">
              <w:t>10</w:t>
            </w:r>
            <w:r w:rsidRPr="00D353B4">
              <w:t xml:space="preserve"> godzin</w:t>
            </w:r>
          </w:p>
          <w:p w14:paraId="1B94C595" w14:textId="2989150D" w:rsidR="00BA477E" w:rsidRPr="00D353B4" w:rsidRDefault="00BA477E" w:rsidP="00BA477E">
            <w:pPr>
              <w:jc w:val="both"/>
            </w:pPr>
            <w:r w:rsidRPr="00D353B4">
              <w:t xml:space="preserve">Łącznie </w:t>
            </w:r>
            <w:r w:rsidR="00D17378" w:rsidRPr="00D353B4">
              <w:t>30</w:t>
            </w:r>
            <w:r w:rsidRPr="00D353B4">
              <w:t xml:space="preserve"> godzin, co stanowi </w:t>
            </w:r>
            <w:r w:rsidR="00E07E4C" w:rsidRPr="00D353B4">
              <w:t>1,</w:t>
            </w:r>
            <w:r w:rsidR="00D17378" w:rsidRPr="00D353B4">
              <w:t>2</w:t>
            </w:r>
            <w:r w:rsidRPr="00D353B4">
              <w:t xml:space="preserve"> ECTS</w:t>
            </w:r>
          </w:p>
          <w:p w14:paraId="24496B69" w14:textId="7F8B4F2B" w:rsidR="00BA477E" w:rsidRPr="00D353B4" w:rsidRDefault="00BA477E" w:rsidP="00BA477E">
            <w:pPr>
              <w:jc w:val="both"/>
            </w:pPr>
            <w:r w:rsidRPr="00D353B4">
              <w:t>Suma godzin łącznie 50 godzin, co stanowi 2 ECTS</w:t>
            </w:r>
          </w:p>
        </w:tc>
      </w:tr>
      <w:tr w:rsidR="00BA477E" w:rsidRPr="00D353B4" w14:paraId="61CBA2B0" w14:textId="77777777" w:rsidTr="00AC66FD">
        <w:trPr>
          <w:trHeight w:val="20"/>
        </w:trPr>
        <w:tc>
          <w:tcPr>
            <w:tcW w:w="2123" w:type="pct"/>
            <w:tcBorders>
              <w:bottom w:val="single" w:sz="4" w:space="0" w:color="auto"/>
            </w:tcBorders>
            <w:shd w:val="clear" w:color="auto" w:fill="auto"/>
          </w:tcPr>
          <w:p w14:paraId="36E9D527" w14:textId="77777777" w:rsidR="00BA477E" w:rsidRPr="00D353B4" w:rsidRDefault="00BA477E" w:rsidP="00BA477E">
            <w:r w:rsidRPr="00D353B4">
              <w:t>Nakład pracy związany z zajęciami wymagającymi bezpośredniego udziału nauczyciela akademickiego</w:t>
            </w:r>
          </w:p>
        </w:tc>
        <w:tc>
          <w:tcPr>
            <w:tcW w:w="2877" w:type="pct"/>
            <w:tcBorders>
              <w:bottom w:val="single" w:sz="4" w:space="0" w:color="auto"/>
            </w:tcBorders>
            <w:shd w:val="clear" w:color="auto" w:fill="auto"/>
          </w:tcPr>
          <w:p w14:paraId="45597CBB" w14:textId="1C96EE60" w:rsidR="00BA477E" w:rsidRPr="00D353B4" w:rsidRDefault="00BA477E" w:rsidP="00BA477E">
            <w:pPr>
              <w:jc w:val="both"/>
            </w:pPr>
            <w:r w:rsidRPr="00D353B4">
              <w:t xml:space="preserve">Ćwiczenia – </w:t>
            </w:r>
            <w:r w:rsidR="00E07E4C" w:rsidRPr="00D353B4">
              <w:t>2</w:t>
            </w:r>
            <w:r w:rsidRPr="00D353B4">
              <w:t>0 godzin</w:t>
            </w:r>
          </w:p>
          <w:p w14:paraId="0FEF137F" w14:textId="5C5E68ED" w:rsidR="00BA477E" w:rsidRPr="00D353B4" w:rsidRDefault="00BA477E" w:rsidP="00E07E4C">
            <w:pPr>
              <w:jc w:val="both"/>
            </w:pPr>
            <w:r w:rsidRPr="00D353B4">
              <w:t xml:space="preserve">Łącznie </w:t>
            </w:r>
            <w:r w:rsidR="00E07E4C" w:rsidRPr="00D353B4">
              <w:t>2</w:t>
            </w:r>
            <w:r w:rsidR="00D17378" w:rsidRPr="00D353B4">
              <w:t>0</w:t>
            </w:r>
            <w:r w:rsidRPr="00D353B4">
              <w:t xml:space="preserve"> godziny, co stanowi </w:t>
            </w:r>
            <w:r w:rsidR="00E07E4C" w:rsidRPr="00D353B4">
              <w:t>0,</w:t>
            </w:r>
            <w:r w:rsidR="00D17378" w:rsidRPr="00D353B4">
              <w:t>8</w:t>
            </w:r>
            <w:r w:rsidRPr="00D353B4">
              <w:t xml:space="preserve"> ECTS</w:t>
            </w:r>
          </w:p>
        </w:tc>
      </w:tr>
    </w:tbl>
    <w:p w14:paraId="462987D7" w14:textId="77777777" w:rsidR="001A3AB4" w:rsidRPr="00D353B4" w:rsidRDefault="001A3AB4" w:rsidP="00396144">
      <w:pPr>
        <w:rPr>
          <w:b/>
          <w:sz w:val="28"/>
          <w:szCs w:val="28"/>
        </w:rPr>
      </w:pPr>
    </w:p>
    <w:p w14:paraId="00FC3A92" w14:textId="6E4B30B4" w:rsidR="00396144" w:rsidRPr="00D353B4" w:rsidRDefault="00396144" w:rsidP="00396144">
      <w:pPr>
        <w:rPr>
          <w:b/>
          <w:sz w:val="28"/>
          <w:szCs w:val="28"/>
        </w:rPr>
      </w:pPr>
      <w:r w:rsidRPr="00D353B4">
        <w:rPr>
          <w:b/>
          <w:sz w:val="28"/>
          <w:szCs w:val="28"/>
        </w:rPr>
        <w:t xml:space="preserve">Karta opisu zajęć z modułu  </w:t>
      </w:r>
      <w:r w:rsidR="0016126E" w:rsidRPr="00D353B4">
        <w:rPr>
          <w:b/>
          <w:sz w:val="28"/>
          <w:szCs w:val="28"/>
        </w:rPr>
        <w:t>Jakość produktów spożywczych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4C0B7D01"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41A1416A" w14:textId="77777777" w:rsidR="00925E08" w:rsidRPr="00D353B4" w:rsidRDefault="00925E08" w:rsidP="00253185">
            <w:pPr>
              <w:rPr>
                <w:lang w:eastAsia="en-US"/>
              </w:rPr>
            </w:pPr>
            <w:r w:rsidRPr="00D353B4">
              <w:rPr>
                <w:lang w:eastAsia="en-US"/>
              </w:rPr>
              <w:t xml:space="preserve">Nazwa kierunku studiów </w:t>
            </w:r>
          </w:p>
        </w:tc>
        <w:tc>
          <w:tcPr>
            <w:tcW w:w="2877" w:type="pct"/>
            <w:tcBorders>
              <w:top w:val="single" w:sz="4" w:space="0" w:color="auto"/>
              <w:left w:val="single" w:sz="4" w:space="0" w:color="auto"/>
              <w:bottom w:val="single" w:sz="4" w:space="0" w:color="auto"/>
              <w:right w:val="single" w:sz="4" w:space="0" w:color="auto"/>
            </w:tcBorders>
            <w:hideMark/>
          </w:tcPr>
          <w:p w14:paraId="62575958" w14:textId="77777777" w:rsidR="00925E08" w:rsidRPr="00D353B4" w:rsidRDefault="00925E08" w:rsidP="00253185">
            <w:pPr>
              <w:rPr>
                <w:lang w:eastAsia="en-US"/>
              </w:rPr>
            </w:pPr>
            <w:r w:rsidRPr="00D353B4">
              <w:rPr>
                <w:lang w:eastAsia="en-US"/>
              </w:rPr>
              <w:t>Turystyka i rekreacja (studia niestacjonarne)</w:t>
            </w:r>
          </w:p>
        </w:tc>
      </w:tr>
      <w:tr w:rsidR="00D353B4" w:rsidRPr="00D353B4" w14:paraId="61550866"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6FC768C0" w14:textId="77777777" w:rsidR="00925E08" w:rsidRPr="00D353B4" w:rsidRDefault="00925E08" w:rsidP="00253185">
            <w:pPr>
              <w:rPr>
                <w:lang w:eastAsia="en-US"/>
              </w:rPr>
            </w:pPr>
            <w:r w:rsidRPr="00D353B4">
              <w:rPr>
                <w:lang w:eastAsia="en-US"/>
              </w:rPr>
              <w:t>Nazwa modułu, także nazwa w języku angielskim</w:t>
            </w:r>
          </w:p>
        </w:tc>
        <w:tc>
          <w:tcPr>
            <w:tcW w:w="2877" w:type="pct"/>
            <w:tcBorders>
              <w:top w:val="single" w:sz="4" w:space="0" w:color="auto"/>
              <w:left w:val="single" w:sz="4" w:space="0" w:color="auto"/>
              <w:bottom w:val="single" w:sz="4" w:space="0" w:color="auto"/>
              <w:right w:val="single" w:sz="4" w:space="0" w:color="auto"/>
            </w:tcBorders>
            <w:hideMark/>
          </w:tcPr>
          <w:p w14:paraId="500A8256" w14:textId="77777777" w:rsidR="00925E08" w:rsidRPr="00D353B4" w:rsidRDefault="00925E08" w:rsidP="00253185">
            <w:pPr>
              <w:rPr>
                <w:lang w:eastAsia="en-US"/>
              </w:rPr>
            </w:pPr>
            <w:r w:rsidRPr="00D353B4">
              <w:rPr>
                <w:lang w:eastAsia="en-US"/>
              </w:rPr>
              <w:t>Jakość produktów spożywczych</w:t>
            </w:r>
          </w:p>
          <w:p w14:paraId="3E370F5C" w14:textId="77777777" w:rsidR="00925E08" w:rsidRPr="00D353B4" w:rsidRDefault="00925E08" w:rsidP="00253185">
            <w:pPr>
              <w:rPr>
                <w:lang w:eastAsia="en-US"/>
              </w:rPr>
            </w:pPr>
            <w:r w:rsidRPr="00D353B4">
              <w:rPr>
                <w:lang w:eastAsia="en-US"/>
              </w:rPr>
              <w:t>Quality of food products</w:t>
            </w:r>
          </w:p>
        </w:tc>
      </w:tr>
      <w:tr w:rsidR="00D353B4" w:rsidRPr="00D353B4" w14:paraId="514E0D65"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163011F1" w14:textId="77777777" w:rsidR="00925E08" w:rsidRPr="00D353B4" w:rsidRDefault="00925E08" w:rsidP="00253185">
            <w:pPr>
              <w:rPr>
                <w:lang w:eastAsia="en-US"/>
              </w:rPr>
            </w:pPr>
            <w:r w:rsidRPr="00D353B4">
              <w:rPr>
                <w:lang w:eastAsia="en-US"/>
              </w:rPr>
              <w:t xml:space="preserve">Język wykładowy </w:t>
            </w:r>
          </w:p>
        </w:tc>
        <w:tc>
          <w:tcPr>
            <w:tcW w:w="2877" w:type="pct"/>
            <w:tcBorders>
              <w:top w:val="single" w:sz="4" w:space="0" w:color="auto"/>
              <w:left w:val="single" w:sz="4" w:space="0" w:color="auto"/>
              <w:bottom w:val="single" w:sz="4" w:space="0" w:color="auto"/>
              <w:right w:val="single" w:sz="4" w:space="0" w:color="auto"/>
            </w:tcBorders>
            <w:hideMark/>
          </w:tcPr>
          <w:p w14:paraId="4D2CF8B5" w14:textId="77777777" w:rsidR="00925E08" w:rsidRPr="00D353B4" w:rsidRDefault="00925E08" w:rsidP="00253185">
            <w:pPr>
              <w:rPr>
                <w:lang w:eastAsia="en-US"/>
              </w:rPr>
            </w:pPr>
            <w:r w:rsidRPr="00D353B4">
              <w:rPr>
                <w:lang w:eastAsia="en-US"/>
              </w:rPr>
              <w:t>polski</w:t>
            </w:r>
          </w:p>
        </w:tc>
      </w:tr>
      <w:tr w:rsidR="00D353B4" w:rsidRPr="00D353B4" w14:paraId="5208C837"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3A64CD22" w14:textId="77777777" w:rsidR="00925E08" w:rsidRPr="00D353B4" w:rsidRDefault="00925E08" w:rsidP="00253185">
            <w:pPr>
              <w:autoSpaceDE w:val="0"/>
              <w:autoSpaceDN w:val="0"/>
              <w:adjustRightInd w:val="0"/>
              <w:rPr>
                <w:lang w:eastAsia="en-US"/>
              </w:rPr>
            </w:pPr>
            <w:r w:rsidRPr="00D353B4">
              <w:rPr>
                <w:lang w:eastAsia="en-US"/>
              </w:rPr>
              <w:t xml:space="preserve">Rodzaj modułu </w:t>
            </w:r>
          </w:p>
        </w:tc>
        <w:tc>
          <w:tcPr>
            <w:tcW w:w="2877" w:type="pct"/>
            <w:tcBorders>
              <w:top w:val="single" w:sz="4" w:space="0" w:color="auto"/>
              <w:left w:val="single" w:sz="4" w:space="0" w:color="auto"/>
              <w:bottom w:val="single" w:sz="4" w:space="0" w:color="auto"/>
              <w:right w:val="single" w:sz="4" w:space="0" w:color="auto"/>
            </w:tcBorders>
            <w:hideMark/>
          </w:tcPr>
          <w:p w14:paraId="481E6B57" w14:textId="77777777" w:rsidR="00925E08" w:rsidRPr="00D353B4" w:rsidRDefault="00925E08" w:rsidP="00253185">
            <w:pPr>
              <w:rPr>
                <w:lang w:eastAsia="en-US"/>
              </w:rPr>
            </w:pPr>
            <w:r w:rsidRPr="00D353B4">
              <w:rPr>
                <w:lang w:eastAsia="en-US"/>
              </w:rPr>
              <w:t>obowiązkowy</w:t>
            </w:r>
          </w:p>
        </w:tc>
      </w:tr>
      <w:tr w:rsidR="00D353B4" w:rsidRPr="00D353B4" w14:paraId="622C3770"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35F5B721" w14:textId="77777777" w:rsidR="00925E08" w:rsidRPr="00D353B4" w:rsidRDefault="00925E08" w:rsidP="00253185">
            <w:pPr>
              <w:rPr>
                <w:lang w:eastAsia="en-US"/>
              </w:rPr>
            </w:pPr>
            <w:r w:rsidRPr="00D353B4">
              <w:rPr>
                <w:lang w:eastAsia="en-US"/>
              </w:rPr>
              <w:lastRenderedPageBreak/>
              <w:t>Poziom studiów</w:t>
            </w:r>
          </w:p>
        </w:tc>
        <w:tc>
          <w:tcPr>
            <w:tcW w:w="2877" w:type="pct"/>
            <w:tcBorders>
              <w:top w:val="single" w:sz="4" w:space="0" w:color="auto"/>
              <w:left w:val="single" w:sz="4" w:space="0" w:color="auto"/>
              <w:bottom w:val="single" w:sz="4" w:space="0" w:color="auto"/>
              <w:right w:val="single" w:sz="4" w:space="0" w:color="auto"/>
            </w:tcBorders>
            <w:hideMark/>
          </w:tcPr>
          <w:p w14:paraId="2E7F3BF7" w14:textId="77777777" w:rsidR="00925E08" w:rsidRPr="00D353B4" w:rsidRDefault="00925E08" w:rsidP="00253185">
            <w:pPr>
              <w:rPr>
                <w:lang w:eastAsia="en-US"/>
              </w:rPr>
            </w:pPr>
            <w:r w:rsidRPr="00D353B4">
              <w:rPr>
                <w:lang w:eastAsia="en-US"/>
              </w:rPr>
              <w:t>pierwszego stopnia/licencjackie</w:t>
            </w:r>
          </w:p>
        </w:tc>
      </w:tr>
      <w:tr w:rsidR="00D353B4" w:rsidRPr="00D353B4" w14:paraId="2F227146"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5557B32E" w14:textId="77777777" w:rsidR="00925E08" w:rsidRPr="00D353B4" w:rsidRDefault="00925E08" w:rsidP="00253185">
            <w:pPr>
              <w:rPr>
                <w:lang w:eastAsia="en-US"/>
              </w:rPr>
            </w:pPr>
            <w:r w:rsidRPr="00D353B4">
              <w:rPr>
                <w:lang w:eastAsia="en-US"/>
              </w:rPr>
              <w:t>Forma studiów</w:t>
            </w:r>
          </w:p>
        </w:tc>
        <w:tc>
          <w:tcPr>
            <w:tcW w:w="2877" w:type="pct"/>
            <w:tcBorders>
              <w:top w:val="single" w:sz="4" w:space="0" w:color="auto"/>
              <w:left w:val="single" w:sz="4" w:space="0" w:color="auto"/>
              <w:bottom w:val="single" w:sz="4" w:space="0" w:color="auto"/>
              <w:right w:val="single" w:sz="4" w:space="0" w:color="auto"/>
            </w:tcBorders>
            <w:hideMark/>
          </w:tcPr>
          <w:p w14:paraId="2081D058" w14:textId="77777777" w:rsidR="00925E08" w:rsidRPr="00D353B4" w:rsidRDefault="00925E08" w:rsidP="00253185">
            <w:pPr>
              <w:rPr>
                <w:lang w:eastAsia="en-US"/>
              </w:rPr>
            </w:pPr>
            <w:r w:rsidRPr="00D353B4">
              <w:rPr>
                <w:lang w:eastAsia="en-US"/>
              </w:rPr>
              <w:t>niestacjonarne</w:t>
            </w:r>
          </w:p>
        </w:tc>
      </w:tr>
      <w:tr w:rsidR="00D353B4" w:rsidRPr="00D353B4" w14:paraId="4B5B76F2"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576051D6" w14:textId="77777777" w:rsidR="00925E08" w:rsidRPr="00D353B4" w:rsidRDefault="00925E08" w:rsidP="00253185">
            <w:pPr>
              <w:rPr>
                <w:lang w:eastAsia="en-US"/>
              </w:rPr>
            </w:pPr>
            <w:r w:rsidRPr="00D353B4">
              <w:rPr>
                <w:lang w:eastAsia="en-US"/>
              </w:rPr>
              <w:t>Rok studiów dla kierunku</w:t>
            </w:r>
          </w:p>
        </w:tc>
        <w:tc>
          <w:tcPr>
            <w:tcW w:w="2877" w:type="pct"/>
            <w:tcBorders>
              <w:top w:val="single" w:sz="4" w:space="0" w:color="auto"/>
              <w:left w:val="single" w:sz="4" w:space="0" w:color="auto"/>
              <w:bottom w:val="single" w:sz="4" w:space="0" w:color="auto"/>
              <w:right w:val="single" w:sz="4" w:space="0" w:color="auto"/>
            </w:tcBorders>
            <w:hideMark/>
          </w:tcPr>
          <w:p w14:paraId="25305C8E" w14:textId="77777777" w:rsidR="00925E08" w:rsidRPr="00D353B4" w:rsidRDefault="00925E08" w:rsidP="00253185">
            <w:pPr>
              <w:rPr>
                <w:lang w:eastAsia="en-US"/>
              </w:rPr>
            </w:pPr>
            <w:r w:rsidRPr="00D353B4">
              <w:rPr>
                <w:lang w:eastAsia="en-US"/>
              </w:rPr>
              <w:t>II</w:t>
            </w:r>
          </w:p>
        </w:tc>
      </w:tr>
      <w:tr w:rsidR="00D353B4" w:rsidRPr="00D353B4" w14:paraId="24DD29E7"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0EEF0712" w14:textId="77777777" w:rsidR="00925E08" w:rsidRPr="00D353B4" w:rsidRDefault="00925E08" w:rsidP="00253185">
            <w:pPr>
              <w:rPr>
                <w:lang w:eastAsia="en-US"/>
              </w:rPr>
            </w:pPr>
            <w:r w:rsidRPr="00D353B4">
              <w:rPr>
                <w:lang w:eastAsia="en-US"/>
              </w:rPr>
              <w:t>Semestr dla kierunku</w:t>
            </w:r>
          </w:p>
        </w:tc>
        <w:tc>
          <w:tcPr>
            <w:tcW w:w="2877" w:type="pct"/>
            <w:tcBorders>
              <w:top w:val="single" w:sz="4" w:space="0" w:color="auto"/>
              <w:left w:val="single" w:sz="4" w:space="0" w:color="auto"/>
              <w:bottom w:val="single" w:sz="4" w:space="0" w:color="auto"/>
              <w:right w:val="single" w:sz="4" w:space="0" w:color="auto"/>
            </w:tcBorders>
            <w:hideMark/>
          </w:tcPr>
          <w:p w14:paraId="02EEF943" w14:textId="77777777" w:rsidR="00925E08" w:rsidRPr="00D353B4" w:rsidRDefault="00925E08" w:rsidP="00253185">
            <w:pPr>
              <w:rPr>
                <w:lang w:eastAsia="en-US"/>
              </w:rPr>
            </w:pPr>
            <w:r w:rsidRPr="00D353B4">
              <w:rPr>
                <w:lang w:eastAsia="en-US"/>
              </w:rPr>
              <w:t>4</w:t>
            </w:r>
          </w:p>
        </w:tc>
      </w:tr>
      <w:tr w:rsidR="00D353B4" w:rsidRPr="00D353B4" w14:paraId="076EB1DB"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539D3CFD" w14:textId="77777777" w:rsidR="00925E08" w:rsidRPr="00D353B4" w:rsidRDefault="00925E08" w:rsidP="00253185">
            <w:pPr>
              <w:autoSpaceDE w:val="0"/>
              <w:autoSpaceDN w:val="0"/>
              <w:adjustRightInd w:val="0"/>
              <w:rPr>
                <w:lang w:eastAsia="en-US"/>
              </w:rPr>
            </w:pPr>
            <w:r w:rsidRPr="00D353B4">
              <w:rPr>
                <w:lang w:eastAsia="en-US"/>
              </w:rPr>
              <w:t>Liczba punktów ECTS z podziałem na kontaktowe/niekontaktowe</w:t>
            </w:r>
          </w:p>
        </w:tc>
        <w:tc>
          <w:tcPr>
            <w:tcW w:w="2877" w:type="pct"/>
            <w:tcBorders>
              <w:top w:val="single" w:sz="4" w:space="0" w:color="auto"/>
              <w:left w:val="single" w:sz="4" w:space="0" w:color="auto"/>
              <w:bottom w:val="single" w:sz="4" w:space="0" w:color="auto"/>
              <w:right w:val="single" w:sz="4" w:space="0" w:color="auto"/>
            </w:tcBorders>
            <w:hideMark/>
          </w:tcPr>
          <w:p w14:paraId="52399DFC" w14:textId="1542FD15" w:rsidR="00925E08" w:rsidRPr="00D353B4" w:rsidRDefault="0072419A" w:rsidP="00253185">
            <w:pPr>
              <w:rPr>
                <w:lang w:eastAsia="en-US"/>
              </w:rPr>
            </w:pPr>
            <w:r w:rsidRPr="00D353B4">
              <w:rPr>
                <w:lang w:eastAsia="en-US"/>
              </w:rPr>
              <w:t>1</w:t>
            </w:r>
            <w:r w:rsidR="00925E08" w:rsidRPr="00D353B4">
              <w:rPr>
                <w:lang w:eastAsia="en-US"/>
              </w:rPr>
              <w:t xml:space="preserve"> (0,</w:t>
            </w:r>
            <w:r w:rsidRPr="00D353B4">
              <w:rPr>
                <w:lang w:eastAsia="en-US"/>
              </w:rPr>
              <w:t>4</w:t>
            </w:r>
            <w:r w:rsidR="00925E08" w:rsidRPr="00D353B4">
              <w:rPr>
                <w:lang w:eastAsia="en-US"/>
              </w:rPr>
              <w:t>/</w:t>
            </w:r>
            <w:r w:rsidRPr="00D353B4">
              <w:rPr>
                <w:lang w:eastAsia="en-US"/>
              </w:rPr>
              <w:t>0,6</w:t>
            </w:r>
            <w:r w:rsidR="00925E08" w:rsidRPr="00D353B4">
              <w:rPr>
                <w:lang w:eastAsia="en-US"/>
              </w:rPr>
              <w:t>)</w:t>
            </w:r>
          </w:p>
        </w:tc>
      </w:tr>
      <w:tr w:rsidR="00D353B4" w:rsidRPr="00D353B4" w14:paraId="2D88C28F"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3CA9C1DA" w14:textId="77777777" w:rsidR="00925E08" w:rsidRPr="00D353B4" w:rsidRDefault="00925E08" w:rsidP="00253185">
            <w:pPr>
              <w:autoSpaceDE w:val="0"/>
              <w:autoSpaceDN w:val="0"/>
              <w:adjustRightInd w:val="0"/>
              <w:rPr>
                <w:lang w:eastAsia="en-US"/>
              </w:rPr>
            </w:pPr>
            <w:r w:rsidRPr="00D353B4">
              <w:rPr>
                <w:lang w:eastAsia="en-US"/>
              </w:rPr>
              <w:t>Tytuł naukowy/stopień naukowy, imię i nazwisko osoby odpowiedzialnej za moduł</w:t>
            </w:r>
          </w:p>
        </w:tc>
        <w:tc>
          <w:tcPr>
            <w:tcW w:w="2877" w:type="pct"/>
            <w:tcBorders>
              <w:top w:val="single" w:sz="4" w:space="0" w:color="auto"/>
              <w:left w:val="single" w:sz="4" w:space="0" w:color="auto"/>
              <w:bottom w:val="single" w:sz="4" w:space="0" w:color="auto"/>
              <w:right w:val="single" w:sz="4" w:space="0" w:color="auto"/>
            </w:tcBorders>
            <w:hideMark/>
          </w:tcPr>
          <w:p w14:paraId="577E90E0" w14:textId="77777777" w:rsidR="00925E08" w:rsidRPr="00D353B4" w:rsidRDefault="00925E08" w:rsidP="00253185">
            <w:pPr>
              <w:rPr>
                <w:lang w:eastAsia="en-US"/>
              </w:rPr>
            </w:pPr>
            <w:r w:rsidRPr="00D353B4">
              <w:rPr>
                <w:lang w:eastAsia="en-US"/>
              </w:rPr>
              <w:t>Prof. dr hab. Leszek Rachoń</w:t>
            </w:r>
          </w:p>
        </w:tc>
      </w:tr>
      <w:tr w:rsidR="00D353B4" w:rsidRPr="00D353B4" w14:paraId="043D99A3"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tcPr>
          <w:p w14:paraId="729CB1FA" w14:textId="77777777" w:rsidR="00925E08" w:rsidRPr="00D353B4" w:rsidRDefault="00925E08" w:rsidP="00253185">
            <w:pPr>
              <w:rPr>
                <w:lang w:eastAsia="en-US"/>
              </w:rPr>
            </w:pPr>
            <w:r w:rsidRPr="00D353B4">
              <w:rPr>
                <w:lang w:eastAsia="en-US"/>
              </w:rPr>
              <w:t>Jednostka oferująca moduł</w:t>
            </w:r>
          </w:p>
          <w:p w14:paraId="0064AF59" w14:textId="77777777" w:rsidR="00925E08" w:rsidRPr="00D353B4" w:rsidRDefault="00925E08" w:rsidP="00253185">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31A78F9F" w14:textId="77777777" w:rsidR="00925E08" w:rsidRPr="00D353B4" w:rsidRDefault="00925E08" w:rsidP="00253185">
            <w:pPr>
              <w:rPr>
                <w:lang w:eastAsia="en-US"/>
              </w:rPr>
            </w:pPr>
            <w:r w:rsidRPr="00D353B4">
              <w:rPr>
                <w:lang w:eastAsia="en-US"/>
              </w:rPr>
              <w:t>Katedra Technologii Produkcji Roślinnej i Towaroznawstwa</w:t>
            </w:r>
          </w:p>
        </w:tc>
      </w:tr>
      <w:tr w:rsidR="00D353B4" w:rsidRPr="00D353B4" w14:paraId="43504C1D"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tcPr>
          <w:p w14:paraId="4A3BC008" w14:textId="77777777" w:rsidR="00925E08" w:rsidRPr="00D353B4" w:rsidRDefault="00925E08" w:rsidP="00253185">
            <w:pPr>
              <w:rPr>
                <w:lang w:eastAsia="en-US"/>
              </w:rPr>
            </w:pPr>
            <w:r w:rsidRPr="00D353B4">
              <w:rPr>
                <w:lang w:eastAsia="en-US"/>
              </w:rPr>
              <w:t>Cel modułu</w:t>
            </w:r>
          </w:p>
          <w:p w14:paraId="7142C71F" w14:textId="77777777" w:rsidR="00925E08" w:rsidRPr="00D353B4" w:rsidRDefault="00925E08" w:rsidP="00253185">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29DDF6C2" w14:textId="77777777" w:rsidR="00925E08" w:rsidRPr="00D353B4" w:rsidRDefault="00925E08" w:rsidP="00253185">
            <w:pPr>
              <w:autoSpaceDE w:val="0"/>
              <w:autoSpaceDN w:val="0"/>
              <w:adjustRightInd w:val="0"/>
              <w:rPr>
                <w:lang w:eastAsia="en-US"/>
              </w:rPr>
            </w:pPr>
            <w:r w:rsidRPr="00D353B4">
              <w:rPr>
                <w:lang w:eastAsia="en-US"/>
              </w:rPr>
              <w:t>Celem realizowanego przedmiotu jest zapoznanie studentów z pochodzeniem, pozyskiwaniem i przydatnością technologiczną  surowców i produktów spożywczych pochodzenia roślinnego z uwzględnieniem sposobu ich wytwarzania, a także klasyfikacji, właściwościach fizykochemicznych, sensorycznych, wartości odżywczej i dietetycznej oraz wymogach i metodologii oceny jakości handlowej surowców i produktów</w:t>
            </w:r>
          </w:p>
        </w:tc>
      </w:tr>
      <w:tr w:rsidR="00D353B4" w:rsidRPr="00D353B4" w14:paraId="3CB87C20" w14:textId="77777777" w:rsidTr="00253185">
        <w:trPr>
          <w:trHeight w:val="20"/>
        </w:trPr>
        <w:tc>
          <w:tcPr>
            <w:tcW w:w="2123" w:type="pct"/>
            <w:vMerge w:val="restart"/>
            <w:tcBorders>
              <w:top w:val="single" w:sz="4" w:space="0" w:color="auto"/>
              <w:left w:val="single" w:sz="4" w:space="0" w:color="auto"/>
              <w:bottom w:val="single" w:sz="4" w:space="0" w:color="auto"/>
              <w:right w:val="single" w:sz="4" w:space="0" w:color="auto"/>
            </w:tcBorders>
            <w:hideMark/>
          </w:tcPr>
          <w:p w14:paraId="7A84D3FE" w14:textId="77777777" w:rsidR="00925E08" w:rsidRPr="00D353B4" w:rsidRDefault="00925E08" w:rsidP="00253185">
            <w:pPr>
              <w:jc w:val="both"/>
              <w:rPr>
                <w:lang w:eastAsia="en-US"/>
              </w:rPr>
            </w:pPr>
            <w:r w:rsidRPr="00D353B4">
              <w:rPr>
                <w:lang w:eastAsia="en-US"/>
              </w:rPr>
              <w:t>Efekty uczenia się dla modułu to opis zasobu wiedzy, umiejętności i kompetencji społecznych, które student osiągnie po zrealizowaniu zajęć.</w:t>
            </w:r>
          </w:p>
        </w:tc>
        <w:tc>
          <w:tcPr>
            <w:tcW w:w="2877" w:type="pct"/>
            <w:tcBorders>
              <w:top w:val="single" w:sz="4" w:space="0" w:color="auto"/>
              <w:left w:val="single" w:sz="4" w:space="0" w:color="auto"/>
              <w:bottom w:val="single" w:sz="4" w:space="0" w:color="auto"/>
              <w:right w:val="single" w:sz="4" w:space="0" w:color="auto"/>
            </w:tcBorders>
            <w:hideMark/>
          </w:tcPr>
          <w:p w14:paraId="54C5A0D9" w14:textId="77777777" w:rsidR="00925E08" w:rsidRPr="00D353B4" w:rsidRDefault="00925E08" w:rsidP="00253185">
            <w:pPr>
              <w:rPr>
                <w:lang w:eastAsia="en-US"/>
              </w:rPr>
            </w:pPr>
            <w:r w:rsidRPr="00D353B4">
              <w:rPr>
                <w:lang w:eastAsia="en-US"/>
              </w:rPr>
              <w:t>Wiedza:</w:t>
            </w:r>
          </w:p>
        </w:tc>
      </w:tr>
      <w:tr w:rsidR="00D353B4" w:rsidRPr="00D353B4" w14:paraId="580E52B9" w14:textId="77777777" w:rsidTr="00253185">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0C7EA28F" w14:textId="77777777" w:rsidR="00925E08" w:rsidRPr="00D353B4" w:rsidRDefault="00925E08" w:rsidP="00253185">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712EEDA3" w14:textId="77777777" w:rsidR="00925E08" w:rsidRPr="00D353B4" w:rsidRDefault="00925E08" w:rsidP="00253185">
            <w:pPr>
              <w:rPr>
                <w:lang w:eastAsia="en-US"/>
              </w:rPr>
            </w:pPr>
            <w:r w:rsidRPr="00D353B4">
              <w:rPr>
                <w:lang w:eastAsia="en-US"/>
              </w:rPr>
              <w:t>W1 – student ma wiedzę w zakresie podstawowych grup surowców i produktów spożywczych pochodzenia roślinnego</w:t>
            </w:r>
          </w:p>
          <w:p w14:paraId="305F6E11" w14:textId="77777777" w:rsidR="00925E08" w:rsidRPr="00D353B4" w:rsidRDefault="00925E08" w:rsidP="00253185">
            <w:pPr>
              <w:rPr>
                <w:lang w:eastAsia="en-US"/>
              </w:rPr>
            </w:pPr>
            <w:r w:rsidRPr="00D353B4">
              <w:rPr>
                <w:lang w:eastAsia="en-US"/>
              </w:rPr>
              <w:t>W2 – zna czynniki kształtujące jakość surowców i produktów</w:t>
            </w:r>
          </w:p>
        </w:tc>
      </w:tr>
      <w:tr w:rsidR="00D353B4" w:rsidRPr="00D353B4" w14:paraId="34AD4E89" w14:textId="77777777" w:rsidTr="00253185">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3888672A" w14:textId="77777777" w:rsidR="00925E08" w:rsidRPr="00D353B4" w:rsidRDefault="00925E08" w:rsidP="00253185">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63EA7592" w14:textId="77777777" w:rsidR="00925E08" w:rsidRPr="00D353B4" w:rsidRDefault="00925E08" w:rsidP="00253185">
            <w:pPr>
              <w:rPr>
                <w:lang w:eastAsia="en-US"/>
              </w:rPr>
            </w:pPr>
            <w:r w:rsidRPr="00D353B4">
              <w:rPr>
                <w:lang w:eastAsia="en-US"/>
              </w:rPr>
              <w:t>Umiejętności:</w:t>
            </w:r>
          </w:p>
        </w:tc>
      </w:tr>
      <w:tr w:rsidR="00D353B4" w:rsidRPr="00D353B4" w14:paraId="500431A2" w14:textId="77777777" w:rsidTr="00253185">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77AAB834" w14:textId="77777777" w:rsidR="00925E08" w:rsidRPr="00D353B4" w:rsidRDefault="00925E08" w:rsidP="00253185">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6B69AC4F" w14:textId="77777777" w:rsidR="00925E08" w:rsidRPr="00D353B4" w:rsidRDefault="00925E08" w:rsidP="00253185">
            <w:pPr>
              <w:rPr>
                <w:lang w:eastAsia="en-US"/>
              </w:rPr>
            </w:pPr>
            <w:r w:rsidRPr="00D353B4">
              <w:rPr>
                <w:lang w:eastAsia="en-US"/>
              </w:rPr>
              <w:t>U1 – potrafi  rozpoznawać, klasyfikować oraz ocenić jakość surowców i produktów roślinnych</w:t>
            </w:r>
          </w:p>
        </w:tc>
      </w:tr>
      <w:tr w:rsidR="00D353B4" w:rsidRPr="00D353B4" w14:paraId="2557A1FA" w14:textId="77777777" w:rsidTr="00253185">
        <w:trPr>
          <w:trHeight w:val="20"/>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4BF0F316" w14:textId="77777777" w:rsidR="00925E08" w:rsidRPr="00D353B4" w:rsidRDefault="00925E08" w:rsidP="00253185">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75AA67A9" w14:textId="77777777" w:rsidR="00925E08" w:rsidRPr="00D353B4" w:rsidRDefault="00925E08" w:rsidP="00253185">
            <w:pPr>
              <w:rPr>
                <w:lang w:eastAsia="en-US"/>
              </w:rPr>
            </w:pPr>
            <w:r w:rsidRPr="00D353B4">
              <w:rPr>
                <w:bCs/>
                <w:lang w:eastAsia="en-US"/>
              </w:rPr>
              <w:t>Kompetencje społeczne:</w:t>
            </w:r>
            <w:r w:rsidRPr="00D353B4">
              <w:rPr>
                <w:lang w:eastAsia="en-US"/>
              </w:rPr>
              <w:t xml:space="preserve"> </w:t>
            </w:r>
          </w:p>
        </w:tc>
      </w:tr>
      <w:tr w:rsidR="00D353B4" w:rsidRPr="00D353B4" w14:paraId="019169DC" w14:textId="77777777" w:rsidTr="00253185">
        <w:trPr>
          <w:trHeight w:val="855"/>
        </w:trPr>
        <w:tc>
          <w:tcPr>
            <w:tcW w:w="2123" w:type="pct"/>
            <w:vMerge/>
            <w:tcBorders>
              <w:top w:val="single" w:sz="4" w:space="0" w:color="auto"/>
              <w:left w:val="single" w:sz="4" w:space="0" w:color="auto"/>
              <w:bottom w:val="single" w:sz="4" w:space="0" w:color="auto"/>
              <w:right w:val="single" w:sz="4" w:space="0" w:color="auto"/>
            </w:tcBorders>
            <w:vAlign w:val="center"/>
            <w:hideMark/>
          </w:tcPr>
          <w:p w14:paraId="2DEDB6BC" w14:textId="77777777" w:rsidR="00925E08" w:rsidRPr="00D353B4" w:rsidRDefault="00925E08" w:rsidP="00253185">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138805A5" w14:textId="77777777" w:rsidR="00925E08" w:rsidRPr="00D353B4" w:rsidRDefault="00925E08" w:rsidP="00253185">
            <w:pPr>
              <w:rPr>
                <w:lang w:eastAsia="en-US"/>
              </w:rPr>
            </w:pPr>
            <w:r w:rsidRPr="00D353B4">
              <w:rPr>
                <w:lang w:eastAsia="en-US"/>
              </w:rPr>
              <w:t>K1 – ma świadomość znaczenia społecznej, zawodowej i etycznej odpowiedzialności za produkcję żywności wysokiej jakości</w:t>
            </w:r>
          </w:p>
          <w:p w14:paraId="644D3905" w14:textId="77777777" w:rsidR="00925E08" w:rsidRPr="00D353B4" w:rsidRDefault="00925E08" w:rsidP="00253185">
            <w:pPr>
              <w:rPr>
                <w:lang w:eastAsia="en-US"/>
              </w:rPr>
            </w:pPr>
          </w:p>
        </w:tc>
      </w:tr>
      <w:tr w:rsidR="00D353B4" w:rsidRPr="00D353B4" w14:paraId="35EB4ED9" w14:textId="77777777" w:rsidTr="00253185">
        <w:trPr>
          <w:trHeight w:val="285"/>
        </w:trPr>
        <w:tc>
          <w:tcPr>
            <w:tcW w:w="2123" w:type="pct"/>
            <w:tcBorders>
              <w:top w:val="single" w:sz="4" w:space="0" w:color="auto"/>
              <w:left w:val="single" w:sz="4" w:space="0" w:color="auto"/>
              <w:bottom w:val="single" w:sz="4" w:space="0" w:color="auto"/>
              <w:right w:val="single" w:sz="4" w:space="0" w:color="auto"/>
            </w:tcBorders>
            <w:vAlign w:val="center"/>
          </w:tcPr>
          <w:p w14:paraId="4296C5C2" w14:textId="77777777" w:rsidR="00925E08" w:rsidRPr="00D353B4" w:rsidRDefault="00925E08" w:rsidP="00253185">
            <w:pPr>
              <w:jc w:val="both"/>
              <w:rPr>
                <w:lang w:eastAsia="en-US"/>
              </w:rPr>
            </w:pPr>
            <w:r w:rsidRPr="00D353B4">
              <w:rPr>
                <w:lang w:eastAsia="en-US"/>
              </w:rPr>
              <w:t>Odniesienie modułowych efektów uczenia się do kierunkowych efektów uczenia się</w:t>
            </w:r>
          </w:p>
        </w:tc>
        <w:tc>
          <w:tcPr>
            <w:tcW w:w="2877" w:type="pct"/>
            <w:tcBorders>
              <w:top w:val="single" w:sz="4" w:space="0" w:color="auto"/>
              <w:left w:val="single" w:sz="4" w:space="0" w:color="auto"/>
              <w:bottom w:val="single" w:sz="4" w:space="0" w:color="auto"/>
              <w:right w:val="single" w:sz="4" w:space="0" w:color="auto"/>
            </w:tcBorders>
          </w:tcPr>
          <w:p w14:paraId="2D2D7D18" w14:textId="77777777" w:rsidR="00925E08" w:rsidRPr="00D353B4" w:rsidRDefault="00925E08" w:rsidP="00253185">
            <w:pPr>
              <w:jc w:val="both"/>
              <w:rPr>
                <w:lang w:eastAsia="en-US"/>
              </w:rPr>
            </w:pPr>
            <w:r w:rsidRPr="00D353B4">
              <w:rPr>
                <w:lang w:eastAsia="en-US"/>
              </w:rPr>
              <w:t>W1, W2 – TR_W06</w:t>
            </w:r>
          </w:p>
          <w:p w14:paraId="4524C9F3" w14:textId="77777777" w:rsidR="00925E08" w:rsidRPr="00D353B4" w:rsidRDefault="00925E08" w:rsidP="00253185">
            <w:pPr>
              <w:jc w:val="both"/>
              <w:rPr>
                <w:lang w:eastAsia="en-US"/>
              </w:rPr>
            </w:pPr>
            <w:r w:rsidRPr="00D353B4">
              <w:rPr>
                <w:lang w:eastAsia="en-US"/>
              </w:rPr>
              <w:t>U1 – TR_U05</w:t>
            </w:r>
          </w:p>
          <w:p w14:paraId="2F644D04" w14:textId="77777777" w:rsidR="00925E08" w:rsidRPr="00D353B4" w:rsidRDefault="00925E08" w:rsidP="00253185">
            <w:pPr>
              <w:rPr>
                <w:lang w:eastAsia="en-US"/>
              </w:rPr>
            </w:pPr>
            <w:r w:rsidRPr="00D353B4">
              <w:rPr>
                <w:lang w:eastAsia="en-US"/>
              </w:rPr>
              <w:t>K1 – TR_K03</w:t>
            </w:r>
          </w:p>
        </w:tc>
      </w:tr>
      <w:tr w:rsidR="00D353B4" w:rsidRPr="00D353B4" w14:paraId="060AD162" w14:textId="77777777" w:rsidTr="00253185">
        <w:trPr>
          <w:trHeight w:val="225"/>
        </w:trPr>
        <w:tc>
          <w:tcPr>
            <w:tcW w:w="2123" w:type="pct"/>
            <w:tcBorders>
              <w:top w:val="single" w:sz="4" w:space="0" w:color="auto"/>
              <w:left w:val="single" w:sz="4" w:space="0" w:color="auto"/>
              <w:bottom w:val="single" w:sz="4" w:space="0" w:color="auto"/>
              <w:right w:val="single" w:sz="4" w:space="0" w:color="auto"/>
            </w:tcBorders>
            <w:vAlign w:val="center"/>
          </w:tcPr>
          <w:p w14:paraId="1F3C9DBF" w14:textId="77777777" w:rsidR="00925E08" w:rsidRPr="00D353B4" w:rsidRDefault="00925E08" w:rsidP="00253185">
            <w:pPr>
              <w:jc w:val="both"/>
              <w:rPr>
                <w:lang w:eastAsia="en-US"/>
              </w:rPr>
            </w:pPr>
            <w:r w:rsidRPr="00D353B4">
              <w:rPr>
                <w:lang w:eastAsia="en-US"/>
              </w:rPr>
              <w:t>Odniesienie modułowych efektów uczenia się do  efektów inżynierskich</w:t>
            </w:r>
          </w:p>
        </w:tc>
        <w:tc>
          <w:tcPr>
            <w:tcW w:w="2877" w:type="pct"/>
            <w:tcBorders>
              <w:top w:val="single" w:sz="4" w:space="0" w:color="auto"/>
              <w:left w:val="single" w:sz="4" w:space="0" w:color="auto"/>
              <w:bottom w:val="single" w:sz="4" w:space="0" w:color="auto"/>
              <w:right w:val="single" w:sz="4" w:space="0" w:color="auto"/>
            </w:tcBorders>
          </w:tcPr>
          <w:p w14:paraId="737C63BA" w14:textId="77777777" w:rsidR="00925E08" w:rsidRPr="00D353B4" w:rsidRDefault="00925E08" w:rsidP="00253185">
            <w:pPr>
              <w:rPr>
                <w:lang w:eastAsia="en-US"/>
              </w:rPr>
            </w:pPr>
            <w:r w:rsidRPr="00D353B4">
              <w:rPr>
                <w:lang w:eastAsia="en-US"/>
              </w:rPr>
              <w:t>Nie dotyczy</w:t>
            </w:r>
          </w:p>
        </w:tc>
      </w:tr>
      <w:tr w:rsidR="00D353B4" w:rsidRPr="00D353B4" w14:paraId="3A2FF8C2"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680F44FC" w14:textId="77777777" w:rsidR="00925E08" w:rsidRPr="00D353B4" w:rsidRDefault="00925E08" w:rsidP="00253185">
            <w:pPr>
              <w:rPr>
                <w:lang w:eastAsia="en-US"/>
              </w:rPr>
            </w:pPr>
            <w:r w:rsidRPr="00D353B4">
              <w:rPr>
                <w:lang w:eastAsia="en-US"/>
              </w:rPr>
              <w:t xml:space="preserve">Wymagania wstępne i dodatkowe </w:t>
            </w:r>
          </w:p>
        </w:tc>
        <w:tc>
          <w:tcPr>
            <w:tcW w:w="2877" w:type="pct"/>
            <w:tcBorders>
              <w:top w:val="single" w:sz="4" w:space="0" w:color="auto"/>
              <w:left w:val="single" w:sz="4" w:space="0" w:color="auto"/>
              <w:bottom w:val="single" w:sz="4" w:space="0" w:color="auto"/>
              <w:right w:val="single" w:sz="4" w:space="0" w:color="auto"/>
            </w:tcBorders>
            <w:hideMark/>
          </w:tcPr>
          <w:p w14:paraId="2CD67414" w14:textId="77777777" w:rsidR="00925E08" w:rsidRPr="00D353B4" w:rsidRDefault="00925E08" w:rsidP="00253185">
            <w:pPr>
              <w:jc w:val="both"/>
              <w:rPr>
                <w:lang w:eastAsia="en-US"/>
              </w:rPr>
            </w:pPr>
            <w:r w:rsidRPr="00D353B4">
              <w:rPr>
                <w:lang w:eastAsia="en-US"/>
              </w:rPr>
              <w:t>Podstawowa wiedza z zakresu produkcji roślinnej</w:t>
            </w:r>
          </w:p>
        </w:tc>
      </w:tr>
      <w:tr w:rsidR="00D353B4" w:rsidRPr="00D353B4" w14:paraId="28C70357"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tcPr>
          <w:p w14:paraId="5D670DFB" w14:textId="77777777" w:rsidR="00925E08" w:rsidRPr="00D353B4" w:rsidRDefault="00925E08" w:rsidP="00253185">
            <w:pPr>
              <w:rPr>
                <w:lang w:eastAsia="en-US"/>
              </w:rPr>
            </w:pPr>
            <w:r w:rsidRPr="00D353B4">
              <w:rPr>
                <w:lang w:eastAsia="en-US"/>
              </w:rPr>
              <w:t xml:space="preserve">Treści programowe modułu </w:t>
            </w:r>
          </w:p>
          <w:p w14:paraId="5590386A" w14:textId="77777777" w:rsidR="00925E08" w:rsidRPr="00D353B4" w:rsidRDefault="00925E08" w:rsidP="00253185">
            <w:pPr>
              <w:rPr>
                <w:lang w:eastAsia="en-US"/>
              </w:rPr>
            </w:pPr>
          </w:p>
        </w:tc>
        <w:tc>
          <w:tcPr>
            <w:tcW w:w="2877" w:type="pct"/>
            <w:tcBorders>
              <w:top w:val="single" w:sz="4" w:space="0" w:color="auto"/>
              <w:left w:val="single" w:sz="4" w:space="0" w:color="auto"/>
              <w:bottom w:val="single" w:sz="4" w:space="0" w:color="auto"/>
              <w:right w:val="single" w:sz="4" w:space="0" w:color="auto"/>
            </w:tcBorders>
            <w:hideMark/>
          </w:tcPr>
          <w:p w14:paraId="18D1195F" w14:textId="77777777" w:rsidR="00925E08" w:rsidRPr="00D353B4" w:rsidRDefault="00925E08" w:rsidP="00253185">
            <w:pPr>
              <w:rPr>
                <w:i/>
                <w:lang w:eastAsia="en-US"/>
              </w:rPr>
            </w:pPr>
            <w:r w:rsidRPr="00D353B4">
              <w:rPr>
                <w:lang w:eastAsia="en-US"/>
              </w:rPr>
              <w:t xml:space="preserve">Obejmuje podstawową wiedzę z zakresu produkcji roślinnej koncentrując się na surowcach roślinnych i czynnikach kształtujących ich jakości. Omawiane są zagadnienia dotyczące  pochodzenia, podziału, cech użytkowych, wymagań i oceny jakościowej poszczególnym grup surowców ( owoce, warzywa, surowce zbożowe, okopowe, oleiste, włókniste, zioła przyprawowe, używki i grzyby uprawne), biologicznych właściwości surowców i fizycznych właściwości roślin, zmienności genetycznych, środowiskowych i rozwojowych surowców a także modyfikacji genetycznych  i systemów bezpieczeństwa spożywanych surowców. Kolejne zagadnienia dotyczą </w:t>
            </w:r>
            <w:r w:rsidRPr="00D353B4">
              <w:rPr>
                <w:lang w:eastAsia="en-US"/>
              </w:rPr>
              <w:lastRenderedPageBreak/>
              <w:t>metodyki i kryteriów oceny jakości surowców oraz klasyfikacji czynników kształtujących ich jakość (genetyczne, siedliskowe, agrotechniczne), a także substancji szkodliwych występujących w surowcach</w:t>
            </w:r>
          </w:p>
        </w:tc>
      </w:tr>
      <w:tr w:rsidR="00D353B4" w:rsidRPr="00D353B4" w14:paraId="1BBAE90D"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75D7F26D" w14:textId="77777777" w:rsidR="00925E08" w:rsidRPr="00D353B4" w:rsidRDefault="00925E08" w:rsidP="00253185">
            <w:pPr>
              <w:rPr>
                <w:lang w:eastAsia="en-US"/>
              </w:rPr>
            </w:pPr>
            <w:r w:rsidRPr="00D353B4">
              <w:rPr>
                <w:lang w:eastAsia="en-US"/>
              </w:rPr>
              <w:lastRenderedPageBreak/>
              <w:t>Wykaz literatury podstawowej i uzupełniającej</w:t>
            </w:r>
          </w:p>
        </w:tc>
        <w:tc>
          <w:tcPr>
            <w:tcW w:w="2877" w:type="pct"/>
            <w:tcBorders>
              <w:top w:val="single" w:sz="4" w:space="0" w:color="auto"/>
              <w:left w:val="single" w:sz="4" w:space="0" w:color="auto"/>
              <w:bottom w:val="single" w:sz="4" w:space="0" w:color="auto"/>
              <w:right w:val="single" w:sz="4" w:space="0" w:color="auto"/>
            </w:tcBorders>
            <w:hideMark/>
          </w:tcPr>
          <w:p w14:paraId="787C26EC" w14:textId="77777777" w:rsidR="00925E08" w:rsidRPr="00D353B4" w:rsidRDefault="00925E08" w:rsidP="00253185">
            <w:pPr>
              <w:pStyle w:val="Akapitzlist"/>
              <w:numPr>
                <w:ilvl w:val="0"/>
                <w:numId w:val="61"/>
              </w:numPr>
              <w:suppressAutoHyphens w:val="0"/>
              <w:autoSpaceDN/>
              <w:spacing w:line="240" w:lineRule="auto"/>
              <w:ind w:left="339"/>
              <w:contextualSpacing/>
              <w:jc w:val="left"/>
              <w:textAlignment w:val="auto"/>
              <w:rPr>
                <w:rFonts w:ascii="Times New Roman" w:hAnsi="Times New Roman"/>
                <w:sz w:val="24"/>
                <w:szCs w:val="24"/>
              </w:rPr>
            </w:pPr>
            <w:r w:rsidRPr="00D353B4">
              <w:rPr>
                <w:rFonts w:ascii="Times New Roman" w:hAnsi="Times New Roman"/>
                <w:sz w:val="24"/>
                <w:szCs w:val="24"/>
              </w:rPr>
              <w:t>Świetlikowska K. (red.), 2006. Surowce spożywcze pochodzenia roślinnego. Wyd. SGGW, Warszawa.</w:t>
            </w:r>
          </w:p>
          <w:p w14:paraId="4DEE1828" w14:textId="77777777" w:rsidR="00925E08" w:rsidRPr="00D353B4" w:rsidRDefault="00925E08" w:rsidP="00253185">
            <w:pPr>
              <w:pStyle w:val="Akapitzlist"/>
              <w:numPr>
                <w:ilvl w:val="0"/>
                <w:numId w:val="61"/>
              </w:numPr>
              <w:suppressAutoHyphens w:val="0"/>
              <w:autoSpaceDN/>
              <w:spacing w:line="240" w:lineRule="auto"/>
              <w:ind w:left="339"/>
              <w:contextualSpacing/>
              <w:jc w:val="left"/>
              <w:textAlignment w:val="auto"/>
              <w:rPr>
                <w:rFonts w:ascii="Times New Roman" w:hAnsi="Times New Roman"/>
                <w:sz w:val="24"/>
                <w:szCs w:val="24"/>
              </w:rPr>
            </w:pPr>
            <w:r w:rsidRPr="00D353B4">
              <w:rPr>
                <w:rFonts w:ascii="Times New Roman" w:hAnsi="Times New Roman"/>
                <w:sz w:val="24"/>
                <w:szCs w:val="24"/>
              </w:rPr>
              <w:t>Flaczyk E., Górecka D., Korczak J. (red.), 2011. Towaroznawstwo żywności pochodzenia roślinnego. Wyd. UP Poznań.</w:t>
            </w:r>
          </w:p>
          <w:p w14:paraId="42218A14" w14:textId="77777777" w:rsidR="00925E08" w:rsidRPr="00D353B4" w:rsidRDefault="00925E08" w:rsidP="00253185">
            <w:pPr>
              <w:pStyle w:val="Akapitzlist"/>
              <w:numPr>
                <w:ilvl w:val="0"/>
                <w:numId w:val="61"/>
              </w:numPr>
              <w:suppressAutoHyphens w:val="0"/>
              <w:autoSpaceDN/>
              <w:spacing w:line="240" w:lineRule="auto"/>
              <w:ind w:left="339"/>
              <w:contextualSpacing/>
              <w:jc w:val="left"/>
              <w:textAlignment w:val="auto"/>
              <w:rPr>
                <w:rFonts w:ascii="Times New Roman" w:hAnsi="Times New Roman"/>
                <w:sz w:val="24"/>
                <w:szCs w:val="24"/>
              </w:rPr>
            </w:pPr>
            <w:r w:rsidRPr="00D353B4">
              <w:rPr>
                <w:rFonts w:ascii="Times New Roman" w:hAnsi="Times New Roman"/>
                <w:sz w:val="24"/>
                <w:szCs w:val="24"/>
              </w:rPr>
              <w:t>Ciećko Z. (red.), 2003. Ocena jakości i przechowalnictwo produktów rolnych. Wydawnictwo UWM w Olsztyn</w:t>
            </w:r>
          </w:p>
        </w:tc>
      </w:tr>
      <w:tr w:rsidR="00D353B4" w:rsidRPr="00D353B4" w14:paraId="156ABA44"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6C8B4BA5" w14:textId="77777777" w:rsidR="00925E08" w:rsidRPr="00D353B4" w:rsidRDefault="00925E08" w:rsidP="00253185">
            <w:pPr>
              <w:rPr>
                <w:lang w:eastAsia="en-US"/>
              </w:rPr>
            </w:pPr>
            <w:r w:rsidRPr="00D353B4">
              <w:rPr>
                <w:lang w:eastAsia="en-US"/>
              </w:rPr>
              <w:t>Planowane formy/działania/metody dydaktyczne</w:t>
            </w:r>
          </w:p>
        </w:tc>
        <w:tc>
          <w:tcPr>
            <w:tcW w:w="2877" w:type="pct"/>
            <w:tcBorders>
              <w:top w:val="single" w:sz="4" w:space="0" w:color="auto"/>
              <w:left w:val="single" w:sz="4" w:space="0" w:color="auto"/>
              <w:bottom w:val="single" w:sz="4" w:space="0" w:color="auto"/>
              <w:right w:val="single" w:sz="4" w:space="0" w:color="auto"/>
            </w:tcBorders>
            <w:hideMark/>
          </w:tcPr>
          <w:p w14:paraId="36E1F46D" w14:textId="77777777" w:rsidR="00925E08" w:rsidRPr="00D353B4" w:rsidRDefault="00925E08" w:rsidP="00253185">
            <w:pPr>
              <w:rPr>
                <w:lang w:eastAsia="en-US"/>
              </w:rPr>
            </w:pPr>
            <w:r w:rsidRPr="00D353B4">
              <w:rPr>
                <w:lang w:eastAsia="en-US"/>
              </w:rPr>
              <w:t>Wykład, ćwiczenia audytoryjne, ćwiczenia laboratoryjne, dyskusja</w:t>
            </w:r>
          </w:p>
        </w:tc>
      </w:tr>
      <w:tr w:rsidR="00D353B4" w:rsidRPr="00D353B4" w14:paraId="030A8D18"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3A786CD0" w14:textId="77777777" w:rsidR="00925E08" w:rsidRPr="00D353B4" w:rsidRDefault="00925E08" w:rsidP="00253185">
            <w:pPr>
              <w:rPr>
                <w:lang w:eastAsia="en-US"/>
              </w:rPr>
            </w:pPr>
            <w:r w:rsidRPr="00D353B4">
              <w:rPr>
                <w:lang w:eastAsia="en-US"/>
              </w:rPr>
              <w:t>Sposoby weryfikacji oraz formy dokumentowania osiągniętych efektów uczenia się</w:t>
            </w:r>
          </w:p>
        </w:tc>
        <w:tc>
          <w:tcPr>
            <w:tcW w:w="2877" w:type="pct"/>
            <w:tcBorders>
              <w:top w:val="single" w:sz="4" w:space="0" w:color="auto"/>
              <w:left w:val="single" w:sz="4" w:space="0" w:color="auto"/>
              <w:bottom w:val="single" w:sz="4" w:space="0" w:color="auto"/>
              <w:right w:val="single" w:sz="4" w:space="0" w:color="auto"/>
            </w:tcBorders>
            <w:hideMark/>
          </w:tcPr>
          <w:p w14:paraId="38F3448D"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praca pisemna</w:t>
            </w:r>
          </w:p>
          <w:p w14:paraId="679998A8"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Sposoby weryfikacji:</w:t>
            </w:r>
          </w:p>
          <w:p w14:paraId="0A825128"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W1, W2 – ocena ze sprawdzianów pisemnych w formie pytań otwartych</w:t>
            </w:r>
          </w:p>
          <w:p w14:paraId="44702321"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 xml:space="preserve">U1 – zaliczenie pisemne </w:t>
            </w:r>
          </w:p>
          <w:p w14:paraId="1D007A4A"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K1 – ocena aktywności, pracy w zespole i udziału w dyskusji</w:t>
            </w:r>
          </w:p>
          <w:p w14:paraId="36601F6E"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Formy dokumentowania:</w:t>
            </w:r>
          </w:p>
          <w:p w14:paraId="20A2A1CB" w14:textId="45F3C50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Prace pisemne archiwizowane w formie papierowej, uwagi i oceny w dzienniku prowadzącego</w:t>
            </w:r>
          </w:p>
          <w:p w14:paraId="1A25B2A1"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Szczegółowe kryteria:</w:t>
            </w:r>
          </w:p>
          <w:p w14:paraId="334281B6"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Student wykazuje odpowiedni stopień wiedzy, umiejętności lub kompetencji uzyskując odpowiedni % sumy punktów określających maksymalny poziom wiedzy lub umiejętności z danego przedmiotu, odpowiednio:</w:t>
            </w:r>
          </w:p>
          <w:p w14:paraId="1976F7F0" w14:textId="5E6A3EE1" w:rsidR="00925E08" w:rsidRPr="00D353B4" w:rsidRDefault="00925E08" w:rsidP="00253185">
            <w:pPr>
              <w:pStyle w:val="Bezodstpw"/>
              <w:ind w:left="293"/>
              <w:rPr>
                <w:rFonts w:ascii="Times New Roman" w:hAnsi="Times New Roman"/>
                <w:sz w:val="24"/>
                <w:szCs w:val="24"/>
              </w:rPr>
            </w:pPr>
            <w:r w:rsidRPr="00D353B4">
              <w:rPr>
                <w:rFonts w:ascii="Times New Roman" w:hAnsi="Times New Roman"/>
                <w:sz w:val="24"/>
                <w:szCs w:val="24"/>
              </w:rPr>
              <w:t>dostateczny (3,0) – od 51 do 60% punktów,</w:t>
            </w:r>
          </w:p>
          <w:p w14:paraId="04127D58" w14:textId="77777777" w:rsidR="00925E08" w:rsidRPr="00D353B4" w:rsidRDefault="00925E08" w:rsidP="00253185">
            <w:pPr>
              <w:pStyle w:val="Bezodstpw"/>
              <w:ind w:left="293"/>
              <w:rPr>
                <w:rFonts w:ascii="Times New Roman" w:hAnsi="Times New Roman"/>
                <w:sz w:val="24"/>
                <w:szCs w:val="24"/>
              </w:rPr>
            </w:pPr>
            <w:r w:rsidRPr="00D353B4">
              <w:rPr>
                <w:rFonts w:ascii="Times New Roman" w:hAnsi="Times New Roman"/>
                <w:sz w:val="24"/>
                <w:szCs w:val="24"/>
              </w:rPr>
              <w:t>dostateczny plus (3,5) – od 61 do 70%,</w:t>
            </w:r>
          </w:p>
          <w:p w14:paraId="545F5390" w14:textId="77777777" w:rsidR="00925E08" w:rsidRPr="00D353B4" w:rsidRDefault="00925E08" w:rsidP="00253185">
            <w:pPr>
              <w:pStyle w:val="Bezodstpw"/>
              <w:ind w:left="293"/>
              <w:rPr>
                <w:rFonts w:ascii="Times New Roman" w:hAnsi="Times New Roman"/>
                <w:sz w:val="24"/>
                <w:szCs w:val="24"/>
              </w:rPr>
            </w:pPr>
            <w:r w:rsidRPr="00D353B4">
              <w:rPr>
                <w:rFonts w:ascii="Times New Roman" w:hAnsi="Times New Roman"/>
                <w:sz w:val="24"/>
                <w:szCs w:val="24"/>
              </w:rPr>
              <w:t>dobry (4,0) – od 71 do 80%,</w:t>
            </w:r>
          </w:p>
          <w:p w14:paraId="681596CC" w14:textId="77777777" w:rsidR="00925E08" w:rsidRPr="00D353B4" w:rsidRDefault="00925E08" w:rsidP="00253185">
            <w:pPr>
              <w:pStyle w:val="Bezodstpw"/>
              <w:ind w:left="293"/>
              <w:rPr>
                <w:rFonts w:ascii="Times New Roman" w:hAnsi="Times New Roman"/>
                <w:sz w:val="24"/>
                <w:szCs w:val="24"/>
              </w:rPr>
            </w:pPr>
            <w:r w:rsidRPr="00D353B4">
              <w:rPr>
                <w:rFonts w:ascii="Times New Roman" w:hAnsi="Times New Roman"/>
                <w:sz w:val="24"/>
                <w:szCs w:val="24"/>
              </w:rPr>
              <w:t>dobry plus (4,5) – od 81 do 90%,</w:t>
            </w:r>
          </w:p>
          <w:p w14:paraId="1F4707FF" w14:textId="77777777" w:rsidR="00925E08" w:rsidRPr="00D353B4" w:rsidRDefault="00925E08" w:rsidP="00253185">
            <w:pPr>
              <w:ind w:left="293"/>
              <w:jc w:val="both"/>
              <w:rPr>
                <w:lang w:eastAsia="en-US"/>
              </w:rPr>
            </w:pPr>
            <w:r w:rsidRPr="00D353B4">
              <w:rPr>
                <w:lang w:eastAsia="en-US"/>
              </w:rPr>
              <w:t>bardzo dobry (5,0) – powyżej 91%.</w:t>
            </w:r>
          </w:p>
        </w:tc>
      </w:tr>
      <w:tr w:rsidR="00D353B4" w:rsidRPr="00D353B4" w14:paraId="4DEA2975"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tcPr>
          <w:p w14:paraId="46D381D3" w14:textId="77777777" w:rsidR="00925E08" w:rsidRPr="00D353B4" w:rsidRDefault="00925E08" w:rsidP="00253185">
            <w:pPr>
              <w:rPr>
                <w:lang w:eastAsia="en-US"/>
              </w:rPr>
            </w:pPr>
            <w:r w:rsidRPr="00D353B4">
              <w:rPr>
                <w:lang w:eastAsia="en-US"/>
              </w:rPr>
              <w:t>Elementy i wagi mające wpływ na ocenę końcową</w:t>
            </w:r>
          </w:p>
          <w:p w14:paraId="3B2846A9" w14:textId="77777777" w:rsidR="00925E08" w:rsidRPr="00D353B4" w:rsidRDefault="00925E08" w:rsidP="00253185">
            <w:pPr>
              <w:rPr>
                <w:lang w:eastAsia="en-US"/>
              </w:rPr>
            </w:pPr>
          </w:p>
          <w:p w14:paraId="132B850F" w14:textId="77777777" w:rsidR="00925E08" w:rsidRPr="00D353B4" w:rsidRDefault="00925E08" w:rsidP="00253185">
            <w:pPr>
              <w:rPr>
                <w:lang w:eastAsia="en-US"/>
              </w:rPr>
            </w:pPr>
          </w:p>
        </w:tc>
        <w:tc>
          <w:tcPr>
            <w:tcW w:w="2877" w:type="pct"/>
            <w:tcBorders>
              <w:top w:val="single" w:sz="4" w:space="0" w:color="auto"/>
              <w:left w:val="single" w:sz="4" w:space="0" w:color="auto"/>
              <w:bottom w:val="single" w:sz="4" w:space="0" w:color="auto"/>
              <w:right w:val="single" w:sz="4" w:space="0" w:color="auto"/>
            </w:tcBorders>
            <w:vAlign w:val="center"/>
            <w:hideMark/>
          </w:tcPr>
          <w:p w14:paraId="079C44C1"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2 oceny z prac pisemnych (treści wykładowe  i treści ćwiczeniowe)</w:t>
            </w:r>
          </w:p>
          <w:p w14:paraId="11064B5A"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Ocena końcowa – średnia ważona z 2 ocen (60% treści wykładowe + 40% treści ćwiczeniowe)</w:t>
            </w:r>
          </w:p>
          <w:p w14:paraId="398567C1"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Warunki te są przedstawiane studentom i konsultowane z nimi na pierwszym wykładzie.</w:t>
            </w:r>
          </w:p>
        </w:tc>
      </w:tr>
      <w:tr w:rsidR="00D353B4" w:rsidRPr="00D353B4" w14:paraId="4749279B"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2B455F3F" w14:textId="77777777" w:rsidR="00925E08" w:rsidRPr="00D353B4" w:rsidRDefault="00925E08" w:rsidP="00253185">
            <w:pPr>
              <w:jc w:val="both"/>
              <w:rPr>
                <w:lang w:eastAsia="en-US"/>
              </w:rPr>
            </w:pPr>
            <w:r w:rsidRPr="00D353B4">
              <w:rPr>
                <w:lang w:eastAsia="en-US"/>
              </w:rPr>
              <w:t>Bilans punktów ECTS</w:t>
            </w:r>
          </w:p>
        </w:tc>
        <w:tc>
          <w:tcPr>
            <w:tcW w:w="2877" w:type="pct"/>
            <w:tcBorders>
              <w:top w:val="single" w:sz="4" w:space="0" w:color="auto"/>
              <w:left w:val="single" w:sz="4" w:space="0" w:color="auto"/>
              <w:bottom w:val="single" w:sz="4" w:space="0" w:color="auto"/>
              <w:right w:val="single" w:sz="4" w:space="0" w:color="auto"/>
            </w:tcBorders>
            <w:vAlign w:val="center"/>
          </w:tcPr>
          <w:p w14:paraId="1F63C363"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Kontaktowe:</w:t>
            </w:r>
          </w:p>
          <w:p w14:paraId="514B7C17"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wykład 5 godz. (0,2 ECTS)</w:t>
            </w:r>
          </w:p>
          <w:p w14:paraId="6D045440" w14:textId="3DD86C56"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 xml:space="preserve">ćwiczenia </w:t>
            </w:r>
            <w:r w:rsidR="00D17378" w:rsidRPr="00D353B4">
              <w:rPr>
                <w:rFonts w:ascii="Times New Roman" w:hAnsi="Times New Roman"/>
                <w:sz w:val="24"/>
                <w:szCs w:val="24"/>
              </w:rPr>
              <w:t>5</w:t>
            </w:r>
            <w:r w:rsidRPr="00D353B4">
              <w:rPr>
                <w:rFonts w:ascii="Times New Roman" w:hAnsi="Times New Roman"/>
                <w:sz w:val="24"/>
                <w:szCs w:val="24"/>
              </w:rPr>
              <w:t xml:space="preserve"> godz. (0,</w:t>
            </w:r>
            <w:r w:rsidR="00D17378" w:rsidRPr="00D353B4">
              <w:rPr>
                <w:rFonts w:ascii="Times New Roman" w:hAnsi="Times New Roman"/>
                <w:sz w:val="24"/>
                <w:szCs w:val="24"/>
              </w:rPr>
              <w:t>2</w:t>
            </w:r>
            <w:r w:rsidRPr="00D353B4">
              <w:rPr>
                <w:rFonts w:ascii="Times New Roman" w:hAnsi="Times New Roman"/>
                <w:sz w:val="24"/>
                <w:szCs w:val="24"/>
              </w:rPr>
              <w:t xml:space="preserve"> ECTS)</w:t>
            </w:r>
          </w:p>
          <w:p w14:paraId="5A2100A0" w14:textId="7268171C"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Razem kontaktowe 1</w:t>
            </w:r>
            <w:r w:rsidR="00D17378" w:rsidRPr="00D353B4">
              <w:rPr>
                <w:rFonts w:ascii="Times New Roman" w:hAnsi="Times New Roman"/>
                <w:sz w:val="24"/>
                <w:szCs w:val="24"/>
              </w:rPr>
              <w:t>0</w:t>
            </w:r>
            <w:r w:rsidRPr="00D353B4">
              <w:rPr>
                <w:rFonts w:ascii="Times New Roman" w:hAnsi="Times New Roman"/>
                <w:sz w:val="24"/>
                <w:szCs w:val="24"/>
              </w:rPr>
              <w:t xml:space="preserve"> godz. (0,</w:t>
            </w:r>
            <w:r w:rsidR="00D17378" w:rsidRPr="00D353B4">
              <w:rPr>
                <w:rFonts w:ascii="Times New Roman" w:hAnsi="Times New Roman"/>
                <w:sz w:val="24"/>
                <w:szCs w:val="24"/>
              </w:rPr>
              <w:t>4</w:t>
            </w:r>
            <w:r w:rsidRPr="00D353B4">
              <w:rPr>
                <w:rFonts w:ascii="Times New Roman" w:hAnsi="Times New Roman"/>
                <w:sz w:val="24"/>
                <w:szCs w:val="24"/>
              </w:rPr>
              <w:t xml:space="preserve">  ECTS)</w:t>
            </w:r>
          </w:p>
          <w:p w14:paraId="3F21F130" w14:textId="77777777" w:rsidR="00925E08" w:rsidRPr="00D353B4" w:rsidRDefault="00925E08" w:rsidP="00253185">
            <w:pPr>
              <w:pStyle w:val="Bezodstpw"/>
              <w:rPr>
                <w:rFonts w:ascii="Times New Roman" w:hAnsi="Times New Roman"/>
                <w:sz w:val="24"/>
                <w:szCs w:val="24"/>
              </w:rPr>
            </w:pPr>
          </w:p>
          <w:p w14:paraId="142E89F8"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Niekontaktowe:</w:t>
            </w:r>
          </w:p>
          <w:p w14:paraId="586FA62A" w14:textId="1FB94234"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 xml:space="preserve">Przygotowanie do zaliczeń pisemnych </w:t>
            </w:r>
            <w:r w:rsidR="00D17378" w:rsidRPr="00D353B4">
              <w:rPr>
                <w:rFonts w:ascii="Times New Roman" w:hAnsi="Times New Roman"/>
                <w:sz w:val="24"/>
                <w:szCs w:val="24"/>
              </w:rPr>
              <w:t>8</w:t>
            </w:r>
            <w:r w:rsidRPr="00D353B4">
              <w:rPr>
                <w:rFonts w:ascii="Times New Roman" w:hAnsi="Times New Roman"/>
                <w:sz w:val="24"/>
                <w:szCs w:val="24"/>
              </w:rPr>
              <w:t xml:space="preserve"> godz. </w:t>
            </w:r>
          </w:p>
          <w:p w14:paraId="4E468681" w14:textId="3F7DCED5"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(0,</w:t>
            </w:r>
            <w:r w:rsidR="00D17378" w:rsidRPr="00D353B4">
              <w:rPr>
                <w:rFonts w:ascii="Times New Roman" w:hAnsi="Times New Roman"/>
                <w:sz w:val="24"/>
                <w:szCs w:val="24"/>
              </w:rPr>
              <w:t>3</w:t>
            </w:r>
            <w:r w:rsidRPr="00D353B4">
              <w:rPr>
                <w:rFonts w:ascii="Times New Roman" w:hAnsi="Times New Roman"/>
                <w:sz w:val="24"/>
                <w:szCs w:val="24"/>
              </w:rPr>
              <w:t xml:space="preserve"> ECTS)</w:t>
            </w:r>
          </w:p>
          <w:p w14:paraId="02A2D643" w14:textId="292DE341"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 xml:space="preserve">Studiowanie literatury </w:t>
            </w:r>
            <w:r w:rsidR="00D17378" w:rsidRPr="00D353B4">
              <w:rPr>
                <w:rFonts w:ascii="Times New Roman" w:hAnsi="Times New Roman"/>
                <w:sz w:val="24"/>
                <w:szCs w:val="24"/>
              </w:rPr>
              <w:t>7</w:t>
            </w:r>
            <w:r w:rsidRPr="00D353B4">
              <w:rPr>
                <w:rFonts w:ascii="Times New Roman" w:hAnsi="Times New Roman"/>
                <w:sz w:val="24"/>
                <w:szCs w:val="24"/>
              </w:rPr>
              <w:t xml:space="preserve"> godz. (0</w:t>
            </w:r>
            <w:r w:rsidR="00D17378" w:rsidRPr="00D353B4">
              <w:rPr>
                <w:rFonts w:ascii="Times New Roman" w:hAnsi="Times New Roman"/>
                <w:sz w:val="24"/>
                <w:szCs w:val="24"/>
              </w:rPr>
              <w:t>,3</w:t>
            </w:r>
            <w:r w:rsidRPr="00D353B4">
              <w:rPr>
                <w:rFonts w:ascii="Times New Roman" w:hAnsi="Times New Roman"/>
                <w:sz w:val="24"/>
                <w:szCs w:val="24"/>
              </w:rPr>
              <w:t xml:space="preserve"> ECTS)</w:t>
            </w:r>
          </w:p>
          <w:p w14:paraId="3C02822F" w14:textId="48F796E6"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 xml:space="preserve">Razem niekontaktowe </w:t>
            </w:r>
            <w:r w:rsidR="00D17378" w:rsidRPr="00D353B4">
              <w:rPr>
                <w:rFonts w:ascii="Times New Roman" w:hAnsi="Times New Roman"/>
                <w:sz w:val="24"/>
                <w:szCs w:val="24"/>
              </w:rPr>
              <w:t>15</w:t>
            </w:r>
            <w:r w:rsidRPr="00D353B4">
              <w:rPr>
                <w:rFonts w:ascii="Times New Roman" w:hAnsi="Times New Roman"/>
                <w:sz w:val="24"/>
                <w:szCs w:val="24"/>
              </w:rPr>
              <w:t xml:space="preserve"> godz. </w:t>
            </w:r>
            <w:r w:rsidR="0072419A" w:rsidRPr="00D353B4">
              <w:rPr>
                <w:rFonts w:ascii="Times New Roman" w:hAnsi="Times New Roman"/>
                <w:sz w:val="24"/>
                <w:szCs w:val="24"/>
              </w:rPr>
              <w:t>(0,6</w:t>
            </w:r>
            <w:r w:rsidRPr="00D353B4">
              <w:rPr>
                <w:rFonts w:ascii="Times New Roman" w:hAnsi="Times New Roman"/>
                <w:sz w:val="24"/>
                <w:szCs w:val="24"/>
              </w:rPr>
              <w:t xml:space="preserve">  ECTS)</w:t>
            </w:r>
          </w:p>
        </w:tc>
      </w:tr>
      <w:tr w:rsidR="00925E08" w:rsidRPr="00D353B4" w14:paraId="3D060311" w14:textId="77777777" w:rsidTr="00253185">
        <w:trPr>
          <w:trHeight w:val="20"/>
        </w:trPr>
        <w:tc>
          <w:tcPr>
            <w:tcW w:w="2123" w:type="pct"/>
            <w:tcBorders>
              <w:top w:val="single" w:sz="4" w:space="0" w:color="auto"/>
              <w:left w:val="single" w:sz="4" w:space="0" w:color="auto"/>
              <w:bottom w:val="single" w:sz="4" w:space="0" w:color="auto"/>
              <w:right w:val="single" w:sz="4" w:space="0" w:color="auto"/>
            </w:tcBorders>
            <w:hideMark/>
          </w:tcPr>
          <w:p w14:paraId="5C8150AE" w14:textId="77777777" w:rsidR="00925E08" w:rsidRPr="00D353B4" w:rsidRDefault="00925E08" w:rsidP="00253185">
            <w:pPr>
              <w:rPr>
                <w:lang w:eastAsia="en-US"/>
              </w:rPr>
            </w:pPr>
            <w:r w:rsidRPr="00D353B4">
              <w:rPr>
                <w:lang w:eastAsia="en-US"/>
              </w:rPr>
              <w:lastRenderedPageBreak/>
              <w:t>Nakład pracy związany z zajęciami wymagającymi bezpośredniego udziału nauczyciela akademickiego</w:t>
            </w:r>
          </w:p>
        </w:tc>
        <w:tc>
          <w:tcPr>
            <w:tcW w:w="2877" w:type="pct"/>
            <w:tcBorders>
              <w:top w:val="single" w:sz="4" w:space="0" w:color="auto"/>
              <w:left w:val="single" w:sz="4" w:space="0" w:color="auto"/>
              <w:bottom w:val="single" w:sz="4" w:space="0" w:color="auto"/>
              <w:right w:val="single" w:sz="4" w:space="0" w:color="auto"/>
            </w:tcBorders>
            <w:hideMark/>
          </w:tcPr>
          <w:p w14:paraId="68010836" w14:textId="77777777"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Udział w wykładach 5 godz.</w:t>
            </w:r>
          </w:p>
          <w:p w14:paraId="761C76C9" w14:textId="53D22D83" w:rsidR="00925E08" w:rsidRPr="00D353B4" w:rsidRDefault="00925E08" w:rsidP="00253185">
            <w:pPr>
              <w:pStyle w:val="Bezodstpw"/>
              <w:rPr>
                <w:rFonts w:ascii="Times New Roman" w:hAnsi="Times New Roman"/>
                <w:sz w:val="24"/>
                <w:szCs w:val="24"/>
              </w:rPr>
            </w:pPr>
            <w:r w:rsidRPr="00D353B4">
              <w:rPr>
                <w:rFonts w:ascii="Times New Roman" w:hAnsi="Times New Roman"/>
                <w:sz w:val="24"/>
                <w:szCs w:val="24"/>
              </w:rPr>
              <w:t xml:space="preserve">Udział w ćwiczeniach </w:t>
            </w:r>
            <w:r w:rsidR="0072419A" w:rsidRPr="00D353B4">
              <w:rPr>
                <w:rFonts w:ascii="Times New Roman" w:hAnsi="Times New Roman"/>
                <w:sz w:val="24"/>
                <w:szCs w:val="24"/>
              </w:rPr>
              <w:t>5</w:t>
            </w:r>
            <w:r w:rsidRPr="00D353B4">
              <w:rPr>
                <w:rFonts w:ascii="Times New Roman" w:hAnsi="Times New Roman"/>
                <w:sz w:val="24"/>
                <w:szCs w:val="24"/>
              </w:rPr>
              <w:t xml:space="preserve"> godz.</w:t>
            </w:r>
          </w:p>
        </w:tc>
      </w:tr>
    </w:tbl>
    <w:p w14:paraId="2AB07B5E" w14:textId="77777777" w:rsidR="00925E08" w:rsidRPr="00D353B4" w:rsidRDefault="00925E08">
      <w:pPr>
        <w:rPr>
          <w:sz w:val="28"/>
          <w:szCs w:val="28"/>
        </w:rPr>
      </w:pPr>
    </w:p>
    <w:p w14:paraId="675F9102" w14:textId="40613B3F" w:rsidR="00396144" w:rsidRPr="00D353B4" w:rsidRDefault="00396144" w:rsidP="00396144">
      <w:pPr>
        <w:rPr>
          <w:b/>
          <w:sz w:val="28"/>
          <w:szCs w:val="28"/>
        </w:rPr>
      </w:pPr>
      <w:r w:rsidRPr="00D353B4">
        <w:rPr>
          <w:b/>
          <w:sz w:val="28"/>
          <w:szCs w:val="28"/>
        </w:rPr>
        <w:t xml:space="preserve">Karta opisu zajęć z modułu  </w:t>
      </w:r>
      <w:r w:rsidR="0016126E" w:rsidRPr="00D353B4">
        <w:rPr>
          <w:b/>
          <w:sz w:val="28"/>
          <w:szCs w:val="28"/>
        </w:rPr>
        <w:t>Organizacja i obsługa ruchu turystycznego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5417"/>
      </w:tblGrid>
      <w:tr w:rsidR="00D353B4" w:rsidRPr="00D353B4" w14:paraId="5FD7EF9B" w14:textId="77777777" w:rsidTr="00683F7A">
        <w:trPr>
          <w:trHeight w:val="20"/>
        </w:trPr>
        <w:tc>
          <w:tcPr>
            <w:tcW w:w="2187" w:type="pct"/>
            <w:shd w:val="clear" w:color="auto" w:fill="auto"/>
          </w:tcPr>
          <w:p w14:paraId="7C7F42E2" w14:textId="77777777" w:rsidR="00683F7A" w:rsidRPr="00D353B4" w:rsidRDefault="00683F7A" w:rsidP="00BB4CB5">
            <w:r w:rsidRPr="00D353B4">
              <w:t xml:space="preserve">Nazwa kierunku studiów </w:t>
            </w:r>
          </w:p>
        </w:tc>
        <w:tc>
          <w:tcPr>
            <w:tcW w:w="2813" w:type="pct"/>
            <w:shd w:val="clear" w:color="auto" w:fill="auto"/>
          </w:tcPr>
          <w:p w14:paraId="3935CBCB" w14:textId="77777777" w:rsidR="00683F7A" w:rsidRPr="00D353B4" w:rsidRDefault="00683F7A" w:rsidP="00BB4CB5">
            <w:r w:rsidRPr="00D353B4">
              <w:t xml:space="preserve">Turystyka i rekreacja </w:t>
            </w:r>
          </w:p>
        </w:tc>
      </w:tr>
      <w:tr w:rsidR="00D353B4" w:rsidRPr="00D353B4" w14:paraId="775FB7B5" w14:textId="77777777" w:rsidTr="00683F7A">
        <w:trPr>
          <w:trHeight w:val="20"/>
        </w:trPr>
        <w:tc>
          <w:tcPr>
            <w:tcW w:w="2187" w:type="pct"/>
            <w:shd w:val="clear" w:color="auto" w:fill="auto"/>
          </w:tcPr>
          <w:p w14:paraId="7A0FE45F" w14:textId="77777777" w:rsidR="00683F7A" w:rsidRPr="00D353B4" w:rsidRDefault="00683F7A" w:rsidP="00BB4CB5">
            <w:r w:rsidRPr="00D353B4">
              <w:t>Nazwa modułu, także nazwa w języku angielskim</w:t>
            </w:r>
          </w:p>
        </w:tc>
        <w:tc>
          <w:tcPr>
            <w:tcW w:w="2813" w:type="pct"/>
            <w:shd w:val="clear" w:color="auto" w:fill="auto"/>
          </w:tcPr>
          <w:p w14:paraId="4EB91343" w14:textId="77777777" w:rsidR="00683F7A" w:rsidRPr="00D353B4" w:rsidRDefault="00683F7A" w:rsidP="00BB4CB5">
            <w:pPr>
              <w:rPr>
                <w:bCs/>
              </w:rPr>
            </w:pPr>
            <w:r w:rsidRPr="00D353B4">
              <w:rPr>
                <w:bCs/>
              </w:rPr>
              <w:t xml:space="preserve">Organizacja i obsługa ruchu turystycznego </w:t>
            </w:r>
          </w:p>
          <w:p w14:paraId="2D24C9D5" w14:textId="77777777" w:rsidR="00683F7A" w:rsidRPr="00D353B4" w:rsidRDefault="00683F7A" w:rsidP="00BB4CB5">
            <w:pPr>
              <w:rPr>
                <w:lang w:val="en-GB"/>
              </w:rPr>
            </w:pPr>
            <w:r w:rsidRPr="00D353B4">
              <w:rPr>
                <w:lang w:val="en-GB"/>
              </w:rPr>
              <w:t>Organising office work in tourism</w:t>
            </w:r>
          </w:p>
        </w:tc>
      </w:tr>
      <w:tr w:rsidR="00D353B4" w:rsidRPr="00D353B4" w14:paraId="1E916C7C" w14:textId="77777777" w:rsidTr="00683F7A">
        <w:trPr>
          <w:trHeight w:val="20"/>
        </w:trPr>
        <w:tc>
          <w:tcPr>
            <w:tcW w:w="2187" w:type="pct"/>
            <w:shd w:val="clear" w:color="auto" w:fill="auto"/>
          </w:tcPr>
          <w:p w14:paraId="2E1797F6" w14:textId="77777777" w:rsidR="00683F7A" w:rsidRPr="00D353B4" w:rsidRDefault="00683F7A" w:rsidP="00BB4CB5">
            <w:r w:rsidRPr="00D353B4">
              <w:t xml:space="preserve">Język wykładowy </w:t>
            </w:r>
          </w:p>
        </w:tc>
        <w:tc>
          <w:tcPr>
            <w:tcW w:w="2813" w:type="pct"/>
            <w:shd w:val="clear" w:color="auto" w:fill="auto"/>
          </w:tcPr>
          <w:p w14:paraId="5A2D7FEC" w14:textId="77777777" w:rsidR="00683F7A" w:rsidRPr="00D353B4" w:rsidRDefault="00683F7A" w:rsidP="00BB4CB5">
            <w:r w:rsidRPr="00D353B4">
              <w:t>polski</w:t>
            </w:r>
          </w:p>
        </w:tc>
      </w:tr>
      <w:tr w:rsidR="00D353B4" w:rsidRPr="00D353B4" w14:paraId="1D2EB8EF" w14:textId="77777777" w:rsidTr="00683F7A">
        <w:trPr>
          <w:trHeight w:val="20"/>
        </w:trPr>
        <w:tc>
          <w:tcPr>
            <w:tcW w:w="2187" w:type="pct"/>
            <w:shd w:val="clear" w:color="auto" w:fill="auto"/>
          </w:tcPr>
          <w:p w14:paraId="4BFB8C2A" w14:textId="77777777" w:rsidR="00683F7A" w:rsidRPr="00D353B4" w:rsidRDefault="00683F7A" w:rsidP="00BB4CB5">
            <w:pPr>
              <w:autoSpaceDE w:val="0"/>
              <w:autoSpaceDN w:val="0"/>
              <w:adjustRightInd w:val="0"/>
            </w:pPr>
            <w:r w:rsidRPr="00D353B4">
              <w:t xml:space="preserve">Rodzaj modułu </w:t>
            </w:r>
          </w:p>
        </w:tc>
        <w:tc>
          <w:tcPr>
            <w:tcW w:w="2813" w:type="pct"/>
            <w:shd w:val="clear" w:color="auto" w:fill="auto"/>
          </w:tcPr>
          <w:p w14:paraId="0C3D0D2A" w14:textId="77777777" w:rsidR="00683F7A" w:rsidRPr="00D353B4" w:rsidRDefault="00683F7A" w:rsidP="00BB4CB5">
            <w:r w:rsidRPr="00D353B4">
              <w:t>obowiązkowy</w:t>
            </w:r>
          </w:p>
        </w:tc>
      </w:tr>
      <w:tr w:rsidR="00D353B4" w:rsidRPr="00D353B4" w14:paraId="5C5AB584" w14:textId="77777777" w:rsidTr="00683F7A">
        <w:trPr>
          <w:trHeight w:val="20"/>
        </w:trPr>
        <w:tc>
          <w:tcPr>
            <w:tcW w:w="2187" w:type="pct"/>
            <w:shd w:val="clear" w:color="auto" w:fill="auto"/>
          </w:tcPr>
          <w:p w14:paraId="247976E7" w14:textId="77777777" w:rsidR="00683F7A" w:rsidRPr="00D353B4" w:rsidRDefault="00683F7A" w:rsidP="00BB4CB5">
            <w:r w:rsidRPr="00D353B4">
              <w:t>Poziom studiów</w:t>
            </w:r>
          </w:p>
        </w:tc>
        <w:tc>
          <w:tcPr>
            <w:tcW w:w="2813" w:type="pct"/>
            <w:shd w:val="clear" w:color="auto" w:fill="auto"/>
          </w:tcPr>
          <w:p w14:paraId="62D339BB" w14:textId="77777777" w:rsidR="00683F7A" w:rsidRPr="00D353B4" w:rsidRDefault="00683F7A" w:rsidP="00BB4CB5">
            <w:r w:rsidRPr="00D353B4">
              <w:t>pierwszego stopnia</w:t>
            </w:r>
          </w:p>
        </w:tc>
      </w:tr>
      <w:tr w:rsidR="00D353B4" w:rsidRPr="00D353B4" w14:paraId="70A3BC13" w14:textId="77777777" w:rsidTr="00683F7A">
        <w:trPr>
          <w:trHeight w:val="20"/>
        </w:trPr>
        <w:tc>
          <w:tcPr>
            <w:tcW w:w="2187" w:type="pct"/>
            <w:shd w:val="clear" w:color="auto" w:fill="auto"/>
          </w:tcPr>
          <w:p w14:paraId="1EF26917" w14:textId="77777777" w:rsidR="00683F7A" w:rsidRPr="00D353B4" w:rsidRDefault="00683F7A" w:rsidP="00BB4CB5">
            <w:r w:rsidRPr="00D353B4">
              <w:t>Forma studiów</w:t>
            </w:r>
          </w:p>
        </w:tc>
        <w:tc>
          <w:tcPr>
            <w:tcW w:w="2813" w:type="pct"/>
            <w:shd w:val="clear" w:color="auto" w:fill="auto"/>
          </w:tcPr>
          <w:p w14:paraId="54B64C8E" w14:textId="1E0320E2" w:rsidR="00683F7A" w:rsidRPr="00D353B4" w:rsidRDefault="00E07E4C" w:rsidP="00BB4CB5">
            <w:r w:rsidRPr="00D353B4">
              <w:t>nie</w:t>
            </w:r>
            <w:r w:rsidR="00683F7A" w:rsidRPr="00D353B4">
              <w:t>stacjonarne</w:t>
            </w:r>
          </w:p>
        </w:tc>
      </w:tr>
      <w:tr w:rsidR="00D353B4" w:rsidRPr="00D353B4" w14:paraId="76D67314" w14:textId="77777777" w:rsidTr="00683F7A">
        <w:trPr>
          <w:trHeight w:val="20"/>
        </w:trPr>
        <w:tc>
          <w:tcPr>
            <w:tcW w:w="2187" w:type="pct"/>
            <w:shd w:val="clear" w:color="auto" w:fill="auto"/>
          </w:tcPr>
          <w:p w14:paraId="54731299" w14:textId="77777777" w:rsidR="00683F7A" w:rsidRPr="00D353B4" w:rsidRDefault="00683F7A" w:rsidP="00BB4CB5">
            <w:r w:rsidRPr="00D353B4">
              <w:t>Rok studiów dla kierunku</w:t>
            </w:r>
          </w:p>
        </w:tc>
        <w:tc>
          <w:tcPr>
            <w:tcW w:w="2813" w:type="pct"/>
            <w:shd w:val="clear" w:color="auto" w:fill="auto"/>
          </w:tcPr>
          <w:p w14:paraId="5D9D4E6C" w14:textId="77777777" w:rsidR="00683F7A" w:rsidRPr="00D353B4" w:rsidRDefault="00683F7A" w:rsidP="00BB4CB5">
            <w:r w:rsidRPr="00D353B4">
              <w:t>II</w:t>
            </w:r>
          </w:p>
        </w:tc>
      </w:tr>
      <w:tr w:rsidR="00D353B4" w:rsidRPr="00D353B4" w14:paraId="53E774FB" w14:textId="77777777" w:rsidTr="00683F7A">
        <w:trPr>
          <w:trHeight w:val="20"/>
        </w:trPr>
        <w:tc>
          <w:tcPr>
            <w:tcW w:w="2187" w:type="pct"/>
            <w:shd w:val="clear" w:color="auto" w:fill="auto"/>
          </w:tcPr>
          <w:p w14:paraId="1C09AB0C" w14:textId="77777777" w:rsidR="00683F7A" w:rsidRPr="00D353B4" w:rsidRDefault="00683F7A" w:rsidP="00BB4CB5">
            <w:r w:rsidRPr="00D353B4">
              <w:t>Semestr dla kierunku</w:t>
            </w:r>
          </w:p>
        </w:tc>
        <w:tc>
          <w:tcPr>
            <w:tcW w:w="2813" w:type="pct"/>
            <w:shd w:val="clear" w:color="auto" w:fill="auto"/>
          </w:tcPr>
          <w:p w14:paraId="39F3AAAD" w14:textId="77777777" w:rsidR="00683F7A" w:rsidRPr="00D353B4" w:rsidRDefault="00683F7A" w:rsidP="00BB4CB5">
            <w:r w:rsidRPr="00D353B4">
              <w:t>4</w:t>
            </w:r>
          </w:p>
        </w:tc>
      </w:tr>
      <w:tr w:rsidR="00D353B4" w:rsidRPr="00D353B4" w14:paraId="622601DC" w14:textId="77777777" w:rsidTr="00683F7A">
        <w:trPr>
          <w:trHeight w:val="20"/>
        </w:trPr>
        <w:tc>
          <w:tcPr>
            <w:tcW w:w="2187" w:type="pct"/>
            <w:shd w:val="clear" w:color="auto" w:fill="auto"/>
          </w:tcPr>
          <w:p w14:paraId="717F9B9F" w14:textId="77777777" w:rsidR="00683F7A" w:rsidRPr="00D353B4" w:rsidRDefault="00683F7A" w:rsidP="00BB4CB5">
            <w:pPr>
              <w:autoSpaceDE w:val="0"/>
              <w:autoSpaceDN w:val="0"/>
              <w:adjustRightInd w:val="0"/>
            </w:pPr>
            <w:r w:rsidRPr="00D353B4">
              <w:t>Liczba punktów ECTS z podziałem na kontaktowe/ niekontaktowe</w:t>
            </w:r>
          </w:p>
        </w:tc>
        <w:tc>
          <w:tcPr>
            <w:tcW w:w="2813" w:type="pct"/>
            <w:shd w:val="clear" w:color="auto" w:fill="auto"/>
          </w:tcPr>
          <w:p w14:paraId="478205D1" w14:textId="71191F72" w:rsidR="00683F7A" w:rsidRPr="00D353B4" w:rsidRDefault="00ED6F61" w:rsidP="00BB4CB5">
            <w:r w:rsidRPr="00D353B4">
              <w:t>5</w:t>
            </w:r>
            <w:r w:rsidR="00683F7A" w:rsidRPr="00D353B4">
              <w:t xml:space="preserve"> (</w:t>
            </w:r>
            <w:r w:rsidR="00E07E4C" w:rsidRPr="00D353B4">
              <w:t>1,9</w:t>
            </w:r>
            <w:r w:rsidR="00683F7A" w:rsidRPr="00D353B4">
              <w:t>/</w:t>
            </w:r>
            <w:r w:rsidRPr="00D353B4">
              <w:t>3,1</w:t>
            </w:r>
            <w:r w:rsidR="00683F7A" w:rsidRPr="00D353B4">
              <w:t>)</w:t>
            </w:r>
          </w:p>
        </w:tc>
      </w:tr>
      <w:tr w:rsidR="00D353B4" w:rsidRPr="00D353B4" w14:paraId="54359937" w14:textId="77777777" w:rsidTr="00683F7A">
        <w:trPr>
          <w:trHeight w:val="20"/>
        </w:trPr>
        <w:tc>
          <w:tcPr>
            <w:tcW w:w="2187" w:type="pct"/>
            <w:shd w:val="clear" w:color="auto" w:fill="auto"/>
          </w:tcPr>
          <w:p w14:paraId="67223414" w14:textId="77777777" w:rsidR="00683F7A" w:rsidRPr="00D353B4" w:rsidRDefault="00683F7A" w:rsidP="00BB4CB5">
            <w:pPr>
              <w:autoSpaceDE w:val="0"/>
              <w:autoSpaceDN w:val="0"/>
              <w:adjustRightInd w:val="0"/>
            </w:pPr>
            <w:r w:rsidRPr="00D353B4">
              <w:t>Tytuł naukowy/stopień naukowy, imię i nazwisko osoby odpowiedzialnej za moduł</w:t>
            </w:r>
          </w:p>
        </w:tc>
        <w:tc>
          <w:tcPr>
            <w:tcW w:w="2813" w:type="pct"/>
            <w:shd w:val="clear" w:color="auto" w:fill="auto"/>
          </w:tcPr>
          <w:p w14:paraId="2634D755" w14:textId="77777777" w:rsidR="00683F7A" w:rsidRPr="00D353B4" w:rsidRDefault="00683F7A" w:rsidP="00BB4CB5">
            <w:r w:rsidRPr="00D353B4">
              <w:t xml:space="preserve">dr Agata Kobyłka </w:t>
            </w:r>
          </w:p>
        </w:tc>
      </w:tr>
      <w:tr w:rsidR="00D353B4" w:rsidRPr="00D353B4" w14:paraId="523F01E3" w14:textId="77777777" w:rsidTr="00683F7A">
        <w:trPr>
          <w:trHeight w:val="20"/>
        </w:trPr>
        <w:tc>
          <w:tcPr>
            <w:tcW w:w="2187" w:type="pct"/>
            <w:shd w:val="clear" w:color="auto" w:fill="auto"/>
          </w:tcPr>
          <w:p w14:paraId="2743BBCF" w14:textId="77777777" w:rsidR="00683F7A" w:rsidRPr="00D353B4" w:rsidRDefault="00683F7A" w:rsidP="00BB4CB5">
            <w:r w:rsidRPr="00D353B4">
              <w:t>Jednostka oferująca moduł</w:t>
            </w:r>
          </w:p>
        </w:tc>
        <w:tc>
          <w:tcPr>
            <w:tcW w:w="2813" w:type="pct"/>
            <w:shd w:val="clear" w:color="auto" w:fill="auto"/>
          </w:tcPr>
          <w:p w14:paraId="6C88AC18" w14:textId="77777777" w:rsidR="00683F7A" w:rsidRPr="00D353B4" w:rsidRDefault="00683F7A" w:rsidP="00BB4CB5">
            <w:r w:rsidRPr="00D353B4">
              <w:t>Katedra Turystyki i Rekreacji</w:t>
            </w:r>
          </w:p>
        </w:tc>
      </w:tr>
      <w:tr w:rsidR="00D353B4" w:rsidRPr="00D353B4" w14:paraId="30D3DA99" w14:textId="77777777" w:rsidTr="00683F7A">
        <w:trPr>
          <w:trHeight w:val="20"/>
        </w:trPr>
        <w:tc>
          <w:tcPr>
            <w:tcW w:w="2187" w:type="pct"/>
            <w:shd w:val="clear" w:color="auto" w:fill="auto"/>
          </w:tcPr>
          <w:p w14:paraId="56385454" w14:textId="77777777" w:rsidR="00683F7A" w:rsidRPr="00D353B4" w:rsidRDefault="00683F7A" w:rsidP="00BB4CB5">
            <w:r w:rsidRPr="00D353B4">
              <w:t>Cel modułu</w:t>
            </w:r>
          </w:p>
        </w:tc>
        <w:tc>
          <w:tcPr>
            <w:tcW w:w="2813" w:type="pct"/>
            <w:shd w:val="clear" w:color="auto" w:fill="auto"/>
          </w:tcPr>
          <w:p w14:paraId="4A0805D0" w14:textId="77777777" w:rsidR="00683F7A" w:rsidRPr="00D353B4" w:rsidRDefault="00683F7A" w:rsidP="00BB4CB5">
            <w:pPr>
              <w:autoSpaceDE w:val="0"/>
              <w:autoSpaceDN w:val="0"/>
              <w:adjustRightInd w:val="0"/>
            </w:pPr>
            <w:r w:rsidRPr="00D353B4">
              <w:t xml:space="preserve">Celem przedmiotu jest przekazanie wiedzy na temat organizacji imprez turystycznych dla różnych segmentów turystów i sposobu ich obsługi. </w:t>
            </w:r>
          </w:p>
        </w:tc>
      </w:tr>
      <w:tr w:rsidR="00D353B4" w:rsidRPr="00D353B4" w14:paraId="0D676EF8" w14:textId="77777777" w:rsidTr="00683F7A">
        <w:trPr>
          <w:trHeight w:val="20"/>
        </w:trPr>
        <w:tc>
          <w:tcPr>
            <w:tcW w:w="2187" w:type="pct"/>
            <w:vMerge w:val="restart"/>
            <w:shd w:val="clear" w:color="auto" w:fill="auto"/>
          </w:tcPr>
          <w:p w14:paraId="4A75F7D9" w14:textId="77777777" w:rsidR="00683F7A" w:rsidRPr="00D353B4" w:rsidRDefault="00683F7A" w:rsidP="00BB4CB5">
            <w:r w:rsidRPr="00D353B4">
              <w:t>Efekty uczenia się dla modułu to opis zasobu wiedzy, umiejętności i kompetencji społecznych, które student osiągnie po zrealizowaniu zajęć.</w:t>
            </w:r>
          </w:p>
        </w:tc>
        <w:tc>
          <w:tcPr>
            <w:tcW w:w="2813" w:type="pct"/>
            <w:shd w:val="clear" w:color="auto" w:fill="auto"/>
          </w:tcPr>
          <w:p w14:paraId="2AB218A0" w14:textId="77777777" w:rsidR="00683F7A" w:rsidRPr="00D353B4" w:rsidRDefault="00683F7A" w:rsidP="00BB4CB5">
            <w:r w:rsidRPr="00D353B4">
              <w:t xml:space="preserve">Wiedza: </w:t>
            </w:r>
          </w:p>
        </w:tc>
      </w:tr>
      <w:tr w:rsidR="00D353B4" w:rsidRPr="00D353B4" w14:paraId="72C3B0F3" w14:textId="77777777" w:rsidTr="00683F7A">
        <w:trPr>
          <w:trHeight w:val="20"/>
        </w:trPr>
        <w:tc>
          <w:tcPr>
            <w:tcW w:w="2187" w:type="pct"/>
            <w:vMerge/>
            <w:shd w:val="clear" w:color="auto" w:fill="auto"/>
          </w:tcPr>
          <w:p w14:paraId="5418E673" w14:textId="77777777" w:rsidR="00683F7A" w:rsidRPr="00D353B4" w:rsidRDefault="00683F7A" w:rsidP="00BB4CB5">
            <w:pPr>
              <w:rPr>
                <w:highlight w:val="yellow"/>
              </w:rPr>
            </w:pPr>
          </w:p>
        </w:tc>
        <w:tc>
          <w:tcPr>
            <w:tcW w:w="2813" w:type="pct"/>
            <w:shd w:val="clear" w:color="auto" w:fill="auto"/>
          </w:tcPr>
          <w:p w14:paraId="5A4DB91F" w14:textId="77777777" w:rsidR="00683F7A" w:rsidRPr="00D353B4" w:rsidRDefault="00683F7A" w:rsidP="00BB4CB5">
            <w:r w:rsidRPr="00D353B4">
              <w:t>W1 – wie, jakie są zasady programowania imprez turystycznych</w:t>
            </w:r>
          </w:p>
        </w:tc>
      </w:tr>
      <w:tr w:rsidR="00D353B4" w:rsidRPr="00D353B4" w14:paraId="179CE798" w14:textId="77777777" w:rsidTr="00683F7A">
        <w:trPr>
          <w:trHeight w:val="20"/>
        </w:trPr>
        <w:tc>
          <w:tcPr>
            <w:tcW w:w="2187" w:type="pct"/>
            <w:vMerge/>
            <w:shd w:val="clear" w:color="auto" w:fill="auto"/>
          </w:tcPr>
          <w:p w14:paraId="5868608C" w14:textId="77777777" w:rsidR="00683F7A" w:rsidRPr="00D353B4" w:rsidRDefault="00683F7A" w:rsidP="00BB4CB5">
            <w:pPr>
              <w:rPr>
                <w:highlight w:val="yellow"/>
              </w:rPr>
            </w:pPr>
          </w:p>
        </w:tc>
        <w:tc>
          <w:tcPr>
            <w:tcW w:w="2813" w:type="pct"/>
            <w:shd w:val="clear" w:color="auto" w:fill="auto"/>
          </w:tcPr>
          <w:p w14:paraId="374CC7E2" w14:textId="77777777" w:rsidR="00683F7A" w:rsidRPr="00D353B4" w:rsidRDefault="00683F7A" w:rsidP="00BB4CB5">
            <w:r w:rsidRPr="00D353B4">
              <w:t>W2 – zna formy obsługi w turystyce</w:t>
            </w:r>
          </w:p>
        </w:tc>
      </w:tr>
      <w:tr w:rsidR="00D353B4" w:rsidRPr="00D353B4" w14:paraId="7B5F384B" w14:textId="77777777" w:rsidTr="00683F7A">
        <w:trPr>
          <w:trHeight w:val="20"/>
        </w:trPr>
        <w:tc>
          <w:tcPr>
            <w:tcW w:w="2187" w:type="pct"/>
            <w:vMerge/>
            <w:shd w:val="clear" w:color="auto" w:fill="auto"/>
          </w:tcPr>
          <w:p w14:paraId="796D786C" w14:textId="77777777" w:rsidR="00683F7A" w:rsidRPr="00D353B4" w:rsidRDefault="00683F7A" w:rsidP="00BB4CB5">
            <w:pPr>
              <w:rPr>
                <w:highlight w:val="yellow"/>
              </w:rPr>
            </w:pPr>
          </w:p>
        </w:tc>
        <w:tc>
          <w:tcPr>
            <w:tcW w:w="2813" w:type="pct"/>
            <w:shd w:val="clear" w:color="auto" w:fill="auto"/>
          </w:tcPr>
          <w:p w14:paraId="77B1CF00" w14:textId="77448697" w:rsidR="00683F7A" w:rsidRPr="00D353B4" w:rsidRDefault="00683F7A" w:rsidP="00BB4CB5">
            <w:r w:rsidRPr="00D353B4">
              <w:t xml:space="preserve">W3 – wie, jak powinna </w:t>
            </w:r>
            <w:r w:rsidR="00616308" w:rsidRPr="00D353B4">
              <w:t>wyglądać</w:t>
            </w:r>
            <w:r w:rsidRPr="00D353B4">
              <w:t xml:space="preserve"> obsługa imprezy turystycznej przez pilota wycieczek</w:t>
            </w:r>
          </w:p>
        </w:tc>
      </w:tr>
      <w:tr w:rsidR="00D353B4" w:rsidRPr="00D353B4" w14:paraId="1174732B" w14:textId="77777777" w:rsidTr="00683F7A">
        <w:trPr>
          <w:trHeight w:val="20"/>
        </w:trPr>
        <w:tc>
          <w:tcPr>
            <w:tcW w:w="2187" w:type="pct"/>
            <w:vMerge/>
            <w:shd w:val="clear" w:color="auto" w:fill="auto"/>
          </w:tcPr>
          <w:p w14:paraId="0EFF9AD9" w14:textId="77777777" w:rsidR="00683F7A" w:rsidRPr="00D353B4" w:rsidRDefault="00683F7A" w:rsidP="00BB4CB5">
            <w:pPr>
              <w:rPr>
                <w:highlight w:val="yellow"/>
              </w:rPr>
            </w:pPr>
          </w:p>
        </w:tc>
        <w:tc>
          <w:tcPr>
            <w:tcW w:w="2813" w:type="pct"/>
            <w:shd w:val="clear" w:color="auto" w:fill="auto"/>
          </w:tcPr>
          <w:p w14:paraId="7EE42536" w14:textId="77777777" w:rsidR="00683F7A" w:rsidRPr="00D353B4" w:rsidRDefault="00683F7A" w:rsidP="00BB4CB5">
            <w:r w:rsidRPr="00D353B4">
              <w:t>Umiejętności:</w:t>
            </w:r>
          </w:p>
        </w:tc>
      </w:tr>
      <w:tr w:rsidR="00D353B4" w:rsidRPr="00D353B4" w14:paraId="78D440E1" w14:textId="77777777" w:rsidTr="00683F7A">
        <w:trPr>
          <w:trHeight w:val="20"/>
        </w:trPr>
        <w:tc>
          <w:tcPr>
            <w:tcW w:w="2187" w:type="pct"/>
            <w:vMerge/>
            <w:shd w:val="clear" w:color="auto" w:fill="auto"/>
          </w:tcPr>
          <w:p w14:paraId="3B72F77D" w14:textId="77777777" w:rsidR="00683F7A" w:rsidRPr="00D353B4" w:rsidRDefault="00683F7A" w:rsidP="00BB4CB5">
            <w:pPr>
              <w:rPr>
                <w:highlight w:val="yellow"/>
              </w:rPr>
            </w:pPr>
          </w:p>
        </w:tc>
        <w:tc>
          <w:tcPr>
            <w:tcW w:w="2813" w:type="pct"/>
            <w:shd w:val="clear" w:color="auto" w:fill="auto"/>
          </w:tcPr>
          <w:p w14:paraId="448D3919" w14:textId="77777777" w:rsidR="00683F7A" w:rsidRPr="00D353B4" w:rsidRDefault="00683F7A" w:rsidP="00BB4CB5">
            <w:r w:rsidRPr="00D353B4">
              <w:t>U1 – umie przygotować ofertę imprezy turystycznej dostosowaną do wymagań wybranych klientów</w:t>
            </w:r>
          </w:p>
        </w:tc>
      </w:tr>
      <w:tr w:rsidR="00D353B4" w:rsidRPr="00D353B4" w14:paraId="1AD89DEF" w14:textId="77777777" w:rsidTr="00683F7A">
        <w:trPr>
          <w:trHeight w:val="20"/>
        </w:trPr>
        <w:tc>
          <w:tcPr>
            <w:tcW w:w="2187" w:type="pct"/>
            <w:vMerge/>
            <w:shd w:val="clear" w:color="auto" w:fill="auto"/>
          </w:tcPr>
          <w:p w14:paraId="01C9FEEA" w14:textId="77777777" w:rsidR="00683F7A" w:rsidRPr="00D353B4" w:rsidRDefault="00683F7A" w:rsidP="00BB4CB5">
            <w:pPr>
              <w:rPr>
                <w:highlight w:val="yellow"/>
              </w:rPr>
            </w:pPr>
          </w:p>
        </w:tc>
        <w:tc>
          <w:tcPr>
            <w:tcW w:w="2813" w:type="pct"/>
            <w:shd w:val="clear" w:color="auto" w:fill="auto"/>
          </w:tcPr>
          <w:p w14:paraId="3D44FE32" w14:textId="77777777" w:rsidR="00683F7A" w:rsidRPr="00D353B4" w:rsidRDefault="00683F7A" w:rsidP="00BB4CB5">
            <w:r w:rsidRPr="00D353B4">
              <w:t xml:space="preserve">U2 – umie skalkulować koszty imprezy turystycznej </w:t>
            </w:r>
          </w:p>
        </w:tc>
      </w:tr>
      <w:tr w:rsidR="00D353B4" w:rsidRPr="00D353B4" w14:paraId="19D0C5DB" w14:textId="77777777" w:rsidTr="00683F7A">
        <w:trPr>
          <w:trHeight w:val="58"/>
        </w:trPr>
        <w:tc>
          <w:tcPr>
            <w:tcW w:w="2187" w:type="pct"/>
            <w:vMerge/>
            <w:shd w:val="clear" w:color="auto" w:fill="auto"/>
          </w:tcPr>
          <w:p w14:paraId="032F952C" w14:textId="77777777" w:rsidR="00683F7A" w:rsidRPr="00D353B4" w:rsidRDefault="00683F7A" w:rsidP="00BB4CB5">
            <w:pPr>
              <w:rPr>
                <w:highlight w:val="yellow"/>
              </w:rPr>
            </w:pPr>
          </w:p>
        </w:tc>
        <w:tc>
          <w:tcPr>
            <w:tcW w:w="2813" w:type="pct"/>
            <w:shd w:val="clear" w:color="auto" w:fill="auto"/>
          </w:tcPr>
          <w:p w14:paraId="537A6710" w14:textId="77777777" w:rsidR="00683F7A" w:rsidRPr="00D353B4" w:rsidRDefault="00683F7A" w:rsidP="00BB4CB5">
            <w:r w:rsidRPr="00D353B4">
              <w:t xml:space="preserve">U3 – umie przygotować materiały informacyjno-promocyjne konferencji   </w:t>
            </w:r>
          </w:p>
        </w:tc>
      </w:tr>
      <w:tr w:rsidR="00D353B4" w:rsidRPr="00D353B4" w14:paraId="43DEBEFA" w14:textId="77777777" w:rsidTr="00683F7A">
        <w:trPr>
          <w:trHeight w:val="20"/>
        </w:trPr>
        <w:tc>
          <w:tcPr>
            <w:tcW w:w="2187" w:type="pct"/>
            <w:vMerge/>
            <w:shd w:val="clear" w:color="auto" w:fill="auto"/>
          </w:tcPr>
          <w:p w14:paraId="79432265" w14:textId="77777777" w:rsidR="00683F7A" w:rsidRPr="00D353B4" w:rsidRDefault="00683F7A" w:rsidP="00BB4CB5">
            <w:pPr>
              <w:rPr>
                <w:highlight w:val="yellow"/>
              </w:rPr>
            </w:pPr>
          </w:p>
        </w:tc>
        <w:tc>
          <w:tcPr>
            <w:tcW w:w="2813" w:type="pct"/>
            <w:shd w:val="clear" w:color="auto" w:fill="auto"/>
          </w:tcPr>
          <w:p w14:paraId="1F8B739B" w14:textId="77777777" w:rsidR="00683F7A" w:rsidRPr="00D353B4" w:rsidRDefault="00683F7A" w:rsidP="00BB4CB5">
            <w:r w:rsidRPr="00D353B4">
              <w:t>Kompetencje społeczne:</w:t>
            </w:r>
          </w:p>
        </w:tc>
      </w:tr>
      <w:tr w:rsidR="00D353B4" w:rsidRPr="00D353B4" w14:paraId="54F9671A" w14:textId="77777777" w:rsidTr="00683F7A">
        <w:trPr>
          <w:trHeight w:val="20"/>
        </w:trPr>
        <w:tc>
          <w:tcPr>
            <w:tcW w:w="2187" w:type="pct"/>
            <w:vMerge/>
            <w:shd w:val="clear" w:color="auto" w:fill="auto"/>
          </w:tcPr>
          <w:p w14:paraId="5351431A" w14:textId="77777777" w:rsidR="00683F7A" w:rsidRPr="00D353B4" w:rsidRDefault="00683F7A" w:rsidP="00BB4CB5">
            <w:pPr>
              <w:rPr>
                <w:highlight w:val="yellow"/>
              </w:rPr>
            </w:pPr>
          </w:p>
        </w:tc>
        <w:tc>
          <w:tcPr>
            <w:tcW w:w="2813" w:type="pct"/>
            <w:shd w:val="clear" w:color="auto" w:fill="auto"/>
          </w:tcPr>
          <w:p w14:paraId="6F8824D1" w14:textId="77777777" w:rsidR="00683F7A" w:rsidRPr="00D353B4" w:rsidRDefault="00683F7A" w:rsidP="00BB4CB5">
            <w:r w:rsidRPr="00D353B4">
              <w:t xml:space="preserve">K1 – jest gotów pilotować imprezę turystyczną </w:t>
            </w:r>
          </w:p>
        </w:tc>
      </w:tr>
      <w:tr w:rsidR="00D353B4" w:rsidRPr="00D353B4" w14:paraId="4138200A" w14:textId="77777777" w:rsidTr="00683F7A">
        <w:trPr>
          <w:trHeight w:val="20"/>
        </w:trPr>
        <w:tc>
          <w:tcPr>
            <w:tcW w:w="2187" w:type="pct"/>
            <w:shd w:val="clear" w:color="auto" w:fill="auto"/>
          </w:tcPr>
          <w:p w14:paraId="7EF52FFA" w14:textId="77777777" w:rsidR="00683F7A" w:rsidRPr="00D353B4" w:rsidRDefault="00683F7A" w:rsidP="00BB4CB5">
            <w:r w:rsidRPr="00D353B4">
              <w:t>Odniesienie modułowych efektów uczenia się do kierunkowych efektów uczenia się</w:t>
            </w:r>
          </w:p>
        </w:tc>
        <w:tc>
          <w:tcPr>
            <w:tcW w:w="2813" w:type="pct"/>
            <w:shd w:val="clear" w:color="auto" w:fill="auto"/>
          </w:tcPr>
          <w:p w14:paraId="1F3E7A5D" w14:textId="77777777" w:rsidR="00683F7A" w:rsidRPr="00D353B4" w:rsidRDefault="00683F7A" w:rsidP="00BB4CB5">
            <w:pPr>
              <w:jc w:val="both"/>
            </w:pPr>
            <w:r w:rsidRPr="00D353B4">
              <w:t>Kod efektu modułowego – kod efektu kierunkowego</w:t>
            </w:r>
          </w:p>
          <w:p w14:paraId="3AE91508" w14:textId="77777777" w:rsidR="00683F7A" w:rsidRPr="00D353B4" w:rsidRDefault="00683F7A" w:rsidP="00BB4CB5">
            <w:pPr>
              <w:jc w:val="both"/>
            </w:pPr>
            <w:r w:rsidRPr="00D353B4">
              <w:t>W1 – TR_W02, TR_W011</w:t>
            </w:r>
          </w:p>
          <w:p w14:paraId="1AD8A62E" w14:textId="77777777" w:rsidR="00683F7A" w:rsidRPr="00D353B4" w:rsidRDefault="00683F7A" w:rsidP="00BB4CB5">
            <w:pPr>
              <w:jc w:val="both"/>
            </w:pPr>
            <w:r w:rsidRPr="00D353B4">
              <w:t>W2 – TR_W02</w:t>
            </w:r>
          </w:p>
          <w:p w14:paraId="046BF720" w14:textId="77777777" w:rsidR="00683F7A" w:rsidRPr="00D353B4" w:rsidRDefault="00683F7A" w:rsidP="00BB4CB5">
            <w:pPr>
              <w:jc w:val="both"/>
            </w:pPr>
            <w:r w:rsidRPr="00D353B4">
              <w:t>W3 – TR_W03</w:t>
            </w:r>
          </w:p>
          <w:p w14:paraId="3CF433E2" w14:textId="77777777" w:rsidR="00683F7A" w:rsidRPr="00D353B4" w:rsidRDefault="00683F7A" w:rsidP="00BB4CB5">
            <w:pPr>
              <w:jc w:val="both"/>
            </w:pPr>
            <w:r w:rsidRPr="00D353B4">
              <w:t>U1 – TR_U02, TR_U03</w:t>
            </w:r>
          </w:p>
          <w:p w14:paraId="7F7733D9" w14:textId="77777777" w:rsidR="00683F7A" w:rsidRPr="00D353B4" w:rsidRDefault="00683F7A" w:rsidP="00BB4CB5">
            <w:pPr>
              <w:jc w:val="both"/>
            </w:pPr>
            <w:r w:rsidRPr="00D353B4">
              <w:t>U2 – TR_U02, TR_U03, TR_U07</w:t>
            </w:r>
          </w:p>
          <w:p w14:paraId="1B0D085E" w14:textId="77777777" w:rsidR="00683F7A" w:rsidRPr="00D353B4" w:rsidRDefault="00683F7A" w:rsidP="00BB4CB5">
            <w:pPr>
              <w:jc w:val="both"/>
            </w:pPr>
            <w:r w:rsidRPr="00D353B4">
              <w:t>U3 – TR_U02, TR_U03</w:t>
            </w:r>
          </w:p>
          <w:p w14:paraId="5E06AD6D" w14:textId="77777777" w:rsidR="00683F7A" w:rsidRPr="00D353B4" w:rsidRDefault="00683F7A" w:rsidP="00BB4CB5">
            <w:pPr>
              <w:jc w:val="both"/>
            </w:pPr>
            <w:r w:rsidRPr="00D353B4">
              <w:t>K1 – TR_K02</w:t>
            </w:r>
          </w:p>
        </w:tc>
      </w:tr>
      <w:tr w:rsidR="00D353B4" w:rsidRPr="00D353B4" w14:paraId="261395A9" w14:textId="77777777" w:rsidTr="00683F7A">
        <w:trPr>
          <w:trHeight w:val="20"/>
        </w:trPr>
        <w:tc>
          <w:tcPr>
            <w:tcW w:w="2187" w:type="pct"/>
            <w:shd w:val="clear" w:color="auto" w:fill="auto"/>
          </w:tcPr>
          <w:p w14:paraId="2131F9A0" w14:textId="77777777" w:rsidR="00683F7A" w:rsidRPr="00D353B4" w:rsidRDefault="00683F7A" w:rsidP="00BB4CB5">
            <w:r w:rsidRPr="00D353B4">
              <w:t>Odniesienie modułowych efektów uczenia się do efektów inżynierskich (jeżeli dotyczy)</w:t>
            </w:r>
          </w:p>
        </w:tc>
        <w:tc>
          <w:tcPr>
            <w:tcW w:w="2813" w:type="pct"/>
            <w:shd w:val="clear" w:color="auto" w:fill="auto"/>
            <w:vAlign w:val="center"/>
          </w:tcPr>
          <w:p w14:paraId="15422860" w14:textId="77777777" w:rsidR="00683F7A" w:rsidRPr="00D353B4" w:rsidRDefault="00683F7A" w:rsidP="00BB4CB5">
            <w:pPr>
              <w:jc w:val="both"/>
            </w:pPr>
            <w:r w:rsidRPr="00D353B4">
              <w:t>nie dotyczy</w:t>
            </w:r>
          </w:p>
        </w:tc>
      </w:tr>
      <w:tr w:rsidR="00D353B4" w:rsidRPr="00D353B4" w14:paraId="25DF4BD7" w14:textId="77777777" w:rsidTr="00683F7A">
        <w:trPr>
          <w:trHeight w:val="20"/>
        </w:trPr>
        <w:tc>
          <w:tcPr>
            <w:tcW w:w="2187" w:type="pct"/>
            <w:shd w:val="clear" w:color="auto" w:fill="auto"/>
          </w:tcPr>
          <w:p w14:paraId="5861435E" w14:textId="77777777" w:rsidR="00683F7A" w:rsidRPr="00D353B4" w:rsidRDefault="00683F7A" w:rsidP="00BB4CB5">
            <w:r w:rsidRPr="00D353B4">
              <w:t xml:space="preserve">Wymagania wstępne i dodatkowe </w:t>
            </w:r>
          </w:p>
        </w:tc>
        <w:tc>
          <w:tcPr>
            <w:tcW w:w="2813" w:type="pct"/>
            <w:shd w:val="clear" w:color="auto" w:fill="auto"/>
          </w:tcPr>
          <w:p w14:paraId="26625839" w14:textId="77777777" w:rsidR="00683F7A" w:rsidRPr="00D353B4" w:rsidRDefault="00683F7A" w:rsidP="00BB4CB5">
            <w:pPr>
              <w:jc w:val="both"/>
            </w:pPr>
            <w:r w:rsidRPr="00D353B4">
              <w:t xml:space="preserve">Umiejętność podstawowej obsługi komputera w środowisku systemu operacyjnego MS Windows. </w:t>
            </w:r>
            <w:r w:rsidRPr="00D353B4">
              <w:lastRenderedPageBreak/>
              <w:t xml:space="preserve">Przedmiot: podstawy turystyki i rekreacji, zarządzanie w turystyce i rekreacji, zagospodarowanie turystyczne. </w:t>
            </w:r>
          </w:p>
        </w:tc>
      </w:tr>
      <w:tr w:rsidR="00D353B4" w:rsidRPr="00D353B4" w14:paraId="1B4FACB7" w14:textId="77777777" w:rsidTr="00683F7A">
        <w:trPr>
          <w:trHeight w:val="20"/>
        </w:trPr>
        <w:tc>
          <w:tcPr>
            <w:tcW w:w="2187" w:type="pct"/>
            <w:shd w:val="clear" w:color="auto" w:fill="auto"/>
          </w:tcPr>
          <w:p w14:paraId="026D3560" w14:textId="77777777" w:rsidR="00683F7A" w:rsidRPr="00D353B4" w:rsidRDefault="00683F7A" w:rsidP="00BB4CB5">
            <w:r w:rsidRPr="00D353B4">
              <w:lastRenderedPageBreak/>
              <w:t xml:space="preserve">Treści programowe modułu </w:t>
            </w:r>
          </w:p>
        </w:tc>
        <w:tc>
          <w:tcPr>
            <w:tcW w:w="2813" w:type="pct"/>
            <w:shd w:val="clear" w:color="auto" w:fill="auto"/>
          </w:tcPr>
          <w:p w14:paraId="32A5552E" w14:textId="77777777" w:rsidR="00683F7A" w:rsidRPr="00D353B4" w:rsidRDefault="00683F7A" w:rsidP="00BB4CB5">
            <w:r w:rsidRPr="00D353B4">
              <w:t xml:space="preserve">WYKŁAD: Programowanie imprez turystycznych (typy i formy ruchu turystycznego, organizacja imprez turystycznych, zasady układania programu imprezy turystcyznej). Formy obsługi w turystyce (pilotaż, przewodnictwo, animacja czasu wolnego, transport, obsługa w obiektach bazy noclegowej i żywieniowej, poradnictwo, pośrednictwo, informacja, ubezpieczenia w turystyce). Specyfika obsługi w wybranych formach turystyki oraz segmentach rynku turystycznego. Realizacja imprezy turystycznej przez pilota wycieczek, postępowanie pilota wycieczek podczas trudnych sytuacji. </w:t>
            </w:r>
          </w:p>
          <w:p w14:paraId="48AE5DD8" w14:textId="77777777" w:rsidR="00683F7A" w:rsidRPr="00D353B4" w:rsidRDefault="00683F7A" w:rsidP="00BB4CB5">
            <w:r w:rsidRPr="00D353B4">
              <w:t xml:space="preserve">ĆWICZENIA: Rozpoznawanie potrzeb turystów (dobieranie usług turystycznych do określonych grup podróżnych oraz imprez turystycznych/rodzajów turystyki). Regiony turystyczne. Kalkulowanie kosztów usług i imprez turystycznych. Obsługa imprezy turystycznej przez pilota, komunikaty pilota. Planowanie i organizowanie konferencji. </w:t>
            </w:r>
          </w:p>
          <w:p w14:paraId="0BC18D20" w14:textId="73715C63" w:rsidR="00616308" w:rsidRPr="00D353B4" w:rsidRDefault="00616308" w:rsidP="00BB4CB5">
            <w:r w:rsidRPr="00D353B4">
              <w:t>Podczas zajęć terenowych studenci pilotują fragment trasy. Zapoznają się również z obowiązkami i warunkami pracy pracowników obsługujących turystów w obiektach muzealnych i/lub edukacyjnych.</w:t>
            </w:r>
          </w:p>
        </w:tc>
      </w:tr>
      <w:tr w:rsidR="00D353B4" w:rsidRPr="00D353B4" w14:paraId="43BDAB00" w14:textId="77777777" w:rsidTr="00683F7A">
        <w:trPr>
          <w:trHeight w:val="20"/>
        </w:trPr>
        <w:tc>
          <w:tcPr>
            <w:tcW w:w="2187" w:type="pct"/>
            <w:shd w:val="clear" w:color="auto" w:fill="auto"/>
          </w:tcPr>
          <w:p w14:paraId="5AA1A2C6" w14:textId="77777777" w:rsidR="00683F7A" w:rsidRPr="00D353B4" w:rsidRDefault="00683F7A" w:rsidP="00BB4CB5">
            <w:r w:rsidRPr="00D353B4">
              <w:t>Wykaz literatury podstawowej i uzupełniającej</w:t>
            </w:r>
          </w:p>
        </w:tc>
        <w:tc>
          <w:tcPr>
            <w:tcW w:w="2813" w:type="pct"/>
            <w:shd w:val="clear" w:color="auto" w:fill="auto"/>
          </w:tcPr>
          <w:p w14:paraId="05EE6BE9" w14:textId="77777777" w:rsidR="00683F7A" w:rsidRPr="00D353B4" w:rsidRDefault="00683F7A" w:rsidP="00BB4CB5">
            <w:r w:rsidRPr="00D353B4">
              <w:t>Literatura obowiązkowa:</w:t>
            </w:r>
          </w:p>
          <w:p w14:paraId="26AE854A" w14:textId="77777777" w:rsidR="00683F7A" w:rsidRPr="00D353B4" w:rsidRDefault="00683F7A" w:rsidP="00667F61">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Szafranowicz-Małozieć R., Podręcznik pilota wycieczek. Warsztat praktyczny, Kadry Turystyki Sp. z o.o., Warszawa 2020. </w:t>
            </w:r>
          </w:p>
          <w:p w14:paraId="103C31D7" w14:textId="77777777" w:rsidR="00683F7A" w:rsidRPr="00D353B4" w:rsidRDefault="00683F7A" w:rsidP="00667F61">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Napiórkowska-Gzula, Steblik B.,Przygotowanie imprez i usług turystycznych (część 1 i 2), WsiP, Warszawa 2021. </w:t>
            </w:r>
          </w:p>
          <w:p w14:paraId="7050C34B" w14:textId="77777777" w:rsidR="00683F7A" w:rsidRPr="00D353B4" w:rsidRDefault="00683F7A" w:rsidP="00667F61">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Meyer B., Obsługa uczestników turystyki i rekreacji. Wybrane aspekty, Difin, 2015. </w:t>
            </w:r>
          </w:p>
          <w:p w14:paraId="65610B4E" w14:textId="77777777" w:rsidR="00683F7A" w:rsidRPr="00D353B4" w:rsidRDefault="00683F7A" w:rsidP="00BB4CB5"/>
          <w:p w14:paraId="56FBA14D" w14:textId="77777777" w:rsidR="00683F7A" w:rsidRPr="00D353B4" w:rsidRDefault="00683F7A" w:rsidP="00BB4CB5">
            <w:pPr>
              <w:rPr>
                <w:lang w:val="en-GB"/>
              </w:rPr>
            </w:pPr>
            <w:r w:rsidRPr="00D353B4">
              <w:rPr>
                <w:lang w:val="en-GB"/>
              </w:rPr>
              <w:t xml:space="preserve">Literatura uzupełniająca: </w:t>
            </w:r>
          </w:p>
          <w:p w14:paraId="0E67EB61" w14:textId="77777777" w:rsidR="00683F7A" w:rsidRPr="00D353B4" w:rsidRDefault="00683F7A" w:rsidP="00667F61">
            <w:pPr>
              <w:pStyle w:val="Akapitzlist"/>
              <w:numPr>
                <w:ilvl w:val="0"/>
                <w:numId w:val="115"/>
              </w:numPr>
              <w:suppressAutoHyphens w:val="0"/>
              <w:autoSpaceDN/>
              <w:spacing w:line="240" w:lineRule="auto"/>
              <w:ind w:left="342" w:hanging="283"/>
              <w:contextualSpacing/>
              <w:jc w:val="left"/>
              <w:textAlignment w:val="auto"/>
            </w:pPr>
            <w:r w:rsidRPr="00D353B4">
              <w:rPr>
                <w:rFonts w:ascii="Times New Roman" w:hAnsi="Times New Roman"/>
                <w:sz w:val="24"/>
                <w:szCs w:val="24"/>
              </w:rPr>
              <w:t>Meyer B., Obsługa ruchu turystycznego, Wyd. Naukowe PWN, Warszawa 2007.</w:t>
            </w:r>
            <w:r w:rsidRPr="00D353B4">
              <w:t xml:space="preserve">  </w:t>
            </w:r>
          </w:p>
        </w:tc>
      </w:tr>
      <w:tr w:rsidR="00D353B4" w:rsidRPr="00D353B4" w14:paraId="7A52AF5F" w14:textId="77777777" w:rsidTr="00683F7A">
        <w:trPr>
          <w:trHeight w:val="20"/>
        </w:trPr>
        <w:tc>
          <w:tcPr>
            <w:tcW w:w="2187" w:type="pct"/>
            <w:shd w:val="clear" w:color="auto" w:fill="auto"/>
          </w:tcPr>
          <w:p w14:paraId="5E55F2C5" w14:textId="77777777" w:rsidR="00683F7A" w:rsidRPr="00D353B4" w:rsidRDefault="00683F7A" w:rsidP="00BB4CB5">
            <w:r w:rsidRPr="00D353B4">
              <w:t>Planowane formy/działania/metody dydaktyczne</w:t>
            </w:r>
          </w:p>
        </w:tc>
        <w:tc>
          <w:tcPr>
            <w:tcW w:w="2813" w:type="pct"/>
            <w:shd w:val="clear" w:color="auto" w:fill="auto"/>
          </w:tcPr>
          <w:p w14:paraId="224F4C41" w14:textId="77777777" w:rsidR="00683F7A" w:rsidRPr="00D353B4" w:rsidRDefault="00683F7A" w:rsidP="00BB4CB5">
            <w:r w:rsidRPr="00D353B4">
              <w:t xml:space="preserve">Wykład z wykorzystaniem urządzeń multimedialnych. Ćwiczenia z wykorzystaniem metod aktywizujących, dyskusja, praca zespołowa, praca z aktami prawnymi, wykonanie projektu, ćwiczenia rachunkowe, ćwiczenia z wykorzystaniem komputera. </w:t>
            </w:r>
          </w:p>
          <w:p w14:paraId="572D278A" w14:textId="77777777" w:rsidR="00683F7A" w:rsidRPr="00D353B4" w:rsidRDefault="00683F7A" w:rsidP="00BB4CB5">
            <w:r w:rsidRPr="00D353B4">
              <w:t xml:space="preserve">Ćwiczenia laboratoryjne w sali komputerowej w grupach max 15-osobowych. Do dyspozycji każdego studenta komputer stacjonarny. </w:t>
            </w:r>
          </w:p>
        </w:tc>
      </w:tr>
      <w:tr w:rsidR="00D353B4" w:rsidRPr="00D353B4" w14:paraId="22622945" w14:textId="77777777" w:rsidTr="00683F7A">
        <w:trPr>
          <w:trHeight w:val="20"/>
        </w:trPr>
        <w:tc>
          <w:tcPr>
            <w:tcW w:w="2187" w:type="pct"/>
            <w:shd w:val="clear" w:color="auto" w:fill="auto"/>
          </w:tcPr>
          <w:p w14:paraId="511ED256" w14:textId="77777777" w:rsidR="00616308" w:rsidRPr="00D353B4" w:rsidRDefault="00616308" w:rsidP="00616308">
            <w:r w:rsidRPr="00D353B4">
              <w:t>Sposoby weryfikacji oraz formy dokumentowania osiągniętych efektów uczenia się</w:t>
            </w:r>
          </w:p>
        </w:tc>
        <w:tc>
          <w:tcPr>
            <w:tcW w:w="2813" w:type="pct"/>
            <w:shd w:val="clear" w:color="auto" w:fill="auto"/>
          </w:tcPr>
          <w:p w14:paraId="18AE5AA1" w14:textId="77777777" w:rsidR="00616308" w:rsidRPr="00D353B4" w:rsidRDefault="00616308" w:rsidP="00616308">
            <w:pPr>
              <w:jc w:val="both"/>
            </w:pPr>
            <w:r w:rsidRPr="00D353B4">
              <w:t xml:space="preserve">Warunkiem uzyskania zaliczenia przedmiotu jest obecność na ćwiczeniach i uzyskanie pozytywnych ocen. </w:t>
            </w:r>
          </w:p>
          <w:p w14:paraId="73D79433" w14:textId="77777777" w:rsidR="00616308" w:rsidRPr="00D353B4" w:rsidRDefault="00616308" w:rsidP="00616308">
            <w:pPr>
              <w:jc w:val="both"/>
            </w:pPr>
            <w:r w:rsidRPr="00D353B4">
              <w:lastRenderedPageBreak/>
              <w:t xml:space="preserve">W1, W2, W3 – kolokwium z ćwiczeń, egzamin testowy </w:t>
            </w:r>
          </w:p>
          <w:p w14:paraId="305D4DD5" w14:textId="77777777" w:rsidR="00616308" w:rsidRPr="00D353B4" w:rsidRDefault="00616308" w:rsidP="00616308">
            <w:pPr>
              <w:jc w:val="both"/>
            </w:pPr>
            <w:r w:rsidRPr="00D353B4">
              <w:t xml:space="preserve">U1, U2 – ocena zadania projektowego w zespole (przygotowanie oferty i kalkulacji imprezy turystycznej dla wybranego klienta)  </w:t>
            </w:r>
          </w:p>
          <w:p w14:paraId="067FAE0A" w14:textId="77777777" w:rsidR="00616308" w:rsidRPr="00D353B4" w:rsidRDefault="00616308" w:rsidP="00616308">
            <w:pPr>
              <w:jc w:val="both"/>
            </w:pPr>
            <w:r w:rsidRPr="00D353B4">
              <w:t>U3 – ocena zadania projektowego indywidualnego (przygotowanie programu konferencji i materiałów informacyjno-promocyjnych)</w:t>
            </w:r>
          </w:p>
          <w:p w14:paraId="6B4457F3" w14:textId="77777777" w:rsidR="00616308" w:rsidRPr="00D353B4" w:rsidRDefault="00616308" w:rsidP="00616308">
            <w:pPr>
              <w:jc w:val="both"/>
            </w:pPr>
            <w:r w:rsidRPr="00D353B4">
              <w:t xml:space="preserve">W1, W2, W3, U2 – ocena za aktywność na zajęciach </w:t>
            </w:r>
          </w:p>
          <w:p w14:paraId="37EEE676" w14:textId="77777777" w:rsidR="00616308" w:rsidRPr="00D353B4" w:rsidRDefault="00616308" w:rsidP="00616308">
            <w:pPr>
              <w:jc w:val="both"/>
            </w:pPr>
            <w:r w:rsidRPr="00D353B4">
              <w:t>K1, W3 – ocena za pełnienie roli pilota w trakcie zajęć terenowych</w:t>
            </w:r>
          </w:p>
          <w:p w14:paraId="3C1F9349" w14:textId="630C06F8" w:rsidR="00616308" w:rsidRPr="00D353B4" w:rsidRDefault="00616308" w:rsidP="00616308">
            <w:pPr>
              <w:jc w:val="both"/>
            </w:pPr>
            <w:r w:rsidRPr="00D353B4">
              <w:t>Formy dokumentowania osiągniętych efektów uczenia się – dziennik zajęć (lista obecności, lista ocen), archiwizowane prace studentów.</w:t>
            </w:r>
          </w:p>
        </w:tc>
      </w:tr>
      <w:tr w:rsidR="00D353B4" w:rsidRPr="00D353B4" w14:paraId="34BA510F" w14:textId="77777777" w:rsidTr="00683F7A">
        <w:trPr>
          <w:trHeight w:val="20"/>
        </w:trPr>
        <w:tc>
          <w:tcPr>
            <w:tcW w:w="2187" w:type="pct"/>
            <w:shd w:val="clear" w:color="auto" w:fill="auto"/>
          </w:tcPr>
          <w:p w14:paraId="2AD5F610" w14:textId="77777777" w:rsidR="00616308" w:rsidRPr="00D353B4" w:rsidRDefault="00616308" w:rsidP="00616308">
            <w:r w:rsidRPr="00D353B4">
              <w:lastRenderedPageBreak/>
              <w:t>Elementy i wagi mające wpływ na ocenę końcową</w:t>
            </w:r>
          </w:p>
          <w:p w14:paraId="6D4D8DEA" w14:textId="77777777" w:rsidR="00616308" w:rsidRPr="00D353B4" w:rsidRDefault="00616308" w:rsidP="00616308"/>
        </w:tc>
        <w:tc>
          <w:tcPr>
            <w:tcW w:w="2813" w:type="pct"/>
            <w:shd w:val="clear" w:color="auto" w:fill="auto"/>
          </w:tcPr>
          <w:p w14:paraId="0B5E24F4" w14:textId="77777777" w:rsidR="00616308" w:rsidRPr="00D353B4" w:rsidRDefault="00616308" w:rsidP="00616308">
            <w:r w:rsidRPr="00D353B4">
              <w:t xml:space="preserve">Ocena końcowa = średnia oceny z egzaminu z wykładów i ćwiczeń </w:t>
            </w:r>
          </w:p>
          <w:p w14:paraId="35BC4A8E" w14:textId="77777777" w:rsidR="00616308" w:rsidRPr="00D353B4" w:rsidRDefault="00616308" w:rsidP="00616308">
            <w:r w:rsidRPr="00D353B4">
              <w:t xml:space="preserve">0,5: egzamin z wykładów </w:t>
            </w:r>
          </w:p>
          <w:p w14:paraId="1384FFFB" w14:textId="77777777" w:rsidR="00616308" w:rsidRPr="00D353B4" w:rsidRDefault="00616308" w:rsidP="00616308">
            <w:r w:rsidRPr="00D353B4">
              <w:t xml:space="preserve">0,1: kolokwium z ćwiczeń </w:t>
            </w:r>
          </w:p>
          <w:p w14:paraId="705D0437" w14:textId="77777777" w:rsidR="00616308" w:rsidRPr="00D353B4" w:rsidRDefault="00616308" w:rsidP="00616308">
            <w:r w:rsidRPr="00D353B4">
              <w:t>0,1: ocena zadania projektowego w zespole</w:t>
            </w:r>
          </w:p>
          <w:p w14:paraId="3B77AF7C" w14:textId="77777777" w:rsidR="00616308" w:rsidRPr="00D353B4" w:rsidRDefault="00616308" w:rsidP="00616308">
            <w:r w:rsidRPr="00D353B4">
              <w:t>0,1: ocena zadania projektowego indywidualnego</w:t>
            </w:r>
          </w:p>
          <w:p w14:paraId="79940B79" w14:textId="77777777" w:rsidR="00616308" w:rsidRPr="00D353B4" w:rsidRDefault="00616308" w:rsidP="00616308">
            <w:r w:rsidRPr="00D353B4">
              <w:t>0,1: ocena za pełnienie roli pilota w trakcie zajęć terenowych</w:t>
            </w:r>
          </w:p>
          <w:p w14:paraId="4498CB41" w14:textId="3F892295" w:rsidR="00616308" w:rsidRPr="00D353B4" w:rsidRDefault="00616308" w:rsidP="00616308">
            <w:pPr>
              <w:jc w:val="both"/>
            </w:pPr>
            <w:r w:rsidRPr="00D353B4">
              <w:t xml:space="preserve">0,1: ocena za aktywność na zajęciach </w:t>
            </w:r>
          </w:p>
        </w:tc>
      </w:tr>
      <w:tr w:rsidR="00D353B4" w:rsidRPr="00D353B4" w14:paraId="41E05CF1" w14:textId="77777777" w:rsidTr="00683F7A">
        <w:trPr>
          <w:trHeight w:val="20"/>
        </w:trPr>
        <w:tc>
          <w:tcPr>
            <w:tcW w:w="2187" w:type="pct"/>
            <w:shd w:val="clear" w:color="auto" w:fill="auto"/>
          </w:tcPr>
          <w:p w14:paraId="6AC47B1F" w14:textId="77777777" w:rsidR="00E07E4C" w:rsidRPr="00D353B4" w:rsidRDefault="00E07E4C" w:rsidP="00E07E4C">
            <w:r w:rsidRPr="00D353B4">
              <w:t>Bilans punktów ECTS</w:t>
            </w:r>
          </w:p>
        </w:tc>
        <w:tc>
          <w:tcPr>
            <w:tcW w:w="2813" w:type="pct"/>
            <w:shd w:val="clear" w:color="auto" w:fill="auto"/>
          </w:tcPr>
          <w:p w14:paraId="0E4753CD" w14:textId="1CD0CD96" w:rsidR="00E07E4C" w:rsidRPr="00D353B4" w:rsidRDefault="00E07E4C" w:rsidP="00E07E4C">
            <w:pPr>
              <w:jc w:val="both"/>
            </w:pPr>
            <w:r w:rsidRPr="00D353B4">
              <w:t>Kontaktowe – 4</w:t>
            </w:r>
            <w:r w:rsidR="00ED6F61" w:rsidRPr="00D353B4">
              <w:t>7</w:t>
            </w:r>
            <w:r w:rsidRPr="00D353B4">
              <w:t xml:space="preserve"> godz. (1,</w:t>
            </w:r>
            <w:r w:rsidR="00ED6F61" w:rsidRPr="00D353B4">
              <w:t>9</w:t>
            </w:r>
            <w:r w:rsidRPr="00D353B4">
              <w:t xml:space="preserve"> ECTS):</w:t>
            </w:r>
          </w:p>
          <w:p w14:paraId="6166A7C7" w14:textId="33DA7270" w:rsidR="00E07E4C" w:rsidRPr="00D353B4" w:rsidRDefault="00E07E4C" w:rsidP="00E07E4C">
            <w:r w:rsidRPr="00D353B4">
              <w:t>20 godz. (0,8 ECTS) – wykłady</w:t>
            </w:r>
          </w:p>
          <w:p w14:paraId="3A3F61FF" w14:textId="5E6504CF" w:rsidR="00E07E4C" w:rsidRPr="00D353B4" w:rsidRDefault="00E07E4C" w:rsidP="00E07E4C">
            <w:r w:rsidRPr="00D353B4">
              <w:t>10 godz. (0,4 ECTS) – ćwiczenia audytoryjne</w:t>
            </w:r>
          </w:p>
          <w:p w14:paraId="2C9F5246" w14:textId="64765609" w:rsidR="00E07E4C" w:rsidRPr="00D353B4" w:rsidRDefault="00E07E4C" w:rsidP="00E07E4C">
            <w:r w:rsidRPr="00D353B4">
              <w:t>10 godz. (0,4 ECTS) – ćwiczenia laboratoryjne</w:t>
            </w:r>
          </w:p>
          <w:p w14:paraId="13646746" w14:textId="77777777" w:rsidR="00B17505" w:rsidRPr="00D353B4" w:rsidRDefault="00E07E4C" w:rsidP="00E07E4C">
            <w:r w:rsidRPr="00D353B4">
              <w:t>5 godz. (0,2 ECTS) – ćwiczenia terenowe</w:t>
            </w:r>
          </w:p>
          <w:p w14:paraId="77240AB6" w14:textId="18F2DB44" w:rsidR="00E07E4C" w:rsidRPr="00D353B4" w:rsidRDefault="00B17505" w:rsidP="00E07E4C">
            <w:r w:rsidRPr="00D353B4">
              <w:t xml:space="preserve">2 godz. </w:t>
            </w:r>
            <w:r w:rsidR="00ED6F61" w:rsidRPr="00D353B4">
              <w:t xml:space="preserve">(0,1 ECTS) – egzamin </w:t>
            </w:r>
            <w:r w:rsidR="00E07E4C" w:rsidRPr="00D353B4">
              <w:t xml:space="preserve"> </w:t>
            </w:r>
          </w:p>
          <w:p w14:paraId="10731C0A" w14:textId="77777777" w:rsidR="00E07E4C" w:rsidRPr="00D353B4" w:rsidRDefault="00E07E4C" w:rsidP="00E07E4C"/>
          <w:p w14:paraId="2B075CCA" w14:textId="4E217C0D" w:rsidR="00E07E4C" w:rsidRPr="00D353B4" w:rsidRDefault="00E07E4C" w:rsidP="00E07E4C">
            <w:r w:rsidRPr="00D353B4">
              <w:t xml:space="preserve">Niekontaktowe – </w:t>
            </w:r>
            <w:r w:rsidR="00ED6F61" w:rsidRPr="00D353B4">
              <w:t>78</w:t>
            </w:r>
            <w:r w:rsidRPr="00D353B4">
              <w:t xml:space="preserve"> godz. (</w:t>
            </w:r>
            <w:r w:rsidR="00261ED0" w:rsidRPr="00D353B4">
              <w:t>3,</w:t>
            </w:r>
            <w:r w:rsidR="00ED6F61" w:rsidRPr="00D353B4">
              <w:t>1</w:t>
            </w:r>
            <w:r w:rsidRPr="00D353B4">
              <w:t xml:space="preserve"> ECTS):</w:t>
            </w:r>
          </w:p>
          <w:p w14:paraId="547F6ADA" w14:textId="19935F5B" w:rsidR="00E07E4C" w:rsidRPr="00D353B4" w:rsidRDefault="00261ED0" w:rsidP="00E07E4C">
            <w:r w:rsidRPr="00D353B4">
              <w:t>1</w:t>
            </w:r>
            <w:r w:rsidR="00E07E4C" w:rsidRPr="00D353B4">
              <w:t>5 godz. (0,</w:t>
            </w:r>
            <w:r w:rsidRPr="00D353B4">
              <w:t xml:space="preserve">6 </w:t>
            </w:r>
            <w:r w:rsidR="00E07E4C" w:rsidRPr="00D353B4">
              <w:t>ECTS) – studiowanie literatury</w:t>
            </w:r>
          </w:p>
          <w:p w14:paraId="37331340" w14:textId="45BDDDCE" w:rsidR="00E07E4C" w:rsidRPr="00D353B4" w:rsidRDefault="00E07E4C" w:rsidP="00E07E4C">
            <w:r w:rsidRPr="00D353B4">
              <w:t xml:space="preserve">5 godz. (0,2 ECTS) – przygotowanie do zajęć ternowych </w:t>
            </w:r>
          </w:p>
          <w:p w14:paraId="3D7640DD" w14:textId="78BE5ED5" w:rsidR="00E07E4C" w:rsidRPr="00D353B4" w:rsidRDefault="00E07E4C" w:rsidP="00E07E4C">
            <w:r w:rsidRPr="00D353B4">
              <w:t>1</w:t>
            </w:r>
            <w:r w:rsidR="00261ED0" w:rsidRPr="00D353B4">
              <w:t>5</w:t>
            </w:r>
            <w:r w:rsidRPr="00D353B4">
              <w:t xml:space="preserve"> godz. (0,</w:t>
            </w:r>
            <w:r w:rsidR="00261ED0" w:rsidRPr="00D353B4">
              <w:t>6</w:t>
            </w:r>
            <w:r w:rsidRPr="00D353B4">
              <w:t xml:space="preserve"> ECTS) – przygotowanie projektów </w:t>
            </w:r>
          </w:p>
          <w:p w14:paraId="7CA3241D" w14:textId="40524826" w:rsidR="00E07E4C" w:rsidRPr="00D353B4" w:rsidRDefault="00261ED0" w:rsidP="00E07E4C">
            <w:r w:rsidRPr="00D353B4">
              <w:t>2</w:t>
            </w:r>
            <w:r w:rsidR="00ED6F61" w:rsidRPr="00D353B4">
              <w:t>2</w:t>
            </w:r>
            <w:r w:rsidR="00E07E4C" w:rsidRPr="00D353B4">
              <w:t xml:space="preserve"> godz. (0,</w:t>
            </w:r>
            <w:r w:rsidR="00ED6F61" w:rsidRPr="00D353B4">
              <w:t>9</w:t>
            </w:r>
            <w:r w:rsidR="00E07E4C" w:rsidRPr="00D353B4">
              <w:t xml:space="preserve"> ECTS) – przygotowanie do testu z ćwiczeń </w:t>
            </w:r>
          </w:p>
          <w:p w14:paraId="19AD77D4" w14:textId="6650D652" w:rsidR="00E07E4C" w:rsidRPr="00D353B4" w:rsidRDefault="00261ED0" w:rsidP="00E07E4C">
            <w:r w:rsidRPr="00D353B4">
              <w:t>2</w:t>
            </w:r>
            <w:r w:rsidR="00ED6F61" w:rsidRPr="00D353B4">
              <w:t>1</w:t>
            </w:r>
            <w:r w:rsidR="00E07E4C" w:rsidRPr="00D353B4">
              <w:t xml:space="preserve"> godz. (</w:t>
            </w:r>
            <w:r w:rsidR="00ED6F61" w:rsidRPr="00D353B4">
              <w:t>0,8</w:t>
            </w:r>
            <w:r w:rsidR="00E07E4C" w:rsidRPr="00D353B4">
              <w:t xml:space="preserve"> ECTS) – przygotowanie do </w:t>
            </w:r>
            <w:r w:rsidR="00616308" w:rsidRPr="00D353B4">
              <w:t>egzaminu</w:t>
            </w:r>
          </w:p>
          <w:p w14:paraId="2EDACD45" w14:textId="77777777" w:rsidR="00E07E4C" w:rsidRPr="00D353B4" w:rsidRDefault="00E07E4C" w:rsidP="00E07E4C"/>
          <w:p w14:paraId="2A8816D3" w14:textId="743F6CFF" w:rsidR="00E07E4C" w:rsidRPr="00D353B4" w:rsidRDefault="00E07E4C" w:rsidP="00E07E4C">
            <w:pPr>
              <w:jc w:val="both"/>
              <w:rPr>
                <w:bCs/>
              </w:rPr>
            </w:pPr>
            <w:r w:rsidRPr="00D353B4">
              <w:rPr>
                <w:bCs/>
              </w:rPr>
              <w:t>Łączny nakład pracy studenta – 1</w:t>
            </w:r>
            <w:r w:rsidR="00261ED0" w:rsidRPr="00D353B4">
              <w:rPr>
                <w:bCs/>
              </w:rPr>
              <w:t>25</w:t>
            </w:r>
            <w:r w:rsidRPr="00D353B4">
              <w:rPr>
                <w:bCs/>
              </w:rPr>
              <w:t xml:space="preserve"> godz. (</w:t>
            </w:r>
            <w:r w:rsidR="00261ED0" w:rsidRPr="00D353B4">
              <w:rPr>
                <w:bCs/>
              </w:rPr>
              <w:t>5</w:t>
            </w:r>
            <w:r w:rsidRPr="00D353B4">
              <w:rPr>
                <w:bCs/>
              </w:rPr>
              <w:t xml:space="preserve"> ECTS) </w:t>
            </w:r>
          </w:p>
        </w:tc>
      </w:tr>
      <w:tr w:rsidR="00E07E4C" w:rsidRPr="00D353B4" w14:paraId="770970F6" w14:textId="77777777" w:rsidTr="00683F7A">
        <w:trPr>
          <w:trHeight w:val="20"/>
        </w:trPr>
        <w:tc>
          <w:tcPr>
            <w:tcW w:w="2187" w:type="pct"/>
            <w:shd w:val="clear" w:color="auto" w:fill="auto"/>
          </w:tcPr>
          <w:p w14:paraId="575A5D8B" w14:textId="77777777" w:rsidR="00E07E4C" w:rsidRPr="00D353B4" w:rsidRDefault="00E07E4C" w:rsidP="00E07E4C">
            <w:r w:rsidRPr="00D353B4">
              <w:t>Nakład pracy związany z zajęciami wymagającymi bezpośredniego udziału nauczyciela akademickiego</w:t>
            </w:r>
          </w:p>
        </w:tc>
        <w:tc>
          <w:tcPr>
            <w:tcW w:w="2813" w:type="pct"/>
            <w:shd w:val="clear" w:color="auto" w:fill="auto"/>
          </w:tcPr>
          <w:p w14:paraId="6412F2D0" w14:textId="77777777" w:rsidR="00E07E4C" w:rsidRPr="00D353B4" w:rsidRDefault="00E07E4C" w:rsidP="00E07E4C">
            <w:pPr>
              <w:jc w:val="both"/>
            </w:pPr>
            <w:r w:rsidRPr="00D353B4">
              <w:t xml:space="preserve">Udział w wykładach – 20 godz. </w:t>
            </w:r>
          </w:p>
          <w:p w14:paraId="45F9F180" w14:textId="77777777" w:rsidR="00E07E4C" w:rsidRPr="00D353B4" w:rsidRDefault="00E07E4C" w:rsidP="00E07E4C">
            <w:pPr>
              <w:jc w:val="both"/>
            </w:pPr>
            <w:r w:rsidRPr="00D353B4">
              <w:t xml:space="preserve">Udział w ćwiczeniach audytoryjnych – 10 godz. </w:t>
            </w:r>
          </w:p>
          <w:p w14:paraId="20B29079" w14:textId="77777777" w:rsidR="00E07E4C" w:rsidRPr="00D353B4" w:rsidRDefault="00E07E4C" w:rsidP="00E07E4C">
            <w:pPr>
              <w:jc w:val="both"/>
            </w:pPr>
            <w:r w:rsidRPr="00D353B4">
              <w:t xml:space="preserve">Udział w ćwiczeniach laboratoryjnych – 10 godz. </w:t>
            </w:r>
          </w:p>
          <w:p w14:paraId="7D5D24AE" w14:textId="116BA566" w:rsidR="00E07E4C" w:rsidRPr="00D353B4" w:rsidRDefault="00E07E4C" w:rsidP="00E07E4C">
            <w:pPr>
              <w:jc w:val="both"/>
            </w:pPr>
            <w:r w:rsidRPr="00D353B4">
              <w:t xml:space="preserve">Udział w zajęciach terenowych – 5 godz. </w:t>
            </w:r>
          </w:p>
          <w:p w14:paraId="69B4EC7B" w14:textId="603F3931" w:rsidR="00ED6F61" w:rsidRPr="00D353B4" w:rsidRDefault="00ED6F61" w:rsidP="00E07E4C">
            <w:pPr>
              <w:jc w:val="both"/>
            </w:pPr>
            <w:r w:rsidRPr="00D353B4">
              <w:t xml:space="preserve">Egzamin – 2 godz. </w:t>
            </w:r>
          </w:p>
          <w:p w14:paraId="7FD705E0" w14:textId="4EEC135D" w:rsidR="00E07E4C" w:rsidRPr="00D353B4" w:rsidRDefault="00E07E4C" w:rsidP="00E07E4C">
            <w:pPr>
              <w:jc w:val="both"/>
            </w:pPr>
            <w:r w:rsidRPr="00D353B4">
              <w:t>Kontaktowe – 4</w:t>
            </w:r>
            <w:r w:rsidR="00ED6F61" w:rsidRPr="00D353B4">
              <w:t>7</w:t>
            </w:r>
            <w:r w:rsidRPr="00D353B4">
              <w:t xml:space="preserve"> godz. (1,</w:t>
            </w:r>
            <w:r w:rsidR="00ED6F61" w:rsidRPr="00D353B4">
              <w:t>9</w:t>
            </w:r>
            <w:r w:rsidRPr="00D353B4">
              <w:t xml:space="preserve"> ECTS)</w:t>
            </w:r>
          </w:p>
        </w:tc>
      </w:tr>
    </w:tbl>
    <w:p w14:paraId="1D80BE69" w14:textId="77777777" w:rsidR="00925E08" w:rsidRPr="00D353B4" w:rsidRDefault="00925E08" w:rsidP="00AD3881"/>
    <w:p w14:paraId="7B4DEAC5" w14:textId="0AA07320" w:rsidR="00E82BB7" w:rsidRPr="00D353B4" w:rsidRDefault="00396144" w:rsidP="00AD3881">
      <w:pPr>
        <w:rPr>
          <w:b/>
          <w:sz w:val="28"/>
          <w:szCs w:val="28"/>
        </w:rPr>
      </w:pPr>
      <w:r w:rsidRPr="00D353B4">
        <w:rPr>
          <w:b/>
          <w:sz w:val="28"/>
          <w:szCs w:val="28"/>
        </w:rPr>
        <w:t xml:space="preserve">Karta opisu zajęć z modułu </w:t>
      </w:r>
      <w:r w:rsidR="0016126E" w:rsidRPr="00D353B4">
        <w:rPr>
          <w:b/>
          <w:sz w:val="28"/>
          <w:szCs w:val="28"/>
        </w:rPr>
        <w:t>Produkcja rolnicza a turystyka</w:t>
      </w:r>
      <w:r w:rsidRPr="00D353B4">
        <w:rPr>
          <w:b/>
          <w:sz w:val="28"/>
          <w:szCs w:val="28"/>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4361"/>
        <w:gridCol w:w="5267"/>
      </w:tblGrid>
      <w:tr w:rsidR="00D353B4" w:rsidRPr="00D353B4" w14:paraId="474FA600"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3493C1" w14:textId="77777777" w:rsidR="00E82BB7" w:rsidRPr="00D353B4" w:rsidRDefault="00E82BB7" w:rsidP="00AD3881">
            <w:r w:rsidRPr="00D353B4">
              <w:t>Nazwa kierunku studiów </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154D9F" w14:textId="77777777" w:rsidR="00E82BB7" w:rsidRPr="00D353B4" w:rsidRDefault="00E82BB7" w:rsidP="00AD3881">
            <w:r w:rsidRPr="00D353B4">
              <w:t>Turystyka i rekreacja</w:t>
            </w:r>
          </w:p>
        </w:tc>
      </w:tr>
      <w:tr w:rsidR="00D353B4" w:rsidRPr="00D353B4" w14:paraId="3F9C8D79"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A034A7" w14:textId="77777777" w:rsidR="00E82BB7" w:rsidRPr="00D353B4" w:rsidRDefault="00E82BB7" w:rsidP="00AD3881">
            <w:r w:rsidRPr="00D353B4">
              <w:t>Nazwa modułu, także nazwa w języku angielskim</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10BEA9" w14:textId="77777777" w:rsidR="00E82BB7" w:rsidRPr="00D353B4" w:rsidRDefault="00E82BB7" w:rsidP="00AD3881">
            <w:r w:rsidRPr="00D353B4">
              <w:t>Produkcja rolnicza a turystyka</w:t>
            </w:r>
          </w:p>
          <w:p w14:paraId="636F4AFC" w14:textId="77777777" w:rsidR="00E82BB7" w:rsidRPr="00D353B4" w:rsidRDefault="00E82BB7" w:rsidP="00AD3881">
            <w:r w:rsidRPr="00D353B4">
              <w:t>Agricultural production vs. tourism</w:t>
            </w:r>
          </w:p>
        </w:tc>
      </w:tr>
      <w:tr w:rsidR="00D353B4" w:rsidRPr="00D353B4" w14:paraId="6664F6BA"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EC3252" w14:textId="77777777" w:rsidR="00E82BB7" w:rsidRPr="00D353B4" w:rsidRDefault="00E82BB7" w:rsidP="00AD3881">
            <w:r w:rsidRPr="00D353B4">
              <w:t>Język wykładowy </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536C0D" w14:textId="77777777" w:rsidR="00E82BB7" w:rsidRPr="00D353B4" w:rsidRDefault="00E82BB7" w:rsidP="00AD3881">
            <w:r w:rsidRPr="00D353B4">
              <w:t>Polski</w:t>
            </w:r>
          </w:p>
        </w:tc>
      </w:tr>
      <w:tr w:rsidR="00D353B4" w:rsidRPr="00D353B4" w14:paraId="02945629"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5A2CC3" w14:textId="77777777" w:rsidR="00E82BB7" w:rsidRPr="00D353B4" w:rsidRDefault="00E82BB7" w:rsidP="00AD3881">
            <w:r w:rsidRPr="00D353B4">
              <w:lastRenderedPageBreak/>
              <w:t>Rodzaj modułu </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7423F6" w14:textId="77777777" w:rsidR="00E82BB7" w:rsidRPr="00D353B4" w:rsidRDefault="00E82BB7" w:rsidP="00AD3881">
            <w:r w:rsidRPr="00D353B4">
              <w:t>Obowiązkowy</w:t>
            </w:r>
          </w:p>
        </w:tc>
      </w:tr>
      <w:tr w:rsidR="00D353B4" w:rsidRPr="00D353B4" w14:paraId="09E45EB2"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BA0272" w14:textId="77777777" w:rsidR="00E82BB7" w:rsidRPr="00D353B4" w:rsidRDefault="00E82BB7" w:rsidP="00AD3881">
            <w:r w:rsidRPr="00D353B4">
              <w:t>Poziom studiów</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FC7A15" w14:textId="77777777" w:rsidR="00E82BB7" w:rsidRPr="00D353B4" w:rsidRDefault="00E82BB7" w:rsidP="00AD3881">
            <w:r w:rsidRPr="00D353B4">
              <w:t>pierwszego stopnia</w:t>
            </w:r>
          </w:p>
        </w:tc>
      </w:tr>
      <w:tr w:rsidR="00D353B4" w:rsidRPr="00D353B4" w14:paraId="6A7113AD"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11937B" w14:textId="77777777" w:rsidR="00E82BB7" w:rsidRPr="00D353B4" w:rsidRDefault="00E82BB7" w:rsidP="00AD3881">
            <w:r w:rsidRPr="00D353B4">
              <w:t>Forma studiów</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538DBB" w14:textId="18825352" w:rsidR="00E82BB7" w:rsidRPr="00D353B4" w:rsidRDefault="001A3AB4" w:rsidP="00AD3881">
            <w:r w:rsidRPr="00D353B4">
              <w:t>nies</w:t>
            </w:r>
            <w:r w:rsidR="00E82BB7" w:rsidRPr="00D353B4">
              <w:t>tacjonarne</w:t>
            </w:r>
          </w:p>
        </w:tc>
      </w:tr>
      <w:tr w:rsidR="00D353B4" w:rsidRPr="00D353B4" w14:paraId="18AA19AF"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0CBE66" w14:textId="77777777" w:rsidR="00E82BB7" w:rsidRPr="00D353B4" w:rsidRDefault="00E82BB7" w:rsidP="00AD3881">
            <w:r w:rsidRPr="00D353B4">
              <w:t>Rok studiów dla kierunku</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F10DC4" w14:textId="77777777" w:rsidR="00E82BB7" w:rsidRPr="00D353B4" w:rsidRDefault="00E82BB7" w:rsidP="00AD3881">
            <w:r w:rsidRPr="00D353B4">
              <w:t>II</w:t>
            </w:r>
          </w:p>
        </w:tc>
      </w:tr>
      <w:tr w:rsidR="00D353B4" w:rsidRPr="00D353B4" w14:paraId="6A5A4913"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A7FD41" w14:textId="77777777" w:rsidR="00E82BB7" w:rsidRPr="00D353B4" w:rsidRDefault="00E82BB7" w:rsidP="00AD3881">
            <w:r w:rsidRPr="00D353B4">
              <w:t>Semestr dla kierunku</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AB86AC" w14:textId="77777777" w:rsidR="00E82BB7" w:rsidRPr="00D353B4" w:rsidRDefault="00E82BB7" w:rsidP="00AD3881">
            <w:r w:rsidRPr="00D353B4">
              <w:t>4</w:t>
            </w:r>
          </w:p>
        </w:tc>
      </w:tr>
      <w:tr w:rsidR="00D353B4" w:rsidRPr="00D353B4" w14:paraId="02ACAD08"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B260E1" w14:textId="77777777" w:rsidR="00E82BB7" w:rsidRPr="00D353B4" w:rsidRDefault="00E82BB7" w:rsidP="00AD3881">
            <w:r w:rsidRPr="00D353B4">
              <w:t>Liczba punktów ECTS z podziałem na kontaktowe/niekontaktowe</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3B5EB1" w14:textId="69A4AD0A" w:rsidR="00E82BB7" w:rsidRPr="00D353B4" w:rsidRDefault="002D5786" w:rsidP="00AD3881">
            <w:r w:rsidRPr="00D353B4">
              <w:t>3 (</w:t>
            </w:r>
            <w:r w:rsidR="004E72F2" w:rsidRPr="00D353B4">
              <w:t>0,8</w:t>
            </w:r>
            <w:r w:rsidRPr="00D353B4">
              <w:t>/2</w:t>
            </w:r>
            <w:r w:rsidR="004E72F2" w:rsidRPr="00D353B4">
              <w:t>,2</w:t>
            </w:r>
            <w:r w:rsidRPr="00D353B4">
              <w:t>)</w:t>
            </w:r>
          </w:p>
        </w:tc>
      </w:tr>
      <w:tr w:rsidR="00D353B4" w:rsidRPr="00D353B4" w14:paraId="1BBAAA8B"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76C1A1" w14:textId="77777777" w:rsidR="00E82BB7" w:rsidRPr="00D353B4" w:rsidRDefault="00E82BB7" w:rsidP="00AD3881">
            <w:r w:rsidRPr="00D353B4">
              <w:t>Tytuł naukowy/stopień naukowy, imię i nazwisko osoby odpowiedzialnej za moduł</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EF2066" w14:textId="77777777" w:rsidR="00E82BB7" w:rsidRPr="00D353B4" w:rsidRDefault="00E82BB7" w:rsidP="00AD3881">
            <w:r w:rsidRPr="00D353B4">
              <w:t>Prof. dr hab. Cezary Andrzej Kwiatkowski</w:t>
            </w:r>
          </w:p>
        </w:tc>
      </w:tr>
      <w:tr w:rsidR="00D353B4" w:rsidRPr="00D353B4" w14:paraId="452623BB"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2D66E4" w14:textId="77777777" w:rsidR="00E82BB7" w:rsidRPr="00D353B4" w:rsidRDefault="00E82BB7" w:rsidP="00AD3881">
            <w:r w:rsidRPr="00D353B4">
              <w:t>Jednostka oferująca moduł</w:t>
            </w:r>
          </w:p>
          <w:p w14:paraId="5FD13535"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3202C" w14:textId="77777777" w:rsidR="00E82BB7" w:rsidRPr="00D353B4" w:rsidRDefault="00E82BB7" w:rsidP="00AD3881">
            <w:r w:rsidRPr="00D353B4">
              <w:t>Katedra Herbologii i Technik Uprawy Roślin, Zakład Agroturystyki i Rozwoju Obszarów Wiejskich</w:t>
            </w:r>
          </w:p>
        </w:tc>
      </w:tr>
      <w:tr w:rsidR="00D353B4" w:rsidRPr="00D353B4" w14:paraId="0836728F"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359E90" w14:textId="77777777" w:rsidR="00E82BB7" w:rsidRPr="00D353B4" w:rsidRDefault="00E82BB7" w:rsidP="00AD3881">
            <w:r w:rsidRPr="00D353B4">
              <w:t>Cel modułu</w:t>
            </w:r>
          </w:p>
          <w:p w14:paraId="1B10EE27"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8D20F6" w14:textId="77777777" w:rsidR="00E82BB7" w:rsidRPr="00D353B4" w:rsidRDefault="00E82BB7" w:rsidP="00AD3881">
            <w:pPr>
              <w:jc w:val="both"/>
            </w:pPr>
            <w:r w:rsidRPr="00D353B4">
              <w:t>Opanowanie wiadomości z zakresu historii uprawy, leśnictwa i hodowli zwierząt, oraz ich związku z turystyką (ekoagroturystyka, winnice – enoturystyka, rośliny zielarskie i ozdobne – ziołolecznictwo, aromaterapia, pszczelarstwo – apiterapia, zwierzęta hodowlane jako atrakcja agroturystyczna, hipoterapia, dogoterapia), przedstawienie walorów turystycznych siedliska (łąki, ziołorośla), stawy rybne, łany niektórych roślin uprawnych (np. labirynty w kukurydzy), jako atrakcji turystycznej, pozytywna rola dzikiej roślinności (np znaczenie prozdrowotne i kulinarne niektórych chwastów), przegląd ważniejszych grup roślin oraz gatunków zwierząt hodowlanych pod kątem pozarolniczego wykorzystania.</w:t>
            </w:r>
          </w:p>
        </w:tc>
      </w:tr>
      <w:tr w:rsidR="00D353B4" w:rsidRPr="00D353B4" w14:paraId="03DBB1A6" w14:textId="77777777" w:rsidTr="00675790">
        <w:trPr>
          <w:trHeight w:val="236"/>
        </w:trPr>
        <w:tc>
          <w:tcPr>
            <w:tcW w:w="2265"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D58EB9" w14:textId="77777777" w:rsidR="00E82BB7" w:rsidRPr="00D353B4" w:rsidRDefault="00E82BB7" w:rsidP="00AD3881">
            <w:pPr>
              <w:jc w:val="both"/>
            </w:pPr>
            <w:r w:rsidRPr="00D353B4">
              <w:t>Efekty uczenia się dla modułu to opis zasobu wiedzy, umiejętności i kompetencji społecznych, które student osiągnie po zrealizowaniu zajęć.</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D12094" w14:textId="77777777" w:rsidR="00E82BB7" w:rsidRPr="00D353B4" w:rsidRDefault="00E82BB7" w:rsidP="00AD3881">
            <w:r w:rsidRPr="00D353B4">
              <w:t>Wiedza: </w:t>
            </w:r>
          </w:p>
        </w:tc>
      </w:tr>
      <w:tr w:rsidR="00D353B4" w:rsidRPr="00D353B4" w14:paraId="271B94CD" w14:textId="77777777" w:rsidTr="00675790">
        <w:trPr>
          <w:trHeight w:val="233"/>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1E3AE5A7"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8901EC" w14:textId="77777777" w:rsidR="00E82BB7" w:rsidRPr="00D353B4" w:rsidRDefault="00E82BB7" w:rsidP="00AD3881">
            <w:pPr>
              <w:jc w:val="both"/>
            </w:pPr>
            <w:r w:rsidRPr="00D353B4">
              <w:t>W1. Ma rozszerzoną wiedzę z zakresu znaczenia gospodarczego, przemysłowego, ekologicznego, żywieniowego (mleczne i mięsne produkty), leczniczego (zioła, apiterapia), rekreacyjnego (rośliny przydatne na łąki i trawniki, konie i kuce) najważniejszych gatunków roślin uprawnych i zwierząt hodowlanych w Polsce.</w:t>
            </w:r>
          </w:p>
        </w:tc>
      </w:tr>
      <w:tr w:rsidR="00D353B4" w:rsidRPr="00D353B4" w14:paraId="08D7EB15" w14:textId="77777777" w:rsidTr="00675790">
        <w:trPr>
          <w:trHeight w:val="233"/>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68283CAF"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ACF8F6" w14:textId="77777777" w:rsidR="00E82BB7" w:rsidRPr="00D353B4" w:rsidRDefault="00E82BB7" w:rsidP="00AD3881">
            <w:pPr>
              <w:jc w:val="both"/>
            </w:pPr>
            <w:r w:rsidRPr="00D353B4">
              <w:t>W2. Zna zasady doboru gatunków do konkretnych warunków siedliskowych.</w:t>
            </w:r>
          </w:p>
        </w:tc>
      </w:tr>
      <w:tr w:rsidR="00D353B4" w:rsidRPr="00D353B4" w14:paraId="2BD93B11" w14:textId="77777777" w:rsidTr="00675790">
        <w:trPr>
          <w:trHeight w:val="233"/>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5E6245D1"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1D3DCF" w14:textId="77777777" w:rsidR="00E82BB7" w:rsidRPr="00D353B4" w:rsidRDefault="00E82BB7" w:rsidP="00AD3881">
            <w:pPr>
              <w:jc w:val="both"/>
            </w:pPr>
            <w:r w:rsidRPr="00D353B4">
              <w:t>W3. Posiada wiedzę na temat proekologicznych metod ochrony środowiska naturalnego i hodowli zwierząt.</w:t>
            </w:r>
          </w:p>
        </w:tc>
      </w:tr>
      <w:tr w:rsidR="00D353B4" w:rsidRPr="00D353B4" w14:paraId="1DF18DE2" w14:textId="77777777" w:rsidTr="00675790">
        <w:trPr>
          <w:trHeight w:val="233"/>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47BBC13C"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F0EE45" w14:textId="77777777" w:rsidR="00E82BB7" w:rsidRPr="00D353B4" w:rsidRDefault="00E82BB7" w:rsidP="00AD3881">
            <w:pPr>
              <w:jc w:val="both"/>
            </w:pPr>
            <w:r w:rsidRPr="00D353B4">
              <w:t>W4. Zna skutki przyrodniczo-ekologiczne niewłaściwie prowadzonej agrotechniki roślin uprawnych.</w:t>
            </w:r>
          </w:p>
        </w:tc>
      </w:tr>
      <w:tr w:rsidR="00D353B4" w:rsidRPr="00D353B4" w14:paraId="59F21A68" w14:textId="77777777" w:rsidTr="00675790">
        <w:trPr>
          <w:trHeight w:val="233"/>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56DCCF26"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03B98C" w14:textId="77777777" w:rsidR="00E82BB7" w:rsidRPr="00D353B4" w:rsidRDefault="00E82BB7" w:rsidP="00AD3881">
            <w:pPr>
              <w:jc w:val="both"/>
            </w:pPr>
            <w:r w:rsidRPr="00D353B4">
              <w:t>Umiejętności:</w:t>
            </w:r>
          </w:p>
        </w:tc>
      </w:tr>
      <w:tr w:rsidR="00D353B4" w:rsidRPr="00D353B4" w14:paraId="4E0AF518" w14:textId="77777777" w:rsidTr="00675790">
        <w:trPr>
          <w:trHeight w:val="233"/>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37EBED03"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F04EC6" w14:textId="77777777" w:rsidR="00E82BB7" w:rsidRPr="00D353B4" w:rsidRDefault="00E82BB7" w:rsidP="00AD3881">
            <w:pPr>
              <w:jc w:val="both"/>
            </w:pPr>
            <w:r w:rsidRPr="00D353B4">
              <w:t>U1. Potrafi wykorzystać uzyskaną wiedzę w organizowaniu ekoagroturystyki (zasady uprawy i hodowli ekologicznej), turystyki zdrowotnej (rośliny o właściwościach leczniczych, apiterapia), rekreacji (trawy przydatne na obiekty rekreacyjne, jazda konna).</w:t>
            </w:r>
          </w:p>
        </w:tc>
      </w:tr>
      <w:tr w:rsidR="00D353B4" w:rsidRPr="00D353B4" w14:paraId="007CBCE1" w14:textId="77777777" w:rsidTr="00675790">
        <w:trPr>
          <w:trHeight w:val="884"/>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15697A9B"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913A78" w14:textId="77777777" w:rsidR="00E82BB7" w:rsidRPr="00D353B4" w:rsidRDefault="00E82BB7" w:rsidP="00AD3881">
            <w:pPr>
              <w:jc w:val="both"/>
            </w:pPr>
            <w:r w:rsidRPr="00D353B4">
              <w:t>U2. Potrafi zastosować wskaźniki przyrodniczo-ekologiczne do oceny walorów danego terenu (gminy, województwa) pod kątem organizowania turystyki i rekreacji.</w:t>
            </w:r>
          </w:p>
        </w:tc>
      </w:tr>
      <w:tr w:rsidR="00D353B4" w:rsidRPr="00D353B4" w14:paraId="10979110" w14:textId="77777777" w:rsidTr="00675790">
        <w:trPr>
          <w:trHeight w:val="233"/>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4C66A874"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594422" w14:textId="77777777" w:rsidR="00E82BB7" w:rsidRPr="00D353B4" w:rsidRDefault="00E82BB7" w:rsidP="00AD3881">
            <w:pPr>
              <w:jc w:val="both"/>
            </w:pPr>
            <w:r w:rsidRPr="00D353B4">
              <w:t>Kompetencje społeczne:</w:t>
            </w:r>
          </w:p>
        </w:tc>
      </w:tr>
      <w:tr w:rsidR="00D353B4" w:rsidRPr="00D353B4" w14:paraId="474C6960" w14:textId="77777777" w:rsidTr="00675790">
        <w:trPr>
          <w:trHeight w:val="233"/>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21A4DBF2"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96912E" w14:textId="77777777" w:rsidR="00E82BB7" w:rsidRPr="00D353B4" w:rsidRDefault="00E82BB7" w:rsidP="00AD3881">
            <w:pPr>
              <w:jc w:val="both"/>
            </w:pPr>
            <w:r w:rsidRPr="00D353B4">
              <w:t>K1. Posiada świadomość ochrony bioróżnorodności w rolnictwie i przeciwdziałania degradacji środowiska naturalnego.</w:t>
            </w:r>
          </w:p>
        </w:tc>
      </w:tr>
      <w:tr w:rsidR="00D353B4" w:rsidRPr="00D353B4" w14:paraId="50436779" w14:textId="77777777" w:rsidTr="00675790">
        <w:trPr>
          <w:trHeight w:val="233"/>
        </w:trPr>
        <w:tc>
          <w:tcPr>
            <w:tcW w:w="2265" w:type="pct"/>
            <w:vMerge/>
            <w:tcBorders>
              <w:top w:val="single" w:sz="4" w:space="0" w:color="000000"/>
              <w:left w:val="single" w:sz="4" w:space="0" w:color="000000"/>
              <w:bottom w:val="single" w:sz="4" w:space="0" w:color="000000"/>
              <w:right w:val="single" w:sz="4" w:space="0" w:color="000000"/>
            </w:tcBorders>
            <w:vAlign w:val="center"/>
            <w:hideMark/>
          </w:tcPr>
          <w:p w14:paraId="597375A5"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7518C1" w14:textId="77777777" w:rsidR="00E82BB7" w:rsidRPr="00D353B4" w:rsidRDefault="00E82BB7" w:rsidP="00AD3881">
            <w:pPr>
              <w:jc w:val="both"/>
            </w:pPr>
            <w:r w:rsidRPr="00D353B4">
              <w:t>K2. Ma świadomość ważności działań zgodnych z zasadami zrównoważonego rozwoju.</w:t>
            </w:r>
          </w:p>
        </w:tc>
      </w:tr>
      <w:tr w:rsidR="00D353B4" w:rsidRPr="00D353B4" w14:paraId="745857F6"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E5721C" w14:textId="77777777" w:rsidR="00E82BB7" w:rsidRPr="00D353B4" w:rsidRDefault="00E82BB7" w:rsidP="00AD3881">
            <w:r w:rsidRPr="00D353B4">
              <w:t>Odniesienie modułowych efektów uczenia się do kierunkowych efektów uczenia się</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577E41" w14:textId="77777777" w:rsidR="00E82BB7" w:rsidRPr="00D353B4" w:rsidRDefault="00E82BB7" w:rsidP="00AD3881">
            <w:pPr>
              <w:jc w:val="both"/>
            </w:pPr>
            <w:r w:rsidRPr="00D353B4">
              <w:t>W1, W2, W3, W4 – TR_W07</w:t>
            </w:r>
          </w:p>
          <w:p w14:paraId="0493548A" w14:textId="77777777" w:rsidR="00E82BB7" w:rsidRPr="00D353B4" w:rsidRDefault="00E82BB7" w:rsidP="00AD3881">
            <w:pPr>
              <w:jc w:val="both"/>
            </w:pPr>
            <w:r w:rsidRPr="00D353B4">
              <w:t>U, U2 – TR_U07</w:t>
            </w:r>
          </w:p>
          <w:p w14:paraId="231EEC34" w14:textId="77777777" w:rsidR="00E82BB7" w:rsidRPr="00D353B4" w:rsidRDefault="00E82BB7" w:rsidP="00AD3881">
            <w:pPr>
              <w:jc w:val="both"/>
            </w:pPr>
            <w:r w:rsidRPr="00D353B4">
              <w:t>K1, K2 – TR_K03</w:t>
            </w:r>
          </w:p>
        </w:tc>
      </w:tr>
      <w:tr w:rsidR="00D353B4" w:rsidRPr="00D353B4" w14:paraId="23BC6F7A"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3366BC" w14:textId="77777777" w:rsidR="00E82BB7" w:rsidRPr="00D353B4" w:rsidRDefault="00E82BB7" w:rsidP="00AD3881">
            <w:r w:rsidRPr="00D353B4">
              <w:t>Odniesienie modułowych efektów uczenia się do efektów inżynierskich (jeżeli dotyczy)</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F92990" w14:textId="77777777" w:rsidR="00E82BB7" w:rsidRPr="00D353B4" w:rsidRDefault="00E82BB7" w:rsidP="00AD3881">
            <w:pPr>
              <w:jc w:val="both"/>
            </w:pPr>
            <w:r w:rsidRPr="00D353B4">
              <w:t>Nie dotyczy</w:t>
            </w:r>
          </w:p>
        </w:tc>
      </w:tr>
      <w:tr w:rsidR="00D353B4" w:rsidRPr="00D353B4" w14:paraId="65A4C001"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0D5FF5" w14:textId="77777777" w:rsidR="00E82BB7" w:rsidRPr="00D353B4" w:rsidRDefault="00E82BB7" w:rsidP="00AD3881">
            <w:r w:rsidRPr="00D353B4">
              <w:t>Wymagania wstępne i dodatkowe </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26FC2B" w14:textId="77777777" w:rsidR="00E82BB7" w:rsidRPr="00D353B4" w:rsidRDefault="00E82BB7" w:rsidP="00AD3881">
            <w:pPr>
              <w:jc w:val="both"/>
            </w:pPr>
            <w:r w:rsidRPr="00D353B4">
              <w:t>Geografia turystyczna</w:t>
            </w:r>
          </w:p>
        </w:tc>
      </w:tr>
      <w:tr w:rsidR="00D353B4" w:rsidRPr="00D353B4" w14:paraId="685E4787"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66E404" w14:textId="77777777" w:rsidR="00E82BB7" w:rsidRPr="00D353B4" w:rsidRDefault="00E82BB7" w:rsidP="00AD3881">
            <w:r w:rsidRPr="00D353B4">
              <w:t>Treści programowe modułu </w:t>
            </w:r>
          </w:p>
          <w:p w14:paraId="12465EBF" w14:textId="77777777" w:rsidR="00E82BB7" w:rsidRPr="00D353B4" w:rsidRDefault="00E82BB7" w:rsidP="00AD3881"/>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AD9171" w14:textId="77777777" w:rsidR="00E82BB7" w:rsidRPr="00D353B4" w:rsidRDefault="00E82BB7" w:rsidP="00AD3881">
            <w:pPr>
              <w:jc w:val="both"/>
            </w:pPr>
            <w:r w:rsidRPr="00D353B4">
              <w:t>Wykład obejmuje wiedzę z zakresu: historii upraw rolniczych, historii narzędzi uprawowych (na świecie i w Polsce),  uwarunkowań siedliskowych uprawy ważniejszych roślin, wpływu warunków klimatycznych i topograficznych na zagospodarowanie turystyczne i rekreacyjne rolniczej przestrzeni produkcyjnej, wdrażania zasad rolnictwa zrównoważonego i ekologicznego (ekoagroturystyka), tendencji i zmian związanych z zagospodarowaniem wiejskich gruntów (winorośla, rośliny zielarskie i ozdobne), stawy rybne, zalesianie gruntów, zmiany w architekturze krajobrazu polskiej wsi, a także historię i rozwój hodowli zwierząt, znaczenia zwierząt w życiu człowieka i w turystyce, wykorzystania produktów pochodzenia zwierzęcego.</w:t>
            </w:r>
          </w:p>
          <w:p w14:paraId="0DB15D8B" w14:textId="77777777" w:rsidR="00E82BB7" w:rsidRPr="00D353B4" w:rsidRDefault="00E82BB7" w:rsidP="00AD3881">
            <w:pPr>
              <w:jc w:val="both"/>
            </w:pPr>
            <w:r w:rsidRPr="00D353B4">
              <w:t>Ćwiczenia obejmują wiedzę dotyczącą: znaczenia wybranych roślin uprawnych w agroturystyce i turystyce ekologicznej, wskazania gatunków (uprawnych i dziko rosnących) leczniczych, kulinarnych, ozdobnych, związanych z wierzeniami ludowymi, oraz przegląd grup zwierząt hodowlanych w Polsce i na świecie (konie, kuce, bydło, drób, trzoda chlewna, owce, kozy, króliki, norki i niektóre zwierzęta egzotyczne) pod kątem wykorzystania w turystyce.</w:t>
            </w:r>
          </w:p>
        </w:tc>
      </w:tr>
      <w:tr w:rsidR="00D353B4" w:rsidRPr="00D353B4" w14:paraId="70728C85"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EB026E" w14:textId="77777777" w:rsidR="00E82BB7" w:rsidRPr="00D353B4" w:rsidRDefault="00E82BB7" w:rsidP="00AD3881">
            <w:r w:rsidRPr="00D353B4">
              <w:t>Wykaz literatury podstawowej i uzupełniającej</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F2DEEA" w14:textId="77777777" w:rsidR="00E82BB7" w:rsidRPr="00D353B4" w:rsidRDefault="00E82BB7" w:rsidP="00675790">
            <w:pPr>
              <w:pStyle w:val="Akapitzlist"/>
              <w:numPr>
                <w:ilvl w:val="0"/>
                <w:numId w:val="62"/>
              </w:numPr>
              <w:tabs>
                <w:tab w:val="clear" w:pos="720"/>
                <w:tab w:val="num" w:pos="454"/>
              </w:tabs>
              <w:suppressAutoHyphens w:val="0"/>
              <w:autoSpaceDN/>
              <w:spacing w:after="200" w:line="276" w:lineRule="auto"/>
              <w:ind w:left="454"/>
              <w:contextualSpacing/>
              <w:textAlignment w:val="auto"/>
              <w:rPr>
                <w:rFonts w:ascii="Times New Roman" w:eastAsia="Times New Roman" w:hAnsi="Times New Roman"/>
                <w:sz w:val="24"/>
                <w:szCs w:val="24"/>
                <w:lang w:eastAsia="pl-PL"/>
              </w:rPr>
            </w:pPr>
            <w:r w:rsidRPr="00D353B4">
              <w:rPr>
                <w:rFonts w:ascii="Times New Roman" w:eastAsia="Times New Roman" w:hAnsi="Times New Roman"/>
                <w:sz w:val="24"/>
                <w:szCs w:val="24"/>
                <w:lang w:eastAsia="pl-PL"/>
              </w:rPr>
              <w:t>Kwiatkowski C.A., Chabuz W., Kwiecińska-Poppe E., Haliniarz M. Sawicka-Zugaj W., Harasim E. Produkcja rolnicza a turystyka. Wyd. Instytut Naukowo-Wydwaniczy „Spatium”, Radom, 2017.</w:t>
            </w:r>
          </w:p>
          <w:p w14:paraId="785E987D" w14:textId="77777777" w:rsidR="00E82BB7" w:rsidRPr="00D353B4" w:rsidRDefault="00E82BB7" w:rsidP="00675790">
            <w:pPr>
              <w:pStyle w:val="Akapitzlist"/>
              <w:numPr>
                <w:ilvl w:val="0"/>
                <w:numId w:val="62"/>
              </w:numPr>
              <w:tabs>
                <w:tab w:val="clear" w:pos="720"/>
                <w:tab w:val="num" w:pos="454"/>
              </w:tabs>
              <w:suppressAutoHyphens w:val="0"/>
              <w:autoSpaceDN/>
              <w:spacing w:line="240" w:lineRule="auto"/>
              <w:ind w:left="454"/>
              <w:contextualSpacing/>
              <w:rPr>
                <w:rFonts w:ascii="Times New Roman" w:eastAsia="Times New Roman" w:hAnsi="Times New Roman"/>
                <w:sz w:val="24"/>
                <w:szCs w:val="24"/>
                <w:lang w:eastAsia="pl-PL"/>
              </w:rPr>
            </w:pPr>
            <w:r w:rsidRPr="00D353B4">
              <w:rPr>
                <w:rFonts w:ascii="Times New Roman" w:eastAsia="Times New Roman" w:hAnsi="Times New Roman"/>
                <w:sz w:val="24"/>
                <w:szCs w:val="24"/>
                <w:lang w:eastAsia="pl-PL"/>
              </w:rPr>
              <w:t xml:space="preserve">Harasim E., Kwiatkowski C.A. Wybrane oferty obszarów wiejskich oraz zrównoważonego rolnictwa i ogrodnictwa. Wd. Instytut </w:t>
            </w:r>
            <w:r w:rsidRPr="00D353B4">
              <w:rPr>
                <w:rFonts w:ascii="Times New Roman" w:eastAsia="Times New Roman" w:hAnsi="Times New Roman"/>
                <w:sz w:val="24"/>
                <w:szCs w:val="24"/>
                <w:lang w:eastAsia="pl-PL"/>
              </w:rPr>
              <w:lastRenderedPageBreak/>
              <w:t>Naukowo-Wydawniczy „Spatium”, Radom, 2020.</w:t>
            </w:r>
          </w:p>
          <w:p w14:paraId="600CD950" w14:textId="77777777" w:rsidR="00E82BB7" w:rsidRPr="00D353B4" w:rsidRDefault="00E82BB7" w:rsidP="00675790">
            <w:pPr>
              <w:pStyle w:val="Akapitzlist"/>
              <w:numPr>
                <w:ilvl w:val="0"/>
                <w:numId w:val="62"/>
              </w:numPr>
              <w:tabs>
                <w:tab w:val="clear" w:pos="720"/>
                <w:tab w:val="num" w:pos="454"/>
              </w:tabs>
              <w:suppressAutoHyphens w:val="0"/>
              <w:autoSpaceDN/>
              <w:spacing w:line="240" w:lineRule="auto"/>
              <w:ind w:left="454"/>
              <w:contextualSpacing/>
              <w:rPr>
                <w:rFonts w:ascii="Times New Roman" w:eastAsia="Times New Roman" w:hAnsi="Times New Roman"/>
                <w:sz w:val="24"/>
                <w:szCs w:val="24"/>
                <w:lang w:eastAsia="pl-PL"/>
              </w:rPr>
            </w:pPr>
            <w:r w:rsidRPr="00D353B4">
              <w:rPr>
                <w:rFonts w:ascii="Times New Roman" w:eastAsia="Times New Roman" w:hAnsi="Times New Roman"/>
                <w:sz w:val="24"/>
                <w:szCs w:val="24"/>
                <w:lang w:eastAsia="pl-PL"/>
              </w:rPr>
              <w:t>Historia wsi i rolnictwa. Materiały Zakładu Ekologii Rolniczej UP w Lublinie, 2020.</w:t>
            </w:r>
          </w:p>
          <w:p w14:paraId="67F9AD19" w14:textId="77777777" w:rsidR="00E82BB7" w:rsidRPr="00D353B4" w:rsidRDefault="00E82BB7" w:rsidP="00AD3881">
            <w:pPr>
              <w:ind w:left="447"/>
              <w:jc w:val="both"/>
              <w:textAlignment w:val="baseline"/>
            </w:pPr>
          </w:p>
        </w:tc>
      </w:tr>
      <w:tr w:rsidR="00D353B4" w:rsidRPr="00D353B4" w14:paraId="79C3ED22"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85AE7E" w14:textId="77777777" w:rsidR="00E82BB7" w:rsidRPr="00D353B4" w:rsidRDefault="00E82BB7" w:rsidP="00AD3881">
            <w:r w:rsidRPr="00D353B4">
              <w:lastRenderedPageBreak/>
              <w:t>Planowane formy/działania/metody dydaktyczne</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84126F" w14:textId="77777777" w:rsidR="00E82BB7" w:rsidRPr="00D353B4" w:rsidRDefault="00E82BB7" w:rsidP="00AD3881">
            <w:r w:rsidRPr="00D353B4">
              <w:t>Wykład, ćwiczenia laboratoryjne, zespołowe projekty studenckie, dyskusja.</w:t>
            </w:r>
          </w:p>
        </w:tc>
      </w:tr>
      <w:tr w:rsidR="00D353B4" w:rsidRPr="00D353B4" w14:paraId="6F055EF5"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6D361F" w14:textId="77777777" w:rsidR="00E82BB7" w:rsidRPr="00D353B4" w:rsidRDefault="00E82BB7" w:rsidP="00AD3881">
            <w:r w:rsidRPr="00D353B4">
              <w:t>Sposoby weryfikacji oraz formy dokumentowania osiągniętych efektów uczenia się</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C23E5F" w14:textId="77777777" w:rsidR="00E82BB7" w:rsidRPr="00D353B4" w:rsidRDefault="00E82BB7" w:rsidP="00AD3881">
            <w:pPr>
              <w:jc w:val="both"/>
            </w:pPr>
            <w:r w:rsidRPr="00D353B4">
              <w:t>W1, W2, W3, W4: ocena pracy pisemnej</w:t>
            </w:r>
          </w:p>
          <w:p w14:paraId="1ADF86C6" w14:textId="77777777" w:rsidR="00E82BB7" w:rsidRPr="00D353B4" w:rsidRDefault="00E82BB7" w:rsidP="00AD3881">
            <w:pPr>
              <w:jc w:val="both"/>
            </w:pPr>
            <w:r w:rsidRPr="00D353B4">
              <w:t>U1, U2: ocena zadania projektowego</w:t>
            </w:r>
          </w:p>
          <w:p w14:paraId="0C421F9E" w14:textId="77777777" w:rsidR="00E82BB7" w:rsidRPr="00D353B4" w:rsidRDefault="00E82BB7" w:rsidP="00AD3881">
            <w:pPr>
              <w:jc w:val="both"/>
            </w:pPr>
            <w:r w:rsidRPr="00D353B4">
              <w:t>K1, K2: ocena na podstawie umiejętności analizy wskaźników waloryzacji rolniczej przestrzeni produkcyjnej.</w:t>
            </w:r>
          </w:p>
          <w:p w14:paraId="5FC3A106" w14:textId="77777777" w:rsidR="00E82BB7" w:rsidRPr="00D353B4" w:rsidRDefault="00E82BB7" w:rsidP="00AD3881">
            <w:pPr>
              <w:jc w:val="both"/>
            </w:pPr>
            <w:r w:rsidRPr="00D353B4">
              <w:t>Formy dokumentowania osiągniętych wyników: sprawdziany, projekt, dziennik prowadzącego, egzamin.</w:t>
            </w:r>
          </w:p>
        </w:tc>
      </w:tr>
      <w:tr w:rsidR="00D353B4" w:rsidRPr="00D353B4" w14:paraId="5538E825" w14:textId="77777777" w:rsidTr="00675790">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18DFE7" w14:textId="77777777" w:rsidR="00E82BB7" w:rsidRPr="00D353B4" w:rsidRDefault="00E82BB7" w:rsidP="00AD3881">
            <w:r w:rsidRPr="00D353B4">
              <w:t>Elementy i wagi mające wpływ na ocenę końcową</w:t>
            </w:r>
          </w:p>
          <w:p w14:paraId="21528759" w14:textId="77777777" w:rsidR="00E82BB7" w:rsidRPr="00D353B4" w:rsidRDefault="00E82BB7" w:rsidP="00AD3881">
            <w:pPr>
              <w:spacing w:after="240"/>
            </w:pP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1F206B" w14:textId="77777777" w:rsidR="00E82BB7" w:rsidRPr="00D353B4" w:rsidRDefault="00E82BB7" w:rsidP="00AD3881">
            <w:pPr>
              <w:jc w:val="both"/>
            </w:pPr>
            <w:r w:rsidRPr="00D353B4">
              <w:t>Kryteria oceny z przedmiotu</w:t>
            </w:r>
          </w:p>
          <w:p w14:paraId="232BA6D4" w14:textId="77777777" w:rsidR="00E82BB7" w:rsidRPr="00D353B4" w:rsidRDefault="00E82BB7" w:rsidP="00AD3881">
            <w:pPr>
              <w:jc w:val="both"/>
            </w:pPr>
            <w:r w:rsidRPr="00D353B4">
              <w:t>Ocena końcowa z przedmiotu składa się z dwu elementów:</w:t>
            </w:r>
          </w:p>
          <w:p w14:paraId="5CABD387" w14:textId="77777777" w:rsidR="00E82BB7" w:rsidRPr="00D353B4" w:rsidRDefault="00E82BB7" w:rsidP="00667F61">
            <w:pPr>
              <w:numPr>
                <w:ilvl w:val="0"/>
                <w:numId w:val="63"/>
              </w:numPr>
              <w:ind w:left="447"/>
              <w:jc w:val="both"/>
              <w:textAlignment w:val="baseline"/>
            </w:pPr>
            <w:r w:rsidRPr="00D353B4">
              <w:t>oceny z ćwiczeń,</w:t>
            </w:r>
          </w:p>
          <w:p w14:paraId="46DECAF1" w14:textId="77777777" w:rsidR="00E82BB7" w:rsidRPr="00D353B4" w:rsidRDefault="00E82BB7" w:rsidP="00667F61">
            <w:pPr>
              <w:numPr>
                <w:ilvl w:val="0"/>
                <w:numId w:val="63"/>
              </w:numPr>
              <w:ind w:left="447"/>
              <w:jc w:val="both"/>
              <w:textAlignment w:val="baseline"/>
            </w:pPr>
            <w:r w:rsidRPr="00D353B4">
              <w:t>oceny z pisemnej pracy zaliczeniowej wykładu,</w:t>
            </w:r>
          </w:p>
          <w:p w14:paraId="6C1C64C7" w14:textId="77777777" w:rsidR="00E82BB7" w:rsidRPr="00D353B4" w:rsidRDefault="00E82BB7" w:rsidP="00AD3881">
            <w:pPr>
              <w:jc w:val="both"/>
            </w:pPr>
            <w:r w:rsidRPr="00D353B4">
              <w:t>Na ocenę końcową składa się:</w:t>
            </w:r>
          </w:p>
          <w:p w14:paraId="18530F58" w14:textId="77777777" w:rsidR="00E82BB7" w:rsidRPr="00D353B4" w:rsidRDefault="00E82BB7" w:rsidP="00667F61">
            <w:pPr>
              <w:numPr>
                <w:ilvl w:val="0"/>
                <w:numId w:val="64"/>
              </w:numPr>
              <w:ind w:left="447"/>
              <w:jc w:val="both"/>
              <w:textAlignment w:val="baseline"/>
            </w:pPr>
            <w:r w:rsidRPr="00D353B4">
              <w:t>aktywność na zajęciach – 10%,</w:t>
            </w:r>
          </w:p>
          <w:p w14:paraId="45806FEC" w14:textId="77777777" w:rsidR="00E82BB7" w:rsidRPr="00D353B4" w:rsidRDefault="00E82BB7" w:rsidP="00667F61">
            <w:pPr>
              <w:numPr>
                <w:ilvl w:val="0"/>
                <w:numId w:val="64"/>
              </w:numPr>
              <w:ind w:left="447"/>
              <w:jc w:val="both"/>
              <w:textAlignment w:val="baseline"/>
            </w:pPr>
            <w:r w:rsidRPr="00D353B4">
              <w:t>prezentacja projektu – 20%</w:t>
            </w:r>
          </w:p>
          <w:p w14:paraId="6B52791D" w14:textId="77777777" w:rsidR="00E82BB7" w:rsidRPr="00D353B4" w:rsidRDefault="00E82BB7" w:rsidP="00667F61">
            <w:pPr>
              <w:numPr>
                <w:ilvl w:val="0"/>
                <w:numId w:val="65"/>
              </w:numPr>
              <w:ind w:left="447"/>
              <w:jc w:val="both"/>
              <w:textAlignment w:val="baseline"/>
            </w:pPr>
            <w:r w:rsidRPr="00D353B4">
              <w:t>praca pisemna w formie pytań problemowych z zakresu wiedzy obejmującej całokształt treści zawartych module kształcenia – 70%.</w:t>
            </w:r>
          </w:p>
          <w:p w14:paraId="55FD3935" w14:textId="77777777" w:rsidR="00E82BB7" w:rsidRPr="00D353B4" w:rsidRDefault="00E82BB7" w:rsidP="00AD3881">
            <w:pPr>
              <w:jc w:val="both"/>
            </w:pPr>
            <w:r w:rsidRPr="00D353B4">
              <w:t>Zaliczenie ćwiczeń jest warunkiem koniecznym do przystąpienia do egzaminu.</w:t>
            </w:r>
          </w:p>
          <w:p w14:paraId="6E8880D7" w14:textId="77777777" w:rsidR="00E82BB7" w:rsidRPr="00D353B4" w:rsidRDefault="00E82BB7" w:rsidP="00AD3881">
            <w:pPr>
              <w:jc w:val="both"/>
            </w:pPr>
            <w:r w:rsidRPr="00D353B4">
              <w:t>Procent wiedzy wymaganej dla uzyskania oceny końcowej wynosi odpowiednio:</w:t>
            </w:r>
          </w:p>
          <w:tbl>
            <w:tblPr>
              <w:tblW w:w="0" w:type="auto"/>
              <w:tblCellMar>
                <w:top w:w="15" w:type="dxa"/>
                <w:left w:w="15" w:type="dxa"/>
                <w:bottom w:w="15" w:type="dxa"/>
                <w:right w:w="15" w:type="dxa"/>
              </w:tblCellMar>
              <w:tblLook w:val="04A0" w:firstRow="1" w:lastRow="0" w:firstColumn="1" w:lastColumn="0" w:noHBand="0" w:noVBand="1"/>
            </w:tblPr>
            <w:tblGrid>
              <w:gridCol w:w="2543"/>
              <w:gridCol w:w="1550"/>
            </w:tblGrid>
            <w:tr w:rsidR="00D353B4" w:rsidRPr="00D353B4" w14:paraId="675B364C" w14:textId="77777777" w:rsidTr="00AD3881">
              <w:trPr>
                <w:trHeight w:val="57"/>
              </w:trPr>
              <w:tc>
                <w:tcPr>
                  <w:tcW w:w="0" w:type="auto"/>
                  <w:tcMar>
                    <w:top w:w="0" w:type="dxa"/>
                    <w:left w:w="115" w:type="dxa"/>
                    <w:bottom w:w="0" w:type="dxa"/>
                    <w:right w:w="115" w:type="dxa"/>
                  </w:tcMar>
                  <w:vAlign w:val="center"/>
                  <w:hideMark/>
                </w:tcPr>
                <w:p w14:paraId="05C3A91A" w14:textId="77777777" w:rsidR="00E82BB7" w:rsidRPr="00D353B4" w:rsidRDefault="00E82BB7" w:rsidP="00667F61">
                  <w:pPr>
                    <w:numPr>
                      <w:ilvl w:val="0"/>
                      <w:numId w:val="66"/>
                    </w:numPr>
                    <w:ind w:left="903"/>
                    <w:jc w:val="both"/>
                    <w:textAlignment w:val="baseline"/>
                  </w:pPr>
                  <w:r w:rsidRPr="00D353B4">
                    <w:t>bardzo dobry</w:t>
                  </w:r>
                </w:p>
                <w:p w14:paraId="3E3AFAA0" w14:textId="77777777" w:rsidR="00E82BB7" w:rsidRPr="00D353B4" w:rsidRDefault="00E82BB7" w:rsidP="00667F61">
                  <w:pPr>
                    <w:numPr>
                      <w:ilvl w:val="0"/>
                      <w:numId w:val="66"/>
                    </w:numPr>
                    <w:ind w:left="903"/>
                    <w:jc w:val="both"/>
                    <w:textAlignment w:val="baseline"/>
                  </w:pPr>
                  <w:r w:rsidRPr="00D353B4">
                    <w:t>dobry plus</w:t>
                  </w:r>
                </w:p>
                <w:p w14:paraId="77AD9E18" w14:textId="77777777" w:rsidR="00E82BB7" w:rsidRPr="00D353B4" w:rsidRDefault="00E82BB7" w:rsidP="00667F61">
                  <w:pPr>
                    <w:numPr>
                      <w:ilvl w:val="0"/>
                      <w:numId w:val="66"/>
                    </w:numPr>
                    <w:ind w:left="903"/>
                    <w:jc w:val="both"/>
                    <w:textAlignment w:val="baseline"/>
                  </w:pPr>
                  <w:r w:rsidRPr="00D353B4">
                    <w:t>dobry</w:t>
                  </w:r>
                </w:p>
                <w:p w14:paraId="5A96F3FB" w14:textId="77777777" w:rsidR="00E82BB7" w:rsidRPr="00D353B4" w:rsidRDefault="00E82BB7" w:rsidP="00667F61">
                  <w:pPr>
                    <w:numPr>
                      <w:ilvl w:val="0"/>
                      <w:numId w:val="66"/>
                    </w:numPr>
                    <w:ind w:left="903"/>
                    <w:jc w:val="both"/>
                    <w:textAlignment w:val="baseline"/>
                  </w:pPr>
                  <w:r w:rsidRPr="00D353B4">
                    <w:t>dostateczny plus</w:t>
                  </w:r>
                </w:p>
                <w:p w14:paraId="6C1AC85C" w14:textId="77777777" w:rsidR="00E82BB7" w:rsidRPr="00D353B4" w:rsidRDefault="00E82BB7" w:rsidP="00667F61">
                  <w:pPr>
                    <w:numPr>
                      <w:ilvl w:val="0"/>
                      <w:numId w:val="66"/>
                    </w:numPr>
                    <w:ind w:left="903"/>
                    <w:jc w:val="both"/>
                    <w:textAlignment w:val="baseline"/>
                  </w:pPr>
                  <w:r w:rsidRPr="00D353B4">
                    <w:t>dostateczny</w:t>
                  </w:r>
                </w:p>
                <w:p w14:paraId="5A856C01" w14:textId="77777777" w:rsidR="00E82BB7" w:rsidRPr="00D353B4" w:rsidRDefault="00E82BB7" w:rsidP="00667F61">
                  <w:pPr>
                    <w:numPr>
                      <w:ilvl w:val="0"/>
                      <w:numId w:val="66"/>
                    </w:numPr>
                    <w:ind w:left="903"/>
                    <w:jc w:val="both"/>
                    <w:textAlignment w:val="baseline"/>
                  </w:pPr>
                  <w:r w:rsidRPr="00D353B4">
                    <w:t>niedostateczny</w:t>
                  </w:r>
                </w:p>
              </w:tc>
              <w:tc>
                <w:tcPr>
                  <w:tcW w:w="0" w:type="auto"/>
                  <w:tcMar>
                    <w:top w:w="0" w:type="dxa"/>
                    <w:left w:w="115" w:type="dxa"/>
                    <w:bottom w:w="0" w:type="dxa"/>
                    <w:right w:w="115" w:type="dxa"/>
                  </w:tcMar>
                  <w:vAlign w:val="center"/>
                  <w:hideMark/>
                </w:tcPr>
                <w:p w14:paraId="4B8D427F" w14:textId="77777777" w:rsidR="00E82BB7" w:rsidRPr="00D353B4" w:rsidRDefault="00E82BB7" w:rsidP="00AD3881">
                  <w:pPr>
                    <w:jc w:val="both"/>
                  </w:pPr>
                  <w:r w:rsidRPr="00D353B4">
                    <w:t>91%  - 100%,</w:t>
                  </w:r>
                </w:p>
                <w:p w14:paraId="053CDDB4" w14:textId="77777777" w:rsidR="00E82BB7" w:rsidRPr="00D353B4" w:rsidRDefault="00E82BB7" w:rsidP="00AD3881">
                  <w:pPr>
                    <w:jc w:val="both"/>
                  </w:pPr>
                  <w:r w:rsidRPr="00D353B4">
                    <w:t>81%  -  90%,</w:t>
                  </w:r>
                </w:p>
                <w:p w14:paraId="0B11F485" w14:textId="77777777" w:rsidR="00E82BB7" w:rsidRPr="00D353B4" w:rsidRDefault="00E82BB7" w:rsidP="00AD3881">
                  <w:pPr>
                    <w:jc w:val="both"/>
                  </w:pPr>
                  <w:r w:rsidRPr="00D353B4">
                    <w:t>71%  -  80%,</w:t>
                  </w:r>
                </w:p>
                <w:p w14:paraId="4ADE59A6" w14:textId="77777777" w:rsidR="00E82BB7" w:rsidRPr="00D353B4" w:rsidRDefault="00E82BB7" w:rsidP="00AD3881">
                  <w:pPr>
                    <w:jc w:val="both"/>
                  </w:pPr>
                  <w:r w:rsidRPr="00D353B4">
                    <w:t>61%  -  70%,</w:t>
                  </w:r>
                </w:p>
                <w:p w14:paraId="4F220C25" w14:textId="77777777" w:rsidR="00E82BB7" w:rsidRPr="00D353B4" w:rsidRDefault="00E82BB7" w:rsidP="00AD3881">
                  <w:pPr>
                    <w:jc w:val="both"/>
                  </w:pPr>
                  <w:r w:rsidRPr="00D353B4">
                    <w:t>51%  -  60%,</w:t>
                  </w:r>
                </w:p>
                <w:p w14:paraId="6838D549" w14:textId="77777777" w:rsidR="00E82BB7" w:rsidRPr="00D353B4" w:rsidRDefault="00E82BB7" w:rsidP="00AD3881">
                  <w:pPr>
                    <w:jc w:val="both"/>
                  </w:pPr>
                  <w:r w:rsidRPr="00D353B4">
                    <w:t>50% i mniej.</w:t>
                  </w:r>
                </w:p>
              </w:tc>
            </w:tr>
          </w:tbl>
          <w:p w14:paraId="313EE737" w14:textId="77777777" w:rsidR="00E82BB7" w:rsidRPr="00D353B4" w:rsidRDefault="00E82BB7" w:rsidP="00AD3881"/>
        </w:tc>
      </w:tr>
      <w:tr w:rsidR="00D353B4" w:rsidRPr="00D353B4" w14:paraId="500918A1" w14:textId="77777777" w:rsidTr="00675790">
        <w:trPr>
          <w:trHeight w:val="2324"/>
        </w:trPr>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2EB201" w14:textId="77777777" w:rsidR="00E82BB7" w:rsidRPr="00D353B4" w:rsidRDefault="00E82BB7" w:rsidP="00AD3881">
            <w:pPr>
              <w:jc w:val="both"/>
            </w:pPr>
            <w:r w:rsidRPr="00D353B4">
              <w:t>Bilans punktów ECTS</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6F8CAF" w14:textId="77777777" w:rsidR="00E82BB7" w:rsidRPr="00D353B4" w:rsidRDefault="00E82BB7" w:rsidP="00AD3881">
            <w:pPr>
              <w:jc w:val="both"/>
            </w:pPr>
            <w:r w:rsidRPr="00D353B4">
              <w:t>Kontaktowe:</w:t>
            </w:r>
          </w:p>
          <w:p w14:paraId="1F74D186" w14:textId="5389D463" w:rsidR="00E82BB7" w:rsidRPr="00D353B4" w:rsidRDefault="002D5786" w:rsidP="00AD3881">
            <w:pPr>
              <w:jc w:val="both"/>
            </w:pPr>
            <w:r w:rsidRPr="00D353B4">
              <w:t>1</w:t>
            </w:r>
            <w:r w:rsidR="00E82BB7" w:rsidRPr="00D353B4">
              <w:t>0 godz. Wykłady</w:t>
            </w:r>
          </w:p>
          <w:p w14:paraId="5F96B1C8" w14:textId="16A4A3DA" w:rsidR="00E82BB7" w:rsidRPr="00D353B4" w:rsidRDefault="00E82BB7" w:rsidP="00AD3881">
            <w:pPr>
              <w:jc w:val="both"/>
            </w:pPr>
            <w:r w:rsidRPr="00D353B4">
              <w:t>1</w:t>
            </w:r>
            <w:r w:rsidR="002D5786" w:rsidRPr="00D353B4">
              <w:t>0</w:t>
            </w:r>
            <w:r w:rsidRPr="00D353B4">
              <w:t xml:space="preserve"> godz. Ćwiczenia </w:t>
            </w:r>
          </w:p>
          <w:p w14:paraId="0D33EC43" w14:textId="07FC9093" w:rsidR="00E82BB7" w:rsidRPr="00D353B4" w:rsidRDefault="00E82BB7" w:rsidP="00AD3881">
            <w:pPr>
              <w:jc w:val="both"/>
            </w:pPr>
            <w:r w:rsidRPr="00D353B4">
              <w:t xml:space="preserve">Razem kontaktowe: </w:t>
            </w:r>
            <w:r w:rsidR="002D5786" w:rsidRPr="00D353B4">
              <w:t>2</w:t>
            </w:r>
            <w:r w:rsidR="004E72F2" w:rsidRPr="00D353B4">
              <w:t>0</w:t>
            </w:r>
            <w:r w:rsidRPr="00D353B4">
              <w:t xml:space="preserve"> godz., co odpowiada </w:t>
            </w:r>
            <w:r w:rsidR="004E72F2" w:rsidRPr="00D353B4">
              <w:t>0,8</w:t>
            </w:r>
            <w:r w:rsidRPr="00D353B4">
              <w:t xml:space="preserve"> pkt. ECTS</w:t>
            </w:r>
          </w:p>
          <w:p w14:paraId="1BFB70C0" w14:textId="77777777" w:rsidR="00E82BB7" w:rsidRPr="00D353B4" w:rsidRDefault="00E82BB7" w:rsidP="00AD3881"/>
          <w:p w14:paraId="18214840" w14:textId="77777777" w:rsidR="00E82BB7" w:rsidRPr="00D353B4" w:rsidRDefault="00E82BB7" w:rsidP="00AD3881">
            <w:pPr>
              <w:jc w:val="both"/>
            </w:pPr>
            <w:r w:rsidRPr="00D353B4">
              <w:t>Niekontaktowe:</w:t>
            </w:r>
          </w:p>
          <w:p w14:paraId="4FDD7233" w14:textId="77777777" w:rsidR="00E82BB7" w:rsidRPr="00D353B4" w:rsidRDefault="00E82BB7" w:rsidP="00AD3881">
            <w:pPr>
              <w:jc w:val="both"/>
            </w:pPr>
            <w:r w:rsidRPr="00D353B4">
              <w:t>0,5 godz. x 15 tyg = 7,5 godz. – przygotowanie do ćwiczeń</w:t>
            </w:r>
          </w:p>
          <w:p w14:paraId="7D72FC25" w14:textId="227A1C68" w:rsidR="00E82BB7" w:rsidRPr="00D353B4" w:rsidRDefault="004E72F2" w:rsidP="00AD3881">
            <w:pPr>
              <w:jc w:val="both"/>
            </w:pPr>
            <w:r w:rsidRPr="00D353B4">
              <w:t>3</w:t>
            </w:r>
            <w:r w:rsidR="00E82BB7" w:rsidRPr="00D353B4">
              <w:t xml:space="preserve"> godz. x </w:t>
            </w:r>
            <w:r w:rsidRPr="00D353B4">
              <w:t>3</w:t>
            </w:r>
            <w:r w:rsidR="00E82BB7" w:rsidRPr="00D353B4">
              <w:t xml:space="preserve"> kolokwia = </w:t>
            </w:r>
            <w:r w:rsidRPr="00D353B4">
              <w:t>9</w:t>
            </w:r>
            <w:r w:rsidR="00E82BB7" w:rsidRPr="00D353B4">
              <w:t xml:space="preserve"> godz. – przygotowanie do kolokwium</w:t>
            </w:r>
          </w:p>
          <w:p w14:paraId="3F400DAE" w14:textId="77777777" w:rsidR="00E82BB7" w:rsidRPr="00D353B4" w:rsidRDefault="00E82BB7" w:rsidP="00AD3881">
            <w:pPr>
              <w:jc w:val="both"/>
            </w:pPr>
            <w:r w:rsidRPr="00D353B4">
              <w:t>2 godz. x 2 projekty = 4 godz. – prace projektowe</w:t>
            </w:r>
          </w:p>
          <w:p w14:paraId="175997F7" w14:textId="43D6359D" w:rsidR="00E82BB7" w:rsidRPr="00D353B4" w:rsidRDefault="002D5786" w:rsidP="00AD3881">
            <w:pPr>
              <w:jc w:val="both"/>
            </w:pPr>
            <w:r w:rsidRPr="00D353B4">
              <w:t>2</w:t>
            </w:r>
            <w:r w:rsidR="004E72F2" w:rsidRPr="00D353B4">
              <w:t>7</w:t>
            </w:r>
            <w:r w:rsidR="00E82BB7" w:rsidRPr="00D353B4">
              <w:t xml:space="preserve"> godz. w semestrze czytanie zalecanej literatury</w:t>
            </w:r>
          </w:p>
          <w:p w14:paraId="6327AAB5" w14:textId="1FB92189" w:rsidR="00E82BB7" w:rsidRPr="00D353B4" w:rsidRDefault="00E82BB7" w:rsidP="00AD3881">
            <w:pPr>
              <w:jc w:val="both"/>
            </w:pPr>
            <w:r w:rsidRPr="00D353B4">
              <w:t>7,5 godz. – przygotowanie się do zaliczenia końcowego</w:t>
            </w:r>
          </w:p>
          <w:p w14:paraId="03CCC2A4" w14:textId="2D13125C" w:rsidR="00E82BB7" w:rsidRPr="00D353B4" w:rsidRDefault="00E82BB7" w:rsidP="00AD3881">
            <w:pPr>
              <w:jc w:val="both"/>
            </w:pPr>
            <w:r w:rsidRPr="00D353B4">
              <w:t xml:space="preserve">Razem niekontaktowe: </w:t>
            </w:r>
            <w:r w:rsidR="002D5786" w:rsidRPr="00D353B4">
              <w:t>5</w:t>
            </w:r>
            <w:r w:rsidR="004E72F2" w:rsidRPr="00D353B4">
              <w:t>5</w:t>
            </w:r>
            <w:r w:rsidRPr="00D353B4">
              <w:t xml:space="preserve"> godz., co odpowiada </w:t>
            </w:r>
            <w:r w:rsidR="002D5786" w:rsidRPr="00D353B4">
              <w:t>2</w:t>
            </w:r>
            <w:r w:rsidR="004E72F2" w:rsidRPr="00D353B4">
              <w:t>,2</w:t>
            </w:r>
            <w:r w:rsidRPr="00D353B4">
              <w:t xml:space="preserve"> pkt. ECTS</w:t>
            </w:r>
          </w:p>
          <w:p w14:paraId="6153BBBB" w14:textId="77777777" w:rsidR="00E82BB7" w:rsidRPr="00D353B4" w:rsidRDefault="00E82BB7" w:rsidP="00AD3881"/>
          <w:p w14:paraId="6455F0F0" w14:textId="58ADF953" w:rsidR="00E82BB7" w:rsidRPr="00D353B4" w:rsidRDefault="00E82BB7" w:rsidP="00AD3881">
            <w:pPr>
              <w:jc w:val="both"/>
            </w:pPr>
            <w:r w:rsidRPr="00D353B4">
              <w:t>RAZEM: 75 godz. co odpowiada 3 pkt. ECTS</w:t>
            </w:r>
          </w:p>
        </w:tc>
      </w:tr>
      <w:tr w:rsidR="00E82BB7" w:rsidRPr="00D353B4" w14:paraId="0B501425" w14:textId="77777777" w:rsidTr="00675790">
        <w:trPr>
          <w:trHeight w:val="718"/>
        </w:trPr>
        <w:tc>
          <w:tcPr>
            <w:tcW w:w="226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02B27B" w14:textId="77777777" w:rsidR="00E82BB7" w:rsidRPr="00D353B4" w:rsidRDefault="00E82BB7" w:rsidP="00AD3881">
            <w:r w:rsidRPr="00D353B4">
              <w:lastRenderedPageBreak/>
              <w:t>Nakład pracy związany z zajęciami wymagającymi bezpośredniego udziału nauczyciela akademickiego</w:t>
            </w:r>
          </w:p>
        </w:tc>
        <w:tc>
          <w:tcPr>
            <w:tcW w:w="273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D3689C" w14:textId="4BCC50F2" w:rsidR="00E82BB7" w:rsidRPr="00D353B4" w:rsidRDefault="00E82BB7" w:rsidP="00667F61">
            <w:pPr>
              <w:numPr>
                <w:ilvl w:val="0"/>
                <w:numId w:val="67"/>
              </w:numPr>
              <w:ind w:left="447"/>
              <w:jc w:val="both"/>
              <w:textAlignment w:val="baseline"/>
            </w:pPr>
            <w:r w:rsidRPr="00D353B4">
              <w:t xml:space="preserve">udział w wykładach – </w:t>
            </w:r>
            <w:r w:rsidR="004E72F2" w:rsidRPr="00D353B4">
              <w:t>1</w:t>
            </w:r>
            <w:r w:rsidRPr="00D353B4">
              <w:t>0 godz.,</w:t>
            </w:r>
          </w:p>
          <w:p w14:paraId="0B60F7A6" w14:textId="51E3CA1C" w:rsidR="00E82BB7" w:rsidRPr="00D353B4" w:rsidRDefault="00E82BB7" w:rsidP="00667F61">
            <w:pPr>
              <w:numPr>
                <w:ilvl w:val="0"/>
                <w:numId w:val="67"/>
              </w:numPr>
              <w:ind w:left="447"/>
              <w:jc w:val="both"/>
              <w:textAlignment w:val="baseline"/>
            </w:pPr>
            <w:r w:rsidRPr="00D353B4">
              <w:t xml:space="preserve">udział w ćwiczeniach laboratoryjnych – </w:t>
            </w:r>
            <w:r w:rsidR="004E72F2" w:rsidRPr="00D353B4">
              <w:t>5</w:t>
            </w:r>
            <w:r w:rsidRPr="00D353B4">
              <w:t xml:space="preserve"> godz.,</w:t>
            </w:r>
          </w:p>
          <w:p w14:paraId="22096004" w14:textId="77777777" w:rsidR="00E82BB7" w:rsidRPr="00D353B4" w:rsidRDefault="00E82BB7" w:rsidP="00667F61">
            <w:pPr>
              <w:numPr>
                <w:ilvl w:val="0"/>
                <w:numId w:val="67"/>
              </w:numPr>
              <w:ind w:left="447"/>
              <w:jc w:val="both"/>
              <w:textAlignment w:val="baseline"/>
            </w:pPr>
            <w:r w:rsidRPr="00D353B4">
              <w:t>udział w ćwiczeniach audytoryjnych – 5 godz., </w:t>
            </w:r>
          </w:p>
          <w:p w14:paraId="30C832C2" w14:textId="45F55AFE" w:rsidR="002D5786" w:rsidRPr="00D353B4" w:rsidRDefault="002D5786" w:rsidP="004E72F2">
            <w:pPr>
              <w:jc w:val="both"/>
            </w:pPr>
            <w:r w:rsidRPr="00D353B4">
              <w:t>Razem kontaktowe: 2</w:t>
            </w:r>
            <w:r w:rsidR="004E72F2" w:rsidRPr="00D353B4">
              <w:t>0</w:t>
            </w:r>
            <w:r w:rsidRPr="00D353B4">
              <w:t xml:space="preserve"> godz., co odpowiada </w:t>
            </w:r>
            <w:r w:rsidR="004E72F2" w:rsidRPr="00D353B4">
              <w:t>0,8</w:t>
            </w:r>
            <w:r w:rsidRPr="00D353B4">
              <w:t xml:space="preserve"> pkt. ECTS</w:t>
            </w:r>
          </w:p>
        </w:tc>
      </w:tr>
    </w:tbl>
    <w:p w14:paraId="419AA358" w14:textId="77777777" w:rsidR="00CE3F75" w:rsidRPr="00D353B4" w:rsidRDefault="00CE3F75" w:rsidP="00AD3881">
      <w:pPr>
        <w:rPr>
          <w:b/>
          <w:sz w:val="28"/>
          <w:szCs w:val="28"/>
        </w:rPr>
      </w:pPr>
    </w:p>
    <w:p w14:paraId="20B50E96" w14:textId="5CFD4790" w:rsidR="0016126E" w:rsidRPr="00D353B4" w:rsidRDefault="00396144" w:rsidP="0016126E">
      <w:pPr>
        <w:rPr>
          <w:b/>
          <w:sz w:val="28"/>
          <w:szCs w:val="28"/>
        </w:rPr>
      </w:pPr>
      <w:r w:rsidRPr="00D353B4">
        <w:rPr>
          <w:b/>
          <w:sz w:val="28"/>
          <w:szCs w:val="28"/>
        </w:rPr>
        <w:t xml:space="preserve">Karta opisu zajęć z modułu  </w:t>
      </w:r>
      <w:r w:rsidR="0016126E" w:rsidRPr="00D353B4">
        <w:rPr>
          <w:b/>
          <w:sz w:val="28"/>
          <w:szCs w:val="28"/>
        </w:rPr>
        <w:t>Kwalifikacje przewodnickie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7"/>
        <w:gridCol w:w="6291"/>
      </w:tblGrid>
      <w:tr w:rsidR="00D353B4" w:rsidRPr="00D353B4" w14:paraId="4D98B497" w14:textId="77777777" w:rsidTr="00675790">
        <w:trPr>
          <w:trHeight w:val="20"/>
        </w:trPr>
        <w:tc>
          <w:tcPr>
            <w:tcW w:w="1733" w:type="pct"/>
            <w:shd w:val="clear" w:color="auto" w:fill="auto"/>
          </w:tcPr>
          <w:p w14:paraId="67216836" w14:textId="77777777" w:rsidR="00683F7A" w:rsidRPr="00D353B4" w:rsidRDefault="00683F7A" w:rsidP="00BB4CB5">
            <w:r w:rsidRPr="00D353B4">
              <w:t xml:space="preserve">Nazwa kierunku studiów </w:t>
            </w:r>
          </w:p>
        </w:tc>
        <w:tc>
          <w:tcPr>
            <w:tcW w:w="3267" w:type="pct"/>
            <w:shd w:val="clear" w:color="auto" w:fill="auto"/>
          </w:tcPr>
          <w:p w14:paraId="07A7DB67" w14:textId="77777777" w:rsidR="00683F7A" w:rsidRPr="00D353B4" w:rsidRDefault="00683F7A" w:rsidP="00BB4CB5">
            <w:r w:rsidRPr="00D353B4">
              <w:t>Turystyka i Rekreacja</w:t>
            </w:r>
          </w:p>
        </w:tc>
      </w:tr>
      <w:tr w:rsidR="00D353B4" w:rsidRPr="00D353B4" w14:paraId="7F51D6CE" w14:textId="77777777" w:rsidTr="00675790">
        <w:trPr>
          <w:trHeight w:val="20"/>
        </w:trPr>
        <w:tc>
          <w:tcPr>
            <w:tcW w:w="1733" w:type="pct"/>
            <w:shd w:val="clear" w:color="auto" w:fill="auto"/>
          </w:tcPr>
          <w:p w14:paraId="7654EB34" w14:textId="77777777" w:rsidR="00683F7A" w:rsidRPr="00D353B4" w:rsidRDefault="00683F7A" w:rsidP="00BB4CB5">
            <w:r w:rsidRPr="00D353B4">
              <w:t>Nazwa modułu, także nazwa w języku angielskim</w:t>
            </w:r>
          </w:p>
        </w:tc>
        <w:tc>
          <w:tcPr>
            <w:tcW w:w="3267" w:type="pct"/>
            <w:shd w:val="clear" w:color="auto" w:fill="auto"/>
          </w:tcPr>
          <w:p w14:paraId="32D02EBD" w14:textId="77777777" w:rsidR="00683F7A" w:rsidRPr="00D353B4" w:rsidRDefault="00683F7A" w:rsidP="00BB4CB5">
            <w:pPr>
              <w:rPr>
                <w:rStyle w:val="hps"/>
                <w:lang w:val="en-GB"/>
              </w:rPr>
            </w:pPr>
            <w:r w:rsidRPr="00D353B4">
              <w:rPr>
                <w:shd w:val="clear" w:color="auto" w:fill="FFFFFF"/>
                <w:lang w:val="en-GB"/>
              </w:rPr>
              <w:t>Kwalifikacje przewodnickie</w:t>
            </w:r>
          </w:p>
          <w:p w14:paraId="779DE472" w14:textId="77777777" w:rsidR="00683F7A" w:rsidRPr="00D353B4" w:rsidRDefault="00683F7A" w:rsidP="00BB4CB5">
            <w:pPr>
              <w:rPr>
                <w:lang w:val="en-GB"/>
              </w:rPr>
            </w:pPr>
            <w:r w:rsidRPr="00D353B4">
              <w:rPr>
                <w:lang w:val="en-GB"/>
              </w:rPr>
              <w:t>Basic qualifications of guiding</w:t>
            </w:r>
          </w:p>
        </w:tc>
      </w:tr>
      <w:tr w:rsidR="00D353B4" w:rsidRPr="00D353B4" w14:paraId="0AB478AB" w14:textId="77777777" w:rsidTr="00675790">
        <w:trPr>
          <w:trHeight w:val="20"/>
        </w:trPr>
        <w:tc>
          <w:tcPr>
            <w:tcW w:w="1733" w:type="pct"/>
            <w:shd w:val="clear" w:color="auto" w:fill="auto"/>
          </w:tcPr>
          <w:p w14:paraId="01AAA489" w14:textId="77777777" w:rsidR="00683F7A" w:rsidRPr="00D353B4" w:rsidRDefault="00683F7A" w:rsidP="00BB4CB5">
            <w:r w:rsidRPr="00D353B4">
              <w:t xml:space="preserve">Język wykładowy </w:t>
            </w:r>
          </w:p>
        </w:tc>
        <w:tc>
          <w:tcPr>
            <w:tcW w:w="3267" w:type="pct"/>
            <w:shd w:val="clear" w:color="auto" w:fill="auto"/>
          </w:tcPr>
          <w:p w14:paraId="0A76CD73" w14:textId="77777777" w:rsidR="00683F7A" w:rsidRPr="00D353B4" w:rsidRDefault="00683F7A" w:rsidP="00BB4CB5">
            <w:r w:rsidRPr="00D353B4">
              <w:t>polski</w:t>
            </w:r>
          </w:p>
        </w:tc>
      </w:tr>
      <w:tr w:rsidR="00D353B4" w:rsidRPr="00D353B4" w14:paraId="79A9D87B" w14:textId="77777777" w:rsidTr="00675790">
        <w:trPr>
          <w:trHeight w:val="20"/>
        </w:trPr>
        <w:tc>
          <w:tcPr>
            <w:tcW w:w="1733" w:type="pct"/>
            <w:shd w:val="clear" w:color="auto" w:fill="auto"/>
          </w:tcPr>
          <w:p w14:paraId="4885F1F5" w14:textId="77777777" w:rsidR="00683F7A" w:rsidRPr="00D353B4" w:rsidRDefault="00683F7A" w:rsidP="00BB4CB5">
            <w:pPr>
              <w:autoSpaceDE w:val="0"/>
              <w:autoSpaceDN w:val="0"/>
              <w:adjustRightInd w:val="0"/>
            </w:pPr>
            <w:r w:rsidRPr="00D353B4">
              <w:t xml:space="preserve">Rodzaj modułu </w:t>
            </w:r>
          </w:p>
        </w:tc>
        <w:tc>
          <w:tcPr>
            <w:tcW w:w="3267" w:type="pct"/>
            <w:shd w:val="clear" w:color="auto" w:fill="auto"/>
          </w:tcPr>
          <w:p w14:paraId="55A01747" w14:textId="77777777" w:rsidR="00683F7A" w:rsidRPr="00D353B4" w:rsidRDefault="00683F7A" w:rsidP="00BB4CB5">
            <w:r w:rsidRPr="00D353B4">
              <w:t>obowiązkowy</w:t>
            </w:r>
          </w:p>
        </w:tc>
      </w:tr>
      <w:tr w:rsidR="00D353B4" w:rsidRPr="00D353B4" w14:paraId="06AA665D" w14:textId="77777777" w:rsidTr="00675790">
        <w:trPr>
          <w:trHeight w:val="20"/>
        </w:trPr>
        <w:tc>
          <w:tcPr>
            <w:tcW w:w="1733" w:type="pct"/>
            <w:shd w:val="clear" w:color="auto" w:fill="auto"/>
          </w:tcPr>
          <w:p w14:paraId="03E2D0C9" w14:textId="77777777" w:rsidR="00683F7A" w:rsidRPr="00D353B4" w:rsidRDefault="00683F7A" w:rsidP="00BB4CB5">
            <w:r w:rsidRPr="00D353B4">
              <w:t>Poziom studiów</w:t>
            </w:r>
          </w:p>
        </w:tc>
        <w:tc>
          <w:tcPr>
            <w:tcW w:w="3267" w:type="pct"/>
            <w:shd w:val="clear" w:color="auto" w:fill="auto"/>
          </w:tcPr>
          <w:p w14:paraId="2F706A4A" w14:textId="77777777" w:rsidR="00683F7A" w:rsidRPr="00D353B4" w:rsidRDefault="00683F7A" w:rsidP="00BB4CB5">
            <w:r w:rsidRPr="00D353B4">
              <w:t>Pierwszego  stopnia</w:t>
            </w:r>
          </w:p>
        </w:tc>
      </w:tr>
      <w:tr w:rsidR="00D353B4" w:rsidRPr="00D353B4" w14:paraId="3B6D4FC2" w14:textId="77777777" w:rsidTr="00675790">
        <w:trPr>
          <w:trHeight w:val="20"/>
        </w:trPr>
        <w:tc>
          <w:tcPr>
            <w:tcW w:w="1733" w:type="pct"/>
            <w:shd w:val="clear" w:color="auto" w:fill="auto"/>
          </w:tcPr>
          <w:p w14:paraId="5225AA38" w14:textId="77777777" w:rsidR="00683F7A" w:rsidRPr="00D353B4" w:rsidRDefault="00683F7A" w:rsidP="00BB4CB5">
            <w:r w:rsidRPr="00D353B4">
              <w:t>Forma studiów</w:t>
            </w:r>
          </w:p>
        </w:tc>
        <w:tc>
          <w:tcPr>
            <w:tcW w:w="3267" w:type="pct"/>
            <w:shd w:val="clear" w:color="auto" w:fill="auto"/>
          </w:tcPr>
          <w:p w14:paraId="09FFF52C" w14:textId="08AFEA69" w:rsidR="00683F7A" w:rsidRPr="00D353B4" w:rsidRDefault="002D5786" w:rsidP="00BB4CB5">
            <w:r w:rsidRPr="00D353B4">
              <w:t>nies</w:t>
            </w:r>
            <w:r w:rsidR="00683F7A" w:rsidRPr="00D353B4">
              <w:t>tacjonarne</w:t>
            </w:r>
          </w:p>
        </w:tc>
      </w:tr>
      <w:tr w:rsidR="00D353B4" w:rsidRPr="00D353B4" w14:paraId="016BB2E8" w14:textId="77777777" w:rsidTr="00675790">
        <w:trPr>
          <w:trHeight w:val="20"/>
        </w:trPr>
        <w:tc>
          <w:tcPr>
            <w:tcW w:w="1733" w:type="pct"/>
            <w:shd w:val="clear" w:color="auto" w:fill="auto"/>
          </w:tcPr>
          <w:p w14:paraId="6B9996D9" w14:textId="77777777" w:rsidR="00683F7A" w:rsidRPr="00D353B4" w:rsidRDefault="00683F7A" w:rsidP="00BB4CB5">
            <w:r w:rsidRPr="00D353B4">
              <w:t>Rok studiów dla kierunku</w:t>
            </w:r>
          </w:p>
        </w:tc>
        <w:tc>
          <w:tcPr>
            <w:tcW w:w="3267" w:type="pct"/>
            <w:shd w:val="clear" w:color="auto" w:fill="auto"/>
          </w:tcPr>
          <w:p w14:paraId="7E3CE6B5" w14:textId="77777777" w:rsidR="00683F7A" w:rsidRPr="00D353B4" w:rsidRDefault="00683F7A" w:rsidP="00BB4CB5">
            <w:r w:rsidRPr="00D353B4">
              <w:t>2</w:t>
            </w:r>
          </w:p>
        </w:tc>
      </w:tr>
      <w:tr w:rsidR="00D353B4" w:rsidRPr="00D353B4" w14:paraId="22112C2A" w14:textId="77777777" w:rsidTr="00675790">
        <w:trPr>
          <w:trHeight w:val="20"/>
        </w:trPr>
        <w:tc>
          <w:tcPr>
            <w:tcW w:w="1733" w:type="pct"/>
            <w:shd w:val="clear" w:color="auto" w:fill="auto"/>
          </w:tcPr>
          <w:p w14:paraId="1BBB1938" w14:textId="77777777" w:rsidR="00683F7A" w:rsidRPr="00D353B4" w:rsidRDefault="00683F7A" w:rsidP="00BB4CB5">
            <w:r w:rsidRPr="00D353B4">
              <w:t>Semestr dla kierunku</w:t>
            </w:r>
          </w:p>
        </w:tc>
        <w:tc>
          <w:tcPr>
            <w:tcW w:w="3267" w:type="pct"/>
            <w:shd w:val="clear" w:color="auto" w:fill="auto"/>
          </w:tcPr>
          <w:p w14:paraId="73C32FE4" w14:textId="77777777" w:rsidR="00683F7A" w:rsidRPr="00D353B4" w:rsidRDefault="00683F7A" w:rsidP="00BB4CB5">
            <w:r w:rsidRPr="00D353B4">
              <w:t>4</w:t>
            </w:r>
          </w:p>
        </w:tc>
      </w:tr>
      <w:tr w:rsidR="00D353B4" w:rsidRPr="00D353B4" w14:paraId="4C62983B" w14:textId="77777777" w:rsidTr="00675790">
        <w:trPr>
          <w:trHeight w:val="20"/>
        </w:trPr>
        <w:tc>
          <w:tcPr>
            <w:tcW w:w="1733" w:type="pct"/>
            <w:shd w:val="clear" w:color="auto" w:fill="auto"/>
          </w:tcPr>
          <w:p w14:paraId="07D7F98A" w14:textId="77777777" w:rsidR="00683F7A" w:rsidRPr="00D353B4" w:rsidRDefault="00683F7A" w:rsidP="00BB4CB5">
            <w:pPr>
              <w:autoSpaceDE w:val="0"/>
              <w:autoSpaceDN w:val="0"/>
              <w:adjustRightInd w:val="0"/>
            </w:pPr>
            <w:r w:rsidRPr="00D353B4">
              <w:t>Liczba punktów ECTS z podziałem na kontaktowe/niekontaktowe</w:t>
            </w:r>
          </w:p>
        </w:tc>
        <w:tc>
          <w:tcPr>
            <w:tcW w:w="3267" w:type="pct"/>
            <w:shd w:val="clear" w:color="auto" w:fill="auto"/>
          </w:tcPr>
          <w:p w14:paraId="038CD20B" w14:textId="24FAA5EF" w:rsidR="00683F7A" w:rsidRPr="00D353B4" w:rsidRDefault="002D5786" w:rsidP="00BB4CB5">
            <w:r w:rsidRPr="00D353B4">
              <w:t>2 (0,8/1,2)</w:t>
            </w:r>
          </w:p>
        </w:tc>
      </w:tr>
      <w:tr w:rsidR="00D353B4" w:rsidRPr="00D353B4" w14:paraId="5DD4F69F" w14:textId="77777777" w:rsidTr="00675790">
        <w:trPr>
          <w:trHeight w:val="20"/>
        </w:trPr>
        <w:tc>
          <w:tcPr>
            <w:tcW w:w="1733" w:type="pct"/>
            <w:shd w:val="clear" w:color="auto" w:fill="auto"/>
          </w:tcPr>
          <w:p w14:paraId="7D76FE06" w14:textId="77777777" w:rsidR="00683F7A" w:rsidRPr="00D353B4" w:rsidRDefault="00683F7A" w:rsidP="00BB4CB5">
            <w:pPr>
              <w:autoSpaceDE w:val="0"/>
              <w:autoSpaceDN w:val="0"/>
              <w:adjustRightInd w:val="0"/>
            </w:pPr>
            <w:r w:rsidRPr="00D353B4">
              <w:t>Tytuł naukowy/stopień naukowy, imię i nazwisko osoby odpowiedzialnej za moduł</w:t>
            </w:r>
          </w:p>
        </w:tc>
        <w:tc>
          <w:tcPr>
            <w:tcW w:w="3267" w:type="pct"/>
            <w:shd w:val="clear" w:color="auto" w:fill="auto"/>
          </w:tcPr>
          <w:p w14:paraId="58FC3047" w14:textId="77777777" w:rsidR="00683F7A" w:rsidRPr="00D353B4" w:rsidRDefault="00683F7A" w:rsidP="00BB4CB5">
            <w:r w:rsidRPr="00D353B4">
              <w:t>Dr Jerzy Koproń</w:t>
            </w:r>
          </w:p>
        </w:tc>
      </w:tr>
      <w:tr w:rsidR="00D353B4" w:rsidRPr="00D353B4" w14:paraId="376B723C" w14:textId="77777777" w:rsidTr="00675790">
        <w:trPr>
          <w:trHeight w:val="20"/>
        </w:trPr>
        <w:tc>
          <w:tcPr>
            <w:tcW w:w="1733" w:type="pct"/>
            <w:shd w:val="clear" w:color="auto" w:fill="auto"/>
          </w:tcPr>
          <w:p w14:paraId="4E062201" w14:textId="77777777" w:rsidR="00683F7A" w:rsidRPr="00D353B4" w:rsidRDefault="00683F7A" w:rsidP="00BB4CB5">
            <w:r w:rsidRPr="00D353B4">
              <w:t>Jednostka oferująca moduł</w:t>
            </w:r>
          </w:p>
          <w:p w14:paraId="5C535DF3" w14:textId="77777777" w:rsidR="00683F7A" w:rsidRPr="00D353B4" w:rsidRDefault="00683F7A" w:rsidP="00BB4CB5"/>
        </w:tc>
        <w:tc>
          <w:tcPr>
            <w:tcW w:w="3267" w:type="pct"/>
            <w:shd w:val="clear" w:color="auto" w:fill="auto"/>
          </w:tcPr>
          <w:p w14:paraId="0548081A" w14:textId="77777777" w:rsidR="00683F7A" w:rsidRPr="00D353B4" w:rsidRDefault="00683F7A" w:rsidP="00BB4CB5">
            <w:r w:rsidRPr="00D353B4">
              <w:t>Katedra Turystyki i Rekreacji</w:t>
            </w:r>
          </w:p>
        </w:tc>
      </w:tr>
      <w:tr w:rsidR="00D353B4" w:rsidRPr="00D353B4" w14:paraId="3415B878" w14:textId="77777777" w:rsidTr="00675790">
        <w:trPr>
          <w:trHeight w:val="20"/>
        </w:trPr>
        <w:tc>
          <w:tcPr>
            <w:tcW w:w="1733" w:type="pct"/>
            <w:shd w:val="clear" w:color="auto" w:fill="auto"/>
          </w:tcPr>
          <w:p w14:paraId="300A48C1" w14:textId="77777777" w:rsidR="00683F7A" w:rsidRPr="00D353B4" w:rsidRDefault="00683F7A" w:rsidP="00BB4CB5">
            <w:r w:rsidRPr="00D353B4">
              <w:t>Cel modułu</w:t>
            </w:r>
          </w:p>
        </w:tc>
        <w:tc>
          <w:tcPr>
            <w:tcW w:w="3267" w:type="pct"/>
            <w:shd w:val="clear" w:color="auto" w:fill="auto"/>
          </w:tcPr>
          <w:p w14:paraId="1595EF9B" w14:textId="77777777" w:rsidR="00683F7A" w:rsidRPr="00D353B4" w:rsidRDefault="00683F7A" w:rsidP="00BB4CB5">
            <w:pPr>
              <w:jc w:val="both"/>
            </w:pPr>
            <w:r w:rsidRPr="00D353B4">
              <w:rPr>
                <w:rFonts w:eastAsia="Garamond"/>
              </w:rPr>
              <w:t>Celem przedmiotu jest przekazanie wiedzy o zasadach pracy oraz pożądanych cechach psychofizycznych i osobowych przewodnika turystycznego. Pokazanie specyfiki oraz metod bezpiecznej i skutecznej pracy z poszczególnymi zespołami ludzkimi (np. dziećmi, osobami niepełnosprawnymi); sposobów rozwiązywania ewentualnych problemów (np. konfliktów między uczestnikami wycieczki). Istotne jest również zapoznanie  studentów z wymogami bezpieczeństwa związanymi z pracą przewodnika turystycznego.</w:t>
            </w:r>
          </w:p>
        </w:tc>
      </w:tr>
      <w:tr w:rsidR="00D353B4" w:rsidRPr="00D353B4" w14:paraId="3CCB4105" w14:textId="77777777" w:rsidTr="00675790">
        <w:trPr>
          <w:trHeight w:val="20"/>
        </w:trPr>
        <w:tc>
          <w:tcPr>
            <w:tcW w:w="1733" w:type="pct"/>
            <w:vMerge w:val="restart"/>
            <w:shd w:val="clear" w:color="auto" w:fill="auto"/>
          </w:tcPr>
          <w:p w14:paraId="40529F0C" w14:textId="77777777" w:rsidR="00683F7A" w:rsidRPr="00D353B4" w:rsidRDefault="00683F7A" w:rsidP="00BB4CB5">
            <w:pPr>
              <w:jc w:val="both"/>
            </w:pPr>
            <w:r w:rsidRPr="00D353B4">
              <w:t>Efekty uczenia się dla modułu to opis zasobu wiedzy, umiejętności i kompetencji społecznych, które student osiągnie po zrealizowaniu zajęć.</w:t>
            </w:r>
          </w:p>
        </w:tc>
        <w:tc>
          <w:tcPr>
            <w:tcW w:w="3267" w:type="pct"/>
            <w:tcBorders>
              <w:bottom w:val="single" w:sz="4" w:space="0" w:color="auto"/>
            </w:tcBorders>
            <w:shd w:val="clear" w:color="auto" w:fill="auto"/>
          </w:tcPr>
          <w:p w14:paraId="3CAC65D4" w14:textId="77777777" w:rsidR="00683F7A" w:rsidRPr="00D353B4" w:rsidRDefault="00683F7A" w:rsidP="00BB4CB5">
            <w:r w:rsidRPr="00D353B4">
              <w:t xml:space="preserve">Wiedza: </w:t>
            </w:r>
          </w:p>
        </w:tc>
      </w:tr>
      <w:tr w:rsidR="00D353B4" w:rsidRPr="00D353B4" w14:paraId="06A2909A" w14:textId="77777777" w:rsidTr="00675790">
        <w:trPr>
          <w:trHeight w:val="20"/>
        </w:trPr>
        <w:tc>
          <w:tcPr>
            <w:tcW w:w="1733" w:type="pct"/>
            <w:vMerge/>
            <w:shd w:val="clear" w:color="auto" w:fill="auto"/>
          </w:tcPr>
          <w:p w14:paraId="5FEB0A6E" w14:textId="77777777" w:rsidR="00683F7A" w:rsidRPr="00D353B4" w:rsidRDefault="00683F7A" w:rsidP="00BB4CB5">
            <w:pPr>
              <w:rPr>
                <w:highlight w:val="yellow"/>
              </w:rPr>
            </w:pPr>
          </w:p>
        </w:tc>
        <w:tc>
          <w:tcPr>
            <w:tcW w:w="3267" w:type="pct"/>
            <w:tcBorders>
              <w:top w:val="nil"/>
            </w:tcBorders>
            <w:shd w:val="clear" w:color="auto" w:fill="auto"/>
          </w:tcPr>
          <w:p w14:paraId="56FBF746" w14:textId="77777777" w:rsidR="00683F7A" w:rsidRPr="00D353B4" w:rsidRDefault="00683F7A" w:rsidP="00667F61">
            <w:pPr>
              <w:pStyle w:val="Akapitzlist"/>
              <w:numPr>
                <w:ilvl w:val="0"/>
                <w:numId w:val="133"/>
              </w:numPr>
              <w:suppressAutoHyphens w:val="0"/>
              <w:autoSpaceDN/>
              <w:spacing w:line="240" w:lineRule="auto"/>
              <w:ind w:left="339" w:hanging="284"/>
              <w:contextualSpacing/>
              <w:jc w:val="left"/>
              <w:textAlignment w:val="auto"/>
              <w:rPr>
                <w:rFonts w:ascii="Times New Roman" w:hAnsi="Times New Roman"/>
                <w:sz w:val="24"/>
                <w:szCs w:val="24"/>
              </w:rPr>
            </w:pPr>
            <w:r w:rsidRPr="00D353B4">
              <w:rPr>
                <w:rFonts w:ascii="Times New Roman" w:hAnsi="Times New Roman"/>
                <w:sz w:val="24"/>
                <w:szCs w:val="24"/>
              </w:rPr>
              <w:t>zna definicje głównych pojęć w zakresie przewodnictwa oraz najlepsze praktyki i narzędzia, które pomogą w realizacji i spełnianiu się w zawodzie przewodnika</w:t>
            </w:r>
          </w:p>
          <w:p w14:paraId="1B4A260D" w14:textId="77777777" w:rsidR="00683F7A" w:rsidRPr="00D353B4" w:rsidRDefault="00683F7A" w:rsidP="00667F61">
            <w:pPr>
              <w:pStyle w:val="Akapitzlist"/>
              <w:numPr>
                <w:ilvl w:val="0"/>
                <w:numId w:val="133"/>
              </w:numPr>
              <w:suppressAutoHyphens w:val="0"/>
              <w:autoSpaceDN/>
              <w:spacing w:line="240" w:lineRule="auto"/>
              <w:ind w:left="339" w:hanging="284"/>
              <w:contextualSpacing/>
              <w:jc w:val="left"/>
              <w:textAlignment w:val="auto"/>
              <w:rPr>
                <w:rFonts w:ascii="Times New Roman" w:hAnsi="Times New Roman"/>
                <w:sz w:val="24"/>
                <w:szCs w:val="24"/>
              </w:rPr>
            </w:pPr>
            <w:r w:rsidRPr="00D353B4">
              <w:rPr>
                <w:rFonts w:ascii="Times New Roman" w:hAnsi="Times New Roman"/>
                <w:sz w:val="24"/>
                <w:szCs w:val="24"/>
              </w:rPr>
              <w:t>zna główne kierunki zainteresowań oraz źródła wiedzy przewodnika. oraz zagrożenia zdrowia i życia w zawodzie</w:t>
            </w:r>
          </w:p>
        </w:tc>
      </w:tr>
      <w:tr w:rsidR="00D353B4" w:rsidRPr="00D353B4" w14:paraId="6E251571" w14:textId="77777777" w:rsidTr="00675790">
        <w:trPr>
          <w:trHeight w:val="20"/>
        </w:trPr>
        <w:tc>
          <w:tcPr>
            <w:tcW w:w="1733" w:type="pct"/>
            <w:vMerge/>
            <w:shd w:val="clear" w:color="auto" w:fill="auto"/>
          </w:tcPr>
          <w:p w14:paraId="25920930" w14:textId="77777777" w:rsidR="00683F7A" w:rsidRPr="00D353B4" w:rsidRDefault="00683F7A" w:rsidP="00BB4CB5">
            <w:pPr>
              <w:rPr>
                <w:highlight w:val="yellow"/>
              </w:rPr>
            </w:pPr>
          </w:p>
        </w:tc>
        <w:tc>
          <w:tcPr>
            <w:tcW w:w="3267" w:type="pct"/>
            <w:shd w:val="clear" w:color="auto" w:fill="auto"/>
          </w:tcPr>
          <w:p w14:paraId="6E77347A" w14:textId="77777777" w:rsidR="00683F7A" w:rsidRPr="00D353B4" w:rsidRDefault="00683F7A" w:rsidP="00BB4CB5">
            <w:r w:rsidRPr="00D353B4">
              <w:t>Umiejętności:</w:t>
            </w:r>
          </w:p>
        </w:tc>
      </w:tr>
      <w:tr w:rsidR="00D353B4" w:rsidRPr="00D353B4" w14:paraId="789A9586" w14:textId="77777777" w:rsidTr="00675790">
        <w:trPr>
          <w:trHeight w:val="20"/>
        </w:trPr>
        <w:tc>
          <w:tcPr>
            <w:tcW w:w="1733" w:type="pct"/>
            <w:vMerge/>
            <w:shd w:val="clear" w:color="auto" w:fill="auto"/>
          </w:tcPr>
          <w:p w14:paraId="1FB48A43" w14:textId="77777777" w:rsidR="00683F7A" w:rsidRPr="00D353B4" w:rsidRDefault="00683F7A" w:rsidP="00BB4CB5">
            <w:pPr>
              <w:rPr>
                <w:highlight w:val="yellow"/>
              </w:rPr>
            </w:pPr>
          </w:p>
        </w:tc>
        <w:tc>
          <w:tcPr>
            <w:tcW w:w="3267" w:type="pct"/>
            <w:shd w:val="clear" w:color="auto" w:fill="auto"/>
          </w:tcPr>
          <w:p w14:paraId="6C28E9B4" w14:textId="77777777" w:rsidR="00683F7A" w:rsidRPr="00D353B4" w:rsidRDefault="00683F7A" w:rsidP="00BB4CB5">
            <w:r w:rsidRPr="00D353B4">
              <w:t>1. potrafi  identyfikować kategorie zawodu przewodników do poszczególnych obszarów ich pracy.</w:t>
            </w:r>
          </w:p>
        </w:tc>
      </w:tr>
      <w:tr w:rsidR="00D353B4" w:rsidRPr="00D353B4" w14:paraId="21DEDFB0" w14:textId="77777777" w:rsidTr="00675790">
        <w:trPr>
          <w:trHeight w:val="20"/>
        </w:trPr>
        <w:tc>
          <w:tcPr>
            <w:tcW w:w="1733" w:type="pct"/>
            <w:vMerge/>
            <w:shd w:val="clear" w:color="auto" w:fill="auto"/>
          </w:tcPr>
          <w:p w14:paraId="5D672EB0" w14:textId="77777777" w:rsidR="00683F7A" w:rsidRPr="00D353B4" w:rsidRDefault="00683F7A" w:rsidP="00BB4CB5">
            <w:pPr>
              <w:rPr>
                <w:highlight w:val="yellow"/>
              </w:rPr>
            </w:pPr>
          </w:p>
        </w:tc>
        <w:tc>
          <w:tcPr>
            <w:tcW w:w="3267" w:type="pct"/>
            <w:shd w:val="clear" w:color="auto" w:fill="auto"/>
          </w:tcPr>
          <w:p w14:paraId="5A76FD43" w14:textId="77777777" w:rsidR="00683F7A" w:rsidRPr="00D353B4" w:rsidRDefault="00683F7A" w:rsidP="00BB4CB5">
            <w:r w:rsidRPr="00D353B4">
              <w:t xml:space="preserve">2 potrafi samodzielnie </w:t>
            </w:r>
            <w:r w:rsidRPr="00D353B4">
              <w:rPr>
                <w:shd w:val="clear" w:color="auto" w:fill="FFFFFF"/>
              </w:rPr>
              <w:t>prognozować procesy i zjawiska społeczne i wśród przewodników</w:t>
            </w:r>
          </w:p>
        </w:tc>
      </w:tr>
      <w:tr w:rsidR="00D353B4" w:rsidRPr="00D353B4" w14:paraId="035E8F96" w14:textId="77777777" w:rsidTr="00675790">
        <w:trPr>
          <w:trHeight w:val="20"/>
        </w:trPr>
        <w:tc>
          <w:tcPr>
            <w:tcW w:w="1733" w:type="pct"/>
            <w:vMerge/>
            <w:shd w:val="clear" w:color="auto" w:fill="auto"/>
          </w:tcPr>
          <w:p w14:paraId="7E382F70" w14:textId="77777777" w:rsidR="00683F7A" w:rsidRPr="00D353B4" w:rsidRDefault="00683F7A" w:rsidP="00BB4CB5">
            <w:pPr>
              <w:rPr>
                <w:highlight w:val="yellow"/>
              </w:rPr>
            </w:pPr>
          </w:p>
        </w:tc>
        <w:tc>
          <w:tcPr>
            <w:tcW w:w="3267" w:type="pct"/>
            <w:shd w:val="clear" w:color="auto" w:fill="auto"/>
          </w:tcPr>
          <w:p w14:paraId="4C80C6FC" w14:textId="77777777" w:rsidR="00683F7A" w:rsidRPr="00D353B4" w:rsidRDefault="00683F7A" w:rsidP="00BB4CB5">
            <w:r w:rsidRPr="00D353B4">
              <w:t>Kompetencje społeczne:</w:t>
            </w:r>
          </w:p>
        </w:tc>
      </w:tr>
      <w:tr w:rsidR="00D353B4" w:rsidRPr="00D353B4" w14:paraId="0335D7E5" w14:textId="77777777" w:rsidTr="00675790">
        <w:trPr>
          <w:trHeight w:val="20"/>
        </w:trPr>
        <w:tc>
          <w:tcPr>
            <w:tcW w:w="1733" w:type="pct"/>
            <w:vMerge/>
            <w:shd w:val="clear" w:color="auto" w:fill="auto"/>
          </w:tcPr>
          <w:p w14:paraId="5DB71F65" w14:textId="77777777" w:rsidR="00683F7A" w:rsidRPr="00D353B4" w:rsidRDefault="00683F7A" w:rsidP="00BB4CB5">
            <w:pPr>
              <w:rPr>
                <w:highlight w:val="yellow"/>
              </w:rPr>
            </w:pPr>
          </w:p>
        </w:tc>
        <w:tc>
          <w:tcPr>
            <w:tcW w:w="3267" w:type="pct"/>
            <w:shd w:val="clear" w:color="auto" w:fill="auto"/>
          </w:tcPr>
          <w:p w14:paraId="553C3E7B" w14:textId="77777777" w:rsidR="00683F7A" w:rsidRPr="00D353B4" w:rsidRDefault="00683F7A" w:rsidP="00BB4CB5">
            <w:r w:rsidRPr="00D353B4">
              <w:t>1. Ma świadomość ważności konieczności podporządkowania się zasadom pracy w zespole oraz poczucie odpowiedzialności za grupę oraz zagrożeń życia i zdrowia w turystyce.</w:t>
            </w:r>
          </w:p>
        </w:tc>
      </w:tr>
      <w:tr w:rsidR="00D353B4" w:rsidRPr="00D353B4" w14:paraId="0C483492" w14:textId="77777777" w:rsidTr="00675790">
        <w:trPr>
          <w:trHeight w:val="20"/>
        </w:trPr>
        <w:tc>
          <w:tcPr>
            <w:tcW w:w="1733" w:type="pct"/>
            <w:vMerge/>
            <w:shd w:val="clear" w:color="auto" w:fill="auto"/>
          </w:tcPr>
          <w:p w14:paraId="43A80C30" w14:textId="77777777" w:rsidR="00683F7A" w:rsidRPr="00D353B4" w:rsidRDefault="00683F7A" w:rsidP="00BB4CB5">
            <w:pPr>
              <w:rPr>
                <w:highlight w:val="yellow"/>
              </w:rPr>
            </w:pPr>
          </w:p>
        </w:tc>
        <w:tc>
          <w:tcPr>
            <w:tcW w:w="3267" w:type="pct"/>
            <w:shd w:val="clear" w:color="auto" w:fill="auto"/>
          </w:tcPr>
          <w:p w14:paraId="20E8566C" w14:textId="77777777" w:rsidR="00683F7A" w:rsidRPr="00D353B4" w:rsidRDefault="00683F7A" w:rsidP="00BB4CB5">
            <w:pPr>
              <w:jc w:val="both"/>
            </w:pPr>
            <w:r w:rsidRPr="00D353B4">
              <w:t>2. Ma świadomość ponoszenia odpowiedzialności za wspólnie realizowane działania podczas pracy zespołowej</w:t>
            </w:r>
          </w:p>
        </w:tc>
      </w:tr>
      <w:tr w:rsidR="00D353B4" w:rsidRPr="00D353B4" w14:paraId="4EBE99EF" w14:textId="77777777" w:rsidTr="00675790">
        <w:trPr>
          <w:trHeight w:val="20"/>
        </w:trPr>
        <w:tc>
          <w:tcPr>
            <w:tcW w:w="1733" w:type="pct"/>
            <w:shd w:val="clear" w:color="auto" w:fill="auto"/>
          </w:tcPr>
          <w:p w14:paraId="49157584" w14:textId="77777777" w:rsidR="00683F7A" w:rsidRPr="00D353B4" w:rsidRDefault="00683F7A" w:rsidP="00BB4CB5">
            <w:pPr>
              <w:jc w:val="both"/>
            </w:pPr>
            <w:r w:rsidRPr="00D353B4">
              <w:t>Odniesienie modułowych efektów uczenia się do kierunkowych efektów uczenia się</w:t>
            </w:r>
          </w:p>
        </w:tc>
        <w:tc>
          <w:tcPr>
            <w:tcW w:w="3267" w:type="pct"/>
            <w:shd w:val="clear" w:color="auto" w:fill="auto"/>
          </w:tcPr>
          <w:p w14:paraId="574A36CC" w14:textId="77777777" w:rsidR="00683F7A" w:rsidRPr="00D353B4" w:rsidRDefault="00683F7A" w:rsidP="00BB4CB5">
            <w:pPr>
              <w:spacing w:line="276" w:lineRule="auto"/>
            </w:pPr>
            <w:r w:rsidRPr="00D353B4">
              <w:t>Kod efektu modułowego – kod efektu kierunkowego</w:t>
            </w:r>
          </w:p>
          <w:tbl>
            <w:tblPr>
              <w:tblW w:w="5703" w:type="dxa"/>
              <w:tblLook w:val="00A0" w:firstRow="1" w:lastRow="0" w:firstColumn="1" w:lastColumn="0" w:noHBand="0" w:noVBand="0"/>
            </w:tblPr>
            <w:tblGrid>
              <w:gridCol w:w="2302"/>
              <w:gridCol w:w="1984"/>
              <w:gridCol w:w="1417"/>
            </w:tblGrid>
            <w:tr w:rsidR="00D353B4" w:rsidRPr="00D353B4" w14:paraId="69D9AB46" w14:textId="77777777" w:rsidTr="00675790">
              <w:trPr>
                <w:trHeight w:val="1077"/>
              </w:trPr>
              <w:tc>
                <w:tcPr>
                  <w:tcW w:w="2302" w:type="dxa"/>
                  <w:tcBorders>
                    <w:top w:val="nil"/>
                    <w:left w:val="nil"/>
                    <w:bottom w:val="nil"/>
                    <w:right w:val="nil"/>
                  </w:tcBorders>
                </w:tcPr>
                <w:p w14:paraId="552514E3" w14:textId="77777777" w:rsidR="00683F7A" w:rsidRPr="00D353B4" w:rsidRDefault="00683F7A" w:rsidP="00BB4CB5">
                  <w:pPr>
                    <w:spacing w:line="276" w:lineRule="auto"/>
                    <w:ind w:left="-74"/>
                    <w:rPr>
                      <w:bCs/>
                    </w:rPr>
                  </w:pPr>
                  <w:r w:rsidRPr="00D353B4">
                    <w:t xml:space="preserve">W1 - </w:t>
                  </w:r>
                  <w:r w:rsidRPr="00D353B4">
                    <w:rPr>
                      <w:bCs/>
                    </w:rPr>
                    <w:t>TR_W 01</w:t>
                  </w:r>
                </w:p>
                <w:p w14:paraId="0A9F2E12" w14:textId="77777777" w:rsidR="00683F7A" w:rsidRPr="00D353B4" w:rsidRDefault="00683F7A" w:rsidP="00BB4CB5">
                  <w:pPr>
                    <w:spacing w:line="276" w:lineRule="auto"/>
                    <w:ind w:left="-74"/>
                    <w:rPr>
                      <w:bCs/>
                    </w:rPr>
                  </w:pPr>
                  <w:r w:rsidRPr="00D353B4">
                    <w:rPr>
                      <w:bCs/>
                    </w:rPr>
                    <w:t>W2 - TR_W01</w:t>
                  </w:r>
                </w:p>
                <w:p w14:paraId="17B727B5" w14:textId="77777777" w:rsidR="00683F7A" w:rsidRPr="00D353B4" w:rsidRDefault="00683F7A" w:rsidP="00BB4CB5">
                  <w:pPr>
                    <w:spacing w:line="276" w:lineRule="auto"/>
                    <w:ind w:left="-74"/>
                    <w:rPr>
                      <w:bCs/>
                    </w:rPr>
                  </w:pPr>
                </w:p>
                <w:p w14:paraId="687B02F3" w14:textId="77777777" w:rsidR="00683F7A" w:rsidRPr="00D353B4" w:rsidRDefault="00683F7A" w:rsidP="00BB4CB5">
                  <w:pPr>
                    <w:spacing w:line="276" w:lineRule="auto"/>
                    <w:ind w:left="-74"/>
                    <w:rPr>
                      <w:bCs/>
                    </w:rPr>
                  </w:pPr>
                </w:p>
              </w:tc>
              <w:tc>
                <w:tcPr>
                  <w:tcW w:w="1984" w:type="dxa"/>
                  <w:tcBorders>
                    <w:top w:val="nil"/>
                    <w:left w:val="nil"/>
                    <w:bottom w:val="nil"/>
                    <w:right w:val="nil"/>
                  </w:tcBorders>
                </w:tcPr>
                <w:p w14:paraId="522D06F5" w14:textId="77777777" w:rsidR="00683F7A" w:rsidRPr="00D353B4" w:rsidRDefault="00683F7A" w:rsidP="00BB4CB5">
                  <w:pPr>
                    <w:spacing w:line="276" w:lineRule="auto"/>
                    <w:ind w:left="-74"/>
                    <w:rPr>
                      <w:bCs/>
                    </w:rPr>
                  </w:pPr>
                  <w:r w:rsidRPr="00D353B4">
                    <w:rPr>
                      <w:bCs/>
                    </w:rPr>
                    <w:t>U1 - TR_U01</w:t>
                  </w:r>
                </w:p>
                <w:p w14:paraId="2470C750" w14:textId="77777777" w:rsidR="00683F7A" w:rsidRPr="00D353B4" w:rsidRDefault="00683F7A" w:rsidP="00BB4CB5">
                  <w:pPr>
                    <w:spacing w:line="276" w:lineRule="auto"/>
                    <w:ind w:left="-74"/>
                    <w:rPr>
                      <w:bCs/>
                    </w:rPr>
                  </w:pPr>
                  <w:r w:rsidRPr="00D353B4">
                    <w:rPr>
                      <w:bCs/>
                    </w:rPr>
                    <w:t>U2 - TR_U01</w:t>
                  </w:r>
                </w:p>
                <w:p w14:paraId="159B0788" w14:textId="77777777" w:rsidR="00683F7A" w:rsidRPr="00D353B4" w:rsidRDefault="00683F7A" w:rsidP="00BB4CB5">
                  <w:pPr>
                    <w:spacing w:line="276" w:lineRule="auto"/>
                    <w:ind w:left="-74"/>
                    <w:rPr>
                      <w:bCs/>
                    </w:rPr>
                  </w:pPr>
                </w:p>
              </w:tc>
              <w:tc>
                <w:tcPr>
                  <w:tcW w:w="1417" w:type="dxa"/>
                  <w:tcBorders>
                    <w:top w:val="nil"/>
                    <w:left w:val="nil"/>
                    <w:bottom w:val="nil"/>
                    <w:right w:val="nil"/>
                  </w:tcBorders>
                </w:tcPr>
                <w:p w14:paraId="777C9A1C" w14:textId="77777777" w:rsidR="00683F7A" w:rsidRPr="00D353B4" w:rsidRDefault="00683F7A" w:rsidP="00BB4CB5">
                  <w:pPr>
                    <w:spacing w:line="276" w:lineRule="auto"/>
                    <w:ind w:left="-74"/>
                    <w:rPr>
                      <w:bCs/>
                    </w:rPr>
                  </w:pPr>
                  <w:r w:rsidRPr="00D353B4">
                    <w:rPr>
                      <w:bCs/>
                    </w:rPr>
                    <w:t>K1 - TR_K01</w:t>
                  </w:r>
                </w:p>
                <w:p w14:paraId="02311CBC" w14:textId="77777777" w:rsidR="00683F7A" w:rsidRPr="00D353B4" w:rsidRDefault="00683F7A" w:rsidP="00BB4CB5">
                  <w:pPr>
                    <w:spacing w:line="276" w:lineRule="auto"/>
                    <w:ind w:left="-74"/>
                    <w:rPr>
                      <w:bCs/>
                    </w:rPr>
                  </w:pPr>
                  <w:r w:rsidRPr="00D353B4">
                    <w:rPr>
                      <w:bCs/>
                    </w:rPr>
                    <w:t>K2 - TR_K02</w:t>
                  </w:r>
                </w:p>
                <w:p w14:paraId="312815D0" w14:textId="77777777" w:rsidR="00683F7A" w:rsidRPr="00D353B4" w:rsidRDefault="00683F7A" w:rsidP="00BB4CB5">
                  <w:pPr>
                    <w:spacing w:line="276" w:lineRule="auto"/>
                    <w:ind w:left="-74"/>
                  </w:pPr>
                </w:p>
              </w:tc>
            </w:tr>
          </w:tbl>
          <w:p w14:paraId="5E8C7DAF" w14:textId="77777777" w:rsidR="00683F7A" w:rsidRPr="00D353B4" w:rsidRDefault="00683F7A" w:rsidP="00BB4CB5">
            <w:pPr>
              <w:jc w:val="both"/>
            </w:pPr>
          </w:p>
        </w:tc>
      </w:tr>
      <w:tr w:rsidR="00D353B4" w:rsidRPr="00D353B4" w14:paraId="47E9E990" w14:textId="77777777" w:rsidTr="00675790">
        <w:trPr>
          <w:trHeight w:val="20"/>
        </w:trPr>
        <w:tc>
          <w:tcPr>
            <w:tcW w:w="1733" w:type="pct"/>
            <w:shd w:val="clear" w:color="auto" w:fill="auto"/>
          </w:tcPr>
          <w:p w14:paraId="01244D3B" w14:textId="77777777" w:rsidR="00683F7A" w:rsidRPr="00D353B4" w:rsidRDefault="00683F7A" w:rsidP="00BB4CB5">
            <w:r w:rsidRPr="00D353B4">
              <w:t>Odniesienie modułowych efektów uczenia się do efektów inżynierskich (jeżeli dotyczy)</w:t>
            </w:r>
          </w:p>
        </w:tc>
        <w:tc>
          <w:tcPr>
            <w:tcW w:w="3267" w:type="pct"/>
            <w:shd w:val="clear" w:color="auto" w:fill="auto"/>
          </w:tcPr>
          <w:p w14:paraId="68B37705" w14:textId="77777777" w:rsidR="00683F7A" w:rsidRPr="00D353B4" w:rsidRDefault="00683F7A" w:rsidP="00BB4CB5">
            <w:pPr>
              <w:jc w:val="both"/>
            </w:pPr>
            <w:r w:rsidRPr="00D353B4">
              <w:t>nie dotyczy</w:t>
            </w:r>
          </w:p>
        </w:tc>
      </w:tr>
      <w:tr w:rsidR="00D353B4" w:rsidRPr="00D353B4" w14:paraId="129A54CD" w14:textId="77777777" w:rsidTr="00675790">
        <w:trPr>
          <w:trHeight w:val="20"/>
        </w:trPr>
        <w:tc>
          <w:tcPr>
            <w:tcW w:w="1733" w:type="pct"/>
            <w:shd w:val="clear" w:color="auto" w:fill="auto"/>
          </w:tcPr>
          <w:p w14:paraId="73B20A15" w14:textId="77777777" w:rsidR="00683F7A" w:rsidRPr="00D353B4" w:rsidRDefault="00683F7A" w:rsidP="00BB4CB5">
            <w:r w:rsidRPr="00D353B4">
              <w:t xml:space="preserve">Wymagania wstępne i dodatkowe </w:t>
            </w:r>
          </w:p>
        </w:tc>
        <w:tc>
          <w:tcPr>
            <w:tcW w:w="3267" w:type="pct"/>
            <w:shd w:val="clear" w:color="auto" w:fill="auto"/>
          </w:tcPr>
          <w:p w14:paraId="1039C07E" w14:textId="77777777" w:rsidR="00683F7A" w:rsidRPr="00D353B4" w:rsidRDefault="00683F7A" w:rsidP="00BB4CB5">
            <w:pPr>
              <w:jc w:val="both"/>
            </w:pPr>
            <w:r w:rsidRPr="00D353B4">
              <w:t>Krajoznawstwo i historii architektury i sztuki</w:t>
            </w:r>
          </w:p>
        </w:tc>
      </w:tr>
      <w:tr w:rsidR="00D353B4" w:rsidRPr="00D353B4" w14:paraId="6BF24FE3" w14:textId="77777777" w:rsidTr="00675790">
        <w:trPr>
          <w:trHeight w:val="20"/>
        </w:trPr>
        <w:tc>
          <w:tcPr>
            <w:tcW w:w="1733" w:type="pct"/>
            <w:shd w:val="clear" w:color="auto" w:fill="auto"/>
          </w:tcPr>
          <w:p w14:paraId="45B40AB3" w14:textId="77777777" w:rsidR="00683F7A" w:rsidRPr="00D353B4" w:rsidRDefault="00683F7A" w:rsidP="00BB4CB5">
            <w:r w:rsidRPr="00D353B4">
              <w:t xml:space="preserve">Treści programowe modułu </w:t>
            </w:r>
          </w:p>
          <w:p w14:paraId="270B40C8" w14:textId="77777777" w:rsidR="00683F7A" w:rsidRPr="00D353B4" w:rsidRDefault="00683F7A" w:rsidP="00BB4CB5"/>
        </w:tc>
        <w:tc>
          <w:tcPr>
            <w:tcW w:w="3267" w:type="pct"/>
            <w:shd w:val="clear" w:color="auto" w:fill="auto"/>
          </w:tcPr>
          <w:p w14:paraId="75C104A1" w14:textId="77777777" w:rsidR="00683F7A" w:rsidRPr="00D353B4" w:rsidRDefault="00683F7A" w:rsidP="00BB4CB5">
            <w:pPr>
              <w:jc w:val="both"/>
              <w:rPr>
                <w:rFonts w:eastAsia="Garamond"/>
              </w:rPr>
            </w:pPr>
            <w:r w:rsidRPr="00D353B4">
              <w:rPr>
                <w:bCs/>
              </w:rPr>
              <w:t>Podczas wykładów przekazywana jest wiedza z zakresu:</w:t>
            </w:r>
            <w:r w:rsidRPr="00D353B4">
              <w:t xml:space="preserve"> charakterystyki sy</w:t>
            </w:r>
            <w:r w:rsidRPr="00D353B4">
              <w:rPr>
                <w:rFonts w:eastAsia="Garamond"/>
                <w:shd w:val="clear" w:color="auto" w:fill="FFFFFF"/>
              </w:rPr>
              <w:t xml:space="preserve">lwetki przewodnika wycieczek oraz sposoby kształcenia i zatrudnianie pilotów i przewodników Poruszana jest etyka przewodnika. </w:t>
            </w:r>
            <w:r w:rsidRPr="00D353B4">
              <w:rPr>
                <w:rFonts w:eastAsia="Garamond"/>
              </w:rPr>
              <w:t>Wycieczka jako grupa ludzka i związane z tym problemy (psychologia i socjologia w pracy pilota). Wycieczka szkolna (zasady pracy z dziećmi i młodzieżą)</w:t>
            </w:r>
            <w:r w:rsidRPr="00D353B4">
              <w:rPr>
                <w:rFonts w:eastAsia="Garamond"/>
                <w:shd w:val="clear" w:color="auto" w:fill="FFFFFF"/>
              </w:rPr>
              <w:t xml:space="preserve">. </w:t>
            </w:r>
            <w:r w:rsidRPr="00D353B4">
              <w:rPr>
                <w:rFonts w:eastAsia="Garamond"/>
              </w:rPr>
              <w:t xml:space="preserve">Wycieczka z udziałem osób starszych i niepełnosprawnych. </w:t>
            </w:r>
          </w:p>
          <w:p w14:paraId="08DB9BBD" w14:textId="77777777" w:rsidR="00683F7A" w:rsidRPr="00D353B4" w:rsidRDefault="00683F7A" w:rsidP="00BB4CB5">
            <w:pPr>
              <w:jc w:val="both"/>
              <w:rPr>
                <w:bCs/>
              </w:rPr>
            </w:pPr>
            <w:r w:rsidRPr="00D353B4">
              <w:rPr>
                <w:rFonts w:eastAsia="Garamond"/>
              </w:rPr>
              <w:t>Ćwiczenia obejmują: zajęcia terenowe (wycieczki piesze) do miejsc i obiektów cennych ze względu na walory antropogeniczne i przyrodnicze oraz ze względu na możliwość obserwacji pracy zawodowych (licencjonowanych) przewodników.</w:t>
            </w:r>
          </w:p>
        </w:tc>
      </w:tr>
      <w:tr w:rsidR="00D353B4" w:rsidRPr="00D353B4" w14:paraId="760C0196" w14:textId="77777777" w:rsidTr="00675790">
        <w:trPr>
          <w:trHeight w:val="20"/>
        </w:trPr>
        <w:tc>
          <w:tcPr>
            <w:tcW w:w="1733" w:type="pct"/>
            <w:shd w:val="clear" w:color="auto" w:fill="auto"/>
          </w:tcPr>
          <w:p w14:paraId="49EFBA70" w14:textId="77777777" w:rsidR="00683F7A" w:rsidRPr="00D353B4" w:rsidRDefault="00683F7A" w:rsidP="00BB4CB5">
            <w:r w:rsidRPr="00D353B4">
              <w:t>Wykaz literatury podstawowej i uzupełniającej</w:t>
            </w:r>
          </w:p>
        </w:tc>
        <w:tc>
          <w:tcPr>
            <w:tcW w:w="3267" w:type="pct"/>
            <w:shd w:val="clear" w:color="auto" w:fill="auto"/>
          </w:tcPr>
          <w:p w14:paraId="0CD04803" w14:textId="77777777" w:rsidR="00683F7A" w:rsidRPr="00D353B4" w:rsidRDefault="00683F7A" w:rsidP="00BB4CB5">
            <w:pPr>
              <w:autoSpaceDE w:val="0"/>
              <w:autoSpaceDN w:val="0"/>
              <w:adjustRightInd w:val="0"/>
            </w:pPr>
            <w:r w:rsidRPr="00D353B4">
              <w:t>Literatura podstawowa:</w:t>
            </w:r>
          </w:p>
          <w:p w14:paraId="2D674F17" w14:textId="77777777" w:rsidR="00683F7A" w:rsidRPr="00D353B4" w:rsidRDefault="00683F7A" w:rsidP="00667F61">
            <w:pPr>
              <w:numPr>
                <w:ilvl w:val="0"/>
                <w:numId w:val="134"/>
              </w:numPr>
              <w:ind w:left="339" w:hanging="284"/>
            </w:pPr>
            <w:r w:rsidRPr="00D353B4">
              <w:t>Kruczek Z.(red), Kompendium pilota wycieczek Kraków 2014.</w:t>
            </w:r>
          </w:p>
          <w:p w14:paraId="6F520171" w14:textId="77777777" w:rsidR="00683F7A" w:rsidRPr="00D353B4" w:rsidRDefault="00683F7A" w:rsidP="00667F61">
            <w:pPr>
              <w:numPr>
                <w:ilvl w:val="0"/>
                <w:numId w:val="134"/>
              </w:numPr>
              <w:ind w:left="339" w:hanging="284"/>
            </w:pPr>
            <w:r w:rsidRPr="00D353B4">
              <w:t xml:space="preserve"> Kruczek Z.(red) Etyka przewodników turystycznych i pilotów wycieczek,  Kraków 2014.</w:t>
            </w:r>
          </w:p>
          <w:p w14:paraId="380E2EF5" w14:textId="77777777" w:rsidR="00683F7A" w:rsidRPr="00D353B4" w:rsidRDefault="00683F7A" w:rsidP="00BB4CB5">
            <w:pPr>
              <w:autoSpaceDE w:val="0"/>
              <w:autoSpaceDN w:val="0"/>
              <w:adjustRightInd w:val="0"/>
              <w:ind w:left="33"/>
            </w:pPr>
            <w:r w:rsidRPr="00D353B4">
              <w:t>Literatura uzupełniająca:</w:t>
            </w:r>
          </w:p>
          <w:p w14:paraId="132C3DDB" w14:textId="77777777" w:rsidR="00683F7A" w:rsidRPr="00D353B4" w:rsidRDefault="00683F7A" w:rsidP="00667F61">
            <w:pPr>
              <w:numPr>
                <w:ilvl w:val="0"/>
                <w:numId w:val="135"/>
              </w:numPr>
              <w:autoSpaceDE w:val="0"/>
              <w:ind w:left="339" w:hanging="339"/>
              <w:jc w:val="both"/>
              <w:rPr>
                <w:rFonts w:eastAsia="Garamond"/>
              </w:rPr>
            </w:pPr>
            <w:r w:rsidRPr="00D353B4">
              <w:rPr>
                <w:rFonts w:eastAsia="Garamond"/>
              </w:rPr>
              <w:t>Kodeks etyczny przewodnika PTTK [w:] Jakość usług w pilotażu.2018 .</w:t>
            </w:r>
          </w:p>
          <w:p w14:paraId="234DADA9" w14:textId="77777777" w:rsidR="00683F7A" w:rsidRPr="00D353B4" w:rsidRDefault="00683F7A" w:rsidP="00667F61">
            <w:pPr>
              <w:pStyle w:val="Akapitzlist"/>
              <w:numPr>
                <w:ilvl w:val="0"/>
                <w:numId w:val="135"/>
              </w:numPr>
              <w:suppressAutoHyphens w:val="0"/>
              <w:autoSpaceDN/>
              <w:spacing w:line="240" w:lineRule="auto"/>
              <w:ind w:left="339" w:hanging="339"/>
              <w:contextualSpacing/>
              <w:textAlignment w:val="auto"/>
              <w:rPr>
                <w:rFonts w:ascii="Times New Roman" w:hAnsi="Times New Roman"/>
                <w:sz w:val="24"/>
                <w:szCs w:val="24"/>
              </w:rPr>
            </w:pPr>
            <w:r w:rsidRPr="00D353B4">
              <w:rPr>
                <w:rFonts w:ascii="Times New Roman" w:hAnsi="Times New Roman"/>
                <w:sz w:val="24"/>
                <w:szCs w:val="24"/>
              </w:rPr>
              <w:t>Rozporządzenie ministra gospodarki</w:t>
            </w:r>
            <w:r w:rsidRPr="00D353B4">
              <w:rPr>
                <w:rFonts w:ascii="Times New Roman" w:hAnsi="Times New Roman"/>
                <w:sz w:val="24"/>
                <w:szCs w:val="24"/>
                <w:vertAlign w:val="superscript"/>
              </w:rPr>
              <w:t xml:space="preserve"> </w:t>
            </w:r>
            <w:r w:rsidRPr="00D353B4">
              <w:rPr>
                <w:rFonts w:ascii="Times New Roman" w:hAnsi="Times New Roman"/>
                <w:sz w:val="24"/>
                <w:szCs w:val="24"/>
              </w:rPr>
              <w:t>z dnia 4 marca 2011  r. w sprawie przewodników turystycznych i pilotów wycieczek.</w:t>
            </w:r>
          </w:p>
        </w:tc>
      </w:tr>
      <w:tr w:rsidR="00D353B4" w:rsidRPr="00D353B4" w14:paraId="3040CE34" w14:textId="77777777" w:rsidTr="00675790">
        <w:trPr>
          <w:trHeight w:val="20"/>
        </w:trPr>
        <w:tc>
          <w:tcPr>
            <w:tcW w:w="1733" w:type="pct"/>
            <w:shd w:val="clear" w:color="auto" w:fill="auto"/>
          </w:tcPr>
          <w:p w14:paraId="45A5C57D" w14:textId="77777777" w:rsidR="00683F7A" w:rsidRPr="00D353B4" w:rsidRDefault="00683F7A" w:rsidP="00BB4CB5">
            <w:r w:rsidRPr="00D353B4">
              <w:t>Planowane formy/działania/metody dydaktyczne</w:t>
            </w:r>
          </w:p>
        </w:tc>
        <w:tc>
          <w:tcPr>
            <w:tcW w:w="3267" w:type="pct"/>
            <w:shd w:val="clear" w:color="auto" w:fill="auto"/>
          </w:tcPr>
          <w:p w14:paraId="039618C4" w14:textId="77777777" w:rsidR="00683F7A" w:rsidRPr="00D353B4" w:rsidRDefault="00683F7A" w:rsidP="00BB4CB5">
            <w:r w:rsidRPr="00D353B4">
              <w:t xml:space="preserve">Metody dydaktyczne: dyskusja, wykład, ćwiczenia, wykonanie  prezentacji. </w:t>
            </w:r>
          </w:p>
        </w:tc>
      </w:tr>
      <w:tr w:rsidR="00D353B4" w:rsidRPr="00D353B4" w14:paraId="4DF98F44" w14:textId="77777777" w:rsidTr="00675790">
        <w:trPr>
          <w:trHeight w:val="20"/>
        </w:trPr>
        <w:tc>
          <w:tcPr>
            <w:tcW w:w="1733" w:type="pct"/>
            <w:shd w:val="clear" w:color="auto" w:fill="auto"/>
          </w:tcPr>
          <w:p w14:paraId="413360CE" w14:textId="77777777" w:rsidR="00683F7A" w:rsidRPr="00D353B4" w:rsidRDefault="00683F7A" w:rsidP="00BB4CB5">
            <w:r w:rsidRPr="00D353B4">
              <w:t>Sposoby weryfikacji oraz formy dokumentowania osiągniętych efektów uczenia się</w:t>
            </w:r>
          </w:p>
        </w:tc>
        <w:tc>
          <w:tcPr>
            <w:tcW w:w="3267" w:type="pct"/>
            <w:shd w:val="clear" w:color="auto" w:fill="auto"/>
          </w:tcPr>
          <w:p w14:paraId="6B15965A" w14:textId="77777777" w:rsidR="00683F7A" w:rsidRPr="00D353B4" w:rsidRDefault="00683F7A" w:rsidP="00BB4CB5">
            <w:pPr>
              <w:jc w:val="both"/>
            </w:pPr>
            <w:r w:rsidRPr="00D353B4">
              <w:t>W1, W2, W3 – zaliczenie pisemne z zagadnień zaprezentowanych na wykładzie, </w:t>
            </w:r>
          </w:p>
          <w:p w14:paraId="3635DA88" w14:textId="77777777" w:rsidR="00683F7A" w:rsidRPr="00D353B4" w:rsidRDefault="00683F7A" w:rsidP="00BB4CB5">
            <w:pPr>
              <w:jc w:val="both"/>
            </w:pPr>
            <w:r w:rsidRPr="00D353B4">
              <w:t>U1, U2, U3, U4 – ocena zadania projektowego</w:t>
            </w:r>
          </w:p>
          <w:p w14:paraId="4B0D532B" w14:textId="77777777" w:rsidR="00683F7A" w:rsidRPr="00D353B4" w:rsidRDefault="00683F7A" w:rsidP="00BB4CB5">
            <w:pPr>
              <w:jc w:val="both"/>
            </w:pPr>
            <w:r w:rsidRPr="00D353B4">
              <w:t>K1 – udział w dyskusji – cena aktywności na zajęciach,</w:t>
            </w:r>
          </w:p>
          <w:p w14:paraId="593C8890" w14:textId="77777777" w:rsidR="00683F7A" w:rsidRPr="00D353B4" w:rsidRDefault="00683F7A" w:rsidP="00BB4CB5">
            <w:pPr>
              <w:jc w:val="both"/>
            </w:pPr>
            <w:r w:rsidRPr="00D353B4">
              <w:lastRenderedPageBreak/>
              <w:t>K2 – ocena wybranych elementów projektu i prezentacji jednostkowej na ćwiczeniach</w:t>
            </w:r>
          </w:p>
          <w:p w14:paraId="024FE464" w14:textId="77777777" w:rsidR="00683F7A" w:rsidRPr="00D353B4" w:rsidRDefault="00683F7A" w:rsidP="00BB4CB5">
            <w:pPr>
              <w:jc w:val="both"/>
            </w:pPr>
            <w:r w:rsidRPr="00D353B4">
              <w:t>Formy dokumentowania osiągniętych efektów: prace pisemne, zadanie projektowe, dziennik prowadzącego.</w:t>
            </w:r>
          </w:p>
        </w:tc>
      </w:tr>
      <w:tr w:rsidR="00D353B4" w:rsidRPr="00D353B4" w14:paraId="7C873AD6" w14:textId="77777777" w:rsidTr="00675790">
        <w:trPr>
          <w:trHeight w:val="20"/>
        </w:trPr>
        <w:tc>
          <w:tcPr>
            <w:tcW w:w="1733" w:type="pct"/>
            <w:shd w:val="clear" w:color="auto" w:fill="auto"/>
          </w:tcPr>
          <w:p w14:paraId="79FA13B8" w14:textId="77777777" w:rsidR="00683F7A" w:rsidRPr="00D353B4" w:rsidRDefault="00683F7A" w:rsidP="00BB4CB5">
            <w:r w:rsidRPr="00D353B4">
              <w:lastRenderedPageBreak/>
              <w:t>Elementy i wagi mające wpływ na ocenę końcową</w:t>
            </w:r>
          </w:p>
          <w:p w14:paraId="09D37FE5" w14:textId="77777777" w:rsidR="00683F7A" w:rsidRPr="00D353B4" w:rsidRDefault="00683F7A" w:rsidP="00BB4CB5"/>
          <w:p w14:paraId="11DE2606" w14:textId="77777777" w:rsidR="00683F7A" w:rsidRPr="00D353B4" w:rsidRDefault="00683F7A" w:rsidP="00BB4CB5"/>
        </w:tc>
        <w:tc>
          <w:tcPr>
            <w:tcW w:w="3267" w:type="pct"/>
            <w:shd w:val="clear" w:color="auto" w:fill="auto"/>
          </w:tcPr>
          <w:p w14:paraId="12655FA4" w14:textId="77777777" w:rsidR="00683F7A" w:rsidRPr="00D353B4" w:rsidRDefault="00683F7A" w:rsidP="00BB4CB5">
            <w:r w:rsidRPr="00D353B4">
              <w:t>Szczegółowe kryteria przy ocenie zaliczenia</w:t>
            </w:r>
          </w:p>
          <w:p w14:paraId="5612D78A" w14:textId="77777777" w:rsidR="00683F7A" w:rsidRPr="00D353B4" w:rsidRDefault="00683F7A" w:rsidP="00BB4CB5">
            <w:pPr>
              <w:rPr>
                <w:rFonts w:eastAsiaTheme="minorHAnsi"/>
              </w:rPr>
            </w:pPr>
            <w:r w:rsidRPr="00D353B4">
              <w:rPr>
                <w:rFonts w:eastAsiaTheme="minorHAnsi"/>
              </w:rPr>
              <w:t>Procent wiedzy wymaganej dla uzyskania oceny końcowej wynosi odpowiednio:</w:t>
            </w:r>
          </w:p>
          <w:p w14:paraId="2BE3B57B" w14:textId="77777777" w:rsidR="00683F7A" w:rsidRPr="00D353B4" w:rsidRDefault="00683F7A"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bardzo dobry 91% - 100%,</w:t>
            </w:r>
          </w:p>
          <w:p w14:paraId="59B5FC2F" w14:textId="77777777" w:rsidR="00683F7A" w:rsidRPr="00D353B4" w:rsidRDefault="00683F7A"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plus 81% - 90%,</w:t>
            </w:r>
          </w:p>
          <w:p w14:paraId="3598825F" w14:textId="77777777" w:rsidR="00683F7A" w:rsidRPr="00D353B4" w:rsidRDefault="00683F7A"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71% - 80%,</w:t>
            </w:r>
          </w:p>
          <w:p w14:paraId="36CE548C" w14:textId="77777777" w:rsidR="00683F7A" w:rsidRPr="00D353B4" w:rsidRDefault="00683F7A"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plus 61% - 70%,</w:t>
            </w:r>
          </w:p>
          <w:p w14:paraId="248E5720" w14:textId="77777777" w:rsidR="00683F7A" w:rsidRPr="00D353B4" w:rsidRDefault="00683F7A"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51% - 60%,</w:t>
            </w:r>
          </w:p>
          <w:p w14:paraId="03B13F6B" w14:textId="77777777" w:rsidR="00683F7A" w:rsidRPr="00D353B4" w:rsidRDefault="00683F7A"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niedostateczny 50% i mniej.</w:t>
            </w:r>
            <w:r w:rsidRPr="00D353B4">
              <w:rPr>
                <w:rFonts w:ascii="Times New Roman" w:hAnsi="Times New Roman"/>
                <w:sz w:val="24"/>
                <w:szCs w:val="24"/>
              </w:rPr>
              <w:t xml:space="preserve"> </w:t>
            </w:r>
          </w:p>
          <w:p w14:paraId="41DAA8B7" w14:textId="77777777" w:rsidR="00683F7A" w:rsidRPr="00D353B4" w:rsidRDefault="00683F7A" w:rsidP="00BB4CB5">
            <w:pPr>
              <w:ind w:left="197"/>
              <w:jc w:val="both"/>
            </w:pPr>
            <w:r w:rsidRPr="00D353B4">
              <w:rPr>
                <w:rFonts w:eastAsiaTheme="minorHAnsi"/>
              </w:rPr>
              <w:t>Student uzyskuje zaliczenie przedmiotu po otrzymaniu oceny minimum 3.0 z części ćwiczeniowej  przedmiotu</w:t>
            </w:r>
          </w:p>
        </w:tc>
      </w:tr>
      <w:tr w:rsidR="00D353B4" w:rsidRPr="00D353B4" w14:paraId="19CBA98A" w14:textId="77777777" w:rsidTr="00675790">
        <w:trPr>
          <w:trHeight w:val="20"/>
        </w:trPr>
        <w:tc>
          <w:tcPr>
            <w:tcW w:w="1733" w:type="pct"/>
            <w:shd w:val="clear" w:color="auto" w:fill="auto"/>
          </w:tcPr>
          <w:p w14:paraId="6AE91315" w14:textId="77777777" w:rsidR="00683F7A" w:rsidRPr="00D353B4" w:rsidRDefault="00683F7A" w:rsidP="00BB4CB5">
            <w:pPr>
              <w:jc w:val="both"/>
            </w:pPr>
            <w:r w:rsidRPr="00D353B4">
              <w:t>Bilans punktów ECTS</w:t>
            </w:r>
          </w:p>
        </w:tc>
        <w:tc>
          <w:tcPr>
            <w:tcW w:w="3267" w:type="pct"/>
            <w:shd w:val="clear" w:color="auto" w:fill="auto"/>
          </w:tcPr>
          <w:p w14:paraId="0A8E09D6" w14:textId="77777777" w:rsidR="00683F7A" w:rsidRPr="00D353B4" w:rsidRDefault="00683F7A" w:rsidP="00BB4CB5">
            <w:r w:rsidRPr="00D353B4">
              <w:t>Kontaktowe</w:t>
            </w:r>
          </w:p>
          <w:p w14:paraId="061C1E4D" w14:textId="7EEC7987" w:rsidR="00683F7A" w:rsidRPr="00D353B4" w:rsidRDefault="00683F7A" w:rsidP="00667F61">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wykłady </w:t>
            </w:r>
            <w:r w:rsidR="002D5786" w:rsidRPr="00D353B4">
              <w:rPr>
                <w:rFonts w:ascii="Times New Roman" w:hAnsi="Times New Roman"/>
                <w:sz w:val="24"/>
                <w:szCs w:val="24"/>
              </w:rPr>
              <w:t>5</w:t>
            </w:r>
            <w:r w:rsidRPr="00D353B4">
              <w:rPr>
                <w:rFonts w:ascii="Times New Roman" w:hAnsi="Times New Roman"/>
                <w:sz w:val="24"/>
                <w:szCs w:val="24"/>
              </w:rPr>
              <w:t xml:space="preserve"> godz, </w:t>
            </w:r>
          </w:p>
          <w:p w14:paraId="7FC3355A" w14:textId="036491D6" w:rsidR="00683F7A" w:rsidRPr="00D353B4" w:rsidRDefault="00683F7A" w:rsidP="00667F61">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ćwiczenia audytoryjne i laboratoryjne </w:t>
            </w:r>
            <w:r w:rsidR="00B7315B" w:rsidRPr="00D353B4">
              <w:rPr>
                <w:rFonts w:ascii="Times New Roman" w:hAnsi="Times New Roman"/>
                <w:sz w:val="24"/>
                <w:szCs w:val="24"/>
              </w:rPr>
              <w:t>15</w:t>
            </w:r>
            <w:r w:rsidRPr="00D353B4">
              <w:rPr>
                <w:rFonts w:ascii="Times New Roman" w:hAnsi="Times New Roman"/>
                <w:sz w:val="24"/>
                <w:szCs w:val="24"/>
              </w:rPr>
              <w:t xml:space="preserve"> godz,</w:t>
            </w:r>
          </w:p>
          <w:p w14:paraId="5CC1251C" w14:textId="2F8D8913" w:rsidR="00683F7A" w:rsidRPr="00D353B4" w:rsidRDefault="00683F7A" w:rsidP="00BB4CB5">
            <w:pPr>
              <w:ind w:left="120"/>
            </w:pPr>
            <w:r w:rsidRPr="00D353B4">
              <w:t>Łącznie –</w:t>
            </w:r>
            <w:r w:rsidR="0039437F" w:rsidRPr="00D353B4">
              <w:t xml:space="preserve"> </w:t>
            </w:r>
            <w:r w:rsidR="002D5786" w:rsidRPr="00D353B4">
              <w:t>2</w:t>
            </w:r>
            <w:r w:rsidR="001C43CC" w:rsidRPr="00D353B4">
              <w:t>0</w:t>
            </w:r>
            <w:r w:rsidRPr="00D353B4">
              <w:t xml:space="preserve"> godz./</w:t>
            </w:r>
            <w:r w:rsidR="002D5786" w:rsidRPr="00D353B4">
              <w:t>0,8</w:t>
            </w:r>
            <w:r w:rsidRPr="00D353B4">
              <w:t xml:space="preserve"> ECTS</w:t>
            </w:r>
          </w:p>
          <w:p w14:paraId="2E26A531" w14:textId="77777777" w:rsidR="00675790" w:rsidRPr="00D353B4" w:rsidRDefault="00675790" w:rsidP="00BB4CB5">
            <w:pPr>
              <w:ind w:left="120"/>
            </w:pPr>
          </w:p>
          <w:p w14:paraId="78B98540" w14:textId="77777777" w:rsidR="00683F7A" w:rsidRPr="00D353B4" w:rsidRDefault="00683F7A" w:rsidP="00BB4CB5">
            <w:r w:rsidRPr="00D353B4">
              <w:t>Niekontaktowe</w:t>
            </w:r>
          </w:p>
          <w:p w14:paraId="0039DF8A" w14:textId="70DE47AD" w:rsidR="00683F7A" w:rsidRPr="00D353B4" w:rsidRDefault="00683F7A" w:rsidP="00667F6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przygotowanie do zajęć </w:t>
            </w:r>
            <w:r w:rsidR="001C43CC" w:rsidRPr="00D353B4">
              <w:rPr>
                <w:rFonts w:ascii="Times New Roman" w:hAnsi="Times New Roman"/>
                <w:sz w:val="24"/>
                <w:szCs w:val="24"/>
              </w:rPr>
              <w:t>8</w:t>
            </w:r>
            <w:r w:rsidRPr="00D353B4">
              <w:rPr>
                <w:rFonts w:ascii="Times New Roman" w:hAnsi="Times New Roman"/>
                <w:sz w:val="24"/>
                <w:szCs w:val="24"/>
              </w:rPr>
              <w:t xml:space="preserve"> godz,</w:t>
            </w:r>
          </w:p>
          <w:p w14:paraId="47416B34" w14:textId="77777777" w:rsidR="00683F7A" w:rsidRPr="00D353B4" w:rsidRDefault="00683F7A" w:rsidP="00667F6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wykonanie prezentacji 5 godz,</w:t>
            </w:r>
          </w:p>
          <w:p w14:paraId="33BA7AF7" w14:textId="2F89490A" w:rsidR="00683F7A" w:rsidRPr="00D353B4" w:rsidRDefault="00683F7A" w:rsidP="00667F6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studiowanie literatury </w:t>
            </w:r>
            <w:r w:rsidR="002D5786" w:rsidRPr="00D353B4">
              <w:rPr>
                <w:rFonts w:ascii="Times New Roman" w:hAnsi="Times New Roman"/>
                <w:sz w:val="24"/>
                <w:szCs w:val="24"/>
              </w:rPr>
              <w:t>1</w:t>
            </w:r>
            <w:r w:rsidRPr="00D353B4">
              <w:rPr>
                <w:rFonts w:ascii="Times New Roman" w:hAnsi="Times New Roman"/>
                <w:sz w:val="24"/>
                <w:szCs w:val="24"/>
              </w:rPr>
              <w:t>7 godz,</w:t>
            </w:r>
          </w:p>
          <w:p w14:paraId="32058BA9" w14:textId="4B7F00C3" w:rsidR="00683F7A" w:rsidRPr="00D353B4" w:rsidRDefault="00683F7A" w:rsidP="002D5786">
            <w:r w:rsidRPr="00D353B4">
              <w:t xml:space="preserve">Łącznie </w:t>
            </w:r>
            <w:r w:rsidR="002D5786" w:rsidRPr="00D353B4">
              <w:t>3</w:t>
            </w:r>
            <w:r w:rsidR="001C43CC" w:rsidRPr="00D353B4">
              <w:t>0</w:t>
            </w:r>
            <w:r w:rsidRPr="00D353B4">
              <w:t xml:space="preserve"> godz./</w:t>
            </w:r>
            <w:r w:rsidR="002D5786" w:rsidRPr="00D353B4">
              <w:t>1,2</w:t>
            </w:r>
            <w:r w:rsidRPr="00D353B4">
              <w:t xml:space="preserve"> ECTS</w:t>
            </w:r>
          </w:p>
        </w:tc>
      </w:tr>
      <w:tr w:rsidR="00683F7A" w:rsidRPr="00D353B4" w14:paraId="7D9D40E9" w14:textId="77777777" w:rsidTr="00675790">
        <w:trPr>
          <w:trHeight w:val="20"/>
        </w:trPr>
        <w:tc>
          <w:tcPr>
            <w:tcW w:w="1733" w:type="pct"/>
            <w:shd w:val="clear" w:color="auto" w:fill="auto"/>
          </w:tcPr>
          <w:p w14:paraId="3533D020" w14:textId="77777777" w:rsidR="00683F7A" w:rsidRPr="00D353B4" w:rsidRDefault="00683F7A" w:rsidP="00BB4CB5">
            <w:r w:rsidRPr="00D353B4">
              <w:t>Nakład pracy związany z zajęciami wymagającymi bezpośredniego udziału nauczyciela akademickiego</w:t>
            </w:r>
          </w:p>
        </w:tc>
        <w:tc>
          <w:tcPr>
            <w:tcW w:w="3267" w:type="pct"/>
            <w:shd w:val="clear" w:color="auto" w:fill="auto"/>
          </w:tcPr>
          <w:p w14:paraId="1FC42FEC" w14:textId="77777777" w:rsidR="00683F7A" w:rsidRPr="00D353B4" w:rsidRDefault="00683F7A" w:rsidP="00BB4CB5">
            <w:pPr>
              <w:contextualSpacing/>
            </w:pPr>
            <w:r w:rsidRPr="00D353B4">
              <w:t>Udział:</w:t>
            </w:r>
          </w:p>
          <w:p w14:paraId="446F3179" w14:textId="4BAED250" w:rsidR="00683F7A" w:rsidRPr="00D353B4" w:rsidRDefault="00683F7A" w:rsidP="00BB4CB5">
            <w:pPr>
              <w:contextualSpacing/>
            </w:pPr>
            <w:r w:rsidRPr="00D353B4">
              <w:t>wykłady -</w:t>
            </w:r>
            <w:r w:rsidR="002D5786" w:rsidRPr="00D353B4">
              <w:t>5</w:t>
            </w:r>
            <w:r w:rsidRPr="00D353B4">
              <w:t xml:space="preserve"> godz,  ćwiczenia audytoryjne i ćwiczenia laboratoryjne 1</w:t>
            </w:r>
            <w:r w:rsidR="0039437F" w:rsidRPr="00D353B4">
              <w:t>5</w:t>
            </w:r>
            <w:r w:rsidRPr="00D353B4">
              <w:t xml:space="preserve"> godz,</w:t>
            </w:r>
          </w:p>
          <w:p w14:paraId="28E894B2" w14:textId="52381368" w:rsidR="00683F7A" w:rsidRPr="00D353B4" w:rsidRDefault="00683F7A" w:rsidP="00BB4CB5">
            <w:pPr>
              <w:jc w:val="both"/>
            </w:pPr>
            <w:r w:rsidRPr="00D353B4">
              <w:t xml:space="preserve">Łącznie – </w:t>
            </w:r>
            <w:r w:rsidR="002D5786" w:rsidRPr="00D353B4">
              <w:t>2</w:t>
            </w:r>
            <w:r w:rsidR="001C43CC" w:rsidRPr="00D353B4">
              <w:t>0</w:t>
            </w:r>
            <w:r w:rsidRPr="00D353B4">
              <w:t xml:space="preserve"> godz./</w:t>
            </w:r>
            <w:r w:rsidR="002D5786" w:rsidRPr="00D353B4">
              <w:t xml:space="preserve">0,8 </w:t>
            </w:r>
            <w:r w:rsidRPr="00D353B4">
              <w:t>ECTS</w:t>
            </w:r>
          </w:p>
        </w:tc>
      </w:tr>
    </w:tbl>
    <w:p w14:paraId="53187E32" w14:textId="7111D0E7" w:rsidR="00396144" w:rsidRPr="00D353B4" w:rsidRDefault="00396144" w:rsidP="00396144">
      <w:pPr>
        <w:rPr>
          <w:b/>
          <w:sz w:val="28"/>
          <w:szCs w:val="28"/>
        </w:rPr>
      </w:pPr>
    </w:p>
    <w:p w14:paraId="5F549695" w14:textId="1B9C11EF" w:rsidR="00E82BB7" w:rsidRPr="00D353B4" w:rsidRDefault="00396144" w:rsidP="00675790">
      <w:pPr>
        <w:rPr>
          <w:b/>
          <w:sz w:val="28"/>
          <w:szCs w:val="28"/>
        </w:rPr>
      </w:pPr>
      <w:r w:rsidRPr="00D353B4">
        <w:rPr>
          <w:b/>
          <w:sz w:val="28"/>
          <w:szCs w:val="28"/>
        </w:rPr>
        <w:t xml:space="preserve">Karta opisu zajęć z modułu  </w:t>
      </w:r>
      <w:r w:rsidR="0016126E" w:rsidRPr="00D353B4">
        <w:rPr>
          <w:b/>
          <w:sz w:val="28"/>
          <w:szCs w:val="28"/>
        </w:rPr>
        <w:t>Organizacja czasu wolnego</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58"/>
        <w:gridCol w:w="4219"/>
        <w:gridCol w:w="1359"/>
        <w:gridCol w:w="900"/>
      </w:tblGrid>
      <w:tr w:rsidR="00D353B4" w:rsidRPr="00D353B4" w14:paraId="2D8541D2" w14:textId="77777777" w:rsidTr="00C536B5">
        <w:trPr>
          <w:trHeight w:val="20"/>
          <w:jc w:val="center"/>
        </w:trPr>
        <w:tc>
          <w:tcPr>
            <w:tcW w:w="1638" w:type="pct"/>
            <w:shd w:val="clear" w:color="auto" w:fill="auto"/>
          </w:tcPr>
          <w:p w14:paraId="4B21BA34" w14:textId="77777777" w:rsidR="00E82BB7" w:rsidRPr="00D353B4" w:rsidRDefault="00E82BB7" w:rsidP="00AD3881">
            <w:r w:rsidRPr="00D353B4">
              <w:t>Nazwa kierunku studiów</w:t>
            </w:r>
          </w:p>
        </w:tc>
        <w:tc>
          <w:tcPr>
            <w:tcW w:w="3358" w:type="pct"/>
            <w:gridSpan w:val="3"/>
            <w:vAlign w:val="center"/>
          </w:tcPr>
          <w:p w14:paraId="67F14231" w14:textId="7E6543BA" w:rsidR="00E82BB7" w:rsidRPr="00D353B4" w:rsidRDefault="00E82BB7" w:rsidP="00AD3881">
            <w:r w:rsidRPr="00D353B4">
              <w:t>Turystyka i rekreacja</w:t>
            </w:r>
          </w:p>
        </w:tc>
      </w:tr>
      <w:tr w:rsidR="00D353B4" w:rsidRPr="00D353B4" w14:paraId="2F17D0AF" w14:textId="77777777" w:rsidTr="00C536B5">
        <w:trPr>
          <w:trHeight w:val="20"/>
          <w:jc w:val="center"/>
        </w:trPr>
        <w:tc>
          <w:tcPr>
            <w:tcW w:w="1638" w:type="pct"/>
            <w:shd w:val="clear" w:color="auto" w:fill="auto"/>
          </w:tcPr>
          <w:p w14:paraId="6C3ADDF8" w14:textId="77777777" w:rsidR="00E82BB7" w:rsidRPr="00D353B4" w:rsidRDefault="00E82BB7" w:rsidP="00AD3881">
            <w:r w:rsidRPr="00D353B4">
              <w:t>Nazwa modułu, także w języku angielskim</w:t>
            </w:r>
          </w:p>
        </w:tc>
        <w:tc>
          <w:tcPr>
            <w:tcW w:w="3358" w:type="pct"/>
            <w:gridSpan w:val="3"/>
            <w:vAlign w:val="center"/>
          </w:tcPr>
          <w:p w14:paraId="29625447" w14:textId="77777777" w:rsidR="00E82BB7" w:rsidRPr="00D353B4" w:rsidRDefault="00E82BB7" w:rsidP="00AD3881">
            <w:r w:rsidRPr="00D353B4">
              <w:t>Organizacja czasu wolnego</w:t>
            </w:r>
          </w:p>
          <w:p w14:paraId="3C47F1E6" w14:textId="77777777" w:rsidR="00E82BB7" w:rsidRPr="00D353B4" w:rsidRDefault="00E82BB7" w:rsidP="00AD3881">
            <w:r w:rsidRPr="00D353B4">
              <w:t>Organization of leisure time</w:t>
            </w:r>
          </w:p>
        </w:tc>
      </w:tr>
      <w:tr w:rsidR="00D353B4" w:rsidRPr="00D353B4" w14:paraId="15152678" w14:textId="77777777" w:rsidTr="00C536B5">
        <w:trPr>
          <w:trHeight w:val="20"/>
          <w:jc w:val="center"/>
        </w:trPr>
        <w:tc>
          <w:tcPr>
            <w:tcW w:w="1638" w:type="pct"/>
            <w:shd w:val="clear" w:color="auto" w:fill="auto"/>
          </w:tcPr>
          <w:p w14:paraId="3FAD9208" w14:textId="77777777" w:rsidR="00E82BB7" w:rsidRPr="00D353B4" w:rsidRDefault="00E82BB7" w:rsidP="00AD3881">
            <w:r w:rsidRPr="00D353B4">
              <w:t>Język wykładowy</w:t>
            </w:r>
          </w:p>
        </w:tc>
        <w:tc>
          <w:tcPr>
            <w:tcW w:w="3358" w:type="pct"/>
            <w:gridSpan w:val="3"/>
            <w:vAlign w:val="center"/>
          </w:tcPr>
          <w:p w14:paraId="00C80930" w14:textId="77777777" w:rsidR="00E82BB7" w:rsidRPr="00D353B4" w:rsidRDefault="00E82BB7" w:rsidP="00AD3881">
            <w:r w:rsidRPr="00D353B4">
              <w:t>Polski</w:t>
            </w:r>
          </w:p>
        </w:tc>
      </w:tr>
      <w:tr w:rsidR="00D353B4" w:rsidRPr="00D353B4" w14:paraId="3636B008" w14:textId="77777777" w:rsidTr="00C536B5">
        <w:trPr>
          <w:trHeight w:val="20"/>
          <w:jc w:val="center"/>
        </w:trPr>
        <w:tc>
          <w:tcPr>
            <w:tcW w:w="1638" w:type="pct"/>
            <w:shd w:val="clear" w:color="auto" w:fill="auto"/>
          </w:tcPr>
          <w:p w14:paraId="67718DA1" w14:textId="77777777" w:rsidR="00E82BB7" w:rsidRPr="00D353B4" w:rsidRDefault="00E82BB7" w:rsidP="00AD3881">
            <w:r w:rsidRPr="00D353B4">
              <w:t>Rodzaj modułu</w:t>
            </w:r>
          </w:p>
        </w:tc>
        <w:tc>
          <w:tcPr>
            <w:tcW w:w="3358" w:type="pct"/>
            <w:gridSpan w:val="3"/>
            <w:vAlign w:val="center"/>
          </w:tcPr>
          <w:p w14:paraId="0A533C23" w14:textId="77777777" w:rsidR="00E82BB7" w:rsidRPr="00D353B4" w:rsidRDefault="00E82BB7" w:rsidP="00AD3881">
            <w:pPr>
              <w:tabs>
                <w:tab w:val="left" w:pos="2973"/>
              </w:tabs>
            </w:pPr>
            <w:r w:rsidRPr="00D353B4">
              <w:t>Obowiązkowy</w:t>
            </w:r>
          </w:p>
        </w:tc>
      </w:tr>
      <w:tr w:rsidR="00D353B4" w:rsidRPr="00D353B4" w14:paraId="48E1043C" w14:textId="77777777" w:rsidTr="00C536B5">
        <w:trPr>
          <w:trHeight w:val="20"/>
          <w:jc w:val="center"/>
        </w:trPr>
        <w:tc>
          <w:tcPr>
            <w:tcW w:w="1638" w:type="pct"/>
            <w:shd w:val="clear" w:color="auto" w:fill="auto"/>
          </w:tcPr>
          <w:p w14:paraId="6B0BE7EA" w14:textId="77777777" w:rsidR="00E82BB7" w:rsidRPr="00D353B4" w:rsidRDefault="00E82BB7" w:rsidP="00AD3881">
            <w:r w:rsidRPr="00D353B4">
              <w:t>Poziom studiów</w:t>
            </w:r>
          </w:p>
        </w:tc>
        <w:tc>
          <w:tcPr>
            <w:tcW w:w="3358" w:type="pct"/>
            <w:gridSpan w:val="3"/>
            <w:vAlign w:val="center"/>
          </w:tcPr>
          <w:p w14:paraId="42CCE103" w14:textId="77777777" w:rsidR="00E82BB7" w:rsidRPr="00D353B4" w:rsidRDefault="00E82BB7" w:rsidP="00AD3881">
            <w:r w:rsidRPr="00D353B4">
              <w:t>Pierwszego stopnia/licencjackie</w:t>
            </w:r>
          </w:p>
        </w:tc>
      </w:tr>
      <w:tr w:rsidR="00D353B4" w:rsidRPr="00D353B4" w14:paraId="6ED68DE9" w14:textId="77777777" w:rsidTr="00C536B5">
        <w:trPr>
          <w:trHeight w:val="20"/>
          <w:jc w:val="center"/>
        </w:trPr>
        <w:tc>
          <w:tcPr>
            <w:tcW w:w="1638" w:type="pct"/>
            <w:shd w:val="clear" w:color="auto" w:fill="auto"/>
          </w:tcPr>
          <w:p w14:paraId="7B6C4AF5" w14:textId="77777777" w:rsidR="00E82BB7" w:rsidRPr="00D353B4" w:rsidRDefault="00E82BB7" w:rsidP="00AD3881">
            <w:r w:rsidRPr="00D353B4">
              <w:t>Forma studiów</w:t>
            </w:r>
          </w:p>
        </w:tc>
        <w:tc>
          <w:tcPr>
            <w:tcW w:w="3358" w:type="pct"/>
            <w:gridSpan w:val="3"/>
            <w:vAlign w:val="center"/>
          </w:tcPr>
          <w:p w14:paraId="04849F0E" w14:textId="475A5477" w:rsidR="00E82BB7" w:rsidRPr="00D353B4" w:rsidRDefault="002D5786" w:rsidP="00AD3881">
            <w:r w:rsidRPr="00D353B4">
              <w:t>nies</w:t>
            </w:r>
            <w:r w:rsidR="00E82BB7" w:rsidRPr="00D353B4">
              <w:t>tacjonarne</w:t>
            </w:r>
          </w:p>
        </w:tc>
      </w:tr>
      <w:tr w:rsidR="00D353B4" w:rsidRPr="00D353B4" w14:paraId="6BA7A4F3" w14:textId="77777777" w:rsidTr="00C536B5">
        <w:trPr>
          <w:trHeight w:val="20"/>
          <w:jc w:val="center"/>
        </w:trPr>
        <w:tc>
          <w:tcPr>
            <w:tcW w:w="1638" w:type="pct"/>
            <w:shd w:val="clear" w:color="auto" w:fill="auto"/>
          </w:tcPr>
          <w:p w14:paraId="380F1BD5" w14:textId="77777777" w:rsidR="00E82BB7" w:rsidRPr="00D353B4" w:rsidRDefault="00E82BB7" w:rsidP="00AD3881">
            <w:r w:rsidRPr="00D353B4">
              <w:t>Rok studiów dla kierunku</w:t>
            </w:r>
          </w:p>
        </w:tc>
        <w:tc>
          <w:tcPr>
            <w:tcW w:w="3358" w:type="pct"/>
            <w:gridSpan w:val="3"/>
            <w:vAlign w:val="center"/>
          </w:tcPr>
          <w:p w14:paraId="36AB7B58" w14:textId="77777777" w:rsidR="00E82BB7" w:rsidRPr="00D353B4" w:rsidRDefault="00E82BB7" w:rsidP="00AD3881">
            <w:r w:rsidRPr="00D353B4">
              <w:t>II</w:t>
            </w:r>
          </w:p>
        </w:tc>
      </w:tr>
      <w:tr w:rsidR="00D353B4" w:rsidRPr="00D353B4" w14:paraId="157669C9" w14:textId="77777777" w:rsidTr="00C536B5">
        <w:trPr>
          <w:trHeight w:val="20"/>
          <w:jc w:val="center"/>
        </w:trPr>
        <w:tc>
          <w:tcPr>
            <w:tcW w:w="1638" w:type="pct"/>
            <w:shd w:val="clear" w:color="auto" w:fill="auto"/>
          </w:tcPr>
          <w:p w14:paraId="196FF125" w14:textId="77777777" w:rsidR="00E82BB7" w:rsidRPr="00D353B4" w:rsidRDefault="00E82BB7" w:rsidP="00AD3881">
            <w:r w:rsidRPr="00D353B4">
              <w:t>Semestr dla kierunku</w:t>
            </w:r>
          </w:p>
        </w:tc>
        <w:tc>
          <w:tcPr>
            <w:tcW w:w="3358" w:type="pct"/>
            <w:gridSpan w:val="3"/>
            <w:vAlign w:val="center"/>
          </w:tcPr>
          <w:p w14:paraId="7682DD73" w14:textId="77777777" w:rsidR="00E82BB7" w:rsidRPr="00D353B4" w:rsidRDefault="00E82BB7" w:rsidP="00AD3881">
            <w:r w:rsidRPr="00D353B4">
              <w:t>4</w:t>
            </w:r>
          </w:p>
        </w:tc>
      </w:tr>
      <w:tr w:rsidR="00D353B4" w:rsidRPr="00D353B4" w14:paraId="0B0D330D" w14:textId="77777777" w:rsidTr="00C536B5">
        <w:trPr>
          <w:trHeight w:val="20"/>
          <w:jc w:val="center"/>
        </w:trPr>
        <w:tc>
          <w:tcPr>
            <w:tcW w:w="1638" w:type="pct"/>
            <w:shd w:val="clear" w:color="auto" w:fill="auto"/>
          </w:tcPr>
          <w:p w14:paraId="7AC4F1CC" w14:textId="77777777" w:rsidR="00E82BB7" w:rsidRPr="00D353B4" w:rsidRDefault="00E82BB7" w:rsidP="00AD3881">
            <w:r w:rsidRPr="00D353B4">
              <w:t xml:space="preserve">Liczba punktów ECTS z podziałem na kontaktowe/ niekontaktowe </w:t>
            </w:r>
          </w:p>
        </w:tc>
        <w:tc>
          <w:tcPr>
            <w:tcW w:w="3358" w:type="pct"/>
            <w:gridSpan w:val="3"/>
            <w:vAlign w:val="center"/>
          </w:tcPr>
          <w:p w14:paraId="707D1EA2" w14:textId="7DE75C56" w:rsidR="00E82BB7" w:rsidRPr="00D353B4" w:rsidRDefault="00E7462C" w:rsidP="00AD3881">
            <w:r w:rsidRPr="00D353B4">
              <w:t>3</w:t>
            </w:r>
            <w:r w:rsidR="002D5786" w:rsidRPr="00D353B4">
              <w:t xml:space="preserve"> (0,</w:t>
            </w:r>
            <w:r w:rsidRPr="00D353B4">
              <w:t>8</w:t>
            </w:r>
            <w:r w:rsidR="002D5786" w:rsidRPr="00D353B4">
              <w:t>/</w:t>
            </w:r>
            <w:r w:rsidRPr="00D353B4">
              <w:t>2,2</w:t>
            </w:r>
            <w:r w:rsidR="002D5786" w:rsidRPr="00D353B4">
              <w:t>)</w:t>
            </w:r>
          </w:p>
        </w:tc>
      </w:tr>
      <w:tr w:rsidR="00D353B4" w:rsidRPr="00D353B4" w14:paraId="194B86FD" w14:textId="77777777" w:rsidTr="00C536B5">
        <w:trPr>
          <w:trHeight w:val="20"/>
          <w:jc w:val="center"/>
        </w:trPr>
        <w:tc>
          <w:tcPr>
            <w:tcW w:w="1638" w:type="pct"/>
            <w:shd w:val="clear" w:color="auto" w:fill="auto"/>
          </w:tcPr>
          <w:p w14:paraId="146C397D" w14:textId="77777777" w:rsidR="00E82BB7" w:rsidRPr="00D353B4" w:rsidRDefault="00E82BB7" w:rsidP="00AD3881">
            <w:r w:rsidRPr="00D353B4">
              <w:t>Tytuł naukowy/ stopień naukowy, imię i nazwisko osoby odpowiedzialnej za moduł</w:t>
            </w:r>
          </w:p>
        </w:tc>
        <w:tc>
          <w:tcPr>
            <w:tcW w:w="3358" w:type="pct"/>
            <w:gridSpan w:val="3"/>
            <w:vAlign w:val="center"/>
          </w:tcPr>
          <w:p w14:paraId="16E639FE" w14:textId="77777777" w:rsidR="00E82BB7" w:rsidRPr="00D353B4" w:rsidRDefault="00E82BB7" w:rsidP="00AD3881">
            <w:r w:rsidRPr="00D353B4">
              <w:t>dr hab. Grażyna Kowalska, prof. uczelni</w:t>
            </w:r>
          </w:p>
        </w:tc>
      </w:tr>
      <w:tr w:rsidR="00D353B4" w:rsidRPr="00D353B4" w14:paraId="43E01DE1" w14:textId="77777777" w:rsidTr="00C536B5">
        <w:trPr>
          <w:trHeight w:val="20"/>
          <w:jc w:val="center"/>
        </w:trPr>
        <w:tc>
          <w:tcPr>
            <w:tcW w:w="1638" w:type="pct"/>
            <w:shd w:val="clear" w:color="auto" w:fill="auto"/>
          </w:tcPr>
          <w:p w14:paraId="018656DB" w14:textId="77777777" w:rsidR="00E82BB7" w:rsidRPr="00D353B4" w:rsidRDefault="00E82BB7" w:rsidP="00AD3881">
            <w:r w:rsidRPr="00D353B4">
              <w:t>Jednostka oferująca przedmiot</w:t>
            </w:r>
          </w:p>
        </w:tc>
        <w:tc>
          <w:tcPr>
            <w:tcW w:w="3358" w:type="pct"/>
            <w:gridSpan w:val="3"/>
            <w:vAlign w:val="center"/>
          </w:tcPr>
          <w:p w14:paraId="19BEB2DA" w14:textId="77777777" w:rsidR="00E82BB7" w:rsidRPr="00D353B4" w:rsidRDefault="00E82BB7" w:rsidP="00AD3881">
            <w:r w:rsidRPr="00D353B4">
              <w:t>Katedra Turystyki i Rekreacji</w:t>
            </w:r>
          </w:p>
        </w:tc>
      </w:tr>
      <w:tr w:rsidR="00D353B4" w:rsidRPr="00D353B4" w14:paraId="2AAE5E7F" w14:textId="77777777" w:rsidTr="00C536B5">
        <w:trPr>
          <w:trHeight w:val="20"/>
          <w:jc w:val="center"/>
        </w:trPr>
        <w:tc>
          <w:tcPr>
            <w:tcW w:w="1638" w:type="pct"/>
            <w:shd w:val="clear" w:color="auto" w:fill="auto"/>
          </w:tcPr>
          <w:p w14:paraId="07E70710" w14:textId="77777777" w:rsidR="00E82BB7" w:rsidRPr="00D353B4" w:rsidRDefault="00E82BB7" w:rsidP="00AD3881">
            <w:pPr>
              <w:jc w:val="both"/>
            </w:pPr>
            <w:r w:rsidRPr="00D353B4">
              <w:t>Cel modułu</w:t>
            </w:r>
          </w:p>
        </w:tc>
        <w:tc>
          <w:tcPr>
            <w:tcW w:w="3358" w:type="pct"/>
            <w:gridSpan w:val="3"/>
          </w:tcPr>
          <w:p w14:paraId="4506A32A" w14:textId="77777777" w:rsidR="00E82BB7" w:rsidRPr="00D353B4" w:rsidRDefault="00E82BB7" w:rsidP="00AD3881">
            <w:pPr>
              <w:jc w:val="both"/>
            </w:pPr>
            <w:r w:rsidRPr="00D353B4">
              <w:rPr>
                <w:rFonts w:eastAsia="Calibri"/>
              </w:rPr>
              <w:t>Celem dydaktycznym jest przekazanie studentom ogólnej wiedzy na temat zasad aktywnego gospodarowania czasem wolnym w sensie biologicznym, ekologicznym i społecznym.</w:t>
            </w:r>
          </w:p>
        </w:tc>
      </w:tr>
      <w:tr w:rsidR="00D353B4" w:rsidRPr="00D353B4" w14:paraId="5B7959C9" w14:textId="77777777" w:rsidTr="00C536B5">
        <w:trPr>
          <w:trHeight w:val="20"/>
          <w:jc w:val="center"/>
        </w:trPr>
        <w:tc>
          <w:tcPr>
            <w:tcW w:w="1638" w:type="pct"/>
            <w:vMerge w:val="restart"/>
            <w:shd w:val="clear" w:color="auto" w:fill="auto"/>
          </w:tcPr>
          <w:p w14:paraId="7E6BF89D" w14:textId="77777777" w:rsidR="00E82BB7" w:rsidRPr="00D353B4" w:rsidRDefault="00E82BB7" w:rsidP="00AD3881">
            <w:r w:rsidRPr="00D353B4">
              <w:lastRenderedPageBreak/>
              <w:t>Efekty uczenia się dla modułu to opis zasobu wiedzy, umiejętności i kompetencji społecznych, które student osiągnie po zrealizowaniu zajęć.</w:t>
            </w:r>
          </w:p>
          <w:p w14:paraId="0F2D8E02" w14:textId="77777777" w:rsidR="00E82BB7" w:rsidRPr="00D353B4" w:rsidRDefault="00E82BB7" w:rsidP="00AD3881"/>
        </w:tc>
        <w:tc>
          <w:tcPr>
            <w:tcW w:w="3358" w:type="pct"/>
            <w:gridSpan w:val="3"/>
            <w:shd w:val="clear" w:color="auto" w:fill="auto"/>
          </w:tcPr>
          <w:p w14:paraId="61AD96A6" w14:textId="77777777" w:rsidR="00E82BB7" w:rsidRPr="00D353B4" w:rsidRDefault="00E82BB7" w:rsidP="00AD3881">
            <w:pPr>
              <w:jc w:val="both"/>
            </w:pPr>
            <w:r w:rsidRPr="00D353B4">
              <w:t>Wiedza:</w:t>
            </w:r>
          </w:p>
        </w:tc>
      </w:tr>
      <w:tr w:rsidR="00D353B4" w:rsidRPr="00D353B4" w14:paraId="1EBFE75E" w14:textId="77777777" w:rsidTr="00C536B5">
        <w:trPr>
          <w:trHeight w:val="20"/>
          <w:jc w:val="center"/>
        </w:trPr>
        <w:tc>
          <w:tcPr>
            <w:tcW w:w="1638" w:type="pct"/>
            <w:vMerge/>
            <w:shd w:val="clear" w:color="auto" w:fill="auto"/>
          </w:tcPr>
          <w:p w14:paraId="59765B0B" w14:textId="77777777" w:rsidR="00E82BB7" w:rsidRPr="00D353B4" w:rsidRDefault="00E82BB7" w:rsidP="00AD3881"/>
        </w:tc>
        <w:tc>
          <w:tcPr>
            <w:tcW w:w="3358" w:type="pct"/>
            <w:gridSpan w:val="3"/>
          </w:tcPr>
          <w:p w14:paraId="2C8FABD5" w14:textId="77777777" w:rsidR="00E82BB7" w:rsidRPr="00D353B4" w:rsidRDefault="00E82BB7" w:rsidP="00AD3881">
            <w:pPr>
              <w:ind w:left="459" w:hanging="459"/>
              <w:jc w:val="both"/>
            </w:pPr>
            <w:r w:rsidRPr="00D353B4">
              <w:t>W1. Student dysponuje wiedzą dotyczącą sposobów wykorzystania różnych rodzajów czasu wolnego w wybranych warunkach środowiskowych.</w:t>
            </w:r>
          </w:p>
        </w:tc>
      </w:tr>
      <w:tr w:rsidR="00D353B4" w:rsidRPr="00D353B4" w14:paraId="1EE59936" w14:textId="77777777" w:rsidTr="00C536B5">
        <w:trPr>
          <w:trHeight w:val="20"/>
          <w:jc w:val="center"/>
        </w:trPr>
        <w:tc>
          <w:tcPr>
            <w:tcW w:w="1638" w:type="pct"/>
            <w:vMerge/>
            <w:shd w:val="clear" w:color="auto" w:fill="auto"/>
          </w:tcPr>
          <w:p w14:paraId="431BC496" w14:textId="77777777" w:rsidR="00E82BB7" w:rsidRPr="00D353B4" w:rsidRDefault="00E82BB7" w:rsidP="00AD3881"/>
        </w:tc>
        <w:tc>
          <w:tcPr>
            <w:tcW w:w="3358" w:type="pct"/>
            <w:gridSpan w:val="3"/>
          </w:tcPr>
          <w:p w14:paraId="1B517441" w14:textId="77777777" w:rsidR="00E82BB7" w:rsidRPr="00D353B4" w:rsidRDefault="00E82BB7" w:rsidP="00AD3881">
            <w:pPr>
              <w:ind w:left="459" w:hanging="459"/>
              <w:jc w:val="both"/>
            </w:pPr>
            <w:r w:rsidRPr="00D353B4">
              <w:t>W2. Zna zasady organizowania różnych imprez rekreacyjnych promujących zdrowy styl życia.</w:t>
            </w:r>
          </w:p>
        </w:tc>
      </w:tr>
      <w:tr w:rsidR="00D353B4" w:rsidRPr="00D353B4" w14:paraId="787D5833" w14:textId="77777777" w:rsidTr="00C536B5">
        <w:trPr>
          <w:trHeight w:val="20"/>
          <w:jc w:val="center"/>
        </w:trPr>
        <w:tc>
          <w:tcPr>
            <w:tcW w:w="1638" w:type="pct"/>
            <w:vMerge/>
            <w:shd w:val="clear" w:color="auto" w:fill="auto"/>
          </w:tcPr>
          <w:p w14:paraId="69337DEA" w14:textId="77777777" w:rsidR="00E82BB7" w:rsidRPr="00D353B4" w:rsidRDefault="00E82BB7" w:rsidP="00AD3881"/>
        </w:tc>
        <w:tc>
          <w:tcPr>
            <w:tcW w:w="3358" w:type="pct"/>
            <w:gridSpan w:val="3"/>
            <w:shd w:val="clear" w:color="auto" w:fill="auto"/>
          </w:tcPr>
          <w:p w14:paraId="777256EA" w14:textId="77777777" w:rsidR="00E82BB7" w:rsidRPr="00D353B4" w:rsidRDefault="00E82BB7" w:rsidP="00AD3881">
            <w:pPr>
              <w:jc w:val="both"/>
            </w:pPr>
            <w:r w:rsidRPr="00D353B4">
              <w:t xml:space="preserve">Umiejętności: </w:t>
            </w:r>
          </w:p>
        </w:tc>
      </w:tr>
      <w:tr w:rsidR="00D353B4" w:rsidRPr="00D353B4" w14:paraId="6212D9D2" w14:textId="77777777" w:rsidTr="00C536B5">
        <w:trPr>
          <w:trHeight w:val="20"/>
          <w:jc w:val="center"/>
        </w:trPr>
        <w:tc>
          <w:tcPr>
            <w:tcW w:w="1638" w:type="pct"/>
            <w:vMerge/>
            <w:shd w:val="clear" w:color="auto" w:fill="auto"/>
          </w:tcPr>
          <w:p w14:paraId="7BAD8CD7" w14:textId="77777777" w:rsidR="00E82BB7" w:rsidRPr="00D353B4" w:rsidRDefault="00E82BB7" w:rsidP="00AD3881"/>
        </w:tc>
        <w:tc>
          <w:tcPr>
            <w:tcW w:w="3358" w:type="pct"/>
            <w:gridSpan w:val="3"/>
          </w:tcPr>
          <w:p w14:paraId="4C011F19" w14:textId="77777777" w:rsidR="00E82BB7" w:rsidRPr="00D353B4" w:rsidRDefault="00E82BB7" w:rsidP="00AD3881">
            <w:pPr>
              <w:ind w:left="459" w:hanging="459"/>
              <w:jc w:val="both"/>
            </w:pPr>
            <w:r w:rsidRPr="00D353B4">
              <w:rPr>
                <w:shd w:val="clear" w:color="auto" w:fill="FFFFFF"/>
              </w:rPr>
              <w:t>U1. Posiada umiejętności współpracy z organizatorami i organizacjami różnych imprez rekreacyjnych</w:t>
            </w:r>
          </w:p>
        </w:tc>
      </w:tr>
      <w:tr w:rsidR="00D353B4" w:rsidRPr="00D353B4" w14:paraId="73872187" w14:textId="77777777" w:rsidTr="00C536B5">
        <w:trPr>
          <w:trHeight w:val="20"/>
          <w:jc w:val="center"/>
        </w:trPr>
        <w:tc>
          <w:tcPr>
            <w:tcW w:w="1638" w:type="pct"/>
            <w:vMerge/>
            <w:shd w:val="clear" w:color="auto" w:fill="auto"/>
          </w:tcPr>
          <w:p w14:paraId="083B4208" w14:textId="77777777" w:rsidR="00E82BB7" w:rsidRPr="00D353B4" w:rsidRDefault="00E82BB7" w:rsidP="00AD3881"/>
        </w:tc>
        <w:tc>
          <w:tcPr>
            <w:tcW w:w="3358" w:type="pct"/>
            <w:gridSpan w:val="3"/>
          </w:tcPr>
          <w:p w14:paraId="6460E03B" w14:textId="77777777" w:rsidR="00E82BB7" w:rsidRPr="00D353B4" w:rsidRDefault="00E82BB7" w:rsidP="00AD3881">
            <w:pPr>
              <w:tabs>
                <w:tab w:val="left" w:pos="990"/>
              </w:tabs>
              <w:ind w:left="459" w:hanging="459"/>
              <w:jc w:val="both"/>
            </w:pPr>
            <w:r w:rsidRPr="00D353B4">
              <w:rPr>
                <w:shd w:val="clear" w:color="auto" w:fill="FFFFFF"/>
              </w:rPr>
              <w:t>U2. Umie sklasyfikować i wykreować różne grupy społeczne dla efektywnego gospodarowania czasem wolnym.</w:t>
            </w:r>
          </w:p>
        </w:tc>
      </w:tr>
      <w:tr w:rsidR="00D353B4" w:rsidRPr="00D353B4" w14:paraId="6DB41DD6" w14:textId="77777777" w:rsidTr="00C536B5">
        <w:trPr>
          <w:trHeight w:val="20"/>
          <w:jc w:val="center"/>
        </w:trPr>
        <w:tc>
          <w:tcPr>
            <w:tcW w:w="1638" w:type="pct"/>
            <w:vMerge/>
            <w:shd w:val="clear" w:color="auto" w:fill="auto"/>
          </w:tcPr>
          <w:p w14:paraId="221E400A" w14:textId="77777777" w:rsidR="00E82BB7" w:rsidRPr="00D353B4" w:rsidRDefault="00E82BB7" w:rsidP="00AD3881"/>
        </w:tc>
        <w:tc>
          <w:tcPr>
            <w:tcW w:w="3358" w:type="pct"/>
            <w:gridSpan w:val="3"/>
          </w:tcPr>
          <w:p w14:paraId="7D8B8D2E" w14:textId="77777777" w:rsidR="00E82BB7" w:rsidRPr="00D353B4" w:rsidRDefault="00E82BB7" w:rsidP="00AD3881">
            <w:pPr>
              <w:ind w:left="459" w:hanging="459"/>
              <w:jc w:val="both"/>
            </w:pPr>
            <w:r w:rsidRPr="00D353B4">
              <w:t>U3. Umie wykorzystać i wdrożyć w grupach odpowiednie metody i formy spędzania wolnego czasu.</w:t>
            </w:r>
          </w:p>
        </w:tc>
      </w:tr>
      <w:tr w:rsidR="00D353B4" w:rsidRPr="00D353B4" w14:paraId="2B32049F" w14:textId="77777777" w:rsidTr="00C536B5">
        <w:trPr>
          <w:trHeight w:val="20"/>
          <w:jc w:val="center"/>
        </w:trPr>
        <w:tc>
          <w:tcPr>
            <w:tcW w:w="1638" w:type="pct"/>
            <w:vMerge/>
            <w:shd w:val="clear" w:color="auto" w:fill="auto"/>
          </w:tcPr>
          <w:p w14:paraId="31E98BF6" w14:textId="77777777" w:rsidR="00E82BB7" w:rsidRPr="00D353B4" w:rsidRDefault="00E82BB7" w:rsidP="00AD3881"/>
        </w:tc>
        <w:tc>
          <w:tcPr>
            <w:tcW w:w="3358" w:type="pct"/>
            <w:gridSpan w:val="3"/>
            <w:shd w:val="clear" w:color="auto" w:fill="auto"/>
          </w:tcPr>
          <w:p w14:paraId="67AB2186" w14:textId="77777777" w:rsidR="00E82BB7" w:rsidRPr="00D353B4" w:rsidRDefault="00E82BB7" w:rsidP="00AD3881">
            <w:pPr>
              <w:jc w:val="both"/>
            </w:pPr>
            <w:r w:rsidRPr="00D353B4">
              <w:t>Kompetencje społeczne:</w:t>
            </w:r>
          </w:p>
        </w:tc>
      </w:tr>
      <w:tr w:rsidR="00D353B4" w:rsidRPr="00D353B4" w14:paraId="59A2B120" w14:textId="77777777" w:rsidTr="00C536B5">
        <w:trPr>
          <w:trHeight w:val="20"/>
          <w:jc w:val="center"/>
        </w:trPr>
        <w:tc>
          <w:tcPr>
            <w:tcW w:w="1638" w:type="pct"/>
            <w:vMerge/>
            <w:shd w:val="clear" w:color="auto" w:fill="auto"/>
          </w:tcPr>
          <w:p w14:paraId="38E813AA" w14:textId="77777777" w:rsidR="00E82BB7" w:rsidRPr="00D353B4" w:rsidRDefault="00E82BB7" w:rsidP="00AD3881"/>
        </w:tc>
        <w:tc>
          <w:tcPr>
            <w:tcW w:w="3358" w:type="pct"/>
            <w:gridSpan w:val="3"/>
          </w:tcPr>
          <w:p w14:paraId="3A473AAC" w14:textId="77777777" w:rsidR="00E82BB7" w:rsidRPr="00D353B4" w:rsidRDefault="00E82BB7" w:rsidP="00AD3881">
            <w:pPr>
              <w:ind w:left="459" w:hanging="459"/>
              <w:jc w:val="both"/>
            </w:pPr>
            <w:r w:rsidRPr="00D353B4">
              <w:rPr>
                <w:shd w:val="clear" w:color="auto" w:fill="FFFFFF"/>
              </w:rPr>
              <w:t>K1. Potrafi współpracować w zespole przyjmując różne role dążąc do osiągnięcia zamierzonego celu</w:t>
            </w:r>
            <w:r w:rsidRPr="00D353B4">
              <w:t>.</w:t>
            </w:r>
          </w:p>
        </w:tc>
      </w:tr>
      <w:tr w:rsidR="00D353B4" w:rsidRPr="00D353B4" w14:paraId="5B4F8BFA" w14:textId="77777777" w:rsidTr="00C536B5">
        <w:trPr>
          <w:trHeight w:val="20"/>
          <w:jc w:val="center"/>
        </w:trPr>
        <w:tc>
          <w:tcPr>
            <w:tcW w:w="1638" w:type="pct"/>
            <w:vMerge/>
            <w:shd w:val="clear" w:color="auto" w:fill="auto"/>
          </w:tcPr>
          <w:p w14:paraId="5171EDE5" w14:textId="77777777" w:rsidR="00E82BB7" w:rsidRPr="00D353B4" w:rsidRDefault="00E82BB7" w:rsidP="00AD3881"/>
        </w:tc>
        <w:tc>
          <w:tcPr>
            <w:tcW w:w="3358" w:type="pct"/>
            <w:gridSpan w:val="3"/>
          </w:tcPr>
          <w:p w14:paraId="1AC038CB" w14:textId="77777777" w:rsidR="00E82BB7" w:rsidRPr="00D353B4" w:rsidRDefault="00E82BB7" w:rsidP="00AD3881">
            <w:pPr>
              <w:ind w:left="459" w:hanging="459"/>
              <w:jc w:val="both"/>
            </w:pPr>
            <w:r w:rsidRPr="00D353B4">
              <w:rPr>
                <w:shd w:val="clear" w:color="auto" w:fill="FFFFFF"/>
              </w:rPr>
              <w:t>K2. Wykazuje kreatywność oraz potrafi prowadzić animację rekreacyjną samodzielnie i w zespole; rozumie potrzeby rekreantów w zakresie aktywnych form spędzania czasu wolnego.</w:t>
            </w:r>
          </w:p>
        </w:tc>
      </w:tr>
      <w:tr w:rsidR="00D353B4" w:rsidRPr="00D353B4" w14:paraId="37BCF69F" w14:textId="77777777" w:rsidTr="00C536B5">
        <w:trPr>
          <w:trHeight w:val="20"/>
          <w:jc w:val="center"/>
        </w:trPr>
        <w:tc>
          <w:tcPr>
            <w:tcW w:w="1638" w:type="pct"/>
            <w:shd w:val="clear" w:color="auto" w:fill="auto"/>
          </w:tcPr>
          <w:p w14:paraId="15B9D38F" w14:textId="77777777" w:rsidR="00E82BB7" w:rsidRPr="00D353B4" w:rsidRDefault="00E82BB7" w:rsidP="00AD3881">
            <w:pPr>
              <w:pStyle w:val="Default"/>
              <w:rPr>
                <w:color w:val="auto"/>
              </w:rPr>
            </w:pPr>
            <w:r w:rsidRPr="00D353B4">
              <w:rPr>
                <w:color w:val="auto"/>
              </w:rPr>
              <w:t xml:space="preserve">Odniesienie modułowych efektów uczenia się do kierunkowych efektów uczenia się </w:t>
            </w:r>
          </w:p>
          <w:p w14:paraId="14F5D158" w14:textId="77777777" w:rsidR="00E82BB7" w:rsidRPr="00D353B4" w:rsidRDefault="00E82BB7" w:rsidP="00AD3881"/>
        </w:tc>
        <w:tc>
          <w:tcPr>
            <w:tcW w:w="3358" w:type="pct"/>
            <w:gridSpan w:val="3"/>
          </w:tcPr>
          <w:p w14:paraId="356CDFE1" w14:textId="77777777" w:rsidR="00E82BB7" w:rsidRPr="00D353B4" w:rsidRDefault="00E82BB7" w:rsidP="00AD3881">
            <w:r w:rsidRPr="00D353B4">
              <w:t>Kod efektu modułowego – kod efektu kierunkowego</w:t>
            </w:r>
          </w:p>
          <w:p w14:paraId="2CD59C72" w14:textId="77777777" w:rsidR="00E82BB7" w:rsidRPr="00D353B4" w:rsidRDefault="00E82BB7" w:rsidP="00AD3881">
            <w:r w:rsidRPr="00D353B4">
              <w:rPr>
                <w:bCs/>
              </w:rPr>
              <w:t>W1 – TR_W04</w:t>
            </w:r>
          </w:p>
          <w:p w14:paraId="19DF95DC" w14:textId="77777777" w:rsidR="00E82BB7" w:rsidRPr="00D353B4" w:rsidRDefault="00E82BB7" w:rsidP="00AD3881">
            <w:r w:rsidRPr="00D353B4">
              <w:t>W2 – TR_W05</w:t>
            </w:r>
          </w:p>
          <w:p w14:paraId="3184E799" w14:textId="77777777" w:rsidR="00E82BB7" w:rsidRPr="00D353B4" w:rsidRDefault="00E82BB7" w:rsidP="00AD3881">
            <w:r w:rsidRPr="00D353B4">
              <w:t>U1 – TR_U05</w:t>
            </w:r>
          </w:p>
          <w:p w14:paraId="52B5A7C8" w14:textId="77777777" w:rsidR="00E82BB7" w:rsidRPr="00D353B4" w:rsidRDefault="00E82BB7" w:rsidP="00AD3881">
            <w:r w:rsidRPr="00D353B4">
              <w:t>U2 – TR_U03</w:t>
            </w:r>
          </w:p>
          <w:p w14:paraId="1DF27D46" w14:textId="77777777" w:rsidR="00E82BB7" w:rsidRPr="00D353B4" w:rsidRDefault="00E82BB7" w:rsidP="00AD3881">
            <w:r w:rsidRPr="00D353B4">
              <w:t>U3 – TR_U09</w:t>
            </w:r>
          </w:p>
          <w:p w14:paraId="7ABCA331" w14:textId="77777777" w:rsidR="00E82BB7" w:rsidRPr="00D353B4" w:rsidRDefault="00E82BB7" w:rsidP="00AD3881">
            <w:r w:rsidRPr="00D353B4">
              <w:t>K1 – TR_K03</w:t>
            </w:r>
          </w:p>
          <w:p w14:paraId="31CD9AEB" w14:textId="77777777" w:rsidR="00E82BB7" w:rsidRPr="00D353B4" w:rsidRDefault="00E82BB7" w:rsidP="00AD3881">
            <w:pPr>
              <w:ind w:left="459" w:hanging="459"/>
              <w:rPr>
                <w:shd w:val="clear" w:color="auto" w:fill="FFFFFF"/>
              </w:rPr>
            </w:pPr>
            <w:r w:rsidRPr="00D353B4">
              <w:t>K2 – TR_K02</w:t>
            </w:r>
          </w:p>
        </w:tc>
      </w:tr>
      <w:tr w:rsidR="00D353B4" w:rsidRPr="00D353B4" w14:paraId="1ACDD998" w14:textId="77777777" w:rsidTr="00C536B5">
        <w:trPr>
          <w:trHeight w:val="20"/>
          <w:jc w:val="center"/>
        </w:trPr>
        <w:tc>
          <w:tcPr>
            <w:tcW w:w="1638" w:type="pct"/>
            <w:shd w:val="clear" w:color="auto" w:fill="auto"/>
          </w:tcPr>
          <w:p w14:paraId="674E1604" w14:textId="77777777" w:rsidR="00E82BB7" w:rsidRPr="00D353B4" w:rsidRDefault="00E82BB7" w:rsidP="00AD3881">
            <w:pPr>
              <w:pStyle w:val="Default"/>
              <w:rPr>
                <w:color w:val="auto"/>
              </w:rPr>
            </w:pPr>
            <w:r w:rsidRPr="00D353B4">
              <w:rPr>
                <w:color w:val="auto"/>
              </w:rPr>
              <w:t>Odniesienie modułowych efektów uczenia się do efektów inżynierskich (jeżeli dotyczy)</w:t>
            </w:r>
          </w:p>
        </w:tc>
        <w:tc>
          <w:tcPr>
            <w:tcW w:w="3358" w:type="pct"/>
            <w:gridSpan w:val="3"/>
            <w:vAlign w:val="center"/>
          </w:tcPr>
          <w:p w14:paraId="39AF72A4" w14:textId="77777777" w:rsidR="00E82BB7" w:rsidRPr="00D353B4" w:rsidRDefault="00E82BB7" w:rsidP="00AD3881">
            <w:r w:rsidRPr="00D353B4">
              <w:t>nie dotyczy</w:t>
            </w:r>
          </w:p>
        </w:tc>
      </w:tr>
      <w:tr w:rsidR="00D353B4" w:rsidRPr="00D353B4" w14:paraId="3F259FC1" w14:textId="77777777" w:rsidTr="00C536B5">
        <w:trPr>
          <w:trHeight w:val="20"/>
          <w:jc w:val="center"/>
        </w:trPr>
        <w:tc>
          <w:tcPr>
            <w:tcW w:w="1638" w:type="pct"/>
            <w:shd w:val="clear" w:color="auto" w:fill="auto"/>
          </w:tcPr>
          <w:p w14:paraId="662151CA" w14:textId="77777777" w:rsidR="00E82BB7" w:rsidRPr="00D353B4" w:rsidRDefault="00E82BB7" w:rsidP="00AD3881">
            <w:r w:rsidRPr="00D353B4">
              <w:t>Wymagania wstępne i dodatkowe</w:t>
            </w:r>
          </w:p>
        </w:tc>
        <w:tc>
          <w:tcPr>
            <w:tcW w:w="3358" w:type="pct"/>
            <w:gridSpan w:val="3"/>
          </w:tcPr>
          <w:p w14:paraId="1D541E93" w14:textId="45AF955F" w:rsidR="00E82BB7" w:rsidRPr="00D353B4" w:rsidRDefault="00E82BB7" w:rsidP="00AD3881">
            <w:pPr>
              <w:jc w:val="both"/>
            </w:pPr>
            <w:r w:rsidRPr="00D353B4">
              <w:t>Wiedza z zakresu podstaw turystyki i rekreacji i rekreacji ruchowej.</w:t>
            </w:r>
          </w:p>
        </w:tc>
      </w:tr>
      <w:tr w:rsidR="00D353B4" w:rsidRPr="00D353B4" w14:paraId="3840AD04" w14:textId="77777777" w:rsidTr="00C536B5">
        <w:trPr>
          <w:trHeight w:val="20"/>
          <w:jc w:val="center"/>
        </w:trPr>
        <w:tc>
          <w:tcPr>
            <w:tcW w:w="1638" w:type="pct"/>
            <w:shd w:val="clear" w:color="auto" w:fill="auto"/>
          </w:tcPr>
          <w:p w14:paraId="216E8B5A" w14:textId="77777777" w:rsidR="00E82BB7" w:rsidRPr="00D353B4" w:rsidRDefault="00E82BB7" w:rsidP="00AD3881">
            <w:r w:rsidRPr="00D353B4">
              <w:t>Treści programowe modułu</w:t>
            </w:r>
          </w:p>
          <w:p w14:paraId="28E4C62D" w14:textId="77777777" w:rsidR="00E82BB7" w:rsidRPr="00D353B4" w:rsidRDefault="00E82BB7" w:rsidP="00AD3881"/>
        </w:tc>
        <w:tc>
          <w:tcPr>
            <w:tcW w:w="3358" w:type="pct"/>
            <w:gridSpan w:val="3"/>
          </w:tcPr>
          <w:p w14:paraId="6B9374F3" w14:textId="77777777" w:rsidR="00E82BB7" w:rsidRPr="00D353B4" w:rsidRDefault="00E82BB7" w:rsidP="00AD3881">
            <w:pPr>
              <w:pStyle w:val="Tekstpodstawowy2"/>
              <w:rPr>
                <w:sz w:val="24"/>
                <w:szCs w:val="24"/>
              </w:rPr>
            </w:pPr>
            <w:r w:rsidRPr="00D353B4">
              <w:rPr>
                <w:sz w:val="24"/>
                <w:szCs w:val="24"/>
              </w:rPr>
              <w:t>Podczas wykładu zaprezentowane zostaną następujące zagadnienia:</w:t>
            </w:r>
          </w:p>
          <w:p w14:paraId="12FA8EDB" w14:textId="77777777" w:rsidR="00E82BB7" w:rsidRPr="00D353B4" w:rsidRDefault="00E82BB7" w:rsidP="00AD3881">
            <w:pPr>
              <w:pStyle w:val="Tekstpodstawowy2"/>
              <w:rPr>
                <w:sz w:val="24"/>
                <w:szCs w:val="24"/>
                <w:lang w:eastAsia="pl-PL"/>
              </w:rPr>
            </w:pPr>
            <w:r w:rsidRPr="00D353B4">
              <w:rPr>
                <w:sz w:val="24"/>
                <w:szCs w:val="24"/>
                <w:lang w:eastAsia="pl-PL"/>
              </w:rPr>
              <w:t>Historyczny zarys rozwój zjawiska czasu wolnego, definicja czasu wolnego i czynniki kształtujące pojęcie czasu wolnego, funkcje czasu wolnego, zakres znaczeniowy pojęć przydatnych w definiowaniu czasu wolnego, współczesne formy spędzania wolnego czasu (turystyka, sport, środki masowego przekazu, instytucje artystyczne i kulturalne, samokształcenie itp.), determinanty warunkujące podejmowanie określonych form spędzania wolnego czasu przez wybrane grupy społeczne, tendencje w sposobie spędzania czasu wolnego różnych grup wiekowych – dzieci, młodzież, osoby dorosłe,  seniorzy, rodziny w świetle badań naukowych.</w:t>
            </w:r>
          </w:p>
          <w:p w14:paraId="314735B6" w14:textId="77777777" w:rsidR="00E82BB7" w:rsidRPr="00D353B4" w:rsidRDefault="00E82BB7" w:rsidP="00AD3881">
            <w:pPr>
              <w:pStyle w:val="Tekstpodstawowy2"/>
              <w:rPr>
                <w:sz w:val="24"/>
                <w:szCs w:val="24"/>
                <w:lang w:eastAsia="pl-PL"/>
              </w:rPr>
            </w:pPr>
          </w:p>
          <w:p w14:paraId="52264064" w14:textId="77777777" w:rsidR="00E82BB7" w:rsidRPr="00D353B4" w:rsidRDefault="00E82BB7" w:rsidP="00AD3881">
            <w:pPr>
              <w:pStyle w:val="Tekstpodstawowy2"/>
              <w:rPr>
                <w:sz w:val="24"/>
                <w:szCs w:val="24"/>
                <w:lang w:eastAsia="pl-PL"/>
              </w:rPr>
            </w:pPr>
            <w:r w:rsidRPr="00D353B4">
              <w:rPr>
                <w:sz w:val="24"/>
                <w:szCs w:val="24"/>
                <w:lang w:eastAsia="pl-PL"/>
              </w:rPr>
              <w:t xml:space="preserve">Celem zajęć ćwiczeniowych jest przygotowanie i zaprezentowanie </w:t>
            </w:r>
            <w:r w:rsidRPr="00D353B4">
              <w:rPr>
                <w:sz w:val="24"/>
                <w:szCs w:val="24"/>
              </w:rPr>
              <w:t xml:space="preserve">projektu imprezy rekreacyjnej dedykowanej </w:t>
            </w:r>
            <w:r w:rsidRPr="00D353B4">
              <w:rPr>
                <w:sz w:val="24"/>
                <w:szCs w:val="24"/>
                <w:lang w:eastAsia="pl-PL"/>
              </w:rPr>
              <w:t>dla określonej grupy odbiorców.</w:t>
            </w:r>
          </w:p>
          <w:p w14:paraId="13E44BE8" w14:textId="5AACA560" w:rsidR="002E193B" w:rsidRPr="00D353B4" w:rsidRDefault="00C536B5" w:rsidP="00AD3881">
            <w:pPr>
              <w:pStyle w:val="Tekstpodstawowy2"/>
              <w:rPr>
                <w:sz w:val="24"/>
                <w:szCs w:val="24"/>
              </w:rPr>
            </w:pPr>
            <w:r w:rsidRPr="00D353B4">
              <w:rPr>
                <w:sz w:val="24"/>
                <w:szCs w:val="24"/>
                <w:lang w:eastAsia="pl-PL"/>
              </w:rPr>
              <w:lastRenderedPageBreak/>
              <w:t>Zajęcia terenowe realizowane będą w plenerze, na terenie ciekawych obszarów przyrodniczo-turystycznych, obiektów sportowo-rekreacyjnych lub w wybranym Muzeum.</w:t>
            </w:r>
          </w:p>
        </w:tc>
      </w:tr>
      <w:tr w:rsidR="00D353B4" w:rsidRPr="00D353B4" w14:paraId="0842C35F" w14:textId="77777777" w:rsidTr="00C536B5">
        <w:trPr>
          <w:trHeight w:val="20"/>
          <w:jc w:val="center"/>
        </w:trPr>
        <w:tc>
          <w:tcPr>
            <w:tcW w:w="1638" w:type="pct"/>
            <w:shd w:val="clear" w:color="auto" w:fill="auto"/>
          </w:tcPr>
          <w:p w14:paraId="243A52F6" w14:textId="77777777" w:rsidR="00E82BB7" w:rsidRPr="00D353B4" w:rsidRDefault="00E82BB7" w:rsidP="00AD3881">
            <w:r w:rsidRPr="00D353B4">
              <w:lastRenderedPageBreak/>
              <w:t>Wykaz literatury podstawowej i uzupełniającej</w:t>
            </w:r>
          </w:p>
        </w:tc>
        <w:tc>
          <w:tcPr>
            <w:tcW w:w="3358" w:type="pct"/>
            <w:gridSpan w:val="3"/>
          </w:tcPr>
          <w:p w14:paraId="6C8D7F68" w14:textId="77777777" w:rsidR="00E82BB7" w:rsidRPr="00D353B4" w:rsidRDefault="00E82BB7" w:rsidP="00AD3881">
            <w:pPr>
              <w:pStyle w:val="Akapitzlist"/>
              <w:spacing w:line="240" w:lineRule="auto"/>
              <w:ind w:left="317" w:hanging="289"/>
              <w:rPr>
                <w:rFonts w:ascii="Times New Roman" w:eastAsia="Arial" w:hAnsi="Times New Roman"/>
                <w:sz w:val="24"/>
                <w:szCs w:val="24"/>
              </w:rPr>
            </w:pPr>
            <w:r w:rsidRPr="00D353B4">
              <w:rPr>
                <w:rFonts w:ascii="Times New Roman" w:eastAsia="Arial" w:hAnsi="Times New Roman"/>
                <w:sz w:val="24"/>
                <w:szCs w:val="24"/>
              </w:rPr>
              <w:t>Literatura obowiązkowa</w:t>
            </w:r>
          </w:p>
          <w:p w14:paraId="0B5DA308" w14:textId="77777777" w:rsidR="00E82BB7" w:rsidRPr="00D353B4" w:rsidRDefault="00E82BB7" w:rsidP="00667F61">
            <w:pPr>
              <w:numPr>
                <w:ilvl w:val="0"/>
                <w:numId w:val="68"/>
              </w:numPr>
              <w:jc w:val="both"/>
              <w:rPr>
                <w:rFonts w:eastAsiaTheme="minorHAnsi"/>
              </w:rPr>
            </w:pPr>
            <w:r w:rsidRPr="00D353B4">
              <w:rPr>
                <w:rFonts w:eastAsiaTheme="minorHAnsi"/>
              </w:rPr>
              <w:t>Niemczyk A., Seweryn R., Klimek K. Turystyka wśród form czasu wolnego młodzieży szkolnej pokolenia Z. Difin, Warszawa, 2020.</w:t>
            </w:r>
          </w:p>
          <w:p w14:paraId="22443343" w14:textId="77777777" w:rsidR="00E82BB7" w:rsidRPr="00D353B4" w:rsidRDefault="00E82BB7" w:rsidP="00667F61">
            <w:pPr>
              <w:numPr>
                <w:ilvl w:val="0"/>
                <w:numId w:val="68"/>
              </w:numPr>
              <w:jc w:val="both"/>
              <w:rPr>
                <w:rFonts w:eastAsiaTheme="minorHAnsi"/>
              </w:rPr>
            </w:pPr>
            <w:r w:rsidRPr="00D353B4">
              <w:rPr>
                <w:rFonts w:eastAsiaTheme="minorHAnsi"/>
              </w:rPr>
              <w:t>Nowak P., F. Organizacja imprez. Difin, Warszawa, 2018.</w:t>
            </w:r>
          </w:p>
          <w:p w14:paraId="2D6F6483" w14:textId="77777777" w:rsidR="00E82BB7" w:rsidRPr="00D353B4" w:rsidRDefault="00E82BB7" w:rsidP="00667F61">
            <w:pPr>
              <w:numPr>
                <w:ilvl w:val="0"/>
                <w:numId w:val="68"/>
              </w:numPr>
              <w:jc w:val="both"/>
              <w:rPr>
                <w:rFonts w:eastAsiaTheme="minorHAnsi"/>
              </w:rPr>
            </w:pPr>
            <w:r w:rsidRPr="00D353B4">
              <w:rPr>
                <w:rFonts w:eastAsiaTheme="minorHAnsi"/>
              </w:rPr>
              <w:t>Tanas W., Welskop W. (red.) Kultura czasu wolnego we współczesnym świecie. Wyższa Szkoła Biznesu i Nauk o Zdrowiu, Łódź, 2016.</w:t>
            </w:r>
          </w:p>
          <w:p w14:paraId="256FC0E5" w14:textId="77777777" w:rsidR="00E82BB7" w:rsidRPr="00D353B4" w:rsidRDefault="00E82BB7" w:rsidP="00667F61">
            <w:pPr>
              <w:numPr>
                <w:ilvl w:val="0"/>
                <w:numId w:val="68"/>
              </w:numPr>
              <w:jc w:val="both"/>
              <w:rPr>
                <w:rFonts w:eastAsiaTheme="minorHAnsi"/>
              </w:rPr>
            </w:pPr>
            <w:r w:rsidRPr="00D353B4">
              <w:t>Przysiężna B. Animacja czasu wolnego Część 1 imprezy tematyczne dla dzieci i młodzieży, AWFiS, Gdańsk, 2015.</w:t>
            </w:r>
          </w:p>
          <w:p w14:paraId="4B47D9B9" w14:textId="77777777" w:rsidR="00E82BB7" w:rsidRPr="00D353B4" w:rsidRDefault="00E82BB7" w:rsidP="00667F61">
            <w:pPr>
              <w:numPr>
                <w:ilvl w:val="0"/>
                <w:numId w:val="68"/>
              </w:numPr>
              <w:jc w:val="both"/>
              <w:rPr>
                <w:rFonts w:eastAsiaTheme="minorHAnsi"/>
              </w:rPr>
            </w:pPr>
            <w:r w:rsidRPr="00D353B4">
              <w:t>Pięta J. Pedagogika czasu wolnego. Wyd. 3, Nowy Dwór Mazowiecki, Frel, 2014.</w:t>
            </w:r>
          </w:p>
          <w:p w14:paraId="1E786174" w14:textId="77777777" w:rsidR="00E82BB7" w:rsidRPr="00D353B4" w:rsidRDefault="00E82BB7" w:rsidP="00667F61">
            <w:pPr>
              <w:numPr>
                <w:ilvl w:val="0"/>
                <w:numId w:val="68"/>
              </w:numPr>
              <w:jc w:val="both"/>
              <w:rPr>
                <w:rFonts w:eastAsiaTheme="minorHAnsi"/>
              </w:rPr>
            </w:pPr>
            <w:r w:rsidRPr="00D353B4">
              <w:rPr>
                <w:rFonts w:eastAsiaTheme="minorHAnsi"/>
              </w:rPr>
              <w:t>Winiarski R. (red.). Rekreacja i czas wolny. Warszawa 2011.</w:t>
            </w:r>
          </w:p>
          <w:p w14:paraId="0B3F716A" w14:textId="77777777" w:rsidR="00E82BB7" w:rsidRPr="00D353B4" w:rsidRDefault="00E82BB7" w:rsidP="00667F61">
            <w:pPr>
              <w:numPr>
                <w:ilvl w:val="0"/>
                <w:numId w:val="68"/>
              </w:numPr>
              <w:jc w:val="both"/>
              <w:rPr>
                <w:rFonts w:eastAsiaTheme="minorHAnsi"/>
              </w:rPr>
            </w:pPr>
            <w:r w:rsidRPr="00D353B4">
              <w:rPr>
                <w:rFonts w:eastAsiaTheme="minorHAnsi"/>
              </w:rPr>
              <w:t>Litwicka P. Metodyka i technika pracy animatora czasu wolnego. Kraków 2010.</w:t>
            </w:r>
          </w:p>
          <w:p w14:paraId="1BEEB3EB" w14:textId="77777777" w:rsidR="00E82BB7" w:rsidRPr="00D353B4" w:rsidRDefault="00E82BB7" w:rsidP="00667F61">
            <w:pPr>
              <w:numPr>
                <w:ilvl w:val="0"/>
                <w:numId w:val="68"/>
              </w:numPr>
              <w:jc w:val="both"/>
              <w:rPr>
                <w:rFonts w:eastAsiaTheme="minorHAnsi"/>
              </w:rPr>
            </w:pPr>
            <w:r w:rsidRPr="00D353B4">
              <w:rPr>
                <w:rFonts w:eastAsiaTheme="minorHAnsi"/>
              </w:rPr>
              <w:t>Bączek J. Animacja czasu wolego w turystyce. Warszawa 2009.</w:t>
            </w:r>
          </w:p>
          <w:p w14:paraId="2F7911FE" w14:textId="77777777" w:rsidR="00E82BB7" w:rsidRPr="00D353B4" w:rsidRDefault="00E82BB7" w:rsidP="00AD3881">
            <w:pPr>
              <w:ind w:left="28"/>
              <w:jc w:val="both"/>
            </w:pPr>
            <w:r w:rsidRPr="00D353B4">
              <w:t>Literatura uzupełniająca</w:t>
            </w:r>
          </w:p>
          <w:p w14:paraId="52B40C06" w14:textId="77777777" w:rsidR="00E82BB7" w:rsidRPr="00D353B4" w:rsidRDefault="00E82BB7" w:rsidP="00667F61">
            <w:pPr>
              <w:numPr>
                <w:ilvl w:val="0"/>
                <w:numId w:val="69"/>
              </w:numPr>
              <w:jc w:val="both"/>
              <w:rPr>
                <w:rFonts w:eastAsiaTheme="minorHAnsi"/>
              </w:rPr>
            </w:pPr>
            <w:r w:rsidRPr="00D353B4">
              <w:rPr>
                <w:rFonts w:eastAsiaTheme="minorHAnsi"/>
              </w:rPr>
              <w:t>Ogłoziński O., Parzonko A., J. Rekreacja ruchowa jako forma spędzania czasu wolnego studentów. Turystyka i rozwój regionalny (20) 117-127, 2023.</w:t>
            </w:r>
          </w:p>
          <w:p w14:paraId="603E1858" w14:textId="77777777" w:rsidR="00E82BB7" w:rsidRPr="00D353B4" w:rsidRDefault="00E82BB7" w:rsidP="00667F61">
            <w:pPr>
              <w:numPr>
                <w:ilvl w:val="0"/>
                <w:numId w:val="69"/>
              </w:numPr>
              <w:jc w:val="both"/>
              <w:rPr>
                <w:rFonts w:eastAsiaTheme="minorHAnsi"/>
              </w:rPr>
            </w:pPr>
            <w:r w:rsidRPr="00D353B4">
              <w:rPr>
                <w:rFonts w:eastAsiaTheme="minorHAnsi"/>
              </w:rPr>
              <w:t>Zajadacz A. (red). Zmiany w budżecie czasu wolnego i zachowaniach wolnoczasowych mieszkańców dużych miast w wyniku pandemii COVID-19. Wydawnictwo Naukowe Bogucki, Poznań, 2021.</w:t>
            </w:r>
          </w:p>
          <w:p w14:paraId="4938E3D3" w14:textId="77777777" w:rsidR="00E82BB7" w:rsidRPr="00D353B4" w:rsidRDefault="00E82BB7" w:rsidP="00667F61">
            <w:pPr>
              <w:numPr>
                <w:ilvl w:val="0"/>
                <w:numId w:val="69"/>
              </w:numPr>
              <w:jc w:val="both"/>
              <w:rPr>
                <w:rFonts w:eastAsiaTheme="minorHAnsi"/>
              </w:rPr>
            </w:pPr>
            <w:r w:rsidRPr="00D353B4">
              <w:rPr>
                <w:rFonts w:eastAsiaTheme="minorHAnsi"/>
              </w:rPr>
              <w:t>Kugiejko M., Kociszewski P. Organizacja czasu wolnego w obliczu pandemii COVID-19 – doświadczenie różnych pokoleń (osób młodych i seniorów). Turystyka Kulturowa 4 (121), 157-182, 2021.</w:t>
            </w:r>
          </w:p>
          <w:p w14:paraId="2688F929" w14:textId="77777777" w:rsidR="00E82BB7" w:rsidRPr="00D353B4" w:rsidRDefault="00E82BB7" w:rsidP="00667F61">
            <w:pPr>
              <w:numPr>
                <w:ilvl w:val="0"/>
                <w:numId w:val="69"/>
              </w:numPr>
              <w:jc w:val="both"/>
              <w:rPr>
                <w:rFonts w:eastAsiaTheme="minorHAnsi"/>
              </w:rPr>
            </w:pPr>
            <w:r w:rsidRPr="00D353B4">
              <w:rPr>
                <w:rFonts w:eastAsiaTheme="minorHAnsi"/>
              </w:rPr>
              <w:t>Jakub B. Bączek Od amatora do animatora Stageman Polska, 2020.</w:t>
            </w:r>
          </w:p>
          <w:p w14:paraId="6FCB55C2" w14:textId="77777777" w:rsidR="00E82BB7" w:rsidRPr="00D353B4" w:rsidRDefault="00E82BB7" w:rsidP="00667F61">
            <w:pPr>
              <w:numPr>
                <w:ilvl w:val="0"/>
                <w:numId w:val="69"/>
              </w:numPr>
              <w:jc w:val="both"/>
              <w:rPr>
                <w:rFonts w:eastAsiaTheme="minorHAnsi"/>
              </w:rPr>
            </w:pPr>
            <w:r w:rsidRPr="00D353B4">
              <w:t>Berbecka J., Lipecki K. (red). Aktywność fizyczna z wykorzystaniem technologii informacyjno-komunikacyjnych. Difin, Warszawa, 2019.</w:t>
            </w:r>
          </w:p>
          <w:p w14:paraId="66A5F8B2" w14:textId="77777777" w:rsidR="00E82BB7" w:rsidRPr="00D353B4" w:rsidRDefault="00E82BB7" w:rsidP="00667F61">
            <w:pPr>
              <w:numPr>
                <w:ilvl w:val="0"/>
                <w:numId w:val="69"/>
              </w:numPr>
              <w:jc w:val="both"/>
              <w:rPr>
                <w:rFonts w:eastAsiaTheme="minorHAnsi"/>
              </w:rPr>
            </w:pPr>
            <w:r w:rsidRPr="00D353B4">
              <w:t>Jagier A. (red.). Czas wolny małych dzieci w świecie realnym i wirtualnym. Difin, Warszawa, 2016.</w:t>
            </w:r>
          </w:p>
        </w:tc>
      </w:tr>
      <w:tr w:rsidR="00D353B4" w:rsidRPr="00D353B4" w14:paraId="187A4B92" w14:textId="77777777" w:rsidTr="00C536B5">
        <w:trPr>
          <w:trHeight w:val="20"/>
          <w:jc w:val="center"/>
        </w:trPr>
        <w:tc>
          <w:tcPr>
            <w:tcW w:w="1638" w:type="pct"/>
            <w:shd w:val="clear" w:color="auto" w:fill="auto"/>
          </w:tcPr>
          <w:p w14:paraId="044DCCE9" w14:textId="77777777" w:rsidR="00E82BB7" w:rsidRPr="00D353B4" w:rsidRDefault="00E82BB7" w:rsidP="00AD3881">
            <w:r w:rsidRPr="00D353B4">
              <w:t>Planowane formy/ działania/ metody dydaktyczne</w:t>
            </w:r>
          </w:p>
        </w:tc>
        <w:tc>
          <w:tcPr>
            <w:tcW w:w="3358" w:type="pct"/>
            <w:gridSpan w:val="3"/>
          </w:tcPr>
          <w:p w14:paraId="37BABF5E" w14:textId="77777777" w:rsidR="00E82BB7" w:rsidRPr="00D353B4" w:rsidRDefault="00E82BB7" w:rsidP="00AD3881">
            <w:pPr>
              <w:autoSpaceDE w:val="0"/>
              <w:autoSpaceDN w:val="0"/>
              <w:adjustRightInd w:val="0"/>
            </w:pPr>
            <w:r w:rsidRPr="00D353B4">
              <w:t xml:space="preserve">Wykłady </w:t>
            </w:r>
            <w:r w:rsidRPr="00D353B4">
              <w:rPr>
                <w:rFonts w:eastAsia="FreeSans"/>
              </w:rPr>
              <w:t>z wykorzystaniem technik multimedialnych</w:t>
            </w:r>
            <w:r w:rsidRPr="00D353B4">
              <w:t>, odbywające się w sali dydaktycznej.</w:t>
            </w:r>
          </w:p>
          <w:p w14:paraId="124C3FE2" w14:textId="77777777" w:rsidR="00E82BB7" w:rsidRPr="00D353B4" w:rsidRDefault="00E82BB7" w:rsidP="00AD3881">
            <w:pPr>
              <w:pStyle w:val="Akapitzlist"/>
              <w:spacing w:line="240" w:lineRule="auto"/>
              <w:ind w:left="0"/>
              <w:rPr>
                <w:rFonts w:ascii="Times New Roman" w:hAnsi="Times New Roman"/>
                <w:sz w:val="24"/>
                <w:szCs w:val="24"/>
              </w:rPr>
            </w:pPr>
          </w:p>
          <w:p w14:paraId="123B8690" w14:textId="77777777" w:rsidR="00E82BB7" w:rsidRPr="00D353B4" w:rsidRDefault="00E82BB7" w:rsidP="00AD3881">
            <w:r w:rsidRPr="00D353B4">
              <w:t xml:space="preserve">Ćwiczenia z wykorzystaniem metod aktywizujących, odbywające się w sali dydaktycznej. </w:t>
            </w:r>
          </w:p>
          <w:p w14:paraId="10A60467" w14:textId="77777777" w:rsidR="00E82BB7" w:rsidRPr="00D353B4" w:rsidRDefault="00E82BB7" w:rsidP="00AD3881">
            <w:pPr>
              <w:pStyle w:val="Akapitzlist"/>
              <w:spacing w:line="240" w:lineRule="auto"/>
              <w:ind w:left="317" w:hanging="284"/>
              <w:rPr>
                <w:rFonts w:ascii="Times New Roman" w:hAnsi="Times New Roman"/>
                <w:sz w:val="24"/>
                <w:szCs w:val="24"/>
              </w:rPr>
            </w:pPr>
            <w:r w:rsidRPr="00D353B4">
              <w:rPr>
                <w:rFonts w:ascii="Times New Roman" w:hAnsi="Times New Roman"/>
                <w:sz w:val="24"/>
                <w:szCs w:val="24"/>
              </w:rPr>
              <w:t>Ich forma to:</w:t>
            </w:r>
          </w:p>
          <w:p w14:paraId="4C039ED6" w14:textId="77777777" w:rsidR="00E82BB7" w:rsidRPr="00D353B4" w:rsidRDefault="00E82BB7" w:rsidP="00E82BB7">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dyskusja dydaktyczna,</w:t>
            </w:r>
          </w:p>
          <w:p w14:paraId="41F15328" w14:textId="77777777" w:rsidR="00E82BB7" w:rsidRPr="00D353B4" w:rsidRDefault="00E82BB7" w:rsidP="00E82BB7">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 xml:space="preserve">praca zespołowa w grupach, </w:t>
            </w:r>
          </w:p>
          <w:p w14:paraId="620FF015" w14:textId="77777777" w:rsidR="00E82BB7" w:rsidRPr="00D353B4" w:rsidRDefault="00E82BB7" w:rsidP="00E82BB7">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wykonanie i przedstawienie na zajęciach autorskiego projektu.</w:t>
            </w:r>
          </w:p>
        </w:tc>
      </w:tr>
      <w:tr w:rsidR="00D353B4" w:rsidRPr="00D353B4" w14:paraId="23BC7D28" w14:textId="77777777" w:rsidTr="00C536B5">
        <w:trPr>
          <w:trHeight w:val="20"/>
          <w:jc w:val="center"/>
        </w:trPr>
        <w:tc>
          <w:tcPr>
            <w:tcW w:w="1638" w:type="pct"/>
            <w:shd w:val="clear" w:color="auto" w:fill="auto"/>
          </w:tcPr>
          <w:p w14:paraId="26B1CFC5" w14:textId="77777777" w:rsidR="00E82BB7" w:rsidRPr="00D353B4" w:rsidRDefault="00E82BB7" w:rsidP="00AD3881">
            <w:r w:rsidRPr="00D353B4">
              <w:t xml:space="preserve">Sposoby weryfikacji oraz formy dokumentowania </w:t>
            </w:r>
            <w:r w:rsidRPr="00D353B4">
              <w:lastRenderedPageBreak/>
              <w:t>osiągniętych efektów uczenia się</w:t>
            </w:r>
          </w:p>
        </w:tc>
        <w:tc>
          <w:tcPr>
            <w:tcW w:w="3358" w:type="pct"/>
            <w:gridSpan w:val="3"/>
            <w:tcBorders>
              <w:bottom w:val="single" w:sz="4" w:space="0" w:color="auto"/>
            </w:tcBorders>
            <w:shd w:val="clear" w:color="auto" w:fill="auto"/>
          </w:tcPr>
          <w:p w14:paraId="0E7C8718" w14:textId="77777777" w:rsidR="00E82BB7" w:rsidRPr="00D353B4" w:rsidRDefault="00E82BB7" w:rsidP="00AD3881">
            <w:pPr>
              <w:jc w:val="both"/>
            </w:pPr>
            <w:r w:rsidRPr="00D353B4">
              <w:lastRenderedPageBreak/>
              <w:t>W1, W2 – zaliczenie pisemne z zagadnień zaprezentowanych na wykładzie, ocena z zaliczenia (prace kontrolne)</w:t>
            </w:r>
          </w:p>
          <w:p w14:paraId="5A5764FB" w14:textId="77777777" w:rsidR="00E82BB7" w:rsidRPr="00D353B4" w:rsidRDefault="00E82BB7" w:rsidP="00AD3881">
            <w:pPr>
              <w:jc w:val="both"/>
            </w:pPr>
            <w:r w:rsidRPr="00D353B4">
              <w:t>U1, U2, U3 – ocena zadania projektowego</w:t>
            </w:r>
          </w:p>
          <w:p w14:paraId="65C9D30A" w14:textId="77777777" w:rsidR="00E82BB7" w:rsidRPr="00D353B4" w:rsidRDefault="00E82BB7" w:rsidP="00AD3881">
            <w:pPr>
              <w:jc w:val="both"/>
            </w:pPr>
            <w:r w:rsidRPr="00D353B4">
              <w:lastRenderedPageBreak/>
              <w:t>K1 – udział w dyskusji – cena aktywności na zajęciach (dziennik zajęć),</w:t>
            </w:r>
          </w:p>
          <w:p w14:paraId="0AB20904" w14:textId="77777777" w:rsidR="00E82BB7" w:rsidRPr="00D353B4" w:rsidRDefault="00E82BB7" w:rsidP="00AD3881">
            <w:pPr>
              <w:pStyle w:val="Default"/>
              <w:rPr>
                <w:color w:val="auto"/>
              </w:rPr>
            </w:pPr>
            <w:r w:rsidRPr="00D353B4">
              <w:rPr>
                <w:color w:val="auto"/>
              </w:rPr>
              <w:t>K2 – ocena wybranych elementów projektu i prezentacji jednostkowej na ćwiczeniach (dziennik zajęć)</w:t>
            </w:r>
          </w:p>
          <w:p w14:paraId="6B10A4E2" w14:textId="77777777" w:rsidR="00E82BB7" w:rsidRPr="00D353B4" w:rsidRDefault="00E82BB7" w:rsidP="00AD3881">
            <w:pPr>
              <w:pStyle w:val="Default"/>
              <w:rPr>
                <w:color w:val="auto"/>
              </w:rPr>
            </w:pPr>
          </w:p>
          <w:p w14:paraId="78926869" w14:textId="77777777" w:rsidR="00E82BB7" w:rsidRPr="00D353B4" w:rsidRDefault="00E82BB7" w:rsidP="00AD3881">
            <w:pPr>
              <w:pStyle w:val="Default"/>
              <w:rPr>
                <w:color w:val="auto"/>
              </w:rPr>
            </w:pPr>
            <w:r w:rsidRPr="00D353B4">
              <w:rPr>
                <w:color w:val="auto"/>
              </w:rPr>
              <w:t>Formy dokumentowania osiągniętych efektów: prace pisemne, zadanie projektowe, dziennik prowadzącego.</w:t>
            </w:r>
          </w:p>
        </w:tc>
      </w:tr>
      <w:tr w:rsidR="00D353B4" w:rsidRPr="00D353B4" w14:paraId="50DF42EB" w14:textId="77777777" w:rsidTr="00C536B5">
        <w:trPr>
          <w:trHeight w:val="20"/>
          <w:jc w:val="center"/>
        </w:trPr>
        <w:tc>
          <w:tcPr>
            <w:tcW w:w="1638" w:type="pct"/>
            <w:shd w:val="clear" w:color="auto" w:fill="auto"/>
          </w:tcPr>
          <w:p w14:paraId="111A287F" w14:textId="77777777" w:rsidR="00E82BB7" w:rsidRPr="00D353B4" w:rsidRDefault="00E82BB7" w:rsidP="00AD3881">
            <w:r w:rsidRPr="00D353B4">
              <w:lastRenderedPageBreak/>
              <w:t>Elementy i wagi mające wpływ na ocenę końcową</w:t>
            </w:r>
          </w:p>
        </w:tc>
        <w:tc>
          <w:tcPr>
            <w:tcW w:w="3358" w:type="pct"/>
            <w:gridSpan w:val="3"/>
            <w:tcBorders>
              <w:bottom w:val="single" w:sz="4" w:space="0" w:color="auto"/>
            </w:tcBorders>
            <w:shd w:val="clear" w:color="auto" w:fill="auto"/>
          </w:tcPr>
          <w:p w14:paraId="3390561F" w14:textId="77777777" w:rsidR="00E82BB7" w:rsidRPr="00D353B4" w:rsidRDefault="00E82BB7" w:rsidP="00AD3881">
            <w:pPr>
              <w:pStyle w:val="Akapitzlist"/>
              <w:autoSpaceDE w:val="0"/>
              <w:adjustRightInd w:val="0"/>
              <w:spacing w:line="240" w:lineRule="auto"/>
              <w:ind w:left="426" w:hanging="426"/>
              <w:rPr>
                <w:rFonts w:ascii="Times New Roman" w:hAnsi="Times New Roman"/>
                <w:sz w:val="24"/>
                <w:szCs w:val="24"/>
              </w:rPr>
            </w:pPr>
            <w:r w:rsidRPr="00D353B4">
              <w:rPr>
                <w:rFonts w:ascii="Times New Roman" w:hAnsi="Times New Roman"/>
                <w:sz w:val="24"/>
                <w:szCs w:val="24"/>
              </w:rPr>
              <w:t>Kryteria oceny z przedmiotu</w:t>
            </w:r>
          </w:p>
          <w:p w14:paraId="4344AFC3" w14:textId="77777777" w:rsidR="00E82BB7" w:rsidRPr="00D353B4" w:rsidRDefault="00E82BB7" w:rsidP="00AD3881">
            <w:pPr>
              <w:autoSpaceDE w:val="0"/>
              <w:autoSpaceDN w:val="0"/>
              <w:adjustRightInd w:val="0"/>
            </w:pPr>
            <w:r w:rsidRPr="00D353B4">
              <w:t>Ocena końcowa z przedmiotu składa się z dwóch elementów:</w:t>
            </w:r>
          </w:p>
          <w:p w14:paraId="3D17B723" w14:textId="77777777" w:rsidR="00E82BB7" w:rsidRPr="00D353B4" w:rsidRDefault="00E82BB7" w:rsidP="00667F6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oceny z pisemnej pracy zaliczeniowej (80%),</w:t>
            </w:r>
          </w:p>
          <w:p w14:paraId="51D997C0" w14:textId="77777777" w:rsidR="00E82BB7" w:rsidRPr="00D353B4" w:rsidRDefault="00E82BB7" w:rsidP="00667F6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oceny zaliczeniowej z ćwiczeń (20%).</w:t>
            </w:r>
          </w:p>
          <w:p w14:paraId="239F7905" w14:textId="77777777" w:rsidR="00E82BB7" w:rsidRPr="00D353B4" w:rsidRDefault="00E82BB7" w:rsidP="00AD3881">
            <w:pPr>
              <w:autoSpaceDE w:val="0"/>
              <w:autoSpaceDN w:val="0"/>
              <w:adjustRightInd w:val="0"/>
            </w:pPr>
            <w:r w:rsidRPr="00D353B4">
              <w:t xml:space="preserve">Na ocenę końcową z ćwiczeń składają się: </w:t>
            </w:r>
          </w:p>
          <w:p w14:paraId="37F2673E" w14:textId="77777777" w:rsidR="00E82BB7" w:rsidRPr="00D353B4" w:rsidRDefault="00E82BB7" w:rsidP="00667F6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ocena przygotowanego projektu.</w:t>
            </w:r>
          </w:p>
          <w:tbl>
            <w:tblPr>
              <w:tblW w:w="6479" w:type="dxa"/>
              <w:tblLayout w:type="fixed"/>
              <w:tblLook w:val="04A0" w:firstRow="1" w:lastRow="0" w:firstColumn="1" w:lastColumn="0" w:noHBand="0" w:noVBand="1"/>
            </w:tblPr>
            <w:tblGrid>
              <w:gridCol w:w="4184"/>
              <w:gridCol w:w="2295"/>
            </w:tblGrid>
            <w:tr w:rsidR="00D353B4" w:rsidRPr="00D353B4" w14:paraId="7943044A" w14:textId="77777777" w:rsidTr="00675790">
              <w:trPr>
                <w:trHeight w:val="232"/>
              </w:trPr>
              <w:tc>
                <w:tcPr>
                  <w:tcW w:w="6479" w:type="dxa"/>
                  <w:gridSpan w:val="2"/>
                </w:tcPr>
                <w:p w14:paraId="696F98BA" w14:textId="77777777" w:rsidR="00E82BB7" w:rsidRPr="00D353B4" w:rsidRDefault="00E82BB7" w:rsidP="00AD3881">
                  <w:pPr>
                    <w:ind w:left="-76"/>
                  </w:pPr>
                  <w:r w:rsidRPr="00D353B4">
                    <w:t>Procent wiedzy wymaganej dla uzyskania oceny końcowej wynosi odpowiednio:</w:t>
                  </w:r>
                </w:p>
              </w:tc>
            </w:tr>
            <w:tr w:rsidR="00D353B4" w:rsidRPr="00D353B4" w14:paraId="42F1E4D2" w14:textId="77777777" w:rsidTr="00675790">
              <w:trPr>
                <w:trHeight w:val="116"/>
              </w:trPr>
              <w:tc>
                <w:tcPr>
                  <w:tcW w:w="4184" w:type="dxa"/>
                  <w:vAlign w:val="center"/>
                </w:tcPr>
                <w:p w14:paraId="1B087A3B" w14:textId="77777777" w:rsidR="00E82BB7" w:rsidRPr="00D353B4" w:rsidRDefault="00E82BB7"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bardzo dobry          91%-100%</w:t>
                  </w:r>
                </w:p>
                <w:p w14:paraId="2F45D9EA" w14:textId="77777777" w:rsidR="00E82BB7" w:rsidRPr="00D353B4" w:rsidRDefault="00E82BB7"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dobry plus              81%-90%</w:t>
                  </w:r>
                </w:p>
                <w:p w14:paraId="25C5AD7E" w14:textId="77777777" w:rsidR="00E82BB7" w:rsidRPr="00D353B4" w:rsidRDefault="00E82BB7"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dobry                      71%-80%                      </w:t>
                  </w:r>
                </w:p>
                <w:p w14:paraId="2B9D7931" w14:textId="77777777" w:rsidR="00E82BB7" w:rsidRPr="00D353B4" w:rsidRDefault="00E82BB7"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plus     61%-70%   </w:t>
                  </w:r>
                </w:p>
                <w:p w14:paraId="533F0C0A" w14:textId="77777777" w:rsidR="00E82BB7" w:rsidRPr="00D353B4" w:rsidRDefault="00E82BB7"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dostateczny             50%-60%</w:t>
                  </w:r>
                </w:p>
                <w:p w14:paraId="34BDC129" w14:textId="77777777" w:rsidR="00E82BB7" w:rsidRPr="00D353B4" w:rsidRDefault="00E82BB7"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niedostateczny        49% i mniej</w:t>
                  </w:r>
                </w:p>
              </w:tc>
              <w:tc>
                <w:tcPr>
                  <w:tcW w:w="2295" w:type="dxa"/>
                  <w:vAlign w:val="center"/>
                </w:tcPr>
                <w:p w14:paraId="6EA82074" w14:textId="77777777" w:rsidR="00E82BB7" w:rsidRPr="00D353B4" w:rsidRDefault="00E82BB7" w:rsidP="00AD3881">
                  <w:pPr>
                    <w:pStyle w:val="Akapitzlist"/>
                    <w:autoSpaceDE w:val="0"/>
                    <w:adjustRightInd w:val="0"/>
                    <w:spacing w:line="240" w:lineRule="auto"/>
                    <w:ind w:left="317"/>
                    <w:rPr>
                      <w:rFonts w:ascii="Times New Roman" w:hAnsi="Times New Roman"/>
                      <w:sz w:val="24"/>
                      <w:szCs w:val="24"/>
                    </w:rPr>
                  </w:pPr>
                </w:p>
              </w:tc>
            </w:tr>
          </w:tbl>
          <w:p w14:paraId="54E42EAB" w14:textId="77777777" w:rsidR="00E82BB7" w:rsidRPr="00D353B4" w:rsidRDefault="00E82BB7" w:rsidP="00AD3881">
            <w:pPr>
              <w:jc w:val="both"/>
            </w:pPr>
          </w:p>
        </w:tc>
      </w:tr>
      <w:tr w:rsidR="00D353B4" w:rsidRPr="00D353B4" w14:paraId="42FC5ED8" w14:textId="77777777" w:rsidTr="00C536B5">
        <w:trPr>
          <w:trHeight w:val="20"/>
          <w:jc w:val="center"/>
        </w:trPr>
        <w:tc>
          <w:tcPr>
            <w:tcW w:w="1639" w:type="pct"/>
            <w:vMerge w:val="restart"/>
            <w:shd w:val="clear" w:color="auto" w:fill="auto"/>
          </w:tcPr>
          <w:p w14:paraId="1B59F11F" w14:textId="77777777" w:rsidR="002D5786" w:rsidRPr="00D353B4" w:rsidRDefault="002D5786" w:rsidP="006C580C">
            <w:r w:rsidRPr="00D353B4">
              <w:t>Bilans punktów ECTS</w:t>
            </w:r>
          </w:p>
          <w:p w14:paraId="6483E1EA" w14:textId="77777777" w:rsidR="002D5786" w:rsidRPr="00D353B4" w:rsidRDefault="002D5786" w:rsidP="006C580C"/>
        </w:tc>
        <w:tc>
          <w:tcPr>
            <w:tcW w:w="3361" w:type="pct"/>
            <w:gridSpan w:val="3"/>
            <w:tcBorders>
              <w:bottom w:val="single" w:sz="4" w:space="0" w:color="auto"/>
            </w:tcBorders>
            <w:shd w:val="clear" w:color="auto" w:fill="auto"/>
          </w:tcPr>
          <w:p w14:paraId="327EBBEE" w14:textId="77777777" w:rsidR="002D5786" w:rsidRPr="00D353B4" w:rsidRDefault="002D5786" w:rsidP="006C580C">
            <w:pPr>
              <w:jc w:val="center"/>
              <w:rPr>
                <w:bCs/>
                <w:strike/>
              </w:rPr>
            </w:pPr>
            <w:r w:rsidRPr="00D353B4">
              <w:rPr>
                <w:bCs/>
              </w:rPr>
              <w:t xml:space="preserve">KONTAKTOWE </w:t>
            </w:r>
          </w:p>
        </w:tc>
      </w:tr>
      <w:tr w:rsidR="00D353B4" w:rsidRPr="00D353B4" w14:paraId="7C07E5FA" w14:textId="77777777" w:rsidTr="00C536B5">
        <w:trPr>
          <w:trHeight w:val="20"/>
          <w:jc w:val="center"/>
        </w:trPr>
        <w:tc>
          <w:tcPr>
            <w:tcW w:w="1639" w:type="pct"/>
            <w:vMerge/>
            <w:shd w:val="clear" w:color="auto" w:fill="auto"/>
          </w:tcPr>
          <w:p w14:paraId="66CF65F3" w14:textId="77777777" w:rsidR="002D5786" w:rsidRPr="00D353B4" w:rsidRDefault="002D5786" w:rsidP="006C580C"/>
        </w:tc>
        <w:tc>
          <w:tcPr>
            <w:tcW w:w="2189" w:type="pct"/>
            <w:tcBorders>
              <w:top w:val="single" w:sz="4" w:space="0" w:color="auto"/>
              <w:bottom w:val="single" w:sz="4" w:space="0" w:color="auto"/>
              <w:right w:val="single" w:sz="4" w:space="0" w:color="auto"/>
            </w:tcBorders>
          </w:tcPr>
          <w:p w14:paraId="3D87012E" w14:textId="77777777" w:rsidR="002D5786" w:rsidRPr="00D353B4" w:rsidRDefault="002D5786" w:rsidP="006C580C"/>
        </w:tc>
        <w:tc>
          <w:tcPr>
            <w:tcW w:w="705" w:type="pct"/>
            <w:tcBorders>
              <w:top w:val="single" w:sz="4" w:space="0" w:color="auto"/>
              <w:left w:val="single" w:sz="4" w:space="0" w:color="auto"/>
              <w:bottom w:val="single" w:sz="4" w:space="0" w:color="auto"/>
              <w:right w:val="single" w:sz="4" w:space="0" w:color="auto"/>
            </w:tcBorders>
            <w:vAlign w:val="center"/>
          </w:tcPr>
          <w:p w14:paraId="7F451CBF" w14:textId="77777777" w:rsidR="002D5786" w:rsidRPr="00D353B4" w:rsidRDefault="002D5786" w:rsidP="006C580C">
            <w:pPr>
              <w:jc w:val="center"/>
            </w:pPr>
            <w:r w:rsidRPr="00D353B4">
              <w:t>Godziny</w:t>
            </w:r>
          </w:p>
        </w:tc>
        <w:tc>
          <w:tcPr>
            <w:tcW w:w="467" w:type="pct"/>
            <w:tcBorders>
              <w:top w:val="single" w:sz="4" w:space="0" w:color="auto"/>
              <w:left w:val="single" w:sz="4" w:space="0" w:color="auto"/>
              <w:bottom w:val="single" w:sz="4" w:space="0" w:color="auto"/>
              <w:right w:val="single" w:sz="4" w:space="0" w:color="auto"/>
            </w:tcBorders>
            <w:vAlign w:val="center"/>
          </w:tcPr>
          <w:p w14:paraId="196CBFD4" w14:textId="77777777" w:rsidR="002D5786" w:rsidRPr="00D353B4" w:rsidRDefault="002D5786" w:rsidP="006C580C">
            <w:pPr>
              <w:jc w:val="center"/>
            </w:pPr>
            <w:r w:rsidRPr="00D353B4">
              <w:t>ECTS</w:t>
            </w:r>
          </w:p>
        </w:tc>
      </w:tr>
      <w:tr w:rsidR="00D353B4" w:rsidRPr="00D353B4" w14:paraId="41FBE7F6" w14:textId="77777777" w:rsidTr="00C536B5">
        <w:trPr>
          <w:trHeight w:val="20"/>
          <w:jc w:val="center"/>
        </w:trPr>
        <w:tc>
          <w:tcPr>
            <w:tcW w:w="1639" w:type="pct"/>
            <w:vMerge/>
            <w:shd w:val="clear" w:color="auto" w:fill="auto"/>
          </w:tcPr>
          <w:p w14:paraId="560EB057" w14:textId="77777777" w:rsidR="002D5786" w:rsidRPr="00D353B4" w:rsidRDefault="002D5786" w:rsidP="006C580C"/>
        </w:tc>
        <w:tc>
          <w:tcPr>
            <w:tcW w:w="2189" w:type="pct"/>
            <w:tcBorders>
              <w:top w:val="single" w:sz="4" w:space="0" w:color="auto"/>
              <w:bottom w:val="single" w:sz="4" w:space="0" w:color="auto"/>
              <w:right w:val="single" w:sz="4" w:space="0" w:color="auto"/>
            </w:tcBorders>
          </w:tcPr>
          <w:p w14:paraId="0C8FD1A6" w14:textId="77777777" w:rsidR="002D5786" w:rsidRPr="00D353B4" w:rsidRDefault="002D5786" w:rsidP="006C580C">
            <w:r w:rsidRPr="00D353B4">
              <w:t>Wykłady</w:t>
            </w:r>
          </w:p>
        </w:tc>
        <w:tc>
          <w:tcPr>
            <w:tcW w:w="705" w:type="pct"/>
            <w:tcBorders>
              <w:top w:val="single" w:sz="4" w:space="0" w:color="auto"/>
              <w:left w:val="single" w:sz="4" w:space="0" w:color="auto"/>
              <w:bottom w:val="single" w:sz="4" w:space="0" w:color="auto"/>
              <w:right w:val="single" w:sz="4" w:space="0" w:color="auto"/>
            </w:tcBorders>
            <w:vAlign w:val="center"/>
          </w:tcPr>
          <w:p w14:paraId="046A9132" w14:textId="1A4EBDED" w:rsidR="002D5786" w:rsidRPr="00D353B4" w:rsidRDefault="00793250" w:rsidP="006C580C">
            <w:pPr>
              <w:jc w:val="right"/>
              <w:rPr>
                <w:iCs/>
              </w:rPr>
            </w:pPr>
            <w:r w:rsidRPr="00D353B4">
              <w:rPr>
                <w:iCs/>
              </w:rPr>
              <w:t>5</w:t>
            </w:r>
          </w:p>
        </w:tc>
        <w:tc>
          <w:tcPr>
            <w:tcW w:w="467" w:type="pct"/>
            <w:tcBorders>
              <w:top w:val="single" w:sz="4" w:space="0" w:color="auto"/>
              <w:left w:val="single" w:sz="4" w:space="0" w:color="auto"/>
              <w:bottom w:val="single" w:sz="4" w:space="0" w:color="auto"/>
              <w:right w:val="single" w:sz="4" w:space="0" w:color="auto"/>
            </w:tcBorders>
            <w:vAlign w:val="center"/>
          </w:tcPr>
          <w:p w14:paraId="0750CE02" w14:textId="431463BB" w:rsidR="002D5786" w:rsidRPr="00D353B4" w:rsidRDefault="002D5786" w:rsidP="006C580C">
            <w:pPr>
              <w:jc w:val="right"/>
            </w:pPr>
            <w:r w:rsidRPr="00D353B4">
              <w:t>0,</w:t>
            </w:r>
            <w:r w:rsidR="00793250" w:rsidRPr="00D353B4">
              <w:t>2</w:t>
            </w:r>
          </w:p>
        </w:tc>
      </w:tr>
      <w:tr w:rsidR="00D353B4" w:rsidRPr="00D353B4" w14:paraId="136317A0" w14:textId="77777777" w:rsidTr="00C536B5">
        <w:trPr>
          <w:trHeight w:val="20"/>
          <w:jc w:val="center"/>
        </w:trPr>
        <w:tc>
          <w:tcPr>
            <w:tcW w:w="1639" w:type="pct"/>
            <w:vMerge/>
            <w:shd w:val="clear" w:color="auto" w:fill="auto"/>
          </w:tcPr>
          <w:p w14:paraId="77FE9BE9" w14:textId="77777777" w:rsidR="002D5786" w:rsidRPr="00D353B4" w:rsidRDefault="002D5786" w:rsidP="006C580C"/>
        </w:tc>
        <w:tc>
          <w:tcPr>
            <w:tcW w:w="2189" w:type="pct"/>
            <w:tcBorders>
              <w:top w:val="single" w:sz="4" w:space="0" w:color="auto"/>
              <w:bottom w:val="single" w:sz="4" w:space="0" w:color="auto"/>
              <w:right w:val="single" w:sz="4" w:space="0" w:color="auto"/>
            </w:tcBorders>
          </w:tcPr>
          <w:p w14:paraId="7DB027C9" w14:textId="77777777" w:rsidR="002D5786" w:rsidRPr="00D353B4" w:rsidRDefault="002D5786" w:rsidP="006C580C">
            <w:r w:rsidRPr="00D353B4">
              <w:t>Ćwiczenia laboratoryjne</w:t>
            </w:r>
          </w:p>
        </w:tc>
        <w:tc>
          <w:tcPr>
            <w:tcW w:w="705" w:type="pct"/>
            <w:tcBorders>
              <w:top w:val="single" w:sz="4" w:space="0" w:color="auto"/>
              <w:left w:val="single" w:sz="4" w:space="0" w:color="auto"/>
              <w:bottom w:val="single" w:sz="4" w:space="0" w:color="auto"/>
              <w:right w:val="single" w:sz="4" w:space="0" w:color="auto"/>
            </w:tcBorders>
            <w:vAlign w:val="center"/>
          </w:tcPr>
          <w:p w14:paraId="69F34AD2" w14:textId="77777777" w:rsidR="002D5786" w:rsidRPr="00D353B4" w:rsidRDefault="002D5786" w:rsidP="006C580C">
            <w:pPr>
              <w:jc w:val="right"/>
              <w:rPr>
                <w:iCs/>
              </w:rPr>
            </w:pPr>
            <w:r w:rsidRPr="00D353B4">
              <w:rPr>
                <w:iCs/>
              </w:rPr>
              <w:t>5</w:t>
            </w:r>
          </w:p>
        </w:tc>
        <w:tc>
          <w:tcPr>
            <w:tcW w:w="467" w:type="pct"/>
            <w:tcBorders>
              <w:top w:val="single" w:sz="4" w:space="0" w:color="auto"/>
              <w:left w:val="single" w:sz="4" w:space="0" w:color="auto"/>
              <w:bottom w:val="single" w:sz="4" w:space="0" w:color="auto"/>
              <w:right w:val="single" w:sz="4" w:space="0" w:color="auto"/>
            </w:tcBorders>
            <w:vAlign w:val="center"/>
          </w:tcPr>
          <w:p w14:paraId="358A3D6C" w14:textId="0042E038" w:rsidR="002D5786" w:rsidRPr="00D353B4" w:rsidRDefault="002D5786" w:rsidP="006C580C">
            <w:pPr>
              <w:jc w:val="right"/>
            </w:pPr>
            <w:r w:rsidRPr="00D353B4">
              <w:t>0,2</w:t>
            </w:r>
          </w:p>
        </w:tc>
      </w:tr>
      <w:tr w:rsidR="00D353B4" w:rsidRPr="00D353B4" w14:paraId="2FE1E27E" w14:textId="77777777" w:rsidTr="00C536B5">
        <w:trPr>
          <w:trHeight w:val="20"/>
          <w:jc w:val="center"/>
        </w:trPr>
        <w:tc>
          <w:tcPr>
            <w:tcW w:w="1639" w:type="pct"/>
            <w:vMerge/>
            <w:shd w:val="clear" w:color="auto" w:fill="auto"/>
          </w:tcPr>
          <w:p w14:paraId="5B8E223A" w14:textId="77777777" w:rsidR="002D5786" w:rsidRPr="00D353B4" w:rsidRDefault="002D5786" w:rsidP="006C580C"/>
        </w:tc>
        <w:tc>
          <w:tcPr>
            <w:tcW w:w="2189" w:type="pct"/>
            <w:tcBorders>
              <w:top w:val="single" w:sz="4" w:space="0" w:color="auto"/>
              <w:bottom w:val="single" w:sz="4" w:space="0" w:color="auto"/>
              <w:right w:val="single" w:sz="4" w:space="0" w:color="auto"/>
            </w:tcBorders>
          </w:tcPr>
          <w:p w14:paraId="76C3E162" w14:textId="77777777" w:rsidR="002D5786" w:rsidRPr="00D353B4" w:rsidRDefault="002D5786" w:rsidP="006C580C">
            <w:r w:rsidRPr="00D353B4">
              <w:t>Ćwiczenia audytoryjne</w:t>
            </w:r>
          </w:p>
        </w:tc>
        <w:tc>
          <w:tcPr>
            <w:tcW w:w="705" w:type="pct"/>
            <w:tcBorders>
              <w:top w:val="single" w:sz="4" w:space="0" w:color="auto"/>
              <w:left w:val="single" w:sz="4" w:space="0" w:color="auto"/>
              <w:bottom w:val="single" w:sz="4" w:space="0" w:color="auto"/>
              <w:right w:val="single" w:sz="4" w:space="0" w:color="auto"/>
            </w:tcBorders>
            <w:vAlign w:val="center"/>
          </w:tcPr>
          <w:p w14:paraId="53AA7665" w14:textId="77777777" w:rsidR="002D5786" w:rsidRPr="00D353B4" w:rsidRDefault="002D5786" w:rsidP="006C580C">
            <w:pPr>
              <w:jc w:val="right"/>
              <w:rPr>
                <w:iCs/>
              </w:rPr>
            </w:pPr>
            <w:r w:rsidRPr="00D353B4">
              <w:rPr>
                <w:iCs/>
              </w:rPr>
              <w:t>5</w:t>
            </w:r>
          </w:p>
        </w:tc>
        <w:tc>
          <w:tcPr>
            <w:tcW w:w="467" w:type="pct"/>
            <w:tcBorders>
              <w:top w:val="single" w:sz="4" w:space="0" w:color="auto"/>
              <w:left w:val="single" w:sz="4" w:space="0" w:color="auto"/>
              <w:bottom w:val="single" w:sz="4" w:space="0" w:color="auto"/>
              <w:right w:val="single" w:sz="4" w:space="0" w:color="auto"/>
            </w:tcBorders>
            <w:vAlign w:val="center"/>
          </w:tcPr>
          <w:p w14:paraId="4D8CDC07" w14:textId="20A06B4F" w:rsidR="002D5786" w:rsidRPr="00D353B4" w:rsidRDefault="002D5786" w:rsidP="006C580C">
            <w:pPr>
              <w:jc w:val="right"/>
            </w:pPr>
            <w:r w:rsidRPr="00D353B4">
              <w:t>0,2</w:t>
            </w:r>
          </w:p>
        </w:tc>
      </w:tr>
      <w:tr w:rsidR="00D353B4" w:rsidRPr="00D353B4" w14:paraId="5011E12A" w14:textId="77777777" w:rsidTr="00C536B5">
        <w:trPr>
          <w:trHeight w:val="20"/>
          <w:jc w:val="center"/>
        </w:trPr>
        <w:tc>
          <w:tcPr>
            <w:tcW w:w="1639" w:type="pct"/>
            <w:vMerge/>
            <w:shd w:val="clear" w:color="auto" w:fill="auto"/>
          </w:tcPr>
          <w:p w14:paraId="172D54C5" w14:textId="77777777" w:rsidR="002D5786" w:rsidRPr="00D353B4" w:rsidRDefault="002D5786" w:rsidP="006C580C"/>
        </w:tc>
        <w:tc>
          <w:tcPr>
            <w:tcW w:w="2189" w:type="pct"/>
          </w:tcPr>
          <w:p w14:paraId="4119BBB2" w14:textId="3A57F59A" w:rsidR="002D5786" w:rsidRPr="00D353B4" w:rsidRDefault="00793250" w:rsidP="006C580C">
            <w:r w:rsidRPr="00D353B4">
              <w:t>Ćwiczenia terenowe</w:t>
            </w:r>
          </w:p>
        </w:tc>
        <w:tc>
          <w:tcPr>
            <w:tcW w:w="705" w:type="pct"/>
            <w:vAlign w:val="center"/>
          </w:tcPr>
          <w:p w14:paraId="13426300" w14:textId="52BBB034" w:rsidR="002D5786" w:rsidRPr="00D353B4" w:rsidRDefault="00793250" w:rsidP="006C580C">
            <w:pPr>
              <w:jc w:val="right"/>
              <w:rPr>
                <w:iCs/>
              </w:rPr>
            </w:pPr>
            <w:r w:rsidRPr="00D353B4">
              <w:rPr>
                <w:iCs/>
              </w:rPr>
              <w:t>4</w:t>
            </w:r>
          </w:p>
        </w:tc>
        <w:tc>
          <w:tcPr>
            <w:tcW w:w="467" w:type="pct"/>
            <w:vAlign w:val="center"/>
          </w:tcPr>
          <w:p w14:paraId="74DCA77A" w14:textId="4C613802" w:rsidR="002D5786" w:rsidRPr="00D353B4" w:rsidRDefault="002D5786" w:rsidP="006C580C">
            <w:pPr>
              <w:jc w:val="right"/>
            </w:pPr>
            <w:r w:rsidRPr="00D353B4">
              <w:t>0,</w:t>
            </w:r>
            <w:r w:rsidR="00793250" w:rsidRPr="00D353B4">
              <w:t>2</w:t>
            </w:r>
          </w:p>
        </w:tc>
      </w:tr>
      <w:tr w:rsidR="00D353B4" w:rsidRPr="00D353B4" w14:paraId="7B4876B7" w14:textId="77777777" w:rsidTr="00C536B5">
        <w:trPr>
          <w:trHeight w:val="20"/>
          <w:jc w:val="center"/>
        </w:trPr>
        <w:tc>
          <w:tcPr>
            <w:tcW w:w="1639" w:type="pct"/>
            <w:vMerge/>
            <w:shd w:val="clear" w:color="auto" w:fill="auto"/>
          </w:tcPr>
          <w:p w14:paraId="58F7ED2F" w14:textId="77777777" w:rsidR="002D5786" w:rsidRPr="00D353B4" w:rsidRDefault="002D5786" w:rsidP="006C580C"/>
        </w:tc>
        <w:tc>
          <w:tcPr>
            <w:tcW w:w="2189" w:type="pct"/>
          </w:tcPr>
          <w:p w14:paraId="3A53179D" w14:textId="77777777" w:rsidR="002D5786" w:rsidRPr="00D353B4" w:rsidRDefault="002D5786" w:rsidP="006C580C">
            <w:pPr>
              <w:rPr>
                <w:bCs/>
              </w:rPr>
            </w:pPr>
            <w:r w:rsidRPr="00D353B4">
              <w:rPr>
                <w:bCs/>
              </w:rPr>
              <w:t>RAZEM kontaktowe</w:t>
            </w:r>
          </w:p>
        </w:tc>
        <w:tc>
          <w:tcPr>
            <w:tcW w:w="705" w:type="pct"/>
            <w:vAlign w:val="center"/>
          </w:tcPr>
          <w:p w14:paraId="20BDBF53" w14:textId="3249BC1F" w:rsidR="002D5786" w:rsidRPr="00D353B4" w:rsidRDefault="00793250" w:rsidP="006C580C">
            <w:pPr>
              <w:jc w:val="right"/>
              <w:rPr>
                <w:bCs/>
                <w:iCs/>
              </w:rPr>
            </w:pPr>
            <w:r w:rsidRPr="00D353B4">
              <w:rPr>
                <w:bCs/>
                <w:iCs/>
              </w:rPr>
              <w:t>19</w:t>
            </w:r>
          </w:p>
        </w:tc>
        <w:tc>
          <w:tcPr>
            <w:tcW w:w="467" w:type="pct"/>
            <w:vAlign w:val="center"/>
          </w:tcPr>
          <w:p w14:paraId="2A618C19" w14:textId="6FD87FC9" w:rsidR="002D5786" w:rsidRPr="00D353B4" w:rsidRDefault="00793250" w:rsidP="006C580C">
            <w:pPr>
              <w:jc w:val="right"/>
              <w:rPr>
                <w:bCs/>
                <w:iCs/>
              </w:rPr>
            </w:pPr>
            <w:r w:rsidRPr="00D353B4">
              <w:rPr>
                <w:bCs/>
                <w:iCs/>
              </w:rPr>
              <w:t>0,8</w:t>
            </w:r>
          </w:p>
        </w:tc>
      </w:tr>
      <w:tr w:rsidR="00D353B4" w:rsidRPr="00D353B4" w14:paraId="17A128D2" w14:textId="77777777" w:rsidTr="00C536B5">
        <w:trPr>
          <w:trHeight w:val="20"/>
          <w:jc w:val="center"/>
        </w:trPr>
        <w:tc>
          <w:tcPr>
            <w:tcW w:w="1639" w:type="pct"/>
            <w:vMerge/>
            <w:shd w:val="clear" w:color="auto" w:fill="auto"/>
          </w:tcPr>
          <w:p w14:paraId="25FF504E" w14:textId="77777777" w:rsidR="002D5786" w:rsidRPr="00D353B4" w:rsidRDefault="002D5786" w:rsidP="006C580C"/>
        </w:tc>
        <w:tc>
          <w:tcPr>
            <w:tcW w:w="3361" w:type="pct"/>
            <w:gridSpan w:val="3"/>
            <w:shd w:val="clear" w:color="auto" w:fill="auto"/>
          </w:tcPr>
          <w:p w14:paraId="4EB883B2" w14:textId="77777777" w:rsidR="002D5786" w:rsidRPr="00D353B4" w:rsidRDefault="002D5786" w:rsidP="006C580C">
            <w:pPr>
              <w:jc w:val="center"/>
              <w:rPr>
                <w:bCs/>
              </w:rPr>
            </w:pPr>
            <w:r w:rsidRPr="00D353B4">
              <w:rPr>
                <w:bCs/>
              </w:rPr>
              <w:t>NIEKONTAKTOWE</w:t>
            </w:r>
          </w:p>
        </w:tc>
      </w:tr>
      <w:tr w:rsidR="00D353B4" w:rsidRPr="00D353B4" w14:paraId="122E7875" w14:textId="77777777" w:rsidTr="00C536B5">
        <w:trPr>
          <w:trHeight w:val="20"/>
          <w:jc w:val="center"/>
        </w:trPr>
        <w:tc>
          <w:tcPr>
            <w:tcW w:w="1639" w:type="pct"/>
            <w:vMerge/>
            <w:shd w:val="clear" w:color="auto" w:fill="auto"/>
          </w:tcPr>
          <w:p w14:paraId="1CA7BC02" w14:textId="77777777" w:rsidR="002D5786" w:rsidRPr="00D353B4" w:rsidRDefault="002D5786" w:rsidP="006C580C"/>
        </w:tc>
        <w:tc>
          <w:tcPr>
            <w:tcW w:w="2189" w:type="pct"/>
          </w:tcPr>
          <w:p w14:paraId="69E469A6" w14:textId="77777777" w:rsidR="002D5786" w:rsidRPr="00D353B4" w:rsidRDefault="002D5786" w:rsidP="006C580C">
            <w:r w:rsidRPr="00D353B4">
              <w:t>Przygotowanie do ćwiczeń</w:t>
            </w:r>
          </w:p>
        </w:tc>
        <w:tc>
          <w:tcPr>
            <w:tcW w:w="705" w:type="pct"/>
            <w:vAlign w:val="center"/>
          </w:tcPr>
          <w:p w14:paraId="7AB5E5BC" w14:textId="3C10591A" w:rsidR="002D5786" w:rsidRPr="00D353B4" w:rsidRDefault="002D5786" w:rsidP="006C580C">
            <w:pPr>
              <w:jc w:val="right"/>
              <w:rPr>
                <w:iCs/>
              </w:rPr>
            </w:pPr>
            <w:r w:rsidRPr="00D353B4">
              <w:rPr>
                <w:iCs/>
              </w:rPr>
              <w:t>1</w:t>
            </w:r>
            <w:r w:rsidR="00E7462C" w:rsidRPr="00D353B4">
              <w:rPr>
                <w:iCs/>
              </w:rPr>
              <w:t>6</w:t>
            </w:r>
          </w:p>
        </w:tc>
        <w:tc>
          <w:tcPr>
            <w:tcW w:w="467" w:type="pct"/>
            <w:vAlign w:val="center"/>
          </w:tcPr>
          <w:p w14:paraId="2F3B54BC" w14:textId="0EF119DE" w:rsidR="002D5786" w:rsidRPr="00D353B4" w:rsidRDefault="002D5786" w:rsidP="006C580C">
            <w:pPr>
              <w:jc w:val="right"/>
            </w:pPr>
            <w:r w:rsidRPr="00D353B4">
              <w:t>0,</w:t>
            </w:r>
            <w:r w:rsidR="00E7462C" w:rsidRPr="00D353B4">
              <w:t>6</w:t>
            </w:r>
          </w:p>
        </w:tc>
      </w:tr>
      <w:tr w:rsidR="00D353B4" w:rsidRPr="00D353B4" w14:paraId="6867DD7C" w14:textId="77777777" w:rsidTr="00C536B5">
        <w:trPr>
          <w:trHeight w:val="20"/>
          <w:jc w:val="center"/>
        </w:trPr>
        <w:tc>
          <w:tcPr>
            <w:tcW w:w="1639" w:type="pct"/>
            <w:vMerge/>
            <w:shd w:val="clear" w:color="auto" w:fill="auto"/>
          </w:tcPr>
          <w:p w14:paraId="1BCFD0E9" w14:textId="77777777" w:rsidR="002D5786" w:rsidRPr="00D353B4" w:rsidRDefault="002D5786" w:rsidP="006C580C"/>
        </w:tc>
        <w:tc>
          <w:tcPr>
            <w:tcW w:w="2189" w:type="pct"/>
          </w:tcPr>
          <w:p w14:paraId="0E8E3B29" w14:textId="77777777" w:rsidR="002D5786" w:rsidRPr="00D353B4" w:rsidRDefault="002D5786" w:rsidP="006C580C">
            <w:r w:rsidRPr="00D353B4">
              <w:t>Studiowanie literatury</w:t>
            </w:r>
          </w:p>
        </w:tc>
        <w:tc>
          <w:tcPr>
            <w:tcW w:w="705" w:type="pct"/>
            <w:vAlign w:val="center"/>
          </w:tcPr>
          <w:p w14:paraId="0180566F" w14:textId="0C65B977" w:rsidR="002D5786" w:rsidRPr="00D353B4" w:rsidRDefault="002D5786" w:rsidP="006C580C">
            <w:pPr>
              <w:jc w:val="right"/>
              <w:rPr>
                <w:iCs/>
              </w:rPr>
            </w:pPr>
            <w:r w:rsidRPr="00D353B4">
              <w:rPr>
                <w:iCs/>
              </w:rPr>
              <w:t>2</w:t>
            </w:r>
            <w:r w:rsidR="00E7462C" w:rsidRPr="00D353B4">
              <w:rPr>
                <w:iCs/>
              </w:rPr>
              <w:t>0</w:t>
            </w:r>
          </w:p>
        </w:tc>
        <w:tc>
          <w:tcPr>
            <w:tcW w:w="467" w:type="pct"/>
            <w:vAlign w:val="center"/>
          </w:tcPr>
          <w:p w14:paraId="33809F31" w14:textId="2EA9DE0F" w:rsidR="002D5786" w:rsidRPr="00D353B4" w:rsidRDefault="002D5786" w:rsidP="006C580C">
            <w:pPr>
              <w:jc w:val="right"/>
            </w:pPr>
            <w:r w:rsidRPr="00D353B4">
              <w:t>0,</w:t>
            </w:r>
            <w:r w:rsidR="00E7462C" w:rsidRPr="00D353B4">
              <w:t>8</w:t>
            </w:r>
          </w:p>
        </w:tc>
      </w:tr>
      <w:tr w:rsidR="00D353B4" w:rsidRPr="00D353B4" w14:paraId="206269FD" w14:textId="77777777" w:rsidTr="00C536B5">
        <w:trPr>
          <w:trHeight w:val="20"/>
          <w:jc w:val="center"/>
        </w:trPr>
        <w:tc>
          <w:tcPr>
            <w:tcW w:w="1639" w:type="pct"/>
            <w:vMerge/>
            <w:shd w:val="clear" w:color="auto" w:fill="auto"/>
          </w:tcPr>
          <w:p w14:paraId="73A8DCB6" w14:textId="77777777" w:rsidR="002D5786" w:rsidRPr="00D353B4" w:rsidRDefault="002D5786" w:rsidP="006C580C"/>
        </w:tc>
        <w:tc>
          <w:tcPr>
            <w:tcW w:w="2189" w:type="pct"/>
          </w:tcPr>
          <w:p w14:paraId="3028219D" w14:textId="77777777" w:rsidR="002D5786" w:rsidRPr="00D353B4" w:rsidRDefault="002D5786" w:rsidP="006C580C">
            <w:r w:rsidRPr="00D353B4">
              <w:t xml:space="preserve">Przygotowanie do zaliczenia </w:t>
            </w:r>
          </w:p>
        </w:tc>
        <w:tc>
          <w:tcPr>
            <w:tcW w:w="705" w:type="pct"/>
            <w:vAlign w:val="center"/>
          </w:tcPr>
          <w:p w14:paraId="0E9E424E" w14:textId="1A77E351" w:rsidR="002D5786" w:rsidRPr="00D353B4" w:rsidRDefault="00E7462C" w:rsidP="006C580C">
            <w:pPr>
              <w:jc w:val="right"/>
              <w:rPr>
                <w:iCs/>
              </w:rPr>
            </w:pPr>
            <w:r w:rsidRPr="00D353B4">
              <w:rPr>
                <w:iCs/>
              </w:rPr>
              <w:t>20</w:t>
            </w:r>
          </w:p>
        </w:tc>
        <w:tc>
          <w:tcPr>
            <w:tcW w:w="467" w:type="pct"/>
            <w:vAlign w:val="center"/>
          </w:tcPr>
          <w:p w14:paraId="68625BA3" w14:textId="584DB10F" w:rsidR="002D5786" w:rsidRPr="00D353B4" w:rsidRDefault="002D5786" w:rsidP="006C580C">
            <w:pPr>
              <w:jc w:val="right"/>
            </w:pPr>
            <w:r w:rsidRPr="00D353B4">
              <w:t>0,</w:t>
            </w:r>
            <w:r w:rsidR="00E7462C" w:rsidRPr="00D353B4">
              <w:t>8</w:t>
            </w:r>
          </w:p>
        </w:tc>
      </w:tr>
      <w:tr w:rsidR="00D353B4" w:rsidRPr="00D353B4" w14:paraId="43A6B6D7" w14:textId="77777777" w:rsidTr="00C536B5">
        <w:trPr>
          <w:trHeight w:val="20"/>
          <w:jc w:val="center"/>
        </w:trPr>
        <w:tc>
          <w:tcPr>
            <w:tcW w:w="1639" w:type="pct"/>
            <w:vMerge/>
            <w:shd w:val="clear" w:color="auto" w:fill="auto"/>
          </w:tcPr>
          <w:p w14:paraId="7A88C65B" w14:textId="77777777" w:rsidR="002D5786" w:rsidRPr="00D353B4" w:rsidRDefault="002D5786" w:rsidP="006C580C"/>
        </w:tc>
        <w:tc>
          <w:tcPr>
            <w:tcW w:w="2189" w:type="pct"/>
          </w:tcPr>
          <w:p w14:paraId="6C2E7AC8" w14:textId="77777777" w:rsidR="002D5786" w:rsidRPr="00D353B4" w:rsidRDefault="002D5786" w:rsidP="006C580C">
            <w:pPr>
              <w:rPr>
                <w:bCs/>
              </w:rPr>
            </w:pPr>
            <w:r w:rsidRPr="00D353B4">
              <w:rPr>
                <w:bCs/>
              </w:rPr>
              <w:t>RAZEM niekontaktowe</w:t>
            </w:r>
          </w:p>
        </w:tc>
        <w:tc>
          <w:tcPr>
            <w:tcW w:w="705" w:type="pct"/>
            <w:vAlign w:val="center"/>
          </w:tcPr>
          <w:p w14:paraId="4E292FE2" w14:textId="5A1B5E75" w:rsidR="002D5786" w:rsidRPr="00D353B4" w:rsidRDefault="00E7462C" w:rsidP="006C580C">
            <w:pPr>
              <w:jc w:val="right"/>
              <w:rPr>
                <w:bCs/>
                <w:iCs/>
              </w:rPr>
            </w:pPr>
            <w:r w:rsidRPr="00D353B4">
              <w:rPr>
                <w:bCs/>
                <w:iCs/>
              </w:rPr>
              <w:t>56</w:t>
            </w:r>
          </w:p>
        </w:tc>
        <w:tc>
          <w:tcPr>
            <w:tcW w:w="467" w:type="pct"/>
            <w:vAlign w:val="center"/>
          </w:tcPr>
          <w:p w14:paraId="1D1EDA3A" w14:textId="58C2502F" w:rsidR="002D5786" w:rsidRPr="00D353B4" w:rsidRDefault="00E7462C" w:rsidP="006C580C">
            <w:pPr>
              <w:jc w:val="right"/>
              <w:rPr>
                <w:bCs/>
                <w:iCs/>
              </w:rPr>
            </w:pPr>
            <w:r w:rsidRPr="00D353B4">
              <w:rPr>
                <w:bCs/>
                <w:iCs/>
              </w:rPr>
              <w:t>2</w:t>
            </w:r>
            <w:r w:rsidR="002D5786" w:rsidRPr="00D353B4">
              <w:rPr>
                <w:bCs/>
                <w:iCs/>
              </w:rPr>
              <w:t>,</w:t>
            </w:r>
            <w:r w:rsidRPr="00D353B4">
              <w:rPr>
                <w:bCs/>
                <w:iCs/>
              </w:rPr>
              <w:t>2</w:t>
            </w:r>
          </w:p>
        </w:tc>
      </w:tr>
      <w:tr w:rsidR="00D353B4" w:rsidRPr="00D353B4" w14:paraId="622BA8F6" w14:textId="77777777" w:rsidTr="00C536B5">
        <w:trPr>
          <w:trHeight w:val="20"/>
          <w:jc w:val="center"/>
        </w:trPr>
        <w:tc>
          <w:tcPr>
            <w:tcW w:w="1639" w:type="pct"/>
            <w:vMerge w:val="restart"/>
            <w:shd w:val="clear" w:color="auto" w:fill="auto"/>
          </w:tcPr>
          <w:p w14:paraId="00EA93BB" w14:textId="5EA5DC30" w:rsidR="002D5786" w:rsidRPr="00D353B4" w:rsidRDefault="002D5786" w:rsidP="006C580C">
            <w:pPr>
              <w:rPr>
                <w:bCs/>
              </w:rPr>
            </w:pPr>
            <w:r w:rsidRPr="00D353B4">
              <w:rPr>
                <w:bCs/>
              </w:rPr>
              <w:t>Nakład pracy związany z zajęciami wymagającymi bezpośredniego udziału nauczyciela akademickiego</w:t>
            </w:r>
          </w:p>
        </w:tc>
        <w:tc>
          <w:tcPr>
            <w:tcW w:w="2189" w:type="pct"/>
          </w:tcPr>
          <w:p w14:paraId="42322308" w14:textId="77777777" w:rsidR="002D5786" w:rsidRPr="00D353B4" w:rsidDel="003F1286" w:rsidRDefault="002D5786" w:rsidP="006C580C">
            <w:r w:rsidRPr="00D353B4">
              <w:t>Udział w wykładach</w:t>
            </w:r>
          </w:p>
        </w:tc>
        <w:tc>
          <w:tcPr>
            <w:tcW w:w="705" w:type="pct"/>
            <w:vAlign w:val="center"/>
          </w:tcPr>
          <w:p w14:paraId="1876C94B" w14:textId="1F66D194" w:rsidR="002D5786" w:rsidRPr="00D353B4" w:rsidRDefault="00793250" w:rsidP="006C580C">
            <w:pPr>
              <w:jc w:val="right"/>
              <w:rPr>
                <w:iCs/>
              </w:rPr>
            </w:pPr>
            <w:r w:rsidRPr="00D353B4">
              <w:rPr>
                <w:iCs/>
              </w:rPr>
              <w:t>5</w:t>
            </w:r>
          </w:p>
        </w:tc>
        <w:tc>
          <w:tcPr>
            <w:tcW w:w="467" w:type="pct"/>
            <w:vAlign w:val="center"/>
          </w:tcPr>
          <w:p w14:paraId="201509F4" w14:textId="1D9232C2" w:rsidR="002D5786" w:rsidRPr="00D353B4" w:rsidRDefault="002D5786" w:rsidP="006C580C">
            <w:pPr>
              <w:jc w:val="right"/>
            </w:pPr>
            <w:r w:rsidRPr="00D353B4">
              <w:t>0,4</w:t>
            </w:r>
          </w:p>
        </w:tc>
      </w:tr>
      <w:tr w:rsidR="00D353B4" w:rsidRPr="00D353B4" w14:paraId="3A850104" w14:textId="77777777" w:rsidTr="00C536B5">
        <w:trPr>
          <w:trHeight w:val="20"/>
          <w:jc w:val="center"/>
        </w:trPr>
        <w:tc>
          <w:tcPr>
            <w:tcW w:w="1639" w:type="pct"/>
            <w:vMerge/>
            <w:shd w:val="clear" w:color="auto" w:fill="auto"/>
          </w:tcPr>
          <w:p w14:paraId="3FFDBE9B" w14:textId="77777777" w:rsidR="002D5786" w:rsidRPr="00D353B4" w:rsidRDefault="002D5786" w:rsidP="006C580C">
            <w:pPr>
              <w:rPr>
                <w:bCs/>
              </w:rPr>
            </w:pPr>
          </w:p>
        </w:tc>
        <w:tc>
          <w:tcPr>
            <w:tcW w:w="2189" w:type="pct"/>
          </w:tcPr>
          <w:p w14:paraId="048626F7" w14:textId="77777777" w:rsidR="002D5786" w:rsidRPr="00D353B4" w:rsidRDefault="002D5786" w:rsidP="006C580C">
            <w:r w:rsidRPr="00D353B4">
              <w:t>Udział w ćwiczeniach</w:t>
            </w:r>
          </w:p>
        </w:tc>
        <w:tc>
          <w:tcPr>
            <w:tcW w:w="705" w:type="pct"/>
            <w:vAlign w:val="center"/>
          </w:tcPr>
          <w:p w14:paraId="29917F5D" w14:textId="3AAD1883" w:rsidR="002D5786" w:rsidRPr="00D353B4" w:rsidRDefault="00793250" w:rsidP="006C580C">
            <w:pPr>
              <w:jc w:val="right"/>
              <w:rPr>
                <w:iCs/>
              </w:rPr>
            </w:pPr>
            <w:r w:rsidRPr="00D353B4">
              <w:rPr>
                <w:iCs/>
              </w:rPr>
              <w:t>14</w:t>
            </w:r>
          </w:p>
        </w:tc>
        <w:tc>
          <w:tcPr>
            <w:tcW w:w="467" w:type="pct"/>
            <w:vAlign w:val="center"/>
          </w:tcPr>
          <w:p w14:paraId="4DCFDE03" w14:textId="0CB1F5CD" w:rsidR="002D5786" w:rsidRPr="00D353B4" w:rsidRDefault="002D5786" w:rsidP="006C580C">
            <w:pPr>
              <w:jc w:val="right"/>
            </w:pPr>
            <w:r w:rsidRPr="00D353B4">
              <w:t>0,4</w:t>
            </w:r>
          </w:p>
        </w:tc>
      </w:tr>
      <w:tr w:rsidR="002D5786" w:rsidRPr="00D353B4" w14:paraId="440CB0B9" w14:textId="77777777" w:rsidTr="00C536B5">
        <w:trPr>
          <w:trHeight w:val="20"/>
          <w:jc w:val="center"/>
        </w:trPr>
        <w:tc>
          <w:tcPr>
            <w:tcW w:w="1639" w:type="pct"/>
            <w:vMerge/>
            <w:shd w:val="clear" w:color="auto" w:fill="auto"/>
          </w:tcPr>
          <w:p w14:paraId="73BD7165" w14:textId="77777777" w:rsidR="002D5786" w:rsidRPr="00D353B4" w:rsidRDefault="002D5786" w:rsidP="006C580C">
            <w:pPr>
              <w:rPr>
                <w:bCs/>
              </w:rPr>
            </w:pPr>
          </w:p>
        </w:tc>
        <w:tc>
          <w:tcPr>
            <w:tcW w:w="2189" w:type="pct"/>
          </w:tcPr>
          <w:p w14:paraId="45B413B8" w14:textId="77777777" w:rsidR="002D5786" w:rsidRPr="00D353B4" w:rsidRDefault="002D5786" w:rsidP="006C580C">
            <w:pPr>
              <w:rPr>
                <w:bCs/>
              </w:rPr>
            </w:pPr>
            <w:r w:rsidRPr="00D353B4">
              <w:rPr>
                <w:bCs/>
              </w:rPr>
              <w:t>RAZEM z bezpośrednim udziałem nauczyciela</w:t>
            </w:r>
          </w:p>
        </w:tc>
        <w:tc>
          <w:tcPr>
            <w:tcW w:w="705" w:type="pct"/>
            <w:vAlign w:val="center"/>
          </w:tcPr>
          <w:p w14:paraId="28656691" w14:textId="5079FB2E" w:rsidR="002D5786" w:rsidRPr="00D353B4" w:rsidRDefault="00793250" w:rsidP="006C580C">
            <w:pPr>
              <w:jc w:val="right"/>
              <w:rPr>
                <w:bCs/>
                <w:iCs/>
              </w:rPr>
            </w:pPr>
            <w:r w:rsidRPr="00D353B4">
              <w:rPr>
                <w:bCs/>
                <w:iCs/>
              </w:rPr>
              <w:t>19</w:t>
            </w:r>
          </w:p>
        </w:tc>
        <w:tc>
          <w:tcPr>
            <w:tcW w:w="467" w:type="pct"/>
            <w:vAlign w:val="center"/>
          </w:tcPr>
          <w:p w14:paraId="551C91A8" w14:textId="3A5BD86D" w:rsidR="002D5786" w:rsidRPr="00D353B4" w:rsidRDefault="00793250" w:rsidP="006C580C">
            <w:pPr>
              <w:jc w:val="right"/>
              <w:rPr>
                <w:bCs/>
                <w:iCs/>
              </w:rPr>
            </w:pPr>
            <w:r w:rsidRPr="00D353B4">
              <w:rPr>
                <w:bCs/>
                <w:iCs/>
              </w:rPr>
              <w:t>0,8</w:t>
            </w:r>
          </w:p>
        </w:tc>
      </w:tr>
    </w:tbl>
    <w:p w14:paraId="3C79F904" w14:textId="77777777" w:rsidR="00E82BB7" w:rsidRPr="00D353B4" w:rsidRDefault="00E82BB7" w:rsidP="00396144">
      <w:pPr>
        <w:rPr>
          <w:b/>
          <w:sz w:val="28"/>
          <w:szCs w:val="28"/>
        </w:rPr>
      </w:pPr>
    </w:p>
    <w:p w14:paraId="312E8054" w14:textId="77777777" w:rsidR="00566A31" w:rsidRPr="00D353B4" w:rsidRDefault="00566A31" w:rsidP="00566A31">
      <w:pPr>
        <w:tabs>
          <w:tab w:val="left" w:pos="4055"/>
        </w:tabs>
        <w:spacing w:line="360" w:lineRule="auto"/>
        <w:rPr>
          <w:b/>
          <w:sz w:val="28"/>
        </w:rPr>
      </w:pPr>
      <w:r w:rsidRPr="00D353B4">
        <w:rPr>
          <w:b/>
          <w:sz w:val="28"/>
          <w:szCs w:val="28"/>
        </w:rPr>
        <w:t xml:space="preserve">Karta opisu zajęć z modułu  Business geography </w:t>
      </w:r>
      <w:r w:rsidRPr="00D353B4">
        <w:rPr>
          <w:b/>
          <w:sz w:val="28"/>
        </w:rPr>
        <w:t>BLOK B</w:t>
      </w:r>
    </w:p>
    <w:tbl>
      <w:tblPr>
        <w:tblW w:w="0" w:type="auto"/>
        <w:tblCellMar>
          <w:top w:w="15" w:type="dxa"/>
          <w:left w:w="15" w:type="dxa"/>
          <w:bottom w:w="15" w:type="dxa"/>
          <w:right w:w="15" w:type="dxa"/>
        </w:tblCellMar>
        <w:tblLook w:val="04A0" w:firstRow="1" w:lastRow="0" w:firstColumn="1" w:lastColumn="0" w:noHBand="0" w:noVBand="1"/>
      </w:tblPr>
      <w:tblGrid>
        <w:gridCol w:w="3997"/>
        <w:gridCol w:w="5631"/>
      </w:tblGrid>
      <w:tr w:rsidR="00D353B4" w:rsidRPr="00D353B4" w14:paraId="6D9D3113"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FDD7DA" w14:textId="77777777" w:rsidR="00566A31" w:rsidRPr="00D353B4" w:rsidRDefault="00566A31" w:rsidP="009F6042">
            <w:r w:rsidRPr="00D353B4">
              <w:t>Nazwa kierunku studiów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4EAF06" w14:textId="77777777" w:rsidR="00566A31" w:rsidRPr="00D353B4" w:rsidRDefault="00566A31" w:rsidP="009F6042">
            <w:r w:rsidRPr="00D353B4">
              <w:t>Turystyka i Rekreacja</w:t>
            </w:r>
          </w:p>
        </w:tc>
      </w:tr>
      <w:tr w:rsidR="00D353B4" w:rsidRPr="00D353B4" w14:paraId="78F56883"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709313" w14:textId="77777777" w:rsidR="00566A31" w:rsidRPr="00D353B4" w:rsidRDefault="00566A31" w:rsidP="009F6042">
            <w:r w:rsidRPr="00D353B4">
              <w:t>Nazwa modułu, także nazwa w języku angielskim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C70C67" w14:textId="77777777" w:rsidR="00566A31" w:rsidRPr="00D353B4" w:rsidRDefault="00566A31" w:rsidP="009F6042">
            <w:r w:rsidRPr="00D353B4">
              <w:rPr>
                <w:bCs/>
              </w:rPr>
              <w:t>Business Geography</w:t>
            </w:r>
          </w:p>
          <w:p w14:paraId="3633B6B7" w14:textId="77777777" w:rsidR="00566A31" w:rsidRPr="00D353B4" w:rsidRDefault="00566A31" w:rsidP="009F6042">
            <w:r w:rsidRPr="00D353B4">
              <w:t>Geografia ekonomiczna</w:t>
            </w:r>
          </w:p>
        </w:tc>
      </w:tr>
      <w:tr w:rsidR="00D353B4" w:rsidRPr="00D353B4" w14:paraId="29A58C60"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B76837" w14:textId="77777777" w:rsidR="00566A31" w:rsidRPr="00D353B4" w:rsidRDefault="00566A31" w:rsidP="009F6042">
            <w:r w:rsidRPr="00D353B4">
              <w:t>Język wykładowy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26054A" w14:textId="77777777" w:rsidR="00566A31" w:rsidRPr="00D353B4" w:rsidRDefault="00566A31" w:rsidP="009F6042">
            <w:r w:rsidRPr="00D353B4">
              <w:t>angielski</w:t>
            </w:r>
          </w:p>
        </w:tc>
      </w:tr>
      <w:tr w:rsidR="00D353B4" w:rsidRPr="00D353B4" w14:paraId="50FE7BD8"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0703F5" w14:textId="77777777" w:rsidR="00566A31" w:rsidRPr="00D353B4" w:rsidRDefault="00566A31" w:rsidP="009F6042">
            <w:r w:rsidRPr="00D353B4">
              <w:t>Rodzaj modułu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2FB9F9" w14:textId="77777777" w:rsidR="00566A31" w:rsidRPr="00D353B4" w:rsidRDefault="00566A31" w:rsidP="009F6042">
            <w:r w:rsidRPr="00D353B4">
              <w:t>fakultatywny</w:t>
            </w:r>
          </w:p>
        </w:tc>
      </w:tr>
      <w:tr w:rsidR="00D353B4" w:rsidRPr="00D353B4" w14:paraId="29CFD557"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E1E702" w14:textId="77777777" w:rsidR="00566A31" w:rsidRPr="00D353B4" w:rsidRDefault="00566A31" w:rsidP="009F6042">
            <w:r w:rsidRPr="00D353B4">
              <w:t>Poziom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6813E3" w14:textId="77777777" w:rsidR="00566A31" w:rsidRPr="00D353B4" w:rsidRDefault="00566A31" w:rsidP="009F6042">
            <w:r w:rsidRPr="00D353B4">
              <w:t>Pierwszego stopnia</w:t>
            </w:r>
          </w:p>
        </w:tc>
      </w:tr>
      <w:tr w:rsidR="00D353B4" w:rsidRPr="00D353B4" w14:paraId="70BC7B67"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383769" w14:textId="77777777" w:rsidR="00566A31" w:rsidRPr="00D353B4" w:rsidRDefault="00566A31" w:rsidP="009F6042">
            <w:r w:rsidRPr="00D353B4">
              <w:t>Forma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B27196" w14:textId="77777777" w:rsidR="00566A31" w:rsidRPr="00D353B4" w:rsidRDefault="00566A31" w:rsidP="009F6042">
            <w:r w:rsidRPr="00D353B4">
              <w:t>Stacjonarne</w:t>
            </w:r>
          </w:p>
        </w:tc>
      </w:tr>
      <w:tr w:rsidR="00D353B4" w:rsidRPr="00D353B4" w14:paraId="54FADA95"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D71EA0" w14:textId="77777777" w:rsidR="00566A31" w:rsidRPr="00D353B4" w:rsidRDefault="00566A31" w:rsidP="009F6042">
            <w:r w:rsidRPr="00D353B4">
              <w:t>Rok studiów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BE8B83" w14:textId="77777777" w:rsidR="00566A31" w:rsidRPr="00D353B4" w:rsidRDefault="00566A31" w:rsidP="009F6042">
            <w:r w:rsidRPr="00D353B4">
              <w:t>2</w:t>
            </w:r>
          </w:p>
        </w:tc>
      </w:tr>
      <w:tr w:rsidR="00D353B4" w:rsidRPr="00D353B4" w14:paraId="29B2E993"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A07699" w14:textId="77777777" w:rsidR="00566A31" w:rsidRPr="00D353B4" w:rsidRDefault="00566A31" w:rsidP="009F6042">
            <w:r w:rsidRPr="00D353B4">
              <w:t>Semestr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F297B6" w14:textId="77777777" w:rsidR="00566A31" w:rsidRPr="00D353B4" w:rsidRDefault="00566A31" w:rsidP="009F6042">
            <w:r w:rsidRPr="00D353B4">
              <w:t>4</w:t>
            </w:r>
          </w:p>
        </w:tc>
      </w:tr>
      <w:tr w:rsidR="00D353B4" w:rsidRPr="00D353B4" w14:paraId="5181DB58"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B778AE" w14:textId="77777777" w:rsidR="00566A31" w:rsidRPr="00D353B4" w:rsidRDefault="00566A31" w:rsidP="009F6042">
            <w:r w:rsidRPr="00D353B4">
              <w:t>Liczba punktów ECTS z podziałem na kontaktowe/niekontaktowe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9D819A" w14:textId="2CD3192E" w:rsidR="00566A31" w:rsidRPr="00D353B4" w:rsidRDefault="00566A31" w:rsidP="009F6042">
            <w:r w:rsidRPr="00D353B4">
              <w:t>2 (0,8/1,2)</w:t>
            </w:r>
          </w:p>
        </w:tc>
      </w:tr>
      <w:tr w:rsidR="00D353B4" w:rsidRPr="00D353B4" w14:paraId="3CAF767D"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C8961B" w14:textId="77777777" w:rsidR="00566A31" w:rsidRPr="00D353B4" w:rsidRDefault="00566A31" w:rsidP="009F6042">
            <w:r w:rsidRPr="00D353B4">
              <w:lastRenderedPageBreak/>
              <w:t>Tytuł naukowy/stopień naukowy, imię i nazwisko osoby odpowiedzialnej za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339388" w14:textId="77777777" w:rsidR="00566A31" w:rsidRPr="00D353B4" w:rsidRDefault="00566A31" w:rsidP="009F6042">
            <w:r w:rsidRPr="00D353B4">
              <w:t>Dr Jerzy Koproń</w:t>
            </w:r>
          </w:p>
        </w:tc>
      </w:tr>
      <w:tr w:rsidR="00D353B4" w:rsidRPr="00D353B4" w14:paraId="6432A86A"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616816" w14:textId="77777777" w:rsidR="00566A31" w:rsidRPr="00D353B4" w:rsidRDefault="00566A31" w:rsidP="009F6042">
            <w:r w:rsidRPr="00D353B4">
              <w:t>Jednostka oferująca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E2E331" w14:textId="77777777" w:rsidR="00566A31" w:rsidRPr="00D353B4" w:rsidRDefault="00566A31" w:rsidP="009F6042">
            <w:r w:rsidRPr="00D353B4">
              <w:t>Katedra Turystyki i Rekreacji</w:t>
            </w:r>
          </w:p>
        </w:tc>
      </w:tr>
      <w:tr w:rsidR="00D353B4" w:rsidRPr="00D353B4" w14:paraId="0227727C"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73CDA4" w14:textId="77777777" w:rsidR="00566A31" w:rsidRPr="00D353B4" w:rsidRDefault="00566A31" w:rsidP="009F6042">
            <w:r w:rsidRPr="00D353B4">
              <w:t>Cel modułu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A4CBF8" w14:textId="77777777" w:rsidR="00566A31" w:rsidRPr="00D353B4" w:rsidRDefault="00566A31" w:rsidP="009F6042">
            <w:pPr>
              <w:jc w:val="both"/>
            </w:pPr>
            <w:r w:rsidRPr="00D353B4">
              <w:t>Zapoznanie studentów z problematyką ogólną geografii ekonomicznej jako dziedziny badającej zjawiska i procesy społeczno-ekonomiczne występujące w przestrzeni geograficznej. Zagadnienie badające społeczeństwo i formy jego działalności gospodarczej, jak rolnictwo, leśnictwo, rybactwo, przemysł, transport itp., w ich wzajemnych związkach i układach przestrzennych, w powiązaniu z warunkami przyrodniczymi oraz stosunkami społecznymi i ekonomicznymi określonego czasu i miejsca</w:t>
            </w:r>
          </w:p>
          <w:p w14:paraId="0431B633" w14:textId="77777777" w:rsidR="00566A31" w:rsidRPr="00D353B4" w:rsidRDefault="00566A31" w:rsidP="009F6042">
            <w:r w:rsidRPr="00D353B4">
              <w:t>Rozwój ekonomiczny poszczególnych regionów Polski i Europy w kontekście rozwoju branży turystycznej</w:t>
            </w:r>
          </w:p>
        </w:tc>
      </w:tr>
      <w:tr w:rsidR="00D353B4" w:rsidRPr="00D353B4" w14:paraId="68F3AF17" w14:textId="77777777" w:rsidTr="009F6042">
        <w:trPr>
          <w:trHeight w:val="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5FBC1D" w14:textId="77777777" w:rsidR="00566A31" w:rsidRPr="00D353B4" w:rsidRDefault="00566A31" w:rsidP="009F6042">
            <w:pPr>
              <w:jc w:val="both"/>
            </w:pPr>
            <w:r w:rsidRPr="00D353B4">
              <w:t xml:space="preserve"> Efekty uczenia się dla modułu to opis zasobu wiedzy, umiejętności i kompetencji społecznych, które student osiągnie po zrealizowaniu zajęć.</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C07FCC" w14:textId="77777777" w:rsidR="00566A31" w:rsidRPr="00D353B4" w:rsidRDefault="00566A31" w:rsidP="009F6042">
            <w:r w:rsidRPr="00D353B4">
              <w:t>Wiedza: </w:t>
            </w:r>
          </w:p>
        </w:tc>
      </w:tr>
      <w:tr w:rsidR="00D353B4" w:rsidRPr="00D353B4" w14:paraId="0918B163" w14:textId="77777777" w:rsidTr="009F6042">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90FA77" w14:textId="77777777" w:rsidR="00566A31" w:rsidRPr="00D353B4" w:rsidRDefault="00566A31" w:rsidP="009F604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E5A3C3" w14:textId="77777777" w:rsidR="00566A31" w:rsidRPr="00D353B4" w:rsidRDefault="00566A31" w:rsidP="00566A31">
            <w:pPr>
              <w:numPr>
                <w:ilvl w:val="0"/>
                <w:numId w:val="136"/>
              </w:numPr>
              <w:ind w:left="415"/>
              <w:textAlignment w:val="baseline"/>
            </w:pPr>
            <w:r w:rsidRPr="00D353B4">
              <w:t>Zna procesy społeczno-ekonomiczne występujące w przestrzeni geograficznej.</w:t>
            </w:r>
          </w:p>
          <w:p w14:paraId="67C84555" w14:textId="77777777" w:rsidR="00566A31" w:rsidRPr="00D353B4" w:rsidRDefault="00566A31" w:rsidP="00566A31">
            <w:pPr>
              <w:numPr>
                <w:ilvl w:val="0"/>
                <w:numId w:val="136"/>
              </w:numPr>
              <w:ind w:left="360"/>
              <w:textAlignment w:val="baseline"/>
            </w:pPr>
            <w:r w:rsidRPr="00D353B4">
              <w:t>Zna ekonomiczne i społeczne uwarunkowania tworzenia i zagospodarowania przestrzeni geograficznej </w:t>
            </w:r>
          </w:p>
        </w:tc>
      </w:tr>
      <w:tr w:rsidR="00D353B4" w:rsidRPr="00D353B4" w14:paraId="4CCCAC5A"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59DED6" w14:textId="77777777" w:rsidR="00566A31" w:rsidRPr="00D353B4" w:rsidRDefault="00566A31" w:rsidP="009F6042">
            <w:pPr>
              <w:jc w:val="both"/>
            </w:pPr>
            <w:r w:rsidRPr="00D353B4">
              <w:t>Odniesienie modułowych efektów uczenia się do kierunkowych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C6703C" w14:textId="77777777" w:rsidR="00566A31" w:rsidRPr="00D353B4" w:rsidRDefault="00566A31" w:rsidP="009F6042">
            <w:r w:rsidRPr="00D353B4">
              <w:t>W1, W2 – TR_W 01</w:t>
            </w:r>
          </w:p>
        </w:tc>
      </w:tr>
      <w:tr w:rsidR="00D353B4" w:rsidRPr="00D353B4" w14:paraId="4DD42708"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FCCA97" w14:textId="77777777" w:rsidR="00566A31" w:rsidRPr="00D353B4" w:rsidRDefault="00566A31" w:rsidP="009F6042">
            <w:r w:rsidRPr="00D353B4">
              <w:t>Odniesienie modułowych efektów uczenia się do efektów inżynierskich (jeżeli dotyczy)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F4F127" w14:textId="77777777" w:rsidR="00566A31" w:rsidRPr="00D353B4" w:rsidRDefault="00566A31" w:rsidP="009F6042">
            <w:pPr>
              <w:jc w:val="both"/>
            </w:pPr>
            <w:r w:rsidRPr="00D353B4">
              <w:t>nie dotyczy</w:t>
            </w:r>
          </w:p>
        </w:tc>
      </w:tr>
      <w:tr w:rsidR="00D353B4" w:rsidRPr="00D353B4" w14:paraId="13CDC5C2"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EA2AC8" w14:textId="77777777" w:rsidR="00566A31" w:rsidRPr="00D353B4" w:rsidRDefault="00566A31" w:rsidP="009F6042">
            <w:r w:rsidRPr="00D353B4">
              <w:t>Wymagania wstępne i dodatkowe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78226E" w14:textId="77777777" w:rsidR="00566A31" w:rsidRPr="00D353B4" w:rsidRDefault="00566A31" w:rsidP="009F6042">
            <w:pPr>
              <w:jc w:val="both"/>
            </w:pPr>
            <w:r w:rsidRPr="00D353B4">
              <w:t>Ekonomika i finanse w turystyce</w:t>
            </w:r>
          </w:p>
        </w:tc>
      </w:tr>
      <w:tr w:rsidR="00D353B4" w:rsidRPr="00D353B4" w14:paraId="3B32CF2D"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285740" w14:textId="77777777" w:rsidR="00566A31" w:rsidRPr="00D353B4" w:rsidRDefault="00566A31" w:rsidP="009F6042">
            <w:r w:rsidRPr="00D353B4">
              <w:t>Treści programowe modułu </w:t>
            </w:r>
          </w:p>
          <w:p w14:paraId="1EA81FCC" w14:textId="77777777" w:rsidR="00566A31" w:rsidRPr="00D353B4" w:rsidRDefault="00566A31" w:rsidP="009F604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D89E04" w14:textId="77777777" w:rsidR="00566A31" w:rsidRPr="00D353B4" w:rsidRDefault="00566A31" w:rsidP="009F6042">
            <w:pPr>
              <w:jc w:val="both"/>
            </w:pPr>
            <w:r w:rsidRPr="00D353B4">
              <w:t>W trakcie wykładów studenci nabywają wiedzę  w zakresie  poznawania i stosowania różnych metod w geografii ekonomicznej: metoda statystyczna, statystyki, wykresy, tabele, metoda kartograficzna związana ze zjawiskami graficznymi na mapach.</w:t>
            </w:r>
          </w:p>
        </w:tc>
      </w:tr>
      <w:tr w:rsidR="00D353B4" w:rsidRPr="00D353B4" w14:paraId="577285E2"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42D561" w14:textId="77777777" w:rsidR="00566A31" w:rsidRPr="00D353B4" w:rsidRDefault="00566A31" w:rsidP="009F6042">
            <w:r w:rsidRPr="00D353B4">
              <w:t>Wykaz literatury podstawowej i uzupełniającej</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00B085" w14:textId="77777777" w:rsidR="00566A31" w:rsidRPr="00D353B4" w:rsidRDefault="00566A31" w:rsidP="009F6042">
            <w:pPr>
              <w:ind w:left="13"/>
              <w:jc w:val="both"/>
            </w:pPr>
            <w:r w:rsidRPr="00D353B4">
              <w:t>Literatura podstawowa</w:t>
            </w:r>
          </w:p>
          <w:p w14:paraId="1780C6B2" w14:textId="77777777" w:rsidR="00566A31" w:rsidRPr="00D353B4" w:rsidRDefault="00566A31" w:rsidP="00566A31">
            <w:pPr>
              <w:numPr>
                <w:ilvl w:val="0"/>
                <w:numId w:val="137"/>
              </w:numPr>
              <w:ind w:left="501"/>
              <w:jc w:val="both"/>
              <w:textAlignment w:val="baseline"/>
            </w:pPr>
            <w:r w:rsidRPr="00D353B4">
              <w:t>Domański R. Geografia ekonomiczna,</w:t>
            </w:r>
            <w:r w:rsidRPr="00D353B4">
              <w:rPr>
                <w:bCs/>
              </w:rPr>
              <w:t xml:space="preserve"> </w:t>
            </w:r>
            <w:r w:rsidRPr="00D353B4">
              <w:t>Wydawnictwo Naukowe PWN, 2018</w:t>
            </w:r>
          </w:p>
          <w:p w14:paraId="42534F1D" w14:textId="77777777" w:rsidR="00566A31" w:rsidRPr="00D353B4" w:rsidRDefault="00566A31" w:rsidP="00566A31">
            <w:pPr>
              <w:numPr>
                <w:ilvl w:val="0"/>
                <w:numId w:val="137"/>
              </w:numPr>
              <w:ind w:left="501"/>
              <w:jc w:val="both"/>
              <w:textAlignment w:val="baseline"/>
            </w:pPr>
            <w:r w:rsidRPr="00D353B4">
              <w:t>Kowalczyk A., Derek M., 2014. Zagospodarowanie turystyczne wyd. Naukowe PWN. Warszawa.</w:t>
            </w:r>
          </w:p>
          <w:p w14:paraId="110EEB12" w14:textId="77777777" w:rsidR="00566A31" w:rsidRPr="00D353B4" w:rsidRDefault="00566A31" w:rsidP="009F6042">
            <w:pPr>
              <w:ind w:left="13"/>
            </w:pPr>
            <w:r w:rsidRPr="00D353B4">
              <w:t>Literatura uzupełniająca</w:t>
            </w:r>
          </w:p>
          <w:p w14:paraId="045CDBB9" w14:textId="77777777" w:rsidR="00566A31" w:rsidRPr="00D353B4" w:rsidRDefault="00566A31" w:rsidP="00566A31">
            <w:pPr>
              <w:pStyle w:val="Akapitzlist"/>
              <w:numPr>
                <w:ilvl w:val="0"/>
                <w:numId w:val="137"/>
              </w:numPr>
              <w:tabs>
                <w:tab w:val="clear" w:pos="720"/>
                <w:tab w:val="num" w:pos="562"/>
              </w:tabs>
              <w:spacing w:line="240" w:lineRule="auto"/>
              <w:ind w:left="468"/>
              <w:rPr>
                <w:rFonts w:ascii="Times New Roman" w:hAnsi="Times New Roman"/>
                <w:sz w:val="24"/>
                <w:szCs w:val="24"/>
              </w:rPr>
            </w:pPr>
            <w:r w:rsidRPr="00D353B4">
              <w:rPr>
                <w:rFonts w:ascii="Times New Roman" w:hAnsi="Times New Roman"/>
                <w:sz w:val="24"/>
                <w:szCs w:val="24"/>
              </w:rPr>
              <w:t>Pawlikowska-Piechotka A., Zagospodarowanie turystyczne i rekreacyjne. Wyd. Innowacyjne Res, Gdynia. 2014</w:t>
            </w:r>
          </w:p>
          <w:p w14:paraId="7965F4F0" w14:textId="77777777" w:rsidR="00566A31" w:rsidRPr="00D353B4" w:rsidRDefault="00204D3B" w:rsidP="00566A31">
            <w:pPr>
              <w:pStyle w:val="Akapitzlist"/>
              <w:numPr>
                <w:ilvl w:val="0"/>
                <w:numId w:val="137"/>
              </w:numPr>
              <w:tabs>
                <w:tab w:val="clear" w:pos="720"/>
                <w:tab w:val="num" w:pos="562"/>
              </w:tabs>
              <w:spacing w:line="240" w:lineRule="auto"/>
              <w:ind w:left="468"/>
              <w:rPr>
                <w:rFonts w:ascii="Times New Roman" w:hAnsi="Times New Roman"/>
                <w:sz w:val="24"/>
                <w:szCs w:val="24"/>
              </w:rPr>
            </w:pPr>
            <w:hyperlink r:id="rId7" w:history="1">
              <w:r w:rsidR="00566A31" w:rsidRPr="00D353B4">
                <w:rPr>
                  <w:rFonts w:ascii="Times New Roman" w:hAnsi="Times New Roman"/>
                  <w:sz w:val="24"/>
                  <w:szCs w:val="24"/>
                </w:rPr>
                <w:t>Zeihan</w:t>
              </w:r>
            </w:hyperlink>
            <w:r w:rsidR="00566A31" w:rsidRPr="00D353B4">
              <w:rPr>
                <w:rFonts w:ascii="Times New Roman" w:hAnsi="Times New Roman"/>
                <w:sz w:val="24"/>
                <w:szCs w:val="24"/>
              </w:rPr>
              <w:t xml:space="preserve"> P., </w:t>
            </w:r>
            <w:r w:rsidR="00566A31" w:rsidRPr="00D353B4">
              <w:rPr>
                <w:rFonts w:ascii="Times New Roman" w:hAnsi="Times New Roman"/>
                <w:bCs/>
                <w:sz w:val="24"/>
                <w:szCs w:val="24"/>
              </w:rPr>
              <w:t xml:space="preserve">Koniec świata to dopiero początek. Scenariusz upadku globalizacji </w:t>
            </w:r>
            <w:r w:rsidR="00566A31" w:rsidRPr="00D353B4">
              <w:rPr>
                <w:rFonts w:ascii="Times New Roman" w:hAnsi="Times New Roman"/>
                <w:sz w:val="24"/>
                <w:szCs w:val="24"/>
              </w:rPr>
              <w:t xml:space="preserve">Wyd: </w:t>
            </w:r>
            <w:hyperlink r:id="rId8" w:history="1">
              <w:r w:rsidR="00566A31" w:rsidRPr="00D353B4">
                <w:rPr>
                  <w:rFonts w:ascii="Times New Roman" w:hAnsi="Times New Roman"/>
                  <w:sz w:val="24"/>
                  <w:szCs w:val="24"/>
                </w:rPr>
                <w:t>Zysk i S-ka</w:t>
              </w:r>
            </w:hyperlink>
            <w:r w:rsidR="00566A31" w:rsidRPr="00D353B4">
              <w:rPr>
                <w:rFonts w:ascii="Times New Roman" w:hAnsi="Times New Roman"/>
                <w:sz w:val="24"/>
                <w:szCs w:val="24"/>
              </w:rPr>
              <w:t xml:space="preserve"> 2023</w:t>
            </w:r>
          </w:p>
        </w:tc>
      </w:tr>
      <w:tr w:rsidR="00D353B4" w:rsidRPr="00D353B4" w14:paraId="25AE7A5C"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87221D" w14:textId="77777777" w:rsidR="00566A31" w:rsidRPr="00D353B4" w:rsidRDefault="00566A31" w:rsidP="009F6042">
            <w:r w:rsidRPr="00D353B4">
              <w:t>Planowane formy/działania/metody dydaktyczne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34ABC5" w14:textId="77777777" w:rsidR="00566A31" w:rsidRPr="00D353B4" w:rsidRDefault="00566A31" w:rsidP="009F6042">
            <w:r w:rsidRPr="00D353B4">
              <w:t>Metody dydaktyczne: dyskusja, wykład. </w:t>
            </w:r>
          </w:p>
        </w:tc>
      </w:tr>
      <w:tr w:rsidR="00D353B4" w:rsidRPr="00D353B4" w14:paraId="73B7EBAD"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98F470" w14:textId="77777777" w:rsidR="00566A31" w:rsidRPr="00D353B4" w:rsidRDefault="00566A31" w:rsidP="009F6042">
            <w:r w:rsidRPr="00D353B4">
              <w:t>Sposoby weryfikacji oraz formy dokumentowania osiągniętych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E63E6F" w14:textId="77777777" w:rsidR="00566A31" w:rsidRPr="00D353B4" w:rsidRDefault="00566A31" w:rsidP="009F6042">
            <w:pPr>
              <w:jc w:val="both"/>
            </w:pPr>
            <w:r w:rsidRPr="00D353B4">
              <w:t>W1, W2 – zaliczenie pisemne z zagadnień zaprezentowanych na wykładzie </w:t>
            </w:r>
          </w:p>
          <w:p w14:paraId="42F608AF" w14:textId="77777777" w:rsidR="00566A31" w:rsidRPr="00D353B4" w:rsidRDefault="00566A31" w:rsidP="009F6042">
            <w:pPr>
              <w:jc w:val="both"/>
            </w:pPr>
            <w:r w:rsidRPr="00D353B4">
              <w:t>Formy dokumentowania osiągniętych efektów: prace pisemne,  dziennik prowadzącego.</w:t>
            </w:r>
          </w:p>
        </w:tc>
      </w:tr>
      <w:tr w:rsidR="00D353B4" w:rsidRPr="00D353B4" w14:paraId="3E932D68"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D93E56" w14:textId="77777777" w:rsidR="00566A31" w:rsidRPr="00D353B4" w:rsidRDefault="00566A31" w:rsidP="009F6042">
            <w:r w:rsidRPr="00D353B4">
              <w:lastRenderedPageBreak/>
              <w:t>Elementy i wagi mające wpływ na ocenę końcową</w:t>
            </w:r>
          </w:p>
          <w:p w14:paraId="36395810" w14:textId="77777777" w:rsidR="00566A31" w:rsidRPr="00D353B4" w:rsidRDefault="00566A31" w:rsidP="009F6042">
            <w:pPr>
              <w:spacing w:after="240"/>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F42A2A" w14:textId="77777777" w:rsidR="00566A31" w:rsidRPr="00D353B4" w:rsidRDefault="00566A31" w:rsidP="009F6042">
            <w:r w:rsidRPr="00D353B4">
              <w:t>Szczegółowe kryteria przy ocenie przedmiotu</w:t>
            </w:r>
          </w:p>
          <w:p w14:paraId="42026A9E" w14:textId="77777777" w:rsidR="00566A31" w:rsidRPr="00D353B4" w:rsidRDefault="00566A31" w:rsidP="009F6042">
            <w:pPr>
              <w:jc w:val="both"/>
            </w:pPr>
            <w:r w:rsidRPr="00D353B4">
              <w:t>Procent wiedzy wymaganej dla uzyskania oceny końcowej wynosi odpowiednio:</w:t>
            </w:r>
          </w:p>
          <w:p w14:paraId="71C115AC" w14:textId="77777777" w:rsidR="00566A31" w:rsidRPr="00D353B4" w:rsidRDefault="00566A31" w:rsidP="00566A31">
            <w:pPr>
              <w:numPr>
                <w:ilvl w:val="0"/>
                <w:numId w:val="138"/>
              </w:numPr>
              <w:ind w:left="557"/>
              <w:jc w:val="both"/>
              <w:textAlignment w:val="baseline"/>
            </w:pPr>
            <w:r w:rsidRPr="00D353B4">
              <w:t>bardzo dobry 91% - 100%,</w:t>
            </w:r>
          </w:p>
          <w:p w14:paraId="1769655E" w14:textId="77777777" w:rsidR="00566A31" w:rsidRPr="00D353B4" w:rsidRDefault="00566A31" w:rsidP="00566A31">
            <w:pPr>
              <w:numPr>
                <w:ilvl w:val="0"/>
                <w:numId w:val="138"/>
              </w:numPr>
              <w:ind w:left="557"/>
              <w:jc w:val="both"/>
              <w:textAlignment w:val="baseline"/>
            </w:pPr>
            <w:r w:rsidRPr="00D353B4">
              <w:t>dobry plus 81% - 90%,</w:t>
            </w:r>
          </w:p>
          <w:p w14:paraId="4162809E" w14:textId="77777777" w:rsidR="00566A31" w:rsidRPr="00D353B4" w:rsidRDefault="00566A31" w:rsidP="00566A31">
            <w:pPr>
              <w:numPr>
                <w:ilvl w:val="0"/>
                <w:numId w:val="138"/>
              </w:numPr>
              <w:ind w:left="557"/>
              <w:jc w:val="both"/>
              <w:textAlignment w:val="baseline"/>
            </w:pPr>
            <w:r w:rsidRPr="00D353B4">
              <w:t>dobry 71% - 80%,</w:t>
            </w:r>
          </w:p>
          <w:p w14:paraId="7AED1373" w14:textId="77777777" w:rsidR="00566A31" w:rsidRPr="00D353B4" w:rsidRDefault="00566A31" w:rsidP="00566A31">
            <w:pPr>
              <w:numPr>
                <w:ilvl w:val="0"/>
                <w:numId w:val="138"/>
              </w:numPr>
              <w:ind w:left="557"/>
              <w:jc w:val="both"/>
              <w:textAlignment w:val="baseline"/>
            </w:pPr>
            <w:r w:rsidRPr="00D353B4">
              <w:t>dostateczny plus 61% - 70%,</w:t>
            </w:r>
          </w:p>
          <w:p w14:paraId="74100BC0" w14:textId="77777777" w:rsidR="00566A31" w:rsidRPr="00D353B4" w:rsidRDefault="00566A31" w:rsidP="00566A31">
            <w:pPr>
              <w:numPr>
                <w:ilvl w:val="0"/>
                <w:numId w:val="138"/>
              </w:numPr>
              <w:ind w:left="557"/>
              <w:jc w:val="both"/>
              <w:textAlignment w:val="baseline"/>
            </w:pPr>
            <w:r w:rsidRPr="00D353B4">
              <w:t>dostateczny 51% - 60%,</w:t>
            </w:r>
          </w:p>
          <w:p w14:paraId="269FB106" w14:textId="77777777" w:rsidR="00566A31" w:rsidRPr="00D353B4" w:rsidRDefault="00566A31" w:rsidP="00566A31">
            <w:pPr>
              <w:numPr>
                <w:ilvl w:val="0"/>
                <w:numId w:val="138"/>
              </w:numPr>
              <w:ind w:left="557"/>
              <w:jc w:val="both"/>
              <w:textAlignment w:val="baseline"/>
            </w:pPr>
            <w:r w:rsidRPr="00D353B4">
              <w:t>niedostateczny 50% i mniej. </w:t>
            </w:r>
          </w:p>
          <w:p w14:paraId="5756F8C9" w14:textId="77777777" w:rsidR="00566A31" w:rsidRPr="00D353B4" w:rsidRDefault="00566A31" w:rsidP="009F6042">
            <w:pPr>
              <w:jc w:val="both"/>
            </w:pPr>
            <w:r w:rsidRPr="00D353B4">
              <w:t xml:space="preserve">Student uzyskuje zaliczenie przedmiotu po zaliczeniu testu. </w:t>
            </w:r>
          </w:p>
        </w:tc>
      </w:tr>
      <w:tr w:rsidR="00D353B4" w:rsidRPr="00D353B4" w14:paraId="3E018069"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41C852" w14:textId="77777777" w:rsidR="00566A31" w:rsidRPr="00D353B4" w:rsidRDefault="00566A31" w:rsidP="00566A31">
            <w:pPr>
              <w:jc w:val="both"/>
            </w:pPr>
            <w:r w:rsidRPr="00D353B4">
              <w:t>Bilans punktów ECTS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280424" w14:textId="77777777" w:rsidR="00566A31" w:rsidRPr="00D353B4" w:rsidRDefault="00566A31" w:rsidP="00566A31">
            <w:r w:rsidRPr="00D353B4">
              <w:t>Kontaktowe</w:t>
            </w:r>
          </w:p>
          <w:p w14:paraId="53339279" w14:textId="4938999F" w:rsidR="00566A31" w:rsidRPr="00D353B4" w:rsidRDefault="00566A31" w:rsidP="00566A3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wykłady </w:t>
            </w:r>
            <w:r w:rsidR="00396A3A" w:rsidRPr="00D353B4">
              <w:rPr>
                <w:rFonts w:ascii="Times New Roman" w:hAnsi="Times New Roman"/>
                <w:sz w:val="24"/>
                <w:szCs w:val="24"/>
              </w:rPr>
              <w:t>2</w:t>
            </w:r>
            <w:r w:rsidRPr="00D353B4">
              <w:rPr>
                <w:rFonts w:ascii="Times New Roman" w:hAnsi="Times New Roman"/>
                <w:sz w:val="24"/>
                <w:szCs w:val="24"/>
              </w:rPr>
              <w:t xml:space="preserve">0 godz, </w:t>
            </w:r>
          </w:p>
          <w:p w14:paraId="63BF6BBA" w14:textId="77777777" w:rsidR="00566A31" w:rsidRPr="00D353B4" w:rsidRDefault="00566A31" w:rsidP="00566A31">
            <w:r w:rsidRPr="00D353B4">
              <w:t>Łącznie – 20 godz./0,8 ECTS</w:t>
            </w:r>
          </w:p>
          <w:p w14:paraId="4194AA64" w14:textId="77777777" w:rsidR="00566A31" w:rsidRPr="00D353B4" w:rsidRDefault="00566A31" w:rsidP="00566A31">
            <w:pPr>
              <w:ind w:left="120"/>
            </w:pPr>
          </w:p>
          <w:p w14:paraId="7F59A6C6" w14:textId="77777777" w:rsidR="00566A31" w:rsidRPr="00D353B4" w:rsidRDefault="00566A31" w:rsidP="00566A31">
            <w:r w:rsidRPr="00D353B4">
              <w:t>Niekontaktowe</w:t>
            </w:r>
          </w:p>
          <w:p w14:paraId="2D600213" w14:textId="77777777" w:rsidR="00566A31" w:rsidRPr="00D353B4" w:rsidRDefault="00566A31" w:rsidP="00566A3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18 godz,</w:t>
            </w:r>
          </w:p>
          <w:p w14:paraId="573C6E64" w14:textId="77777777" w:rsidR="00566A31" w:rsidRPr="00D353B4" w:rsidRDefault="00566A31" w:rsidP="00566A3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czytanie literatury 12 godz. </w:t>
            </w:r>
          </w:p>
          <w:p w14:paraId="4683813B" w14:textId="4463C3DA" w:rsidR="00566A31" w:rsidRPr="00D353B4" w:rsidRDefault="00566A31" w:rsidP="00566A31">
            <w:r w:rsidRPr="00D353B4">
              <w:t>Łącznie 30 godz./1,2 ECTS</w:t>
            </w:r>
          </w:p>
        </w:tc>
      </w:tr>
      <w:tr w:rsidR="00566A31" w:rsidRPr="00D353B4" w14:paraId="115BFCA9"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A81D07" w14:textId="77777777" w:rsidR="00566A31" w:rsidRPr="00D353B4" w:rsidRDefault="00566A31" w:rsidP="00566A31">
            <w:r w:rsidRPr="00D353B4">
              <w:t>Nakład pracy związany z zajęciami wymagającymi bezpośredniego udziału nauczyciela akademickiego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78AFC6" w14:textId="77777777" w:rsidR="00566A31" w:rsidRPr="00D353B4" w:rsidRDefault="00566A31" w:rsidP="00566A31">
            <w:pPr>
              <w:jc w:val="both"/>
              <w:rPr>
                <w:lang w:eastAsia="en-US"/>
              </w:rPr>
            </w:pPr>
            <w:r w:rsidRPr="00D353B4">
              <w:rPr>
                <w:lang w:eastAsia="en-US"/>
              </w:rPr>
              <w:t>Udział:</w:t>
            </w:r>
          </w:p>
          <w:p w14:paraId="00FC09F0" w14:textId="52E08DA6" w:rsidR="00566A31" w:rsidRPr="00D353B4" w:rsidRDefault="00566A31" w:rsidP="00566A31">
            <w:pPr>
              <w:jc w:val="both"/>
              <w:rPr>
                <w:lang w:eastAsia="en-US"/>
              </w:rPr>
            </w:pPr>
            <w:r w:rsidRPr="00D353B4">
              <w:rPr>
                <w:lang w:eastAsia="en-US"/>
              </w:rPr>
              <w:t xml:space="preserve">w wykładach – </w:t>
            </w:r>
            <w:r w:rsidR="009F6042" w:rsidRPr="00D353B4">
              <w:rPr>
                <w:lang w:eastAsia="en-US"/>
              </w:rPr>
              <w:t>20</w:t>
            </w:r>
            <w:r w:rsidRPr="00D353B4">
              <w:rPr>
                <w:lang w:eastAsia="en-US"/>
              </w:rPr>
              <w:t xml:space="preserve"> godz.</w:t>
            </w:r>
          </w:p>
          <w:p w14:paraId="6015E8D8" w14:textId="0BA6EEA7" w:rsidR="00566A31" w:rsidRPr="00D353B4" w:rsidRDefault="00566A31" w:rsidP="00566A31">
            <w:pPr>
              <w:jc w:val="both"/>
              <w:rPr>
                <w:lang w:eastAsia="en-US"/>
              </w:rPr>
            </w:pPr>
            <w:r w:rsidRPr="00D353B4">
              <w:rPr>
                <w:lang w:eastAsia="en-US"/>
              </w:rPr>
              <w:t>.</w:t>
            </w:r>
          </w:p>
          <w:p w14:paraId="6CE7BD74" w14:textId="43928A33" w:rsidR="00566A31" w:rsidRPr="00D353B4" w:rsidRDefault="00566A31" w:rsidP="00566A31">
            <w:pPr>
              <w:jc w:val="both"/>
            </w:pPr>
            <w:r w:rsidRPr="00D353B4">
              <w:rPr>
                <w:lang w:eastAsia="en-US"/>
              </w:rPr>
              <w:t>łącznie – 20 godz./0,8 ECTS</w:t>
            </w:r>
          </w:p>
        </w:tc>
      </w:tr>
    </w:tbl>
    <w:p w14:paraId="10F89A11" w14:textId="77777777" w:rsidR="00566A31" w:rsidRPr="00D353B4" w:rsidRDefault="00566A31" w:rsidP="00566A31">
      <w:pPr>
        <w:rPr>
          <w:b/>
          <w:sz w:val="28"/>
          <w:szCs w:val="28"/>
        </w:rPr>
      </w:pPr>
    </w:p>
    <w:p w14:paraId="2C3B3A45" w14:textId="77777777" w:rsidR="00566A31" w:rsidRPr="00D353B4" w:rsidRDefault="00566A31" w:rsidP="00566A31">
      <w:pPr>
        <w:tabs>
          <w:tab w:val="left" w:pos="4055"/>
        </w:tabs>
        <w:spacing w:line="360" w:lineRule="auto"/>
        <w:rPr>
          <w:b/>
          <w:sz w:val="28"/>
        </w:rPr>
      </w:pPr>
      <w:r w:rsidRPr="00D353B4">
        <w:rPr>
          <w:b/>
          <w:sz w:val="28"/>
          <w:szCs w:val="28"/>
        </w:rPr>
        <w:t xml:space="preserve">Karta opisu zajęć z modułu  Tourist trail </w:t>
      </w:r>
      <w:r w:rsidRPr="00D353B4">
        <w:rPr>
          <w:b/>
          <w:sz w:val="28"/>
        </w:rPr>
        <w:t>BLOK B</w:t>
      </w:r>
    </w:p>
    <w:tbl>
      <w:tblPr>
        <w:tblW w:w="0" w:type="auto"/>
        <w:tblCellMar>
          <w:top w:w="15" w:type="dxa"/>
          <w:left w:w="15" w:type="dxa"/>
          <w:bottom w:w="15" w:type="dxa"/>
          <w:right w:w="15" w:type="dxa"/>
        </w:tblCellMar>
        <w:tblLook w:val="04A0" w:firstRow="1" w:lastRow="0" w:firstColumn="1" w:lastColumn="0" w:noHBand="0" w:noVBand="1"/>
      </w:tblPr>
      <w:tblGrid>
        <w:gridCol w:w="3942"/>
        <w:gridCol w:w="5686"/>
      </w:tblGrid>
      <w:tr w:rsidR="00D353B4" w:rsidRPr="00D353B4" w14:paraId="2E0CB32E"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373677" w14:textId="77777777" w:rsidR="00566A31" w:rsidRPr="00D353B4" w:rsidRDefault="00566A31" w:rsidP="009F6042">
            <w:r w:rsidRPr="00D353B4">
              <w:t>Nazwa kierunku studiów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31656C" w14:textId="77777777" w:rsidR="00566A31" w:rsidRPr="00D353B4" w:rsidRDefault="00566A31" w:rsidP="009F6042">
            <w:r w:rsidRPr="00D353B4">
              <w:t>Turystyka i Rekreacja</w:t>
            </w:r>
          </w:p>
        </w:tc>
      </w:tr>
      <w:tr w:rsidR="00D353B4" w:rsidRPr="00D353B4" w14:paraId="09A87744"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42C879" w14:textId="77777777" w:rsidR="00566A31" w:rsidRPr="00D353B4" w:rsidRDefault="00566A31" w:rsidP="009F6042">
            <w:r w:rsidRPr="00D353B4">
              <w:t>Nazwa modułu, także nazwa w języku angielskim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119ED9" w14:textId="77777777" w:rsidR="00566A31" w:rsidRPr="00D353B4" w:rsidRDefault="00566A31" w:rsidP="009F6042">
            <w:r w:rsidRPr="00D353B4">
              <w:rPr>
                <w:bCs/>
              </w:rPr>
              <w:t>Tourist trail</w:t>
            </w:r>
          </w:p>
          <w:p w14:paraId="4007E351" w14:textId="77777777" w:rsidR="00566A31" w:rsidRPr="00D353B4" w:rsidRDefault="00566A31" w:rsidP="009F6042">
            <w:r w:rsidRPr="00D353B4">
              <w:t>Szlaki turystyczne </w:t>
            </w:r>
          </w:p>
        </w:tc>
      </w:tr>
      <w:tr w:rsidR="00D353B4" w:rsidRPr="00D353B4" w14:paraId="2945290A"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F42134" w14:textId="77777777" w:rsidR="00566A31" w:rsidRPr="00D353B4" w:rsidRDefault="00566A31" w:rsidP="009F6042">
            <w:r w:rsidRPr="00D353B4">
              <w:t>Język wykładowy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AA95E5" w14:textId="77777777" w:rsidR="00566A31" w:rsidRPr="00D353B4" w:rsidRDefault="00566A31" w:rsidP="009F6042">
            <w:r w:rsidRPr="00D353B4">
              <w:t>angielski</w:t>
            </w:r>
          </w:p>
        </w:tc>
      </w:tr>
      <w:tr w:rsidR="00D353B4" w:rsidRPr="00D353B4" w14:paraId="4E4FA910"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443CF9" w14:textId="77777777" w:rsidR="00566A31" w:rsidRPr="00D353B4" w:rsidRDefault="00566A31" w:rsidP="009F6042">
            <w:r w:rsidRPr="00D353B4">
              <w:t>Rodzaj modułu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E3FC38" w14:textId="77777777" w:rsidR="00566A31" w:rsidRPr="00D353B4" w:rsidRDefault="00566A31" w:rsidP="009F6042">
            <w:r w:rsidRPr="00D353B4">
              <w:t>fakultatywny</w:t>
            </w:r>
          </w:p>
        </w:tc>
      </w:tr>
      <w:tr w:rsidR="00D353B4" w:rsidRPr="00D353B4" w14:paraId="5AAB6CE5"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15B7E8" w14:textId="77777777" w:rsidR="00566A31" w:rsidRPr="00D353B4" w:rsidRDefault="00566A31" w:rsidP="009F6042">
            <w:r w:rsidRPr="00D353B4">
              <w:t>Poziom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3D2B1B" w14:textId="77777777" w:rsidR="00566A31" w:rsidRPr="00D353B4" w:rsidRDefault="00566A31" w:rsidP="009F6042">
            <w:r w:rsidRPr="00D353B4">
              <w:t>Pierwszego  stopnia</w:t>
            </w:r>
          </w:p>
        </w:tc>
      </w:tr>
      <w:tr w:rsidR="00D353B4" w:rsidRPr="00D353B4" w14:paraId="227B3291"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7D6EF8" w14:textId="77777777" w:rsidR="00566A31" w:rsidRPr="00D353B4" w:rsidRDefault="00566A31" w:rsidP="009F6042">
            <w:r w:rsidRPr="00D353B4">
              <w:t>Forma studiów</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1721DE" w14:textId="77777777" w:rsidR="00566A31" w:rsidRPr="00D353B4" w:rsidRDefault="00566A31" w:rsidP="009F6042">
            <w:r w:rsidRPr="00D353B4">
              <w:t>Stacjonarne</w:t>
            </w:r>
          </w:p>
        </w:tc>
      </w:tr>
      <w:tr w:rsidR="00D353B4" w:rsidRPr="00D353B4" w14:paraId="2BE5EB92"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4FB43F" w14:textId="77777777" w:rsidR="00566A31" w:rsidRPr="00D353B4" w:rsidRDefault="00566A31" w:rsidP="009F6042">
            <w:r w:rsidRPr="00D353B4">
              <w:t>Rok studiów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C2D157" w14:textId="77777777" w:rsidR="00566A31" w:rsidRPr="00D353B4" w:rsidRDefault="00566A31" w:rsidP="009F6042">
            <w:r w:rsidRPr="00D353B4">
              <w:t>2</w:t>
            </w:r>
          </w:p>
        </w:tc>
      </w:tr>
      <w:tr w:rsidR="00D353B4" w:rsidRPr="00D353B4" w14:paraId="7AA9311E"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8B0859" w14:textId="77777777" w:rsidR="00566A31" w:rsidRPr="00D353B4" w:rsidRDefault="00566A31" w:rsidP="009F6042">
            <w:r w:rsidRPr="00D353B4">
              <w:t>Semestr dla kierunku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CBFCAD" w14:textId="77777777" w:rsidR="00566A31" w:rsidRPr="00D353B4" w:rsidRDefault="00566A31" w:rsidP="009F6042">
            <w:r w:rsidRPr="00D353B4">
              <w:t>4</w:t>
            </w:r>
          </w:p>
        </w:tc>
      </w:tr>
      <w:tr w:rsidR="00D353B4" w:rsidRPr="00D353B4" w14:paraId="259EBDF1"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CE358C" w14:textId="77777777" w:rsidR="00566A31" w:rsidRPr="00D353B4" w:rsidRDefault="00566A31" w:rsidP="009F6042">
            <w:r w:rsidRPr="00D353B4">
              <w:t>Liczba punktów ECTS z podziałem na kontaktowe/niekontaktowe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E91A32" w14:textId="11C3F940" w:rsidR="00566A31" w:rsidRPr="00D353B4" w:rsidRDefault="00566A31" w:rsidP="009F6042">
            <w:r w:rsidRPr="00D353B4">
              <w:t>2 (0,8/1,2)</w:t>
            </w:r>
          </w:p>
        </w:tc>
      </w:tr>
      <w:tr w:rsidR="00D353B4" w:rsidRPr="00D353B4" w14:paraId="17EC84FA"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E98EDB" w14:textId="77777777" w:rsidR="00566A31" w:rsidRPr="00D353B4" w:rsidRDefault="00566A31" w:rsidP="009F6042">
            <w:r w:rsidRPr="00D353B4">
              <w:t>Tytuł naukowy/stopień naukowy, imię i nazwisko osoby odpowiedzialnej za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1A4C42" w14:textId="77777777" w:rsidR="00566A31" w:rsidRPr="00D353B4" w:rsidRDefault="00566A31" w:rsidP="009F6042">
            <w:r w:rsidRPr="00D353B4">
              <w:t>Dr Jerzy Koproń</w:t>
            </w:r>
          </w:p>
        </w:tc>
      </w:tr>
      <w:tr w:rsidR="00D353B4" w:rsidRPr="00D353B4" w14:paraId="2134235E"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B62E2E" w14:textId="77777777" w:rsidR="00566A31" w:rsidRPr="00D353B4" w:rsidRDefault="00566A31" w:rsidP="009F6042">
            <w:r w:rsidRPr="00D353B4">
              <w:t>Jednostka oferująca moduł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167FDD" w14:textId="77777777" w:rsidR="00566A31" w:rsidRPr="00D353B4" w:rsidRDefault="00566A31" w:rsidP="009F6042">
            <w:r w:rsidRPr="00D353B4">
              <w:t>Katedra Turystyki i Rekreacji</w:t>
            </w:r>
          </w:p>
        </w:tc>
      </w:tr>
      <w:tr w:rsidR="00D353B4" w:rsidRPr="00D353B4" w14:paraId="778D3987"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3D9E12" w14:textId="77777777" w:rsidR="00566A31" w:rsidRPr="00D353B4" w:rsidRDefault="00566A31" w:rsidP="009F6042">
            <w:r w:rsidRPr="00D353B4">
              <w:t>Cel modułu</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E5F8F9" w14:textId="77777777" w:rsidR="00566A31" w:rsidRPr="00D353B4" w:rsidRDefault="00566A31" w:rsidP="009F6042">
            <w:pPr>
              <w:jc w:val="both"/>
            </w:pPr>
            <w:r w:rsidRPr="00D353B4">
              <w:t>Uzyskanie wiedzy czym jest szlak turystyczny, jakie są jego cechy. Podział na szlaki turystyczne, historyczne, pielgrzymkowe itd.  Poznanie istniejącego szlaków tematycznych i  krajoznawczych w różnych regionach turystycznych Polski i wybranych  regionów Europy. Szlaki turystyczne jako sposób  zdobywania wiedzy o walorach turystyczno- krajoznawczych danego regionu. </w:t>
            </w:r>
          </w:p>
        </w:tc>
      </w:tr>
      <w:tr w:rsidR="00D353B4" w:rsidRPr="00D353B4" w14:paraId="3A811F4F" w14:textId="77777777" w:rsidTr="009F6042">
        <w:trPr>
          <w:trHeight w:val="2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E4DE69" w14:textId="77777777" w:rsidR="00566A31" w:rsidRPr="00D353B4" w:rsidRDefault="00566A31" w:rsidP="009F6042">
            <w:pPr>
              <w:jc w:val="both"/>
            </w:pPr>
            <w:r w:rsidRPr="00D353B4">
              <w:t xml:space="preserve">Efekty uczenia się dla modułu to opis zasobu wiedzy, umiejętności i kompetencji społecznych, które </w:t>
            </w:r>
            <w:r w:rsidRPr="00D353B4">
              <w:lastRenderedPageBreak/>
              <w:t>student osiągnie po zrealizowaniu zajęć.</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35516B" w14:textId="77777777" w:rsidR="00566A31" w:rsidRPr="00D353B4" w:rsidRDefault="00566A31" w:rsidP="009F6042">
            <w:r w:rsidRPr="00D353B4">
              <w:lastRenderedPageBreak/>
              <w:t>Wiedza: </w:t>
            </w:r>
          </w:p>
        </w:tc>
      </w:tr>
      <w:tr w:rsidR="00D353B4" w:rsidRPr="00D353B4" w14:paraId="12D92411" w14:textId="77777777" w:rsidTr="009F6042">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9ADE56" w14:textId="77777777" w:rsidR="00566A31" w:rsidRPr="00D353B4" w:rsidRDefault="00566A31" w:rsidP="009F604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504B67" w14:textId="77777777" w:rsidR="00566A31" w:rsidRPr="00D353B4" w:rsidRDefault="00566A31" w:rsidP="00566A31">
            <w:pPr>
              <w:numPr>
                <w:ilvl w:val="0"/>
                <w:numId w:val="139"/>
              </w:numPr>
              <w:ind w:left="415"/>
              <w:textAlignment w:val="baseline"/>
            </w:pPr>
            <w:r w:rsidRPr="00D353B4">
              <w:t>Posiada podstawową wiedzę na temat rodzajów szlaków turystycznych.</w:t>
            </w:r>
          </w:p>
          <w:p w14:paraId="6969972A" w14:textId="77777777" w:rsidR="00566A31" w:rsidRPr="00D353B4" w:rsidRDefault="00566A31" w:rsidP="00566A31">
            <w:pPr>
              <w:numPr>
                <w:ilvl w:val="0"/>
                <w:numId w:val="139"/>
              </w:numPr>
              <w:ind w:left="415"/>
              <w:textAlignment w:val="baseline"/>
            </w:pPr>
            <w:r w:rsidRPr="00D353B4">
              <w:lastRenderedPageBreak/>
              <w:t>Zna przykłady szlaków turystycznych w Polsce oraz w wybranych regionach Europy.</w:t>
            </w:r>
          </w:p>
        </w:tc>
      </w:tr>
      <w:tr w:rsidR="00D353B4" w:rsidRPr="00D353B4" w14:paraId="2C2F256B" w14:textId="77777777" w:rsidTr="009F6042">
        <w:trPr>
          <w:trHeight w:val="88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4952AE" w14:textId="77777777" w:rsidR="00566A31" w:rsidRPr="00D353B4" w:rsidRDefault="00566A31" w:rsidP="009F6042">
            <w:pPr>
              <w:jc w:val="both"/>
            </w:pPr>
            <w:r w:rsidRPr="00D353B4">
              <w:lastRenderedPageBreak/>
              <w:t>Odniesienie modułowych efektów uczenia się do kierunkowych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F5A106" w14:textId="77777777" w:rsidR="00566A31" w:rsidRPr="00D353B4" w:rsidRDefault="00566A31" w:rsidP="009F6042">
            <w:r w:rsidRPr="00D353B4">
              <w:t>W1, W2 – TR_W 01</w:t>
            </w:r>
          </w:p>
        </w:tc>
      </w:tr>
      <w:tr w:rsidR="00D353B4" w:rsidRPr="00D353B4" w14:paraId="12FDA4D4"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BB433A" w14:textId="77777777" w:rsidR="00566A31" w:rsidRPr="00D353B4" w:rsidRDefault="00566A31" w:rsidP="009F6042">
            <w:r w:rsidRPr="00D353B4">
              <w:t>Odniesienie modułowych efektów uczenia się do efektów inżynierskich (jeżeli dotyczy)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0EDB3D" w14:textId="77777777" w:rsidR="00566A31" w:rsidRPr="00D353B4" w:rsidRDefault="00566A31" w:rsidP="009F6042">
            <w:pPr>
              <w:jc w:val="both"/>
            </w:pPr>
            <w:r w:rsidRPr="00D353B4">
              <w:t>nie dotyczy</w:t>
            </w:r>
          </w:p>
        </w:tc>
      </w:tr>
      <w:tr w:rsidR="00D353B4" w:rsidRPr="00D353B4" w14:paraId="1B149D15"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A9218C" w14:textId="77777777" w:rsidR="00566A31" w:rsidRPr="00D353B4" w:rsidRDefault="00566A31" w:rsidP="009F6042">
            <w:r w:rsidRPr="00D353B4">
              <w:t>Wymagania wstępne i dodatkowe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78CB1B" w14:textId="77777777" w:rsidR="00566A31" w:rsidRPr="00D353B4" w:rsidRDefault="00566A31" w:rsidP="009F6042">
            <w:pPr>
              <w:jc w:val="both"/>
            </w:pPr>
            <w:r w:rsidRPr="00D353B4">
              <w:t>Podstawy turystyki i rekreacji, krajoznawstwo, geografii turystyczna świata.</w:t>
            </w:r>
          </w:p>
        </w:tc>
      </w:tr>
      <w:tr w:rsidR="00D353B4" w:rsidRPr="00D353B4" w14:paraId="64B8976A"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DAF30B" w14:textId="77777777" w:rsidR="00566A31" w:rsidRPr="00D353B4" w:rsidRDefault="00566A31" w:rsidP="009F6042">
            <w:r w:rsidRPr="00D353B4">
              <w:t>Treści programowe modułu </w:t>
            </w:r>
          </w:p>
          <w:p w14:paraId="6AAA9A40" w14:textId="77777777" w:rsidR="00566A31" w:rsidRPr="00D353B4" w:rsidRDefault="00566A31" w:rsidP="009F6042"/>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EC7E5E" w14:textId="77777777" w:rsidR="00566A31" w:rsidRPr="00D353B4" w:rsidRDefault="00566A31" w:rsidP="009F6042">
            <w:pPr>
              <w:jc w:val="both"/>
            </w:pPr>
            <w:r w:rsidRPr="00D353B4">
              <w:t>Wykłady obejmują wiedzę w zakresie: definicji podstawowych pojęć z zakresu szlaków turystycznych w szeroko pojętej turystyce specjalistycznej, podstawy historii turystyki, kryteria podziału różnych rodzajów szlaków i ich oznakowane. Istotną wagę przywiązuje się do szlaków tematycznych  zarówno kulturowych jak i przyrodniczych.</w:t>
            </w:r>
          </w:p>
        </w:tc>
      </w:tr>
      <w:tr w:rsidR="00D353B4" w:rsidRPr="00D353B4" w14:paraId="33A97306"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95B15A" w14:textId="77777777" w:rsidR="00566A31" w:rsidRPr="00D353B4" w:rsidRDefault="00566A31" w:rsidP="009F6042">
            <w:r w:rsidRPr="00D353B4">
              <w:t>Wykaz literatury podstawowej i uzupełniającej</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41C17621" w14:textId="77777777" w:rsidR="00566A31" w:rsidRPr="00D353B4" w:rsidRDefault="00566A31" w:rsidP="009F6042">
            <w:pPr>
              <w:ind w:left="13"/>
              <w:jc w:val="both"/>
            </w:pPr>
            <w:r w:rsidRPr="00D353B4">
              <w:t>Literatura obowiązkowa:</w:t>
            </w:r>
          </w:p>
          <w:p w14:paraId="35DD9ED0" w14:textId="77777777" w:rsidR="00566A31" w:rsidRPr="00D353B4" w:rsidRDefault="00566A31" w:rsidP="00566A31">
            <w:pPr>
              <w:numPr>
                <w:ilvl w:val="0"/>
                <w:numId w:val="140"/>
              </w:numPr>
              <w:ind w:left="434"/>
              <w:jc w:val="both"/>
              <w:textAlignment w:val="baseline"/>
            </w:pPr>
            <w:r w:rsidRPr="00D353B4">
              <w:t>Gaworecki W. 2014. Turystyka. PWE, Warszawa.</w:t>
            </w:r>
          </w:p>
          <w:p w14:paraId="12226EB4" w14:textId="77777777" w:rsidR="00566A31" w:rsidRPr="00D353B4" w:rsidRDefault="00566A31" w:rsidP="00566A31">
            <w:pPr>
              <w:numPr>
                <w:ilvl w:val="0"/>
                <w:numId w:val="140"/>
              </w:numPr>
              <w:ind w:left="434"/>
              <w:jc w:val="both"/>
              <w:textAlignment w:val="baseline"/>
            </w:pPr>
            <w:r w:rsidRPr="00D353B4">
              <w:rPr>
                <w:shd w:val="clear" w:color="auto" w:fill="F5F5F5"/>
              </w:rPr>
              <w:t>Kołodziejczyk K., Pojęcie szlaku turystycznego w polskiej literaturze przedmiotu – przegląd koncepcji, [w:] Krakowiak B., Latosińska J., (red.), Przeszłość, teraźniejszość i przyszłość turystyki, Warsztaty z Geografii Turyzmu, tom 5, Wydawnictwo Uniwersytetu Łódzkiego, Łódź 2014, s.115-128, doi: 10.18778/7969-262-0.08</w:t>
            </w:r>
          </w:p>
          <w:p w14:paraId="4DFD9A66" w14:textId="77777777" w:rsidR="00566A31" w:rsidRPr="00D353B4" w:rsidRDefault="00566A31" w:rsidP="009F6042">
            <w:pPr>
              <w:ind w:left="13"/>
            </w:pPr>
            <w:r w:rsidRPr="00D353B4">
              <w:t>Literatura uzupełniająca</w:t>
            </w:r>
          </w:p>
          <w:p w14:paraId="15191EF0" w14:textId="77777777" w:rsidR="00566A31" w:rsidRPr="00D353B4" w:rsidRDefault="00566A31" w:rsidP="00566A31">
            <w:pPr>
              <w:pStyle w:val="Akapitzlist"/>
              <w:numPr>
                <w:ilvl w:val="0"/>
                <w:numId w:val="140"/>
              </w:numPr>
              <w:tabs>
                <w:tab w:val="clear" w:pos="720"/>
                <w:tab w:val="num" w:pos="377"/>
              </w:tabs>
              <w:spacing w:line="270" w:lineRule="atLeast"/>
              <w:ind w:left="387" w:hanging="387"/>
              <w:rPr>
                <w:rFonts w:ascii="Times New Roman" w:hAnsi="Times New Roman"/>
                <w:sz w:val="24"/>
                <w:szCs w:val="24"/>
              </w:rPr>
            </w:pPr>
            <w:r w:rsidRPr="00D353B4">
              <w:rPr>
                <w:rFonts w:ascii="Times New Roman" w:hAnsi="Times New Roman"/>
                <w:sz w:val="24"/>
                <w:szCs w:val="24"/>
              </w:rPr>
              <w:t>Różycki P., 2020,  Geneza i teoria turystyki, Wyd. Naukowe PWN, Warszawa</w:t>
            </w:r>
          </w:p>
          <w:p w14:paraId="7FC49588" w14:textId="77777777" w:rsidR="00566A31" w:rsidRPr="00D353B4" w:rsidRDefault="00566A31" w:rsidP="00566A31">
            <w:pPr>
              <w:pStyle w:val="Akapitzlist"/>
              <w:numPr>
                <w:ilvl w:val="0"/>
                <w:numId w:val="140"/>
              </w:numPr>
              <w:tabs>
                <w:tab w:val="clear" w:pos="720"/>
                <w:tab w:val="num" w:pos="377"/>
              </w:tabs>
              <w:spacing w:line="276" w:lineRule="auto"/>
              <w:ind w:hanging="720"/>
              <w:rPr>
                <w:rFonts w:ascii="Times New Roman" w:hAnsi="Times New Roman"/>
                <w:sz w:val="24"/>
                <w:szCs w:val="24"/>
                <w:lang w:val="en-GB"/>
              </w:rPr>
            </w:pPr>
            <w:r w:rsidRPr="00D353B4">
              <w:rPr>
                <w:rFonts w:ascii="Times New Roman" w:hAnsi="Times New Roman"/>
                <w:sz w:val="24"/>
                <w:szCs w:val="24"/>
                <w:shd w:val="clear" w:color="auto" w:fill="F5F5F5"/>
                <w:lang w:val="en-GB"/>
              </w:rPr>
              <w:t>World Trials   wyd Lonely Planet  ang 2020</w:t>
            </w:r>
          </w:p>
        </w:tc>
      </w:tr>
      <w:tr w:rsidR="00D353B4" w:rsidRPr="00D353B4" w14:paraId="7D5FE85C"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AE8752" w14:textId="77777777" w:rsidR="00566A31" w:rsidRPr="00D353B4" w:rsidRDefault="00566A31" w:rsidP="009F6042">
            <w:r w:rsidRPr="00D353B4">
              <w:t>Planowane formy/działania/metody dydaktyczne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14:paraId="708A1BF8" w14:textId="77777777" w:rsidR="00566A31" w:rsidRPr="00D353B4" w:rsidRDefault="00566A31" w:rsidP="009F6042">
            <w:r w:rsidRPr="00D353B4">
              <w:t>Metody dydaktyczne: dyskusja, wykład, ćwiczenia, wykonanie  prezentacji. </w:t>
            </w:r>
          </w:p>
        </w:tc>
      </w:tr>
      <w:tr w:rsidR="00D353B4" w:rsidRPr="00D353B4" w14:paraId="20110273"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620795" w14:textId="77777777" w:rsidR="00566A31" w:rsidRPr="00D353B4" w:rsidRDefault="00566A31" w:rsidP="009F6042">
            <w:r w:rsidRPr="00D353B4">
              <w:t>Sposoby weryfikacji oraz formy dokumentowania osiągniętych efektów uczenia się</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C9CA34" w14:textId="77777777" w:rsidR="00566A31" w:rsidRPr="00D353B4" w:rsidRDefault="00566A31" w:rsidP="009F6042">
            <w:pPr>
              <w:jc w:val="both"/>
            </w:pPr>
            <w:r w:rsidRPr="00D353B4">
              <w:t>W1, W2 – zaliczenie pisemne z zagadnień zaprezentowanych na wykładzie, </w:t>
            </w:r>
          </w:p>
          <w:p w14:paraId="525EF605" w14:textId="77777777" w:rsidR="00566A31" w:rsidRPr="00D353B4" w:rsidRDefault="00566A31" w:rsidP="009F6042">
            <w:pPr>
              <w:jc w:val="both"/>
            </w:pPr>
            <w:r w:rsidRPr="00D353B4">
              <w:t>Formy dokumentowania osiągniętych efektów: prace pisemne,  dziennik prowadzącego.</w:t>
            </w:r>
          </w:p>
        </w:tc>
      </w:tr>
      <w:tr w:rsidR="00D353B4" w:rsidRPr="00D353B4" w14:paraId="2F7A968C"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97A714" w14:textId="77777777" w:rsidR="00566A31" w:rsidRPr="00D353B4" w:rsidRDefault="00566A31" w:rsidP="009F6042">
            <w:r w:rsidRPr="00D353B4">
              <w:t>Elementy i wagi mające wpływ na ocenę końcową</w:t>
            </w:r>
          </w:p>
          <w:p w14:paraId="1FF1980A" w14:textId="77777777" w:rsidR="00566A31" w:rsidRPr="00D353B4" w:rsidRDefault="00566A31" w:rsidP="009F6042">
            <w:pPr>
              <w:spacing w:after="240"/>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626F15" w14:textId="77777777" w:rsidR="00566A31" w:rsidRPr="00D353B4" w:rsidRDefault="00566A31" w:rsidP="009F6042">
            <w:r w:rsidRPr="00D353B4">
              <w:t>Szczegółowe kryteria przy ocenie przedmiotu</w:t>
            </w:r>
          </w:p>
          <w:p w14:paraId="654C3BFD" w14:textId="77777777" w:rsidR="00566A31" w:rsidRPr="00D353B4" w:rsidRDefault="00566A31" w:rsidP="009F6042">
            <w:pPr>
              <w:jc w:val="both"/>
            </w:pPr>
            <w:r w:rsidRPr="00D353B4">
              <w:t>Procent wiedzy wymaganej dla uzyskania oceny końcowej wynosi odpowiednio:</w:t>
            </w:r>
          </w:p>
          <w:p w14:paraId="38A63E10" w14:textId="77777777" w:rsidR="00566A31" w:rsidRPr="00D353B4" w:rsidRDefault="00566A31" w:rsidP="00566A31">
            <w:pPr>
              <w:pStyle w:val="Akapitzlist"/>
              <w:numPr>
                <w:ilvl w:val="0"/>
                <w:numId w:val="141"/>
              </w:numPr>
              <w:spacing w:line="240" w:lineRule="auto"/>
              <w:rPr>
                <w:rFonts w:ascii="Times New Roman" w:hAnsi="Times New Roman"/>
                <w:sz w:val="24"/>
                <w:szCs w:val="24"/>
              </w:rPr>
            </w:pPr>
            <w:r w:rsidRPr="00D353B4">
              <w:rPr>
                <w:rFonts w:ascii="Times New Roman" w:hAnsi="Times New Roman"/>
                <w:sz w:val="24"/>
                <w:szCs w:val="24"/>
              </w:rPr>
              <w:t>bardzo dobry 91% - 100%,</w:t>
            </w:r>
          </w:p>
          <w:p w14:paraId="5CA7CDE4" w14:textId="77777777" w:rsidR="00566A31" w:rsidRPr="00D353B4" w:rsidRDefault="00566A31" w:rsidP="00566A31">
            <w:pPr>
              <w:pStyle w:val="Akapitzlist"/>
              <w:numPr>
                <w:ilvl w:val="0"/>
                <w:numId w:val="141"/>
              </w:numPr>
              <w:spacing w:line="240" w:lineRule="auto"/>
              <w:rPr>
                <w:rFonts w:ascii="Times New Roman" w:hAnsi="Times New Roman"/>
                <w:sz w:val="24"/>
                <w:szCs w:val="24"/>
              </w:rPr>
            </w:pPr>
            <w:r w:rsidRPr="00D353B4">
              <w:rPr>
                <w:rFonts w:ascii="Times New Roman" w:hAnsi="Times New Roman"/>
                <w:sz w:val="24"/>
                <w:szCs w:val="24"/>
              </w:rPr>
              <w:t>dobry plus 81% - 90%,</w:t>
            </w:r>
          </w:p>
          <w:p w14:paraId="2C929B1E" w14:textId="77777777" w:rsidR="00566A31" w:rsidRPr="00D353B4" w:rsidRDefault="00566A31" w:rsidP="00566A31">
            <w:pPr>
              <w:pStyle w:val="Akapitzlist"/>
              <w:numPr>
                <w:ilvl w:val="0"/>
                <w:numId w:val="141"/>
              </w:numPr>
              <w:spacing w:line="240" w:lineRule="auto"/>
              <w:rPr>
                <w:rFonts w:ascii="Times New Roman" w:hAnsi="Times New Roman"/>
                <w:sz w:val="24"/>
                <w:szCs w:val="24"/>
              </w:rPr>
            </w:pPr>
            <w:r w:rsidRPr="00D353B4">
              <w:rPr>
                <w:rFonts w:ascii="Times New Roman" w:hAnsi="Times New Roman"/>
                <w:sz w:val="24"/>
                <w:szCs w:val="24"/>
              </w:rPr>
              <w:t>dobry 71% - 80%,</w:t>
            </w:r>
          </w:p>
          <w:p w14:paraId="0F5587F9" w14:textId="77777777" w:rsidR="00566A31" w:rsidRPr="00D353B4" w:rsidRDefault="00566A31" w:rsidP="00566A31">
            <w:pPr>
              <w:pStyle w:val="Akapitzlist"/>
              <w:numPr>
                <w:ilvl w:val="0"/>
                <w:numId w:val="141"/>
              </w:numPr>
              <w:spacing w:line="240" w:lineRule="auto"/>
              <w:rPr>
                <w:rFonts w:ascii="Times New Roman" w:hAnsi="Times New Roman"/>
                <w:sz w:val="24"/>
                <w:szCs w:val="24"/>
              </w:rPr>
            </w:pPr>
            <w:r w:rsidRPr="00D353B4">
              <w:rPr>
                <w:rFonts w:ascii="Times New Roman" w:hAnsi="Times New Roman"/>
                <w:sz w:val="24"/>
                <w:szCs w:val="24"/>
              </w:rPr>
              <w:t>dostateczny plus 61% - 70%,</w:t>
            </w:r>
          </w:p>
          <w:p w14:paraId="5F4E062A" w14:textId="77777777" w:rsidR="00566A31" w:rsidRPr="00D353B4" w:rsidRDefault="00566A31" w:rsidP="00566A31">
            <w:pPr>
              <w:pStyle w:val="Akapitzlist"/>
              <w:numPr>
                <w:ilvl w:val="0"/>
                <w:numId w:val="141"/>
              </w:numPr>
              <w:spacing w:line="240" w:lineRule="auto"/>
              <w:rPr>
                <w:rFonts w:ascii="Times New Roman" w:hAnsi="Times New Roman"/>
                <w:sz w:val="24"/>
                <w:szCs w:val="24"/>
              </w:rPr>
            </w:pPr>
            <w:r w:rsidRPr="00D353B4">
              <w:rPr>
                <w:rFonts w:ascii="Times New Roman" w:hAnsi="Times New Roman"/>
                <w:sz w:val="24"/>
                <w:szCs w:val="24"/>
              </w:rPr>
              <w:t>dostateczny 51% - 60%,</w:t>
            </w:r>
          </w:p>
          <w:p w14:paraId="4F4F67A0" w14:textId="77777777" w:rsidR="00566A31" w:rsidRPr="00D353B4" w:rsidRDefault="00566A31" w:rsidP="00566A31">
            <w:pPr>
              <w:pStyle w:val="Akapitzlist"/>
              <w:numPr>
                <w:ilvl w:val="0"/>
                <w:numId w:val="141"/>
              </w:numPr>
              <w:spacing w:line="240" w:lineRule="auto"/>
              <w:rPr>
                <w:rFonts w:ascii="Times New Roman" w:hAnsi="Times New Roman"/>
                <w:sz w:val="24"/>
                <w:szCs w:val="24"/>
              </w:rPr>
            </w:pPr>
            <w:r w:rsidRPr="00D353B4">
              <w:rPr>
                <w:rFonts w:ascii="Times New Roman" w:hAnsi="Times New Roman"/>
                <w:sz w:val="24"/>
                <w:szCs w:val="24"/>
              </w:rPr>
              <w:t>niedostateczny 50% i mniej. </w:t>
            </w:r>
          </w:p>
          <w:p w14:paraId="34475452" w14:textId="77777777" w:rsidR="00566A31" w:rsidRPr="00D353B4" w:rsidRDefault="00566A31" w:rsidP="009F6042">
            <w:pPr>
              <w:jc w:val="both"/>
            </w:pPr>
            <w:r w:rsidRPr="00D353B4">
              <w:t>Student uzyskuje zaliczenie przedmiotu po otrzymaniu oceny minimum 3.0 z części ćwiczeniowej  przedmiotu</w:t>
            </w:r>
          </w:p>
        </w:tc>
      </w:tr>
      <w:tr w:rsidR="00D353B4" w:rsidRPr="00D353B4" w14:paraId="77EC9978"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EE3AA6" w14:textId="77777777" w:rsidR="00566A31" w:rsidRPr="00D353B4" w:rsidRDefault="00566A31" w:rsidP="00566A31">
            <w:pPr>
              <w:jc w:val="both"/>
            </w:pPr>
            <w:r w:rsidRPr="00D353B4">
              <w:t>Bilans punktów ECTS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6C660C" w14:textId="77777777" w:rsidR="00566A31" w:rsidRPr="00D353B4" w:rsidRDefault="00566A31" w:rsidP="00566A31">
            <w:r w:rsidRPr="00D353B4">
              <w:t>Kontaktowe</w:t>
            </w:r>
          </w:p>
          <w:p w14:paraId="349388BE" w14:textId="58F3E3D0" w:rsidR="00566A31" w:rsidRPr="00D353B4" w:rsidRDefault="00566A31" w:rsidP="00566A3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wykłady </w:t>
            </w:r>
            <w:r w:rsidR="00396A3A" w:rsidRPr="00D353B4">
              <w:rPr>
                <w:rFonts w:ascii="Times New Roman" w:hAnsi="Times New Roman"/>
                <w:sz w:val="24"/>
                <w:szCs w:val="24"/>
              </w:rPr>
              <w:t>2</w:t>
            </w:r>
            <w:r w:rsidRPr="00D353B4">
              <w:rPr>
                <w:rFonts w:ascii="Times New Roman" w:hAnsi="Times New Roman"/>
                <w:sz w:val="24"/>
                <w:szCs w:val="24"/>
              </w:rPr>
              <w:t xml:space="preserve">0 godz, </w:t>
            </w:r>
          </w:p>
          <w:p w14:paraId="435BC755" w14:textId="77777777" w:rsidR="00566A31" w:rsidRPr="00D353B4" w:rsidRDefault="00566A31" w:rsidP="00566A31">
            <w:r w:rsidRPr="00D353B4">
              <w:t>Łącznie – 20 godz./0,8 ECTS</w:t>
            </w:r>
          </w:p>
          <w:p w14:paraId="32FAE2FE" w14:textId="77777777" w:rsidR="00566A31" w:rsidRPr="00D353B4" w:rsidRDefault="00566A31" w:rsidP="00566A31">
            <w:pPr>
              <w:ind w:left="120"/>
            </w:pPr>
          </w:p>
          <w:p w14:paraId="5DE2FF51" w14:textId="77777777" w:rsidR="00566A31" w:rsidRPr="00D353B4" w:rsidRDefault="00566A31" w:rsidP="00566A31">
            <w:r w:rsidRPr="00D353B4">
              <w:lastRenderedPageBreak/>
              <w:t>Niekontaktowe</w:t>
            </w:r>
          </w:p>
          <w:p w14:paraId="6869A67B" w14:textId="77777777" w:rsidR="00566A31" w:rsidRPr="00D353B4" w:rsidRDefault="00566A31" w:rsidP="00566A3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18 godz,</w:t>
            </w:r>
          </w:p>
          <w:p w14:paraId="3824B7A4" w14:textId="77777777" w:rsidR="00566A31" w:rsidRPr="00D353B4" w:rsidRDefault="00566A31" w:rsidP="00566A3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czytanie literatury 12 godz. </w:t>
            </w:r>
          </w:p>
          <w:p w14:paraId="0672A9E6" w14:textId="73A5EB30" w:rsidR="00566A31" w:rsidRPr="00D353B4" w:rsidRDefault="00566A31" w:rsidP="00566A31">
            <w:r w:rsidRPr="00D353B4">
              <w:t>Łącznie 30 godz./1,2 ECTS</w:t>
            </w:r>
          </w:p>
        </w:tc>
      </w:tr>
      <w:tr w:rsidR="00566A31" w:rsidRPr="00D353B4" w14:paraId="3E931DB9" w14:textId="77777777" w:rsidTr="009F6042">
        <w:trPr>
          <w:trHeight w:val="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C88448" w14:textId="77777777" w:rsidR="00566A31" w:rsidRPr="00D353B4" w:rsidRDefault="00566A31" w:rsidP="00566A31">
            <w:r w:rsidRPr="00D353B4">
              <w:lastRenderedPageBreak/>
              <w:t>Nakład pracy związany z zajęciami wymagającymi bezpośredniego udziału nauczyciela akademickiego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B155EB" w14:textId="77777777" w:rsidR="00566A31" w:rsidRPr="00D353B4" w:rsidRDefault="00566A31" w:rsidP="00566A31">
            <w:pPr>
              <w:spacing w:line="256" w:lineRule="auto"/>
              <w:jc w:val="both"/>
              <w:rPr>
                <w:lang w:eastAsia="en-US"/>
              </w:rPr>
            </w:pPr>
            <w:r w:rsidRPr="00D353B4">
              <w:rPr>
                <w:lang w:eastAsia="en-US"/>
              </w:rPr>
              <w:t>Udział:</w:t>
            </w:r>
          </w:p>
          <w:p w14:paraId="4439D510" w14:textId="454E3434" w:rsidR="00566A31" w:rsidRPr="00D353B4" w:rsidRDefault="00566A31" w:rsidP="00566A31">
            <w:pPr>
              <w:spacing w:line="256" w:lineRule="auto"/>
              <w:jc w:val="both"/>
              <w:rPr>
                <w:lang w:eastAsia="en-US"/>
              </w:rPr>
            </w:pPr>
            <w:r w:rsidRPr="00D353B4">
              <w:rPr>
                <w:lang w:eastAsia="en-US"/>
              </w:rPr>
              <w:t xml:space="preserve">w wykładach – </w:t>
            </w:r>
            <w:r w:rsidR="00396A3A" w:rsidRPr="00D353B4">
              <w:rPr>
                <w:lang w:eastAsia="en-US"/>
              </w:rPr>
              <w:t>2</w:t>
            </w:r>
            <w:r w:rsidRPr="00D353B4">
              <w:rPr>
                <w:lang w:eastAsia="en-US"/>
              </w:rPr>
              <w:t>0 godz.</w:t>
            </w:r>
          </w:p>
          <w:p w14:paraId="3479C54E" w14:textId="6270AFCD" w:rsidR="00566A31" w:rsidRPr="00D353B4" w:rsidRDefault="00566A31" w:rsidP="00566A31">
            <w:pPr>
              <w:jc w:val="both"/>
            </w:pPr>
            <w:r w:rsidRPr="00D353B4">
              <w:rPr>
                <w:lang w:eastAsia="en-US"/>
              </w:rPr>
              <w:t>łącznie – 20 godz./0,8 ECTS</w:t>
            </w:r>
          </w:p>
        </w:tc>
      </w:tr>
    </w:tbl>
    <w:p w14:paraId="2CE81AA0" w14:textId="77777777" w:rsidR="00566A31" w:rsidRPr="00D353B4" w:rsidRDefault="00566A31" w:rsidP="00566A31">
      <w:pPr>
        <w:rPr>
          <w:b/>
          <w:sz w:val="28"/>
        </w:rPr>
      </w:pPr>
    </w:p>
    <w:p w14:paraId="28D8C2C0" w14:textId="20445F52" w:rsidR="00BD446F" w:rsidRPr="00D353B4" w:rsidRDefault="00BD446F" w:rsidP="00BF0E70">
      <w:pPr>
        <w:rPr>
          <w:b/>
          <w:sz w:val="28"/>
          <w:szCs w:val="28"/>
        </w:rPr>
      </w:pPr>
      <w:r w:rsidRPr="00D353B4">
        <w:rPr>
          <w:b/>
          <w:sz w:val="28"/>
          <w:szCs w:val="28"/>
        </w:rPr>
        <w:t>Karta opisu zajęć z modułu  Praktyka zawodowa</w:t>
      </w:r>
    </w:p>
    <w:tbl>
      <w:tblPr>
        <w:tblW w:w="5000" w:type="pct"/>
        <w:tblCellMar>
          <w:top w:w="15" w:type="dxa"/>
          <w:left w:w="15" w:type="dxa"/>
          <w:bottom w:w="15" w:type="dxa"/>
          <w:right w:w="15" w:type="dxa"/>
        </w:tblCellMar>
        <w:tblLook w:val="04A0" w:firstRow="1" w:lastRow="0" w:firstColumn="1" w:lastColumn="0" w:noHBand="0" w:noVBand="1"/>
      </w:tblPr>
      <w:tblGrid>
        <w:gridCol w:w="3610"/>
        <w:gridCol w:w="6018"/>
      </w:tblGrid>
      <w:tr w:rsidR="00D353B4" w:rsidRPr="00D353B4" w14:paraId="758A8B60"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766347" w14:textId="77777777" w:rsidR="002D0A4F" w:rsidRPr="00D353B4" w:rsidRDefault="002D0A4F" w:rsidP="00BF0E70">
            <w:r w:rsidRPr="00D353B4">
              <w:t>Nazwa kierunku studiów </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CB911B" w14:textId="77777777" w:rsidR="002D0A4F" w:rsidRPr="00D353B4" w:rsidRDefault="002D0A4F" w:rsidP="00BF0E70">
            <w:r w:rsidRPr="00D353B4">
              <w:t>Turystyka i Rekreacja</w:t>
            </w:r>
          </w:p>
        </w:tc>
      </w:tr>
      <w:tr w:rsidR="00D353B4" w:rsidRPr="00D353B4" w14:paraId="7A8BA151"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11E885" w14:textId="77777777" w:rsidR="002D0A4F" w:rsidRPr="00D353B4" w:rsidRDefault="002D0A4F" w:rsidP="00BF0E70">
            <w:r w:rsidRPr="00D353B4">
              <w:t>Nazwa modułu, także nazwa w języku angielskim</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121FE4" w14:textId="77777777" w:rsidR="002D0A4F" w:rsidRPr="00D353B4" w:rsidRDefault="002D0A4F" w:rsidP="00BF0E70">
            <w:r w:rsidRPr="00D353B4">
              <w:rPr>
                <w:bCs/>
              </w:rPr>
              <w:t>Praktyka zawodowa</w:t>
            </w:r>
          </w:p>
          <w:p w14:paraId="4B5E450B" w14:textId="77777777" w:rsidR="002D0A4F" w:rsidRPr="00D353B4" w:rsidRDefault="002D0A4F" w:rsidP="00BF0E70">
            <w:r w:rsidRPr="00D353B4">
              <w:t>Job practice</w:t>
            </w:r>
          </w:p>
        </w:tc>
      </w:tr>
      <w:tr w:rsidR="00D353B4" w:rsidRPr="00D353B4" w14:paraId="020AEC22"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B896F6" w14:textId="77777777" w:rsidR="002D0A4F" w:rsidRPr="00D353B4" w:rsidRDefault="002D0A4F" w:rsidP="00BF0E70">
            <w:r w:rsidRPr="00D353B4">
              <w:t>Język wykładowy </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8442FF" w14:textId="77777777" w:rsidR="002D0A4F" w:rsidRPr="00D353B4" w:rsidRDefault="002D0A4F" w:rsidP="00BF0E70">
            <w:r w:rsidRPr="00D353B4">
              <w:t>polski</w:t>
            </w:r>
          </w:p>
        </w:tc>
      </w:tr>
      <w:tr w:rsidR="00D353B4" w:rsidRPr="00D353B4" w14:paraId="2366F4F1"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11905E" w14:textId="77777777" w:rsidR="002D0A4F" w:rsidRPr="00D353B4" w:rsidRDefault="002D0A4F" w:rsidP="00BF0E70">
            <w:r w:rsidRPr="00D353B4">
              <w:t>Rodzaj modułu </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DC52F2" w14:textId="77777777" w:rsidR="002D0A4F" w:rsidRPr="00D353B4" w:rsidRDefault="002D0A4F" w:rsidP="00BF0E70">
            <w:r w:rsidRPr="00D353B4">
              <w:t>obowiązkowy</w:t>
            </w:r>
          </w:p>
        </w:tc>
      </w:tr>
      <w:tr w:rsidR="00D353B4" w:rsidRPr="00D353B4" w14:paraId="40C8AE0F"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CF9206" w14:textId="77777777" w:rsidR="002D0A4F" w:rsidRPr="00D353B4" w:rsidRDefault="002D0A4F" w:rsidP="00BF0E70">
            <w:r w:rsidRPr="00D353B4">
              <w:t>Poziom studiów</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21CD2B" w14:textId="77777777" w:rsidR="002D0A4F" w:rsidRPr="00D353B4" w:rsidRDefault="002D0A4F" w:rsidP="00BF0E70">
            <w:r w:rsidRPr="00D353B4">
              <w:t>pierwszego stopnia</w:t>
            </w:r>
          </w:p>
        </w:tc>
      </w:tr>
      <w:tr w:rsidR="00D353B4" w:rsidRPr="00D353B4" w14:paraId="0EB5956E"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CA3B34" w14:textId="77777777" w:rsidR="002D0A4F" w:rsidRPr="00D353B4" w:rsidRDefault="002D0A4F" w:rsidP="00BF0E70">
            <w:r w:rsidRPr="00D353B4">
              <w:t>Forma studiów</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4E3E38" w14:textId="3D9D8A3A" w:rsidR="002D0A4F" w:rsidRPr="00D353B4" w:rsidRDefault="008E65DF" w:rsidP="00BF0E70">
            <w:r w:rsidRPr="00D353B4">
              <w:t>nie</w:t>
            </w:r>
            <w:r w:rsidR="002D0A4F" w:rsidRPr="00D353B4">
              <w:t>stacjonarne</w:t>
            </w:r>
          </w:p>
        </w:tc>
      </w:tr>
      <w:tr w:rsidR="00D353B4" w:rsidRPr="00D353B4" w14:paraId="012AC24B"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326172" w14:textId="77777777" w:rsidR="002D0A4F" w:rsidRPr="00D353B4" w:rsidRDefault="002D0A4F" w:rsidP="00BF0E70">
            <w:r w:rsidRPr="00D353B4">
              <w:t>Rok studiów dla kierunku</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D14402" w14:textId="77777777" w:rsidR="002D0A4F" w:rsidRPr="00D353B4" w:rsidRDefault="002D0A4F" w:rsidP="00BF0E70">
            <w:r w:rsidRPr="00D353B4">
              <w:t>2</w:t>
            </w:r>
          </w:p>
        </w:tc>
      </w:tr>
      <w:tr w:rsidR="00D353B4" w:rsidRPr="00D353B4" w14:paraId="1BB25234"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6C683F" w14:textId="77777777" w:rsidR="002D0A4F" w:rsidRPr="00D353B4" w:rsidRDefault="002D0A4F" w:rsidP="00BF0E70">
            <w:r w:rsidRPr="00D353B4">
              <w:t>Semestr dla kierunku</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E83126" w14:textId="77777777" w:rsidR="002D0A4F" w:rsidRPr="00D353B4" w:rsidRDefault="002D0A4F" w:rsidP="00BF0E70">
            <w:r w:rsidRPr="00D353B4">
              <w:t>4</w:t>
            </w:r>
          </w:p>
        </w:tc>
      </w:tr>
      <w:tr w:rsidR="00D353B4" w:rsidRPr="00D353B4" w14:paraId="6645ED62"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084EBD" w14:textId="77777777" w:rsidR="002D0A4F" w:rsidRPr="00D353B4" w:rsidRDefault="002D0A4F" w:rsidP="00BF0E70">
            <w:r w:rsidRPr="00D353B4">
              <w:t>Liczba punktów ECTS z podziałem na kontaktowe/niekontaktowe</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C164D5" w14:textId="7A61FF28" w:rsidR="002D0A4F" w:rsidRPr="00D353B4" w:rsidRDefault="00BF0E70" w:rsidP="00BF0E70">
            <w:r w:rsidRPr="00D353B4">
              <w:t>6</w:t>
            </w:r>
            <w:r w:rsidR="002D0A4F" w:rsidRPr="00D353B4">
              <w:t>  ECTS (</w:t>
            </w:r>
            <w:r w:rsidRPr="00D353B4">
              <w:t>6</w:t>
            </w:r>
            <w:r w:rsidR="002D0A4F" w:rsidRPr="00D353B4">
              <w:t>/0) </w:t>
            </w:r>
          </w:p>
        </w:tc>
      </w:tr>
      <w:tr w:rsidR="00D353B4" w:rsidRPr="00D353B4" w14:paraId="79043313"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B0B6AC" w14:textId="77777777" w:rsidR="002D0A4F" w:rsidRPr="00D353B4" w:rsidRDefault="002D0A4F" w:rsidP="00BF0E70">
            <w:r w:rsidRPr="00D353B4">
              <w:t>Tytuł naukowy/stopień naukowy, imię i nazwisko osoby odpowiedzialnej za moduł</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5CB7CE" w14:textId="77777777" w:rsidR="002D0A4F" w:rsidRPr="00D353B4" w:rsidRDefault="002D0A4F" w:rsidP="00BF0E70">
            <w:r w:rsidRPr="00D353B4">
              <w:t>Dr Jerzy Koproń</w:t>
            </w:r>
          </w:p>
        </w:tc>
      </w:tr>
      <w:tr w:rsidR="00D353B4" w:rsidRPr="00D353B4" w14:paraId="14DBA41A"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28468E" w14:textId="77777777" w:rsidR="002D0A4F" w:rsidRPr="00D353B4" w:rsidRDefault="002D0A4F" w:rsidP="00BF0E70">
            <w:r w:rsidRPr="00D353B4">
              <w:t>Jednostka oferująca moduł</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2789BA" w14:textId="77777777" w:rsidR="002D0A4F" w:rsidRPr="00D353B4" w:rsidRDefault="002D0A4F" w:rsidP="00BF0E70">
            <w:r w:rsidRPr="00D353B4">
              <w:t>Katedra Turystyki i Rekreacji</w:t>
            </w:r>
          </w:p>
        </w:tc>
      </w:tr>
      <w:tr w:rsidR="00D353B4" w:rsidRPr="00D353B4" w14:paraId="2D42256D"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3332EA" w14:textId="77777777" w:rsidR="002D0A4F" w:rsidRPr="00D353B4" w:rsidRDefault="002D0A4F" w:rsidP="00BF0E70">
            <w:r w:rsidRPr="00D353B4">
              <w:t>Cel modułu</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35210F" w14:textId="77777777" w:rsidR="002D0A4F" w:rsidRPr="00D353B4" w:rsidRDefault="002D0A4F" w:rsidP="00BF0E70">
            <w:pPr>
              <w:jc w:val="both"/>
            </w:pPr>
            <w:r w:rsidRPr="00D353B4">
              <w:t>Celem praktyki jest poznanie praktyczne różnorodnych zadań związanych z realizacją pracy w zakresie turystyki i rekreacji.  Przekazanie praktycznej wiedzy oraz umożliwienie uczestniczenia w procesie usługowym takich placówek jak biura podróży, hotele pensjonaty. Zapoznanie studenta z metodami  i zasadami bezpiecznej i skutecznej pracy w tych placówkach. Pokazanie specyfiki oraz metod bezpiecznej i skutecznej pracy z poszczególnymi zespołami ludzkimi (np. dziećmi, osobami niepełnosprawnymi); sposobów rozwiązywania ewentualnych problemów (np. konfliktów między uczestnikami wycieczki). Istotne jest również zapoznanie praktykantów z wymogami bezpieczeństwa związanymi z pogłębioną pracą operatora turystycznego i hotelarza w warunkach rosnącej konkurencji na rynku pracy i coraz większych wymagań pracowniczych</w:t>
            </w:r>
          </w:p>
        </w:tc>
      </w:tr>
      <w:tr w:rsidR="00D353B4" w:rsidRPr="00D353B4" w14:paraId="4B16C401" w14:textId="77777777" w:rsidTr="001F7691">
        <w:trPr>
          <w:trHeight w:val="20"/>
        </w:trPr>
        <w:tc>
          <w:tcPr>
            <w:tcW w:w="1875"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A28C6E" w14:textId="77777777" w:rsidR="002D0A4F" w:rsidRPr="00D353B4" w:rsidRDefault="002D0A4F" w:rsidP="00BF0E70">
            <w:pPr>
              <w:jc w:val="both"/>
            </w:pPr>
            <w:r w:rsidRPr="00D353B4">
              <w:t>Efekty uczenia się dla modułu to opis zasobu wiedzy, umiejętności i kompetencji społecznych, które student osiągnie po zrealizowaniu zajęć.</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F23CE4" w14:textId="77777777" w:rsidR="002D0A4F" w:rsidRPr="00D353B4" w:rsidRDefault="002D0A4F" w:rsidP="00BF0E70">
            <w:r w:rsidRPr="00D353B4">
              <w:t>Wiedza: </w:t>
            </w:r>
          </w:p>
        </w:tc>
      </w:tr>
      <w:tr w:rsidR="00D353B4" w:rsidRPr="00D353B4" w14:paraId="2E9B49F2" w14:textId="77777777" w:rsidTr="001F7691">
        <w:trPr>
          <w:trHeight w:val="20"/>
        </w:trPr>
        <w:tc>
          <w:tcPr>
            <w:tcW w:w="1875" w:type="pct"/>
            <w:vMerge/>
            <w:tcBorders>
              <w:top w:val="single" w:sz="4" w:space="0" w:color="000000"/>
              <w:left w:val="single" w:sz="4" w:space="0" w:color="000000"/>
              <w:bottom w:val="single" w:sz="4" w:space="0" w:color="000000"/>
              <w:right w:val="single" w:sz="4" w:space="0" w:color="000000"/>
            </w:tcBorders>
            <w:vAlign w:val="center"/>
            <w:hideMark/>
          </w:tcPr>
          <w:p w14:paraId="436A37A6" w14:textId="77777777" w:rsidR="002D0A4F" w:rsidRPr="00D353B4" w:rsidRDefault="002D0A4F" w:rsidP="00BF0E70"/>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E5BA9D" w14:textId="77777777" w:rsidR="002D0A4F" w:rsidRPr="00D353B4" w:rsidRDefault="002D0A4F" w:rsidP="00BF0E70">
            <w:pPr>
              <w:numPr>
                <w:ilvl w:val="0"/>
                <w:numId w:val="142"/>
              </w:numPr>
              <w:ind w:left="415"/>
              <w:textAlignment w:val="baseline"/>
            </w:pPr>
            <w:r w:rsidRPr="00D353B4">
              <w:t xml:space="preserve">zna rodzaje podmiotów turystycznych oraz sposoby  działania w tych podmiotach. </w:t>
            </w:r>
          </w:p>
          <w:p w14:paraId="7434F4AB" w14:textId="77777777" w:rsidR="002D0A4F" w:rsidRPr="00D353B4" w:rsidRDefault="002D0A4F" w:rsidP="00BF0E70">
            <w:pPr>
              <w:numPr>
                <w:ilvl w:val="0"/>
                <w:numId w:val="142"/>
              </w:numPr>
              <w:ind w:left="415"/>
              <w:textAlignment w:val="baseline"/>
            </w:pPr>
            <w:r w:rsidRPr="00D353B4">
              <w:t>zna obsługę kolejnych nowszych systemów rezerwacji i realizuje specyficzne zadania placówki turystycznej</w:t>
            </w:r>
          </w:p>
        </w:tc>
      </w:tr>
      <w:tr w:rsidR="00D353B4" w:rsidRPr="00D353B4" w14:paraId="14E7BC37" w14:textId="77777777" w:rsidTr="001F7691">
        <w:trPr>
          <w:trHeight w:val="20"/>
        </w:trPr>
        <w:tc>
          <w:tcPr>
            <w:tcW w:w="1875" w:type="pct"/>
            <w:vMerge/>
            <w:tcBorders>
              <w:top w:val="single" w:sz="4" w:space="0" w:color="000000"/>
              <w:left w:val="single" w:sz="4" w:space="0" w:color="000000"/>
              <w:bottom w:val="single" w:sz="4" w:space="0" w:color="000000"/>
              <w:right w:val="single" w:sz="4" w:space="0" w:color="000000"/>
            </w:tcBorders>
            <w:vAlign w:val="center"/>
            <w:hideMark/>
          </w:tcPr>
          <w:p w14:paraId="16708C47" w14:textId="77777777" w:rsidR="002D0A4F" w:rsidRPr="00D353B4" w:rsidRDefault="002D0A4F" w:rsidP="00BF0E70"/>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C23E94" w14:textId="77777777" w:rsidR="002D0A4F" w:rsidRPr="00D353B4" w:rsidRDefault="002D0A4F" w:rsidP="00BF0E70">
            <w:r w:rsidRPr="00D353B4">
              <w:t>Umiejętności:</w:t>
            </w:r>
          </w:p>
        </w:tc>
      </w:tr>
      <w:tr w:rsidR="00D353B4" w:rsidRPr="00D353B4" w14:paraId="11C65FA4" w14:textId="77777777" w:rsidTr="001F7691">
        <w:trPr>
          <w:trHeight w:val="20"/>
        </w:trPr>
        <w:tc>
          <w:tcPr>
            <w:tcW w:w="1875" w:type="pct"/>
            <w:vMerge/>
            <w:tcBorders>
              <w:top w:val="single" w:sz="4" w:space="0" w:color="000000"/>
              <w:left w:val="single" w:sz="4" w:space="0" w:color="000000"/>
              <w:bottom w:val="single" w:sz="4" w:space="0" w:color="000000"/>
              <w:right w:val="single" w:sz="4" w:space="0" w:color="000000"/>
            </w:tcBorders>
            <w:vAlign w:val="center"/>
            <w:hideMark/>
          </w:tcPr>
          <w:p w14:paraId="192C349E" w14:textId="77777777" w:rsidR="002D0A4F" w:rsidRPr="00D353B4" w:rsidRDefault="002D0A4F" w:rsidP="00BF0E70"/>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EB5270" w14:textId="2ECA90C4" w:rsidR="002D0A4F" w:rsidRPr="00D353B4" w:rsidRDefault="002D0A4F" w:rsidP="00BF0E70">
            <w:r w:rsidRPr="00D353B4">
              <w:t xml:space="preserve">1. potrafi obsługiwać i nawiązywać kontakt z klientami </w:t>
            </w:r>
          </w:p>
        </w:tc>
      </w:tr>
      <w:tr w:rsidR="00D353B4" w:rsidRPr="00D353B4" w14:paraId="43D5EF5D" w14:textId="77777777" w:rsidTr="001F7691">
        <w:trPr>
          <w:trHeight w:val="20"/>
        </w:trPr>
        <w:tc>
          <w:tcPr>
            <w:tcW w:w="1875" w:type="pct"/>
            <w:vMerge/>
            <w:tcBorders>
              <w:top w:val="single" w:sz="4" w:space="0" w:color="000000"/>
              <w:left w:val="single" w:sz="4" w:space="0" w:color="000000"/>
              <w:bottom w:val="single" w:sz="4" w:space="0" w:color="000000"/>
              <w:right w:val="single" w:sz="4" w:space="0" w:color="000000"/>
            </w:tcBorders>
            <w:vAlign w:val="center"/>
            <w:hideMark/>
          </w:tcPr>
          <w:p w14:paraId="024FDEF7" w14:textId="77777777" w:rsidR="002D0A4F" w:rsidRPr="00D353B4" w:rsidRDefault="002D0A4F" w:rsidP="00BF0E70"/>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2948AD" w14:textId="77777777" w:rsidR="002D0A4F" w:rsidRPr="00D353B4" w:rsidRDefault="002D0A4F" w:rsidP="00BF0E70">
            <w:r w:rsidRPr="00D353B4">
              <w:t xml:space="preserve">2 potrafi uczestniczyć w  działaniach administracyjno – organizacyjnych w podmiotach i organizacjach turystycznych </w:t>
            </w:r>
          </w:p>
        </w:tc>
      </w:tr>
      <w:tr w:rsidR="00D353B4" w:rsidRPr="00D353B4" w14:paraId="2304334D" w14:textId="77777777" w:rsidTr="001F7691">
        <w:trPr>
          <w:trHeight w:val="20"/>
        </w:trPr>
        <w:tc>
          <w:tcPr>
            <w:tcW w:w="1875" w:type="pct"/>
            <w:vMerge/>
            <w:tcBorders>
              <w:top w:val="single" w:sz="4" w:space="0" w:color="000000"/>
              <w:left w:val="single" w:sz="4" w:space="0" w:color="000000"/>
              <w:bottom w:val="single" w:sz="4" w:space="0" w:color="000000"/>
              <w:right w:val="single" w:sz="4" w:space="0" w:color="000000"/>
            </w:tcBorders>
            <w:vAlign w:val="center"/>
            <w:hideMark/>
          </w:tcPr>
          <w:p w14:paraId="014C9D74" w14:textId="77777777" w:rsidR="002D0A4F" w:rsidRPr="00D353B4" w:rsidRDefault="002D0A4F" w:rsidP="00BF0E70"/>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41165F" w14:textId="77777777" w:rsidR="002D0A4F" w:rsidRPr="00D353B4" w:rsidRDefault="002D0A4F" w:rsidP="00BF0E70">
            <w:r w:rsidRPr="00D353B4">
              <w:t>Kompetencje społeczne:</w:t>
            </w:r>
          </w:p>
        </w:tc>
      </w:tr>
      <w:tr w:rsidR="00D353B4" w:rsidRPr="00D353B4" w14:paraId="5BCF0843" w14:textId="77777777" w:rsidTr="001F7691">
        <w:trPr>
          <w:trHeight w:val="20"/>
        </w:trPr>
        <w:tc>
          <w:tcPr>
            <w:tcW w:w="1875" w:type="pct"/>
            <w:vMerge/>
            <w:tcBorders>
              <w:top w:val="single" w:sz="4" w:space="0" w:color="000000"/>
              <w:left w:val="single" w:sz="4" w:space="0" w:color="000000"/>
              <w:bottom w:val="single" w:sz="4" w:space="0" w:color="000000"/>
              <w:right w:val="single" w:sz="4" w:space="0" w:color="000000"/>
            </w:tcBorders>
            <w:vAlign w:val="center"/>
            <w:hideMark/>
          </w:tcPr>
          <w:p w14:paraId="7330C87E" w14:textId="77777777" w:rsidR="002D0A4F" w:rsidRPr="00D353B4" w:rsidRDefault="002D0A4F" w:rsidP="00BF0E70"/>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887A77" w14:textId="77777777" w:rsidR="002D0A4F" w:rsidRPr="00D353B4" w:rsidRDefault="002D0A4F" w:rsidP="00BF0E70">
            <w:r w:rsidRPr="00D353B4">
              <w:t>1.  student jest gotów do współpracy z grupą w ramach zasad pracy w zespole</w:t>
            </w:r>
          </w:p>
        </w:tc>
      </w:tr>
      <w:tr w:rsidR="00D353B4" w:rsidRPr="00D353B4" w14:paraId="5082646B" w14:textId="77777777" w:rsidTr="001F7691">
        <w:trPr>
          <w:trHeight w:val="20"/>
        </w:trPr>
        <w:tc>
          <w:tcPr>
            <w:tcW w:w="1875" w:type="pct"/>
            <w:vMerge/>
            <w:tcBorders>
              <w:top w:val="single" w:sz="4" w:space="0" w:color="000000"/>
              <w:left w:val="single" w:sz="4" w:space="0" w:color="000000"/>
              <w:bottom w:val="single" w:sz="4" w:space="0" w:color="000000"/>
              <w:right w:val="single" w:sz="4" w:space="0" w:color="000000"/>
            </w:tcBorders>
            <w:vAlign w:val="center"/>
            <w:hideMark/>
          </w:tcPr>
          <w:p w14:paraId="307CD4CC" w14:textId="77777777" w:rsidR="002D0A4F" w:rsidRPr="00D353B4" w:rsidRDefault="002D0A4F" w:rsidP="00BF0E70"/>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FC6383" w14:textId="77777777" w:rsidR="002D0A4F" w:rsidRPr="00D353B4" w:rsidRDefault="002D0A4F" w:rsidP="00BF0E70">
            <w:pPr>
              <w:jc w:val="both"/>
            </w:pPr>
            <w:r w:rsidRPr="00D353B4">
              <w:t>2. jest gotów do odpowiedzialności za grupę także w przypadku zagrożeń życia i zdrowia.</w:t>
            </w:r>
          </w:p>
        </w:tc>
      </w:tr>
      <w:tr w:rsidR="00D353B4" w:rsidRPr="00D353B4" w14:paraId="04BBE3C0" w14:textId="77777777" w:rsidTr="001F7691">
        <w:trPr>
          <w:trHeight w:val="397"/>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532FD1" w14:textId="77777777" w:rsidR="002D0A4F" w:rsidRPr="00D353B4" w:rsidRDefault="002D0A4F" w:rsidP="00BF0E70">
            <w:pPr>
              <w:jc w:val="both"/>
            </w:pPr>
            <w:r w:rsidRPr="00D353B4">
              <w:t>Odniesienie modułowych efektów uczenia się do kierunkowych efektów uczenia się</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tbl>
            <w:tblPr>
              <w:tblW w:w="0" w:type="auto"/>
              <w:tblCellMar>
                <w:top w:w="15" w:type="dxa"/>
                <w:left w:w="15" w:type="dxa"/>
                <w:bottom w:w="15" w:type="dxa"/>
                <w:right w:w="15" w:type="dxa"/>
              </w:tblCellMar>
              <w:tblLook w:val="04A0" w:firstRow="1" w:lastRow="0" w:firstColumn="1" w:lastColumn="0" w:noHBand="0" w:noVBand="1"/>
            </w:tblPr>
            <w:tblGrid>
              <w:gridCol w:w="1765"/>
              <w:gridCol w:w="1598"/>
              <w:gridCol w:w="1598"/>
            </w:tblGrid>
            <w:tr w:rsidR="00D353B4" w:rsidRPr="00D353B4" w14:paraId="4B5AEE3A" w14:textId="77777777" w:rsidTr="00D71C62">
              <w:trPr>
                <w:trHeight w:val="1077"/>
              </w:trPr>
              <w:tc>
                <w:tcPr>
                  <w:tcW w:w="0" w:type="auto"/>
                  <w:tcMar>
                    <w:top w:w="0" w:type="dxa"/>
                    <w:left w:w="115" w:type="dxa"/>
                    <w:bottom w:w="0" w:type="dxa"/>
                    <w:right w:w="115" w:type="dxa"/>
                  </w:tcMar>
                  <w:hideMark/>
                </w:tcPr>
                <w:p w14:paraId="620AD1D4" w14:textId="77777777" w:rsidR="002D0A4F" w:rsidRPr="00D353B4" w:rsidRDefault="002D0A4F" w:rsidP="00BF0E70">
                  <w:pPr>
                    <w:ind w:left="-74"/>
                  </w:pPr>
                  <w:r w:rsidRPr="00D353B4">
                    <w:t>W1 - TR_W 01</w:t>
                  </w:r>
                </w:p>
                <w:p w14:paraId="5420AA80" w14:textId="77777777" w:rsidR="002D0A4F" w:rsidRPr="00D353B4" w:rsidRDefault="002D0A4F" w:rsidP="00BF0E70">
                  <w:pPr>
                    <w:ind w:left="-74"/>
                  </w:pPr>
                  <w:r w:rsidRPr="00D353B4">
                    <w:t>W2 - TR_W01</w:t>
                  </w:r>
                </w:p>
                <w:p w14:paraId="0439CD57" w14:textId="77777777" w:rsidR="002D0A4F" w:rsidRPr="00D353B4" w:rsidRDefault="002D0A4F" w:rsidP="00BF0E70">
                  <w:pPr>
                    <w:spacing w:after="240"/>
                  </w:pPr>
                </w:p>
              </w:tc>
              <w:tc>
                <w:tcPr>
                  <w:tcW w:w="0" w:type="auto"/>
                  <w:tcMar>
                    <w:top w:w="0" w:type="dxa"/>
                    <w:left w:w="115" w:type="dxa"/>
                    <w:bottom w:w="0" w:type="dxa"/>
                    <w:right w:w="115" w:type="dxa"/>
                  </w:tcMar>
                  <w:hideMark/>
                </w:tcPr>
                <w:p w14:paraId="3887381B" w14:textId="77777777" w:rsidR="002D0A4F" w:rsidRPr="00D353B4" w:rsidRDefault="002D0A4F" w:rsidP="00BF0E70">
                  <w:pPr>
                    <w:ind w:left="-74"/>
                  </w:pPr>
                  <w:r w:rsidRPr="00D353B4">
                    <w:t>U1 - TR_U01</w:t>
                  </w:r>
                </w:p>
                <w:p w14:paraId="368031CF" w14:textId="77777777" w:rsidR="002D0A4F" w:rsidRPr="00D353B4" w:rsidRDefault="002D0A4F" w:rsidP="00BF0E70">
                  <w:pPr>
                    <w:ind w:left="-74"/>
                  </w:pPr>
                  <w:r w:rsidRPr="00D353B4">
                    <w:t>U2 - TR_U01</w:t>
                  </w:r>
                </w:p>
                <w:p w14:paraId="6F03AF68" w14:textId="77777777" w:rsidR="002D0A4F" w:rsidRPr="00D353B4" w:rsidRDefault="002D0A4F" w:rsidP="00BF0E70"/>
              </w:tc>
              <w:tc>
                <w:tcPr>
                  <w:tcW w:w="0" w:type="auto"/>
                  <w:tcMar>
                    <w:top w:w="0" w:type="dxa"/>
                    <w:left w:w="115" w:type="dxa"/>
                    <w:bottom w:w="0" w:type="dxa"/>
                    <w:right w:w="115" w:type="dxa"/>
                  </w:tcMar>
                  <w:hideMark/>
                </w:tcPr>
                <w:p w14:paraId="7B6D277B" w14:textId="77777777" w:rsidR="002D0A4F" w:rsidRPr="00D353B4" w:rsidRDefault="002D0A4F" w:rsidP="00BF0E70">
                  <w:pPr>
                    <w:ind w:left="-74"/>
                  </w:pPr>
                  <w:r w:rsidRPr="00D353B4">
                    <w:t>K1 - TR_K01</w:t>
                  </w:r>
                </w:p>
                <w:p w14:paraId="25909FE2" w14:textId="77777777" w:rsidR="002D0A4F" w:rsidRPr="00D353B4" w:rsidRDefault="002D0A4F" w:rsidP="00BF0E70">
                  <w:pPr>
                    <w:ind w:left="-74"/>
                  </w:pPr>
                  <w:r w:rsidRPr="00D353B4">
                    <w:t>K2 - TR_K02</w:t>
                  </w:r>
                </w:p>
                <w:p w14:paraId="385260DE" w14:textId="77777777" w:rsidR="002D0A4F" w:rsidRPr="00D353B4" w:rsidRDefault="002D0A4F" w:rsidP="00BF0E70"/>
              </w:tc>
            </w:tr>
          </w:tbl>
          <w:p w14:paraId="7A720F24" w14:textId="77777777" w:rsidR="002D0A4F" w:rsidRPr="00D353B4" w:rsidRDefault="002D0A4F" w:rsidP="00BF0E70"/>
        </w:tc>
      </w:tr>
      <w:tr w:rsidR="00D353B4" w:rsidRPr="00D353B4" w14:paraId="4AC4A408"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1CE00B" w14:textId="77777777" w:rsidR="002D0A4F" w:rsidRPr="00D353B4" w:rsidRDefault="002D0A4F" w:rsidP="00BF0E70">
            <w:r w:rsidRPr="00D353B4">
              <w:t>Odniesienie modułowych efektów uczenia się do efektów inżynierskich (jeżeli dotyczy)</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CBCEAD" w14:textId="77777777" w:rsidR="002D0A4F" w:rsidRPr="00D353B4" w:rsidRDefault="002D0A4F" w:rsidP="00BF0E70">
            <w:pPr>
              <w:jc w:val="both"/>
            </w:pPr>
            <w:r w:rsidRPr="00D353B4">
              <w:t>nie dotyczy</w:t>
            </w:r>
          </w:p>
        </w:tc>
      </w:tr>
      <w:tr w:rsidR="00D353B4" w:rsidRPr="00D353B4" w14:paraId="0EB47EFD"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D590EF" w14:textId="77777777" w:rsidR="002D0A4F" w:rsidRPr="00D353B4" w:rsidRDefault="002D0A4F" w:rsidP="00BF0E70">
            <w:r w:rsidRPr="00D353B4">
              <w:t>Wymagania wstępne i dodatkowe </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260C59" w14:textId="77777777" w:rsidR="002D0A4F" w:rsidRPr="00D353B4" w:rsidRDefault="002D0A4F" w:rsidP="00BF0E70">
            <w:pPr>
              <w:jc w:val="both"/>
            </w:pPr>
            <w:r w:rsidRPr="00D353B4">
              <w:t>Organizacja pracy biurowej, hotelarstwo, BHP i ergonomia, zarządzanie w turystyce i rekreacji</w:t>
            </w:r>
          </w:p>
        </w:tc>
      </w:tr>
      <w:tr w:rsidR="00D353B4" w:rsidRPr="00D353B4" w14:paraId="730C61AC"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785C6B" w14:textId="77777777" w:rsidR="002D0A4F" w:rsidRPr="00D353B4" w:rsidRDefault="002D0A4F" w:rsidP="00BF0E70">
            <w:r w:rsidRPr="00D353B4">
              <w:t>Treści programowe modułu </w:t>
            </w:r>
          </w:p>
          <w:p w14:paraId="4D7E4AAA" w14:textId="77777777" w:rsidR="002D0A4F" w:rsidRPr="00D353B4" w:rsidRDefault="002D0A4F" w:rsidP="00BF0E70"/>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0334C7" w14:textId="77777777" w:rsidR="002D0A4F" w:rsidRPr="00D353B4" w:rsidRDefault="002D0A4F" w:rsidP="00BF0E70">
            <w:pPr>
              <w:jc w:val="both"/>
            </w:pPr>
            <w:r w:rsidRPr="00D353B4">
              <w:rPr>
                <w:shd w:val="clear" w:color="auto" w:fill="FFFFFF"/>
              </w:rPr>
              <w:t>Praktyka obejmuje: Zapoznanie się z sylwetką kierownika placówki i z zespołem i  oraz podjęcie umiejętniej współpracy z nimi. Ma możliwość skorzystania z kształcenia w zakresie pracy touroperatora,  przewodnika czy rezydenta. (formy, rodzaje, zakres pracy, wymagane uprawnienia). Pogłębia wiedzę z zakresu organizacji pracy w ramach organizacji w</w:t>
            </w:r>
            <w:r w:rsidRPr="00D353B4">
              <w:t>ycieczek jako grupy ludzkiej. Ma lepsze możliwości w zakresie rozwiązywania problemów socjologiczno- psychologicznych grupy (psychologia i socjologia w pracy pilota). Pogłębia współpracę z  operatorami w związku z udziałem osób starszych i niepełnosprawnych. Dalej doskonali warsztat przewodnika i pilota wycieczek.  </w:t>
            </w:r>
          </w:p>
        </w:tc>
      </w:tr>
      <w:tr w:rsidR="00D353B4" w:rsidRPr="00D353B4" w14:paraId="573091B6"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0C0A35" w14:textId="77777777" w:rsidR="002D0A4F" w:rsidRPr="00D353B4" w:rsidRDefault="002D0A4F" w:rsidP="00BF0E70">
            <w:r w:rsidRPr="00D353B4">
              <w:t>Wykaz literatury podstawowej i uzupełniającej</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F068E6" w14:textId="77777777" w:rsidR="002D0A4F" w:rsidRPr="00D353B4" w:rsidRDefault="002D0A4F" w:rsidP="00BF0E70">
            <w:r w:rsidRPr="00D353B4">
              <w:t>Literatura podstawowa:</w:t>
            </w:r>
          </w:p>
          <w:p w14:paraId="4EF50AA2" w14:textId="77777777" w:rsidR="002D0A4F" w:rsidRPr="00D353B4" w:rsidRDefault="002D0A4F" w:rsidP="00BF0E70">
            <w:pPr>
              <w:numPr>
                <w:ilvl w:val="0"/>
                <w:numId w:val="143"/>
              </w:numPr>
              <w:ind w:left="434"/>
              <w:textAlignment w:val="baseline"/>
            </w:pPr>
            <w:r w:rsidRPr="00D353B4">
              <w:t>Kompendium pilota wycieczek, red. Z. Kruczek, Kraków 2015.       </w:t>
            </w:r>
          </w:p>
          <w:p w14:paraId="29A5C2D8" w14:textId="77777777" w:rsidR="002D0A4F" w:rsidRPr="00D353B4" w:rsidRDefault="002D0A4F" w:rsidP="00BF0E70">
            <w:pPr>
              <w:numPr>
                <w:ilvl w:val="0"/>
                <w:numId w:val="143"/>
              </w:numPr>
              <w:ind w:left="434"/>
              <w:jc w:val="both"/>
              <w:textAlignment w:val="baseline"/>
            </w:pPr>
            <w:r w:rsidRPr="00D353B4">
              <w:t>Kodeks etyczny przewodnika PTTK [w:] Jakość usług w pilotażu..., s. 111-112.  Rok 2015</w:t>
            </w:r>
          </w:p>
        </w:tc>
      </w:tr>
      <w:tr w:rsidR="00D353B4" w:rsidRPr="00D353B4" w14:paraId="25DF2717"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52EAA0" w14:textId="77777777" w:rsidR="002D0A4F" w:rsidRPr="00D353B4" w:rsidRDefault="002D0A4F" w:rsidP="00BF0E70">
            <w:r w:rsidRPr="00D353B4">
              <w:t>Planowane formy/działania/metody dydaktyczne</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FFF176" w14:textId="77777777" w:rsidR="002D0A4F" w:rsidRPr="00D353B4" w:rsidRDefault="002D0A4F" w:rsidP="00BF0E70">
            <w:r w:rsidRPr="00D353B4">
              <w:t>Metody poszukujące: Obserwacja w terenie. Praca w grupach, wykonywanie prac związanych ze specyfiką placówki turystycznej</w:t>
            </w:r>
          </w:p>
        </w:tc>
      </w:tr>
      <w:tr w:rsidR="00D353B4" w:rsidRPr="00D353B4" w14:paraId="67454E67" w14:textId="77777777" w:rsidTr="001F7691">
        <w:trPr>
          <w:trHeight w:val="2098"/>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EB747E" w14:textId="77777777" w:rsidR="002D0A4F" w:rsidRPr="00D353B4" w:rsidRDefault="002D0A4F" w:rsidP="00BF0E70">
            <w:r w:rsidRPr="00D353B4">
              <w:t>Sposoby weryfikacji oraz formy dokumentowania osiągniętych efektów uczenia się</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E10F7D" w14:textId="2B5D781E" w:rsidR="002D0A4F" w:rsidRPr="00D353B4" w:rsidRDefault="002D0A4F" w:rsidP="00BF0E70">
            <w:pPr>
              <w:jc w:val="both"/>
            </w:pPr>
            <w:r w:rsidRPr="00D353B4">
              <w:t xml:space="preserve">W 1. Aktywny udział studenta w zajęciach praktycznych </w:t>
            </w:r>
            <w:r w:rsidR="00263D4C" w:rsidRPr="00D353B4">
              <w:t>– egzamin</w:t>
            </w:r>
          </w:p>
          <w:p w14:paraId="281C2938" w14:textId="77777777" w:rsidR="002D0A4F" w:rsidRPr="00D353B4" w:rsidRDefault="002D0A4F" w:rsidP="00BF0E70">
            <w:pPr>
              <w:jc w:val="both"/>
            </w:pPr>
            <w:r w:rsidRPr="00D353B4">
              <w:t xml:space="preserve">W 2. Aktywny udział studenta w zajęciach praktycznych  zaliczenie </w:t>
            </w:r>
          </w:p>
          <w:p w14:paraId="5B661818" w14:textId="77777777" w:rsidR="002D0A4F" w:rsidRPr="00D353B4" w:rsidRDefault="002D0A4F" w:rsidP="00BF0E70">
            <w:pPr>
              <w:jc w:val="both"/>
            </w:pPr>
            <w:r w:rsidRPr="00D353B4">
              <w:t>U 1. Aktywny udział studenta w zajęciach praktycznych</w:t>
            </w:r>
          </w:p>
          <w:p w14:paraId="76B726E2" w14:textId="77777777" w:rsidR="002D0A4F" w:rsidRPr="00D353B4" w:rsidRDefault="002D0A4F" w:rsidP="00BF0E70">
            <w:pPr>
              <w:jc w:val="both"/>
            </w:pPr>
            <w:r w:rsidRPr="00D353B4">
              <w:t>U 2. Aktywny udział studenta w zajęciach praktycznych</w:t>
            </w:r>
          </w:p>
          <w:p w14:paraId="6B5BA7F5" w14:textId="77777777" w:rsidR="002D0A4F" w:rsidRPr="00D353B4" w:rsidRDefault="002D0A4F" w:rsidP="00BF0E70">
            <w:pPr>
              <w:jc w:val="both"/>
            </w:pPr>
            <w:r w:rsidRPr="00D353B4">
              <w:t>K 1. Aktywny udział studenta w zajęciach praktycznych</w:t>
            </w:r>
          </w:p>
          <w:p w14:paraId="36474596" w14:textId="49A459F1" w:rsidR="002D0A4F" w:rsidRPr="00D353B4" w:rsidRDefault="002D0A4F" w:rsidP="00BF0E70">
            <w:pPr>
              <w:jc w:val="both"/>
            </w:pPr>
            <w:r w:rsidRPr="00D353B4">
              <w:t xml:space="preserve">K 2. Aktywny udział studenta w zajęciach praktycznych    </w:t>
            </w:r>
          </w:p>
        </w:tc>
      </w:tr>
      <w:tr w:rsidR="00D353B4" w:rsidRPr="00D353B4" w14:paraId="4EF9E925"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DDA71F" w14:textId="77777777" w:rsidR="002D0A4F" w:rsidRPr="00D353B4" w:rsidRDefault="002D0A4F" w:rsidP="00BF0E70">
            <w:r w:rsidRPr="00D353B4">
              <w:t>Elementy i wagi mające wpływ na ocenę końcową</w:t>
            </w:r>
          </w:p>
          <w:p w14:paraId="1A614B12" w14:textId="77777777" w:rsidR="002D0A4F" w:rsidRPr="00D353B4" w:rsidRDefault="002D0A4F" w:rsidP="00BF0E70">
            <w:pPr>
              <w:spacing w:after="240"/>
            </w:pP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89C037" w14:textId="77777777" w:rsidR="002D0A4F" w:rsidRPr="00D353B4" w:rsidRDefault="002D0A4F" w:rsidP="00BF0E70">
            <w:r w:rsidRPr="00D353B4">
              <w:t>Na ocenę końcową składa się:</w:t>
            </w:r>
          </w:p>
          <w:p w14:paraId="3C9FCD2E" w14:textId="77777777" w:rsidR="002D0A4F" w:rsidRPr="00D353B4" w:rsidRDefault="002D0A4F" w:rsidP="00BF0E70">
            <w:pPr>
              <w:numPr>
                <w:ilvl w:val="0"/>
                <w:numId w:val="144"/>
              </w:numPr>
              <w:ind w:left="535"/>
              <w:textAlignment w:val="baseline"/>
            </w:pPr>
            <w:r w:rsidRPr="00D353B4">
              <w:t>aktywność na zajęciach praktycznych – dzienniczek praktyk – 30%,</w:t>
            </w:r>
          </w:p>
          <w:p w14:paraId="598F3753" w14:textId="77777777" w:rsidR="002D0A4F" w:rsidRPr="00D353B4" w:rsidRDefault="002D0A4F" w:rsidP="00BF0E70">
            <w:pPr>
              <w:numPr>
                <w:ilvl w:val="0"/>
                <w:numId w:val="144"/>
              </w:numPr>
              <w:ind w:left="535"/>
              <w:textAlignment w:val="baseline"/>
            </w:pPr>
            <w:r w:rsidRPr="00D353B4">
              <w:t>opinia opiekuna – 20%,(w dzienniku praktyk)</w:t>
            </w:r>
          </w:p>
          <w:p w14:paraId="664A4E48" w14:textId="77777777" w:rsidR="002D0A4F" w:rsidRPr="00D353B4" w:rsidRDefault="002D0A4F" w:rsidP="00BF0E70">
            <w:pPr>
              <w:numPr>
                <w:ilvl w:val="0"/>
                <w:numId w:val="145"/>
              </w:numPr>
              <w:ind w:left="535"/>
              <w:textAlignment w:val="baseline"/>
            </w:pPr>
            <w:r w:rsidRPr="00D353B4">
              <w:t>ocena z egzaminu ustnego – jako relacji z odbytej praktyki poparta pytaniami problemowymi – 50% (protokół egzaminu)</w:t>
            </w:r>
          </w:p>
          <w:p w14:paraId="4BAA05E9" w14:textId="77777777" w:rsidR="002D0A4F" w:rsidRPr="00D353B4" w:rsidRDefault="002D0A4F" w:rsidP="00BF0E70">
            <w:r w:rsidRPr="00D353B4">
              <w:lastRenderedPageBreak/>
              <w:t> Wypełniony dzienniczek praktyk jest  warunkiem koniecznym do przystąpienia do egzaminu końcowego zaliczającego praktyki w placówce turystycznej.</w:t>
            </w:r>
          </w:p>
          <w:p w14:paraId="54B188BF" w14:textId="77777777" w:rsidR="002D0A4F" w:rsidRPr="00D353B4" w:rsidRDefault="002D0A4F" w:rsidP="00BF0E70">
            <w:r w:rsidRPr="00D353B4">
              <w:t>Formy dokumentowania osiągniętych wyników: </w:t>
            </w:r>
          </w:p>
          <w:p w14:paraId="39D7DDB4" w14:textId="77777777" w:rsidR="002D0A4F" w:rsidRPr="00D353B4" w:rsidRDefault="002D0A4F" w:rsidP="00BF0E70">
            <w:r w:rsidRPr="00D353B4">
              <w:t>Dzienniczek praktyk , zaprezentowana wiedza zdobyta na praktyce </w:t>
            </w:r>
          </w:p>
          <w:p w14:paraId="296125D2" w14:textId="77777777" w:rsidR="002D0A4F" w:rsidRPr="00D353B4" w:rsidRDefault="002D0A4F" w:rsidP="00BF0E70">
            <w:pPr>
              <w:numPr>
                <w:ilvl w:val="0"/>
                <w:numId w:val="146"/>
              </w:numPr>
              <w:ind w:left="460"/>
              <w:textAlignment w:val="baseline"/>
            </w:pPr>
            <w:r w:rsidRPr="00D353B4">
              <w:t>bardzo dobry  91%   -100%      </w:t>
            </w:r>
          </w:p>
          <w:p w14:paraId="0EF4C48E" w14:textId="77777777" w:rsidR="002D0A4F" w:rsidRPr="00D353B4" w:rsidRDefault="002D0A4F" w:rsidP="00BF0E70">
            <w:pPr>
              <w:numPr>
                <w:ilvl w:val="0"/>
                <w:numId w:val="146"/>
              </w:numPr>
              <w:ind w:left="460"/>
              <w:textAlignment w:val="baseline"/>
            </w:pPr>
            <w:r w:rsidRPr="00D353B4">
              <w:t>dobry plus      81% -    90%  </w:t>
            </w:r>
          </w:p>
          <w:p w14:paraId="5F253834" w14:textId="77777777" w:rsidR="002D0A4F" w:rsidRPr="00D353B4" w:rsidRDefault="002D0A4F" w:rsidP="00BF0E70">
            <w:pPr>
              <w:numPr>
                <w:ilvl w:val="0"/>
                <w:numId w:val="146"/>
              </w:numPr>
              <w:ind w:left="460"/>
              <w:textAlignment w:val="baseline"/>
            </w:pPr>
            <w:r w:rsidRPr="00D353B4">
              <w:t>dobry              71% -    80%           </w:t>
            </w:r>
          </w:p>
          <w:p w14:paraId="31E9FAB5" w14:textId="77777777" w:rsidR="002D0A4F" w:rsidRPr="00D353B4" w:rsidRDefault="002D0A4F" w:rsidP="00BF0E70">
            <w:pPr>
              <w:numPr>
                <w:ilvl w:val="0"/>
                <w:numId w:val="146"/>
              </w:numPr>
              <w:ind w:left="460"/>
              <w:textAlignment w:val="baseline"/>
            </w:pPr>
            <w:r w:rsidRPr="00D353B4">
              <w:t>dostateczny plus 61% - 70%,</w:t>
            </w:r>
          </w:p>
          <w:p w14:paraId="7843C718" w14:textId="77777777" w:rsidR="002D0A4F" w:rsidRPr="00D353B4" w:rsidRDefault="002D0A4F" w:rsidP="00BF0E70">
            <w:pPr>
              <w:numPr>
                <w:ilvl w:val="0"/>
                <w:numId w:val="146"/>
              </w:numPr>
              <w:ind w:left="460"/>
              <w:textAlignment w:val="baseline"/>
            </w:pPr>
            <w:r w:rsidRPr="00D353B4">
              <w:t>dostateczny 51% - 60%,</w:t>
            </w:r>
          </w:p>
          <w:p w14:paraId="5B39DFA6" w14:textId="77777777" w:rsidR="002D0A4F" w:rsidRPr="00D353B4" w:rsidRDefault="002D0A4F" w:rsidP="00BF0E70">
            <w:pPr>
              <w:numPr>
                <w:ilvl w:val="0"/>
                <w:numId w:val="146"/>
              </w:numPr>
              <w:ind w:left="460"/>
              <w:textAlignment w:val="baseline"/>
            </w:pPr>
            <w:r w:rsidRPr="00D353B4">
              <w:t>niedostateczny 50% i mniej. </w:t>
            </w:r>
          </w:p>
          <w:p w14:paraId="5645CDED" w14:textId="79C567FC" w:rsidR="002D0A4F" w:rsidRPr="00D353B4" w:rsidRDefault="002D0A4F" w:rsidP="00BF0E70">
            <w:r w:rsidRPr="00D353B4">
              <w:t>Student uzyskuje zaliczenie przedmiotu po otrzymaniu oceny minimum 3</w:t>
            </w:r>
            <w:r w:rsidR="00BF0E70" w:rsidRPr="00D353B4">
              <w:t>,</w:t>
            </w:r>
            <w:r w:rsidRPr="00D353B4">
              <w:t>0 z części praktycznej </w:t>
            </w:r>
          </w:p>
        </w:tc>
      </w:tr>
      <w:tr w:rsidR="00D353B4" w:rsidRPr="00D353B4" w14:paraId="203E6B38"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72076E" w14:textId="77777777" w:rsidR="002D0A4F" w:rsidRPr="00D353B4" w:rsidRDefault="002D0A4F" w:rsidP="00BF0E70">
            <w:pPr>
              <w:jc w:val="both"/>
            </w:pPr>
            <w:r w:rsidRPr="00D353B4">
              <w:lastRenderedPageBreak/>
              <w:t>Bilans punktów ECTS</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9402BF" w14:textId="77777777" w:rsidR="002D0A4F" w:rsidRPr="00D353B4" w:rsidRDefault="002D0A4F" w:rsidP="00BF0E70">
            <w:pPr>
              <w:jc w:val="both"/>
            </w:pPr>
            <w:r w:rsidRPr="00D353B4">
              <w:t>Kontaktowe:</w:t>
            </w:r>
          </w:p>
          <w:p w14:paraId="752A39B8" w14:textId="193C5179" w:rsidR="00263D4C" w:rsidRPr="00D353B4" w:rsidRDefault="00263D4C" w:rsidP="00263D4C">
            <w:pPr>
              <w:ind w:left="189"/>
              <w:jc w:val="both"/>
            </w:pPr>
            <w:r w:rsidRPr="00D353B4">
              <w:t>zajęcia praktyczne – 160 godzin,</w:t>
            </w:r>
          </w:p>
          <w:p w14:paraId="1A3A0F90" w14:textId="0725AD1D" w:rsidR="002D0A4F" w:rsidRPr="00D353B4" w:rsidRDefault="002D0A4F" w:rsidP="00263D4C">
            <w:pPr>
              <w:ind w:left="189"/>
              <w:jc w:val="both"/>
            </w:pPr>
            <w:r w:rsidRPr="00D353B4">
              <w:t>egzamin</w:t>
            </w:r>
            <w:r w:rsidR="00BF0E70" w:rsidRPr="00D353B4">
              <w:t xml:space="preserve"> </w:t>
            </w:r>
            <w:r w:rsidR="00263D4C" w:rsidRPr="00D353B4">
              <w:t>–</w:t>
            </w:r>
            <w:r w:rsidR="00BF0E70" w:rsidRPr="00D353B4">
              <w:t xml:space="preserve"> </w:t>
            </w:r>
            <w:r w:rsidR="009A2BA6" w:rsidRPr="00D353B4">
              <w:t>1</w:t>
            </w:r>
            <w:r w:rsidR="00263D4C" w:rsidRPr="00D353B4">
              <w:t xml:space="preserve"> </w:t>
            </w:r>
            <w:r w:rsidRPr="00D353B4">
              <w:t>godz.</w:t>
            </w:r>
          </w:p>
          <w:p w14:paraId="34B1B375" w14:textId="65AEBCE1" w:rsidR="002D0A4F" w:rsidRPr="00D353B4" w:rsidRDefault="002D0A4F" w:rsidP="00BF0E70">
            <w:pPr>
              <w:jc w:val="both"/>
            </w:pPr>
            <w:r w:rsidRPr="00D353B4">
              <w:t>Razem godziny 1</w:t>
            </w:r>
            <w:r w:rsidR="00BF0E70" w:rsidRPr="00D353B4">
              <w:t>61</w:t>
            </w:r>
            <w:r w:rsidRPr="00D353B4">
              <w:t xml:space="preserve"> godz. = </w:t>
            </w:r>
            <w:r w:rsidR="00BF0E70" w:rsidRPr="00D353B4">
              <w:t>6</w:t>
            </w:r>
            <w:r w:rsidRPr="00D353B4">
              <w:t xml:space="preserve"> ECTS </w:t>
            </w:r>
          </w:p>
        </w:tc>
      </w:tr>
      <w:tr w:rsidR="002D0A4F" w:rsidRPr="00D353B4" w14:paraId="104CA423" w14:textId="77777777" w:rsidTr="001F7691">
        <w:trPr>
          <w:trHeight w:val="20"/>
        </w:trPr>
        <w:tc>
          <w:tcPr>
            <w:tcW w:w="187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A40369" w14:textId="77777777" w:rsidR="002D0A4F" w:rsidRPr="00D353B4" w:rsidRDefault="002D0A4F" w:rsidP="00BF0E70">
            <w:r w:rsidRPr="00D353B4">
              <w:t>Nakład pracy związany z zajęciami wymagającymi bezpośredniego udziału nauczyciela akademickiego</w:t>
            </w:r>
          </w:p>
        </w:tc>
        <w:tc>
          <w:tcPr>
            <w:tcW w:w="312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2653F1" w14:textId="1C537EE4" w:rsidR="00263D4C" w:rsidRPr="00D353B4" w:rsidRDefault="002D0A4F" w:rsidP="00263D4C">
            <w:pPr>
              <w:jc w:val="both"/>
            </w:pPr>
            <w:r w:rsidRPr="00D353B4">
              <w:t xml:space="preserve">zajęcia praktyczne </w:t>
            </w:r>
            <w:r w:rsidR="00263D4C" w:rsidRPr="00D353B4">
              <w:t>–</w:t>
            </w:r>
            <w:r w:rsidRPr="00D353B4">
              <w:t xml:space="preserve"> </w:t>
            </w:r>
            <w:r w:rsidR="00BF0E70" w:rsidRPr="00D353B4">
              <w:t>160</w:t>
            </w:r>
            <w:r w:rsidRPr="00D353B4">
              <w:t xml:space="preserve"> godzin,</w:t>
            </w:r>
            <w:r w:rsidR="00263D4C" w:rsidRPr="00D353B4">
              <w:t xml:space="preserve"> </w:t>
            </w:r>
          </w:p>
          <w:p w14:paraId="7FADDF62" w14:textId="785FA61B" w:rsidR="002D0A4F" w:rsidRPr="00D353B4" w:rsidRDefault="00263D4C" w:rsidP="00BF0E70">
            <w:pPr>
              <w:jc w:val="both"/>
            </w:pPr>
            <w:r w:rsidRPr="00D353B4">
              <w:t>egzamin – 1 godz.</w:t>
            </w:r>
          </w:p>
          <w:p w14:paraId="4C5FBFC4" w14:textId="56BB1996" w:rsidR="002D0A4F" w:rsidRPr="00D353B4" w:rsidRDefault="002D0A4F" w:rsidP="00BF0E70">
            <w:pPr>
              <w:jc w:val="both"/>
            </w:pPr>
            <w:r w:rsidRPr="00D353B4">
              <w:t xml:space="preserve">Razem godziny kontaktowe </w:t>
            </w:r>
            <w:r w:rsidR="00BF0E70" w:rsidRPr="00D353B4">
              <w:t>161</w:t>
            </w:r>
            <w:r w:rsidRPr="00D353B4">
              <w:t xml:space="preserve"> godz. = </w:t>
            </w:r>
            <w:r w:rsidR="00BF0E70" w:rsidRPr="00D353B4">
              <w:t>6</w:t>
            </w:r>
            <w:r w:rsidRPr="00D353B4">
              <w:t xml:space="preserve"> ECTS </w:t>
            </w:r>
          </w:p>
        </w:tc>
      </w:tr>
    </w:tbl>
    <w:p w14:paraId="7A097FBD" w14:textId="77777777" w:rsidR="002D0A4F" w:rsidRPr="00D353B4" w:rsidRDefault="002D0A4F" w:rsidP="00BD446F">
      <w:pPr>
        <w:rPr>
          <w:b/>
          <w:sz w:val="28"/>
          <w:szCs w:val="28"/>
        </w:rPr>
      </w:pPr>
    </w:p>
    <w:p w14:paraId="500FBEF3" w14:textId="77777777" w:rsidR="00263D4C" w:rsidRPr="00D353B4" w:rsidRDefault="00263D4C" w:rsidP="00BD446F">
      <w:pPr>
        <w:rPr>
          <w:b/>
          <w:sz w:val="28"/>
          <w:szCs w:val="28"/>
        </w:rPr>
      </w:pPr>
    </w:p>
    <w:p w14:paraId="05A4A587" w14:textId="6813EEDE" w:rsidR="00E82BB7" w:rsidRPr="00D353B4" w:rsidRDefault="00BD446F" w:rsidP="00BD446F">
      <w:pPr>
        <w:jc w:val="center"/>
        <w:rPr>
          <w:b/>
          <w:sz w:val="40"/>
          <w:szCs w:val="40"/>
        </w:rPr>
      </w:pPr>
      <w:r w:rsidRPr="00D353B4">
        <w:rPr>
          <w:b/>
          <w:sz w:val="40"/>
          <w:szCs w:val="40"/>
        </w:rPr>
        <w:t>Semestr V</w:t>
      </w:r>
    </w:p>
    <w:p w14:paraId="59A0ECAB" w14:textId="77777777" w:rsidR="0063714B" w:rsidRPr="00D353B4" w:rsidRDefault="0063714B" w:rsidP="0063714B">
      <w:pPr>
        <w:spacing w:line="360" w:lineRule="auto"/>
        <w:rPr>
          <w:b/>
          <w:sz w:val="28"/>
        </w:rPr>
      </w:pPr>
      <w:r w:rsidRPr="00D353B4">
        <w:rPr>
          <w:b/>
          <w:sz w:val="28"/>
        </w:rPr>
        <w:t>Karta opisu zajęć z modułu  Turystyka zrównoważona</w:t>
      </w:r>
    </w:p>
    <w:tbl>
      <w:tblPr>
        <w:tblW w:w="5000" w:type="pct"/>
        <w:tblCellMar>
          <w:top w:w="15" w:type="dxa"/>
          <w:left w:w="15" w:type="dxa"/>
          <w:bottom w:w="15" w:type="dxa"/>
          <w:right w:w="15" w:type="dxa"/>
        </w:tblCellMar>
        <w:tblLook w:val="04A0" w:firstRow="1" w:lastRow="0" w:firstColumn="1" w:lastColumn="0" w:noHBand="0" w:noVBand="1"/>
      </w:tblPr>
      <w:tblGrid>
        <w:gridCol w:w="3256"/>
        <w:gridCol w:w="6372"/>
      </w:tblGrid>
      <w:tr w:rsidR="00D353B4" w:rsidRPr="00D353B4" w14:paraId="18F7DDF3"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0DA43C2F" w14:textId="77777777" w:rsidR="0063714B" w:rsidRPr="00D353B4" w:rsidRDefault="0063714B" w:rsidP="0063714B">
            <w:pPr>
              <w:ind w:left="118" w:right="133"/>
            </w:pPr>
            <w:r w:rsidRPr="00D353B4">
              <w:t>Nazwa kierunku studiów</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A5854D" w14:textId="77777777" w:rsidR="0063714B" w:rsidRPr="00D353B4" w:rsidRDefault="0063714B" w:rsidP="0063714B">
            <w:r w:rsidRPr="00D353B4">
              <w:t>Turystyka i Rekreacja</w:t>
            </w:r>
          </w:p>
        </w:tc>
      </w:tr>
      <w:tr w:rsidR="00D353B4" w:rsidRPr="00D353B4" w14:paraId="654239D4"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780A7A3B" w14:textId="77777777" w:rsidR="0063714B" w:rsidRPr="00D353B4" w:rsidRDefault="0063714B" w:rsidP="0063714B">
            <w:pPr>
              <w:ind w:left="118" w:right="133"/>
            </w:pPr>
            <w:r w:rsidRPr="00D353B4">
              <w:t>Nazwa modułu, także nazwa w języku angielskim</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002A29" w14:textId="77777777" w:rsidR="0063714B" w:rsidRPr="00D353B4" w:rsidRDefault="0063714B" w:rsidP="0063714B">
            <w:pPr>
              <w:rPr>
                <w:bCs/>
                <w:lang w:val="en-GB"/>
              </w:rPr>
            </w:pPr>
            <w:r w:rsidRPr="00D353B4">
              <w:rPr>
                <w:bCs/>
                <w:lang w:val="en-GB"/>
              </w:rPr>
              <w:t xml:space="preserve">Turystyka zrównoważona </w:t>
            </w:r>
          </w:p>
          <w:p w14:paraId="325E4322" w14:textId="77777777" w:rsidR="0063714B" w:rsidRPr="00D353B4" w:rsidRDefault="0063714B" w:rsidP="0063714B">
            <w:pPr>
              <w:rPr>
                <w:lang w:val="en-GB"/>
              </w:rPr>
            </w:pPr>
            <w:r w:rsidRPr="00D353B4">
              <w:rPr>
                <w:bCs/>
                <w:lang w:val="en-GB"/>
              </w:rPr>
              <w:t>Sustainable tourism</w:t>
            </w:r>
          </w:p>
        </w:tc>
      </w:tr>
      <w:tr w:rsidR="00D353B4" w:rsidRPr="00D353B4" w14:paraId="14EDB7FE"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38B168FC" w14:textId="77777777" w:rsidR="0063714B" w:rsidRPr="00D353B4" w:rsidRDefault="0063714B" w:rsidP="0063714B">
            <w:pPr>
              <w:ind w:left="118" w:right="133"/>
            </w:pPr>
            <w:r w:rsidRPr="00D353B4">
              <w:t xml:space="preserve">Język wykładowy </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1565C4" w14:textId="77777777" w:rsidR="0063714B" w:rsidRPr="00D353B4" w:rsidRDefault="0063714B" w:rsidP="0063714B">
            <w:r w:rsidRPr="00D353B4">
              <w:t>Polski</w:t>
            </w:r>
          </w:p>
        </w:tc>
      </w:tr>
      <w:tr w:rsidR="00D353B4" w:rsidRPr="00D353B4" w14:paraId="6D9B1E71"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7EB8500E" w14:textId="77777777" w:rsidR="0063714B" w:rsidRPr="00D353B4" w:rsidRDefault="0063714B" w:rsidP="0063714B">
            <w:pPr>
              <w:autoSpaceDE w:val="0"/>
              <w:autoSpaceDN w:val="0"/>
              <w:adjustRightInd w:val="0"/>
              <w:ind w:left="118" w:right="133"/>
            </w:pPr>
            <w:r w:rsidRPr="00D353B4">
              <w:t xml:space="preserve">Rodzaj modułu </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E41F8B" w14:textId="77777777" w:rsidR="0063714B" w:rsidRPr="00D353B4" w:rsidRDefault="0063714B" w:rsidP="0063714B">
            <w:r w:rsidRPr="00D353B4">
              <w:t>Fakultatywny </w:t>
            </w:r>
          </w:p>
        </w:tc>
      </w:tr>
      <w:tr w:rsidR="00D353B4" w:rsidRPr="00D353B4" w14:paraId="285F062F"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72EBB422" w14:textId="77777777" w:rsidR="0063714B" w:rsidRPr="00D353B4" w:rsidRDefault="0063714B" w:rsidP="0063714B">
            <w:pPr>
              <w:ind w:left="118" w:right="133"/>
            </w:pPr>
            <w:r w:rsidRPr="00D353B4">
              <w:t>Poziom studiów</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6A6985" w14:textId="77777777" w:rsidR="0063714B" w:rsidRPr="00D353B4" w:rsidRDefault="0063714B" w:rsidP="0063714B">
            <w:r w:rsidRPr="00D353B4">
              <w:t xml:space="preserve">Pierwszego stopnia </w:t>
            </w:r>
          </w:p>
        </w:tc>
      </w:tr>
      <w:tr w:rsidR="00D353B4" w:rsidRPr="00D353B4" w14:paraId="6ED7C11A"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607CFE02" w14:textId="77777777" w:rsidR="0063714B" w:rsidRPr="00D353B4" w:rsidRDefault="0063714B" w:rsidP="0063714B">
            <w:pPr>
              <w:ind w:left="118" w:right="133"/>
            </w:pPr>
            <w:r w:rsidRPr="00D353B4">
              <w:t>Forma studiów</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2970C3" w14:textId="74C7ABF5" w:rsidR="0063714B" w:rsidRPr="00D353B4" w:rsidRDefault="0063714B" w:rsidP="0063714B">
            <w:r w:rsidRPr="00D353B4">
              <w:t>NIestacjonarne</w:t>
            </w:r>
          </w:p>
        </w:tc>
      </w:tr>
      <w:tr w:rsidR="00D353B4" w:rsidRPr="00D353B4" w14:paraId="68A6449C"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66180199" w14:textId="77777777" w:rsidR="0063714B" w:rsidRPr="00D353B4" w:rsidRDefault="0063714B" w:rsidP="0063714B">
            <w:pPr>
              <w:ind w:left="118" w:right="133"/>
            </w:pPr>
            <w:r w:rsidRPr="00D353B4">
              <w:t>Rok studiów dla kierunku</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022DDD" w14:textId="77777777" w:rsidR="0063714B" w:rsidRPr="00D353B4" w:rsidRDefault="0063714B" w:rsidP="0063714B">
            <w:r w:rsidRPr="00D353B4">
              <w:t>III</w:t>
            </w:r>
          </w:p>
        </w:tc>
      </w:tr>
      <w:tr w:rsidR="00D353B4" w:rsidRPr="00D353B4" w14:paraId="07657F5E"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4DA2FFE5" w14:textId="77777777" w:rsidR="0063714B" w:rsidRPr="00D353B4" w:rsidRDefault="0063714B" w:rsidP="0063714B">
            <w:pPr>
              <w:ind w:left="118" w:right="133"/>
            </w:pPr>
            <w:r w:rsidRPr="00D353B4">
              <w:t>Semestr dla kierunku</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3FCB43" w14:textId="77777777" w:rsidR="0063714B" w:rsidRPr="00D353B4" w:rsidRDefault="0063714B" w:rsidP="0063714B">
            <w:r w:rsidRPr="00D353B4">
              <w:t>5</w:t>
            </w:r>
          </w:p>
        </w:tc>
      </w:tr>
      <w:tr w:rsidR="00D353B4" w:rsidRPr="00D353B4" w14:paraId="62CAD6C3"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5BD3EB33" w14:textId="77777777" w:rsidR="0063714B" w:rsidRPr="00D353B4" w:rsidRDefault="0063714B" w:rsidP="0063714B">
            <w:pPr>
              <w:autoSpaceDE w:val="0"/>
              <w:autoSpaceDN w:val="0"/>
              <w:adjustRightInd w:val="0"/>
              <w:ind w:left="118" w:right="133"/>
            </w:pPr>
            <w:r w:rsidRPr="00D353B4">
              <w:t>Liczba punktów ECTS z podziałem na kontaktowe/ niekontaktowe</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F2F5C1" w14:textId="7A79A850" w:rsidR="0063714B" w:rsidRPr="00D353B4" w:rsidRDefault="0063714B" w:rsidP="0063714B">
            <w:r w:rsidRPr="00D353B4">
              <w:t>2 (0,4/1,6) </w:t>
            </w:r>
          </w:p>
        </w:tc>
      </w:tr>
      <w:tr w:rsidR="00D353B4" w:rsidRPr="00D353B4" w14:paraId="2F20ACEF"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1A9DD52D" w14:textId="77777777" w:rsidR="0063714B" w:rsidRPr="00D353B4" w:rsidRDefault="0063714B" w:rsidP="0063714B">
            <w:pPr>
              <w:autoSpaceDE w:val="0"/>
              <w:autoSpaceDN w:val="0"/>
              <w:adjustRightInd w:val="0"/>
              <w:ind w:left="118" w:right="133"/>
            </w:pPr>
            <w:r w:rsidRPr="00D353B4">
              <w:t>Tytuł naukowy/stopień naukowy, imię i nazwisko osoby odpowiedzialnej za moduł</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07ED20" w14:textId="77777777" w:rsidR="0063714B" w:rsidRPr="00D353B4" w:rsidRDefault="0063714B" w:rsidP="0063714B">
            <w:r w:rsidRPr="00D353B4">
              <w:t>dr Agata Kobyłka</w:t>
            </w:r>
          </w:p>
        </w:tc>
      </w:tr>
      <w:tr w:rsidR="00D353B4" w:rsidRPr="00D353B4" w14:paraId="62F19C7A"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13970B2B" w14:textId="77777777" w:rsidR="0063714B" w:rsidRPr="00D353B4" w:rsidRDefault="0063714B" w:rsidP="0063714B">
            <w:pPr>
              <w:ind w:left="118" w:right="133"/>
            </w:pPr>
            <w:r w:rsidRPr="00D353B4">
              <w:t>Jednostka oferująca moduł</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9428E5" w14:textId="77777777" w:rsidR="0063714B" w:rsidRPr="00D353B4" w:rsidRDefault="0063714B" w:rsidP="0063714B">
            <w:r w:rsidRPr="00D353B4">
              <w:t>Katedra Turystyki i Rekreacji </w:t>
            </w:r>
          </w:p>
        </w:tc>
      </w:tr>
      <w:tr w:rsidR="00D353B4" w:rsidRPr="00D353B4" w14:paraId="0092762A"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6A0CD281" w14:textId="77777777" w:rsidR="0063714B" w:rsidRPr="00D353B4" w:rsidRDefault="0063714B" w:rsidP="0063714B">
            <w:pPr>
              <w:ind w:left="118" w:right="133"/>
            </w:pPr>
            <w:r w:rsidRPr="00D353B4">
              <w:t>Cel modułu</w:t>
            </w:r>
          </w:p>
          <w:p w14:paraId="08F48512" w14:textId="77777777" w:rsidR="0063714B" w:rsidRPr="00D353B4" w:rsidRDefault="0063714B" w:rsidP="0063714B">
            <w:pPr>
              <w:ind w:left="118" w:right="133"/>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A1ADBA" w14:textId="77777777" w:rsidR="0063714B" w:rsidRPr="00D353B4" w:rsidRDefault="0063714B" w:rsidP="0063714B">
            <w:pPr>
              <w:jc w:val="both"/>
            </w:pPr>
            <w:r w:rsidRPr="00D353B4">
              <w:t>Celem modułu jest zapoznanie studentów z koncepcją rozwoju zrównoważonego w turystyce (aspekt teoretyczny), a także problemami przyrodniczymi, społecznymi i gospodarczymi w implementacji koncepcji (aspekt praktyczny).</w:t>
            </w:r>
          </w:p>
        </w:tc>
      </w:tr>
      <w:tr w:rsidR="00D353B4" w:rsidRPr="00D353B4" w14:paraId="18950EB6" w14:textId="77777777" w:rsidTr="0063714B">
        <w:trPr>
          <w:trHeight w:val="20"/>
        </w:trPr>
        <w:tc>
          <w:tcPr>
            <w:tcW w:w="1691" w:type="pct"/>
            <w:vMerge w:val="restart"/>
            <w:tcBorders>
              <w:top w:val="single" w:sz="4" w:space="0" w:color="000000"/>
              <w:left w:val="single" w:sz="4" w:space="0" w:color="000000"/>
              <w:right w:val="single" w:sz="4" w:space="0" w:color="000000"/>
            </w:tcBorders>
          </w:tcPr>
          <w:p w14:paraId="0DCBE893" w14:textId="77777777" w:rsidR="0063714B" w:rsidRPr="00D353B4" w:rsidRDefault="0063714B" w:rsidP="0063714B">
            <w:pPr>
              <w:ind w:left="118" w:right="133"/>
            </w:pPr>
            <w:r w:rsidRPr="00D353B4">
              <w:t>Efekty uczenia się dla modułu to opis zasobu wiedzy, umiejętności i kompetencji społecznych, które student osiągnie po zrealizowaniu zajęć.</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A61589" w14:textId="77777777" w:rsidR="0063714B" w:rsidRPr="00D353B4" w:rsidRDefault="0063714B" w:rsidP="0063714B">
            <w:r w:rsidRPr="00D353B4">
              <w:t>Wiedza: </w:t>
            </w:r>
          </w:p>
        </w:tc>
      </w:tr>
      <w:tr w:rsidR="00D353B4" w:rsidRPr="00D353B4" w14:paraId="3D7BF657" w14:textId="77777777" w:rsidTr="0063714B">
        <w:trPr>
          <w:trHeight w:val="20"/>
        </w:trPr>
        <w:tc>
          <w:tcPr>
            <w:tcW w:w="1691" w:type="pct"/>
            <w:vMerge/>
            <w:tcBorders>
              <w:left w:val="single" w:sz="4" w:space="0" w:color="000000"/>
              <w:right w:val="single" w:sz="4" w:space="0" w:color="000000"/>
            </w:tcBorders>
          </w:tcPr>
          <w:p w14:paraId="2962277F" w14:textId="77777777" w:rsidR="0063714B" w:rsidRPr="00D353B4" w:rsidRDefault="0063714B" w:rsidP="0063714B">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9202A3" w14:textId="77777777" w:rsidR="0063714B" w:rsidRPr="00D353B4" w:rsidRDefault="0063714B" w:rsidP="0063714B">
            <w:r w:rsidRPr="00D353B4">
              <w:t>W1. Student potrafi wyjaśnić na czym polega koncepcja turystyki zrównoważonej.</w:t>
            </w:r>
          </w:p>
        </w:tc>
      </w:tr>
      <w:tr w:rsidR="00D353B4" w:rsidRPr="00D353B4" w14:paraId="195563E1" w14:textId="77777777" w:rsidTr="0063714B">
        <w:trPr>
          <w:trHeight w:val="20"/>
        </w:trPr>
        <w:tc>
          <w:tcPr>
            <w:tcW w:w="1691" w:type="pct"/>
            <w:vMerge/>
            <w:tcBorders>
              <w:left w:val="single" w:sz="4" w:space="0" w:color="000000"/>
              <w:right w:val="single" w:sz="4" w:space="0" w:color="000000"/>
            </w:tcBorders>
          </w:tcPr>
          <w:p w14:paraId="57A63A40" w14:textId="77777777" w:rsidR="0063714B" w:rsidRPr="00D353B4" w:rsidRDefault="0063714B" w:rsidP="0063714B">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159081" w14:textId="77777777" w:rsidR="0063714B" w:rsidRPr="00D353B4" w:rsidRDefault="0063714B" w:rsidP="0063714B">
            <w:r w:rsidRPr="00D353B4">
              <w:t>W2. Ma wiedzę odnośnie do celów i wskaźników rozwoju zrównoważonego w turystyce.</w:t>
            </w:r>
          </w:p>
        </w:tc>
      </w:tr>
      <w:tr w:rsidR="00D353B4" w:rsidRPr="00D353B4" w14:paraId="61792C99" w14:textId="77777777" w:rsidTr="0063714B">
        <w:trPr>
          <w:trHeight w:val="20"/>
        </w:trPr>
        <w:tc>
          <w:tcPr>
            <w:tcW w:w="1691" w:type="pct"/>
            <w:vMerge/>
            <w:tcBorders>
              <w:left w:val="single" w:sz="4" w:space="0" w:color="000000"/>
              <w:right w:val="single" w:sz="4" w:space="0" w:color="000000"/>
            </w:tcBorders>
          </w:tcPr>
          <w:p w14:paraId="7BE57F5C" w14:textId="77777777" w:rsidR="0063714B" w:rsidRPr="00D353B4" w:rsidRDefault="0063714B" w:rsidP="0063714B">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53D759" w14:textId="77777777" w:rsidR="0063714B" w:rsidRPr="00D353B4" w:rsidRDefault="0063714B" w:rsidP="0063714B">
            <w:r w:rsidRPr="00D353B4">
              <w:t>Umiejętności:</w:t>
            </w:r>
          </w:p>
        </w:tc>
      </w:tr>
      <w:tr w:rsidR="00D353B4" w:rsidRPr="00D353B4" w14:paraId="43EA40BB" w14:textId="77777777" w:rsidTr="0063714B">
        <w:trPr>
          <w:trHeight w:val="20"/>
        </w:trPr>
        <w:tc>
          <w:tcPr>
            <w:tcW w:w="1691" w:type="pct"/>
            <w:vMerge/>
            <w:tcBorders>
              <w:left w:val="single" w:sz="4" w:space="0" w:color="000000"/>
              <w:right w:val="single" w:sz="4" w:space="0" w:color="000000"/>
            </w:tcBorders>
          </w:tcPr>
          <w:p w14:paraId="00B0DD6D" w14:textId="77777777" w:rsidR="0063714B" w:rsidRPr="00D353B4" w:rsidRDefault="0063714B" w:rsidP="0063714B">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2B4B08" w14:textId="77777777" w:rsidR="0063714B" w:rsidRPr="00D353B4" w:rsidRDefault="0063714B" w:rsidP="0063714B">
            <w:r w:rsidRPr="00D353B4">
              <w:t xml:space="preserve">U1. Potrafi zaproponować działania proekologiczne i prospołeczne, które może podjąć przedsiębiorca turystyczny na etapie projektowania, budowy i eksploatacji obiektu.  </w:t>
            </w:r>
          </w:p>
        </w:tc>
      </w:tr>
      <w:tr w:rsidR="00D353B4" w:rsidRPr="00D353B4" w14:paraId="51C2CEAD" w14:textId="77777777" w:rsidTr="0063714B">
        <w:trPr>
          <w:trHeight w:val="20"/>
        </w:trPr>
        <w:tc>
          <w:tcPr>
            <w:tcW w:w="1691" w:type="pct"/>
            <w:vMerge/>
            <w:tcBorders>
              <w:left w:val="single" w:sz="4" w:space="0" w:color="000000"/>
              <w:right w:val="single" w:sz="4" w:space="0" w:color="000000"/>
            </w:tcBorders>
          </w:tcPr>
          <w:p w14:paraId="0CC22E93" w14:textId="77777777" w:rsidR="0063714B" w:rsidRPr="00D353B4" w:rsidRDefault="0063714B" w:rsidP="0063714B">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81771A" w14:textId="77777777" w:rsidR="0063714B" w:rsidRPr="00D353B4" w:rsidRDefault="0063714B" w:rsidP="0063714B">
            <w:r w:rsidRPr="00D353B4">
              <w:t>U2. Potrafi zaproponować działania mające na celu zarządzanie destynacjami turystycznymi zgodnie z ideą turystyki zrównoważonej.</w:t>
            </w:r>
          </w:p>
        </w:tc>
      </w:tr>
      <w:tr w:rsidR="00D353B4" w:rsidRPr="00D353B4" w14:paraId="7931D103" w14:textId="77777777" w:rsidTr="0063714B">
        <w:trPr>
          <w:trHeight w:val="20"/>
        </w:trPr>
        <w:tc>
          <w:tcPr>
            <w:tcW w:w="1691" w:type="pct"/>
            <w:vMerge/>
            <w:tcBorders>
              <w:left w:val="single" w:sz="4" w:space="0" w:color="000000"/>
              <w:right w:val="single" w:sz="4" w:space="0" w:color="000000"/>
            </w:tcBorders>
          </w:tcPr>
          <w:p w14:paraId="397F9F76" w14:textId="77777777" w:rsidR="0063714B" w:rsidRPr="00D353B4" w:rsidRDefault="0063714B" w:rsidP="0063714B">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1538D2" w14:textId="77777777" w:rsidR="0063714B" w:rsidRPr="00D353B4" w:rsidRDefault="0063714B" w:rsidP="0063714B">
            <w:r w:rsidRPr="00D353B4">
              <w:t>Kompetencje społeczne:</w:t>
            </w:r>
          </w:p>
        </w:tc>
      </w:tr>
      <w:tr w:rsidR="00D353B4" w:rsidRPr="00D353B4" w14:paraId="5288A322" w14:textId="77777777" w:rsidTr="0063714B">
        <w:trPr>
          <w:trHeight w:val="20"/>
        </w:trPr>
        <w:tc>
          <w:tcPr>
            <w:tcW w:w="1691" w:type="pct"/>
            <w:vMerge/>
            <w:tcBorders>
              <w:left w:val="single" w:sz="4" w:space="0" w:color="000000"/>
              <w:right w:val="single" w:sz="4" w:space="0" w:color="000000"/>
            </w:tcBorders>
          </w:tcPr>
          <w:p w14:paraId="072C62B2" w14:textId="77777777" w:rsidR="0063714B" w:rsidRPr="00D353B4" w:rsidRDefault="0063714B" w:rsidP="0063714B">
            <w:pPr>
              <w:ind w:left="118" w:right="133"/>
              <w:rPr>
                <w:highlight w:val="yellow"/>
              </w:rPr>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D2EADB" w14:textId="77777777" w:rsidR="0063714B" w:rsidRPr="00D353B4" w:rsidRDefault="0063714B" w:rsidP="0063714B">
            <w:r w:rsidRPr="00D353B4">
              <w:t>K1. Potrafi używając poprawnej argumentacji uzasadnić potrzebę wdrażania zasad zrównoważonego rozwoju w przedsiębiorstwie turystycznym i regionie.</w:t>
            </w:r>
          </w:p>
        </w:tc>
      </w:tr>
      <w:tr w:rsidR="00D353B4" w:rsidRPr="00D353B4" w14:paraId="47F2020C"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5EE72571" w14:textId="77777777" w:rsidR="0063714B" w:rsidRPr="00D353B4" w:rsidRDefault="0063714B" w:rsidP="0063714B">
            <w:pPr>
              <w:ind w:left="118" w:right="133"/>
            </w:pPr>
            <w:r w:rsidRPr="00D353B4">
              <w:t>Odniesienie modułowych efektów uczenia się do kierunkowych efektów uczenia się</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9454F0" w14:textId="77777777" w:rsidR="0063714B" w:rsidRPr="00D353B4" w:rsidRDefault="0063714B" w:rsidP="0063714B">
            <w:r w:rsidRPr="00D353B4">
              <w:t>Kod efektu modułowego – kod efektu kierunkowego </w:t>
            </w:r>
          </w:p>
          <w:p w14:paraId="298B62D1" w14:textId="77777777" w:rsidR="0063714B" w:rsidRPr="00D353B4" w:rsidRDefault="0063714B" w:rsidP="0063714B">
            <w:r w:rsidRPr="00D353B4">
              <w:t>W1, W2 – TR_W06</w:t>
            </w:r>
          </w:p>
          <w:p w14:paraId="635AA76B" w14:textId="77777777" w:rsidR="0063714B" w:rsidRPr="00D353B4" w:rsidRDefault="0063714B" w:rsidP="0063714B">
            <w:r w:rsidRPr="00D353B4">
              <w:t>U1,U2 – TR_U01, TR_U03, TR_U04</w:t>
            </w:r>
          </w:p>
          <w:p w14:paraId="27D59641" w14:textId="77777777" w:rsidR="0063714B" w:rsidRPr="00D353B4" w:rsidRDefault="0063714B" w:rsidP="0063714B">
            <w:r w:rsidRPr="00D353B4">
              <w:t>K1 – TR_K01, TR_K02</w:t>
            </w:r>
          </w:p>
        </w:tc>
      </w:tr>
      <w:tr w:rsidR="00D353B4" w:rsidRPr="00D353B4" w14:paraId="2711225A" w14:textId="77777777" w:rsidTr="006371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20"/>
        </w:trPr>
        <w:tc>
          <w:tcPr>
            <w:tcW w:w="1691" w:type="pct"/>
            <w:tcBorders>
              <w:top w:val="single" w:sz="4" w:space="0" w:color="auto"/>
              <w:left w:val="single" w:sz="4" w:space="0" w:color="auto"/>
              <w:bottom w:val="single" w:sz="4" w:space="0" w:color="auto"/>
              <w:right w:val="single" w:sz="4" w:space="0" w:color="auto"/>
            </w:tcBorders>
            <w:hideMark/>
          </w:tcPr>
          <w:p w14:paraId="2A45564F" w14:textId="77777777" w:rsidR="0063714B" w:rsidRPr="00D353B4" w:rsidRDefault="0063714B" w:rsidP="0063714B">
            <w:pPr>
              <w:spacing w:line="256" w:lineRule="auto"/>
              <w:ind w:left="118" w:right="133"/>
            </w:pPr>
            <w:r w:rsidRPr="00D353B4">
              <w:t>Odniesienie modułowych efektów uczenia się do efektów inżynierskich (jeżeli dotyczy)</w:t>
            </w:r>
          </w:p>
        </w:tc>
        <w:tc>
          <w:tcPr>
            <w:tcW w:w="3309" w:type="pct"/>
            <w:tcBorders>
              <w:top w:val="single" w:sz="4" w:space="0" w:color="auto"/>
              <w:left w:val="single" w:sz="4" w:space="0" w:color="auto"/>
              <w:bottom w:val="single" w:sz="4" w:space="0" w:color="auto"/>
              <w:right w:val="single" w:sz="4" w:space="0" w:color="auto"/>
            </w:tcBorders>
            <w:hideMark/>
          </w:tcPr>
          <w:p w14:paraId="410CE745" w14:textId="77777777" w:rsidR="0063714B" w:rsidRPr="00D353B4" w:rsidRDefault="0063714B" w:rsidP="0063714B">
            <w:pPr>
              <w:spacing w:line="256" w:lineRule="auto"/>
              <w:rPr>
                <w:highlight w:val="red"/>
              </w:rPr>
            </w:pPr>
            <w:r w:rsidRPr="00D353B4">
              <w:t>nie dotyczy</w:t>
            </w:r>
          </w:p>
        </w:tc>
      </w:tr>
      <w:tr w:rsidR="00D353B4" w:rsidRPr="00D353B4" w14:paraId="732AF891"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575F99D4" w14:textId="77777777" w:rsidR="0063714B" w:rsidRPr="00D353B4" w:rsidRDefault="0063714B" w:rsidP="0063714B">
            <w:pPr>
              <w:ind w:left="118" w:right="133"/>
            </w:pPr>
            <w:r w:rsidRPr="00D353B4">
              <w:t xml:space="preserve">Wymagania wstępne i dodatkowe </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9D50A1" w14:textId="77777777" w:rsidR="0063714B" w:rsidRPr="00D353B4" w:rsidRDefault="0063714B" w:rsidP="0063714B">
            <w:pPr>
              <w:jc w:val="both"/>
            </w:pPr>
            <w:r w:rsidRPr="00D353B4">
              <w:t>Ochrona i kształtowanie środowiska, Ekologia.  </w:t>
            </w:r>
          </w:p>
        </w:tc>
      </w:tr>
      <w:tr w:rsidR="00D353B4" w:rsidRPr="00D353B4" w14:paraId="6D829425"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528EC8D6" w14:textId="77777777" w:rsidR="0063714B" w:rsidRPr="00D353B4" w:rsidRDefault="0063714B" w:rsidP="0063714B">
            <w:pPr>
              <w:ind w:left="118" w:right="133"/>
            </w:pPr>
            <w:r w:rsidRPr="00D353B4">
              <w:t xml:space="preserve">Treści programowe modułu </w:t>
            </w:r>
          </w:p>
          <w:p w14:paraId="4ABBA4D0" w14:textId="77777777" w:rsidR="0063714B" w:rsidRPr="00D353B4" w:rsidRDefault="0063714B" w:rsidP="0063714B">
            <w:pPr>
              <w:ind w:left="118" w:right="133"/>
            </w:pP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AEAF0F" w14:textId="77777777" w:rsidR="0063714B" w:rsidRPr="00D353B4" w:rsidRDefault="0063714B" w:rsidP="0063714B">
            <w:pPr>
              <w:jc w:val="both"/>
            </w:pPr>
            <w:r w:rsidRPr="00D353B4">
              <w:t xml:space="preserve">Wykład obejmuję zagadnienia: definicje związane z turystyką zrównoważoną, geneza koncepcji turystyki zrównoważonej (Agenda 21, dokumenty UNWTO), zasady, cele i wskaźniki rozwoju zrównoważonego w turystyce, wpływ turystyki na środowisko naturalne (pozytywne i negatywne skutki, przykłady zrównoważonych i niezrównoważonych działań), społeczno-kulturowe aspekty turystyki zrównoważonej (odziaływanie turystyki na społeczności lokalne, problem over-tourismu), ekonomiczne aspekty turystyki zrównoważonej (wpływ turystyki na lokalne gospodarki, znaczenie lokalnych produktów i usług), zarządzanie turystyka zrównoważoną, przykłady dobrych praktyk i inicjatyw, tendencje i wyzwania turystyki zrównoważonej. </w:t>
            </w:r>
          </w:p>
          <w:p w14:paraId="177E90B8" w14:textId="77777777" w:rsidR="0063714B" w:rsidRPr="00D353B4" w:rsidRDefault="0063714B" w:rsidP="0063714B">
            <w:pPr>
              <w:jc w:val="both"/>
            </w:pPr>
            <w:r w:rsidRPr="00D353B4">
              <w:t xml:space="preserve">Ćwiczenia obejmują: analizę przykładów turystyki zrównoważonej (studia przypadków), identyfikacja problemów popularnych destynacji turystycznych i opracowanie pomysłów na ich rozwiązanie, działania proekologiczne i prospołeczne przedsiębiorstw turystycznych. </w:t>
            </w:r>
          </w:p>
        </w:tc>
      </w:tr>
      <w:tr w:rsidR="00D353B4" w:rsidRPr="00D353B4" w14:paraId="7BF0323B"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457A3D36" w14:textId="77777777" w:rsidR="0063714B" w:rsidRPr="00D353B4" w:rsidRDefault="0063714B" w:rsidP="0063714B">
            <w:pPr>
              <w:ind w:left="118" w:right="133"/>
            </w:pPr>
            <w:r w:rsidRPr="00D353B4">
              <w:t>Wykaz literatury podstawowej i uzupełniającej</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8B1E80" w14:textId="77777777" w:rsidR="0063714B" w:rsidRPr="00D353B4" w:rsidRDefault="0063714B" w:rsidP="0063714B">
            <w:pPr>
              <w:jc w:val="both"/>
            </w:pPr>
            <w:r w:rsidRPr="00D353B4">
              <w:t>Literatura obowiązkowa </w:t>
            </w:r>
          </w:p>
          <w:p w14:paraId="5D1E0531" w14:textId="77777777" w:rsidR="0063714B" w:rsidRPr="00D353B4" w:rsidRDefault="0063714B" w:rsidP="0063714B">
            <w:pPr>
              <w:numPr>
                <w:ilvl w:val="0"/>
                <w:numId w:val="14"/>
              </w:numPr>
              <w:tabs>
                <w:tab w:val="clear" w:pos="720"/>
              </w:tabs>
              <w:ind w:left="456"/>
              <w:jc w:val="both"/>
              <w:textAlignment w:val="baseline"/>
            </w:pPr>
            <w:r w:rsidRPr="00D353B4">
              <w:t xml:space="preserve">Kapera I. (2018) Rozwój zrównoważony turystyki. Problemy przyrodnicze, społeczne i gospodarcze na przykładzie Polski, Oficyna Wydawnicza AFM, Kraków.  </w:t>
            </w:r>
          </w:p>
          <w:p w14:paraId="63BA09D5" w14:textId="77777777" w:rsidR="0063714B" w:rsidRPr="00D353B4" w:rsidRDefault="0063714B" w:rsidP="0063714B">
            <w:pPr>
              <w:numPr>
                <w:ilvl w:val="0"/>
                <w:numId w:val="14"/>
              </w:numPr>
              <w:tabs>
                <w:tab w:val="clear" w:pos="720"/>
              </w:tabs>
              <w:ind w:left="456"/>
              <w:jc w:val="both"/>
              <w:textAlignment w:val="baseline"/>
            </w:pPr>
            <w:r w:rsidRPr="00D353B4">
              <w:t>Kowalczyk A. (2010) Turystyka zrównoważona, Wyd. PWN, Warszawa.</w:t>
            </w:r>
          </w:p>
          <w:p w14:paraId="731812D5" w14:textId="77777777" w:rsidR="0063714B" w:rsidRPr="00D353B4" w:rsidRDefault="0063714B" w:rsidP="0063714B">
            <w:pPr>
              <w:numPr>
                <w:ilvl w:val="0"/>
                <w:numId w:val="14"/>
              </w:numPr>
              <w:tabs>
                <w:tab w:val="clear" w:pos="720"/>
                <w:tab w:val="num" w:pos="429"/>
              </w:tabs>
              <w:ind w:left="0"/>
              <w:jc w:val="both"/>
              <w:textAlignment w:val="baseline"/>
            </w:pPr>
          </w:p>
          <w:p w14:paraId="7D976924" w14:textId="77777777" w:rsidR="0063714B" w:rsidRPr="00D353B4" w:rsidRDefault="0063714B" w:rsidP="0063714B">
            <w:pPr>
              <w:jc w:val="both"/>
            </w:pPr>
            <w:r w:rsidRPr="00D353B4">
              <w:t>Literatura dodatkowa</w:t>
            </w:r>
          </w:p>
          <w:p w14:paraId="34A97C58" w14:textId="77777777" w:rsidR="0063714B" w:rsidRPr="00D353B4" w:rsidRDefault="0063714B" w:rsidP="0063714B">
            <w:pPr>
              <w:numPr>
                <w:ilvl w:val="0"/>
                <w:numId w:val="14"/>
              </w:numPr>
              <w:tabs>
                <w:tab w:val="clear" w:pos="720"/>
              </w:tabs>
              <w:ind w:left="456"/>
              <w:jc w:val="both"/>
              <w:textAlignment w:val="baseline"/>
              <w:rPr>
                <w:lang w:val="en-GB"/>
              </w:rPr>
            </w:pPr>
            <w:r w:rsidRPr="00D353B4">
              <w:rPr>
                <w:lang w:val="en-GB"/>
              </w:rPr>
              <w:lastRenderedPageBreak/>
              <w:t xml:space="preserve">Kapera I. (2018), Sustainable Tourism Development Efforts by Local Governments in Poland, „Sustainable Cities and Society”, 40, s. 581-588. </w:t>
            </w:r>
          </w:p>
          <w:p w14:paraId="651415F5" w14:textId="77777777" w:rsidR="0063714B" w:rsidRPr="00D353B4" w:rsidRDefault="0063714B" w:rsidP="0063714B">
            <w:pPr>
              <w:numPr>
                <w:ilvl w:val="0"/>
                <w:numId w:val="14"/>
              </w:numPr>
              <w:tabs>
                <w:tab w:val="clear" w:pos="720"/>
              </w:tabs>
              <w:ind w:left="456"/>
              <w:jc w:val="both"/>
              <w:textAlignment w:val="baseline"/>
            </w:pPr>
            <w:r w:rsidRPr="00D353B4">
              <w:t>Kowalczyk M. (2011), Wskaźniki zrównoważonego rozwoju turystyki, „Człowiek i Środowisko”, 35 (3-4), s. 35-50.</w:t>
            </w:r>
          </w:p>
          <w:p w14:paraId="4E9B379D" w14:textId="77777777" w:rsidR="0063714B" w:rsidRPr="00D353B4" w:rsidRDefault="0063714B" w:rsidP="0063714B">
            <w:pPr>
              <w:numPr>
                <w:ilvl w:val="0"/>
                <w:numId w:val="14"/>
              </w:numPr>
              <w:tabs>
                <w:tab w:val="clear" w:pos="720"/>
              </w:tabs>
              <w:ind w:left="456"/>
              <w:jc w:val="both"/>
              <w:textAlignment w:val="baseline"/>
            </w:pPr>
            <w:r w:rsidRPr="00D353B4">
              <w:t>Panfiluk E. (2011), Problemy zrównoważonego rozwoju w turystyce, „Economy and Management”, 2, s. 60-72.</w:t>
            </w:r>
          </w:p>
          <w:p w14:paraId="33B1532F" w14:textId="77777777" w:rsidR="0063714B" w:rsidRPr="00D353B4" w:rsidRDefault="0063714B" w:rsidP="0063714B">
            <w:pPr>
              <w:numPr>
                <w:ilvl w:val="0"/>
                <w:numId w:val="14"/>
              </w:numPr>
              <w:tabs>
                <w:tab w:val="clear" w:pos="720"/>
              </w:tabs>
              <w:ind w:left="456"/>
              <w:jc w:val="both"/>
              <w:textAlignment w:val="baseline"/>
            </w:pPr>
            <w:r w:rsidRPr="00D353B4">
              <w:t>Płachciak A. (2011), Geneza idei rozwoju zrównoważonego, „Prace Naukowe Uniwersytetu Ekonomicznego we Wrocławiu. Ekonomia”, 17 (214), s. 231-248.</w:t>
            </w:r>
          </w:p>
          <w:p w14:paraId="34D1010D" w14:textId="77777777" w:rsidR="0063714B" w:rsidRPr="00D353B4" w:rsidRDefault="0063714B" w:rsidP="0063714B">
            <w:pPr>
              <w:numPr>
                <w:ilvl w:val="0"/>
                <w:numId w:val="14"/>
              </w:numPr>
              <w:tabs>
                <w:tab w:val="clear" w:pos="720"/>
              </w:tabs>
              <w:ind w:left="456"/>
              <w:jc w:val="both"/>
              <w:textAlignment w:val="baseline"/>
            </w:pPr>
            <w:r w:rsidRPr="00D353B4">
              <w:t>Przeorek-Smyka R. (2013), Determinanty prawne zrównoważonego rozwoju turystyki w Unii Europejskiej i w Polsce. Wybrane problemy, [w]: Gospodarka turystyczna w regionie: rynek turystyczny – współczesne trendy, problemy i perspektywy jego rozwoju, „Prace Naukowe Uniwersytetu Ekonomicznego we Wrocławiu”, 304, s. 241–252.</w:t>
            </w:r>
          </w:p>
          <w:p w14:paraId="5122146E" w14:textId="77777777" w:rsidR="0063714B" w:rsidRPr="00D353B4" w:rsidRDefault="0063714B" w:rsidP="0063714B">
            <w:pPr>
              <w:numPr>
                <w:ilvl w:val="0"/>
                <w:numId w:val="14"/>
              </w:numPr>
              <w:tabs>
                <w:tab w:val="clear" w:pos="720"/>
              </w:tabs>
              <w:ind w:left="456"/>
              <w:jc w:val="both"/>
              <w:textAlignment w:val="baseline"/>
              <w:rPr>
                <w:lang w:val="en-GB"/>
              </w:rPr>
            </w:pPr>
            <w:r w:rsidRPr="00D353B4">
              <w:rPr>
                <w:lang w:val="en-GB"/>
              </w:rPr>
              <w:t xml:space="preserve">Sustainable Tourism. UNESCO World Heritage and Sustainable Tourism Programme. </w:t>
            </w:r>
          </w:p>
          <w:p w14:paraId="2376AF75" w14:textId="77777777" w:rsidR="0063714B" w:rsidRPr="00D353B4" w:rsidRDefault="0063714B" w:rsidP="0063714B">
            <w:pPr>
              <w:numPr>
                <w:ilvl w:val="0"/>
                <w:numId w:val="14"/>
              </w:numPr>
              <w:tabs>
                <w:tab w:val="clear" w:pos="720"/>
              </w:tabs>
              <w:ind w:left="456"/>
              <w:jc w:val="both"/>
              <w:textAlignment w:val="baseline"/>
              <w:rPr>
                <w:lang w:val="en-GB"/>
              </w:rPr>
            </w:pPr>
            <w:r w:rsidRPr="00D353B4">
              <w:rPr>
                <w:lang w:val="en-GB"/>
              </w:rPr>
              <w:t>Tanguay G.A., Rajaonson J., Therrien M.Ch. (2013), Sustainable Tourism Indicators: Selection Criteria for Policy Implementation and Scientific Recognition, „Journal of Sustainable Tourism”, 21 (6), s. 1–18.</w:t>
            </w:r>
          </w:p>
          <w:p w14:paraId="1B35D9C6" w14:textId="77777777" w:rsidR="0063714B" w:rsidRPr="00D353B4" w:rsidRDefault="0063714B" w:rsidP="0063714B">
            <w:pPr>
              <w:numPr>
                <w:ilvl w:val="0"/>
                <w:numId w:val="14"/>
              </w:numPr>
              <w:tabs>
                <w:tab w:val="clear" w:pos="720"/>
              </w:tabs>
              <w:ind w:left="456"/>
              <w:jc w:val="both"/>
              <w:textAlignment w:val="baseline"/>
              <w:rPr>
                <w:lang w:val="en-GB"/>
              </w:rPr>
            </w:pPr>
            <w:r w:rsidRPr="00D353B4">
              <w:rPr>
                <w:lang w:val="en-GB"/>
              </w:rPr>
              <w:t>Transforming our world: the 2030 Agenda for Sustainable Development, United Nations A/RES/70/1.</w:t>
            </w:r>
          </w:p>
        </w:tc>
      </w:tr>
      <w:tr w:rsidR="00D353B4" w:rsidRPr="00D353B4" w14:paraId="2392F3CC"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48C3EF34" w14:textId="77777777" w:rsidR="0063714B" w:rsidRPr="00D353B4" w:rsidRDefault="0063714B" w:rsidP="0063714B">
            <w:pPr>
              <w:ind w:left="118" w:right="133"/>
            </w:pPr>
            <w:r w:rsidRPr="00D353B4">
              <w:lastRenderedPageBreak/>
              <w:t>Planowane formy/działania/metody dydaktyczne</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BC7BC7" w14:textId="77777777" w:rsidR="0063714B" w:rsidRPr="00D353B4" w:rsidRDefault="0063714B" w:rsidP="0063714B">
            <w:r w:rsidRPr="00D353B4">
              <w:t>Wykłady połączone z dyskusją z wykorzystaniem technik multimedialnych, odbywające się w  sali dydaktycznej.</w:t>
            </w:r>
          </w:p>
          <w:p w14:paraId="1CE54BA0" w14:textId="77777777" w:rsidR="0063714B" w:rsidRPr="00D353B4" w:rsidRDefault="0063714B" w:rsidP="0063714B">
            <w:r w:rsidRPr="00D353B4">
              <w:t xml:space="preserve">Ćwiczenia audytoryjne – głównie praca w grupach, analiza studiów przypadku. </w:t>
            </w:r>
          </w:p>
        </w:tc>
      </w:tr>
      <w:tr w:rsidR="00D353B4" w:rsidRPr="00D353B4" w14:paraId="5133521D"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579F9533" w14:textId="77777777" w:rsidR="0063714B" w:rsidRPr="00D353B4" w:rsidRDefault="0063714B" w:rsidP="0063714B">
            <w:pPr>
              <w:ind w:left="118" w:right="133"/>
            </w:pPr>
            <w:r w:rsidRPr="00D353B4">
              <w:t>Sposoby weryfikacji oraz formy dokumentowania osiągniętych efektów uczenia się</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2BB94B" w14:textId="77777777" w:rsidR="0063714B" w:rsidRPr="00D353B4" w:rsidRDefault="0063714B" w:rsidP="0063714B">
            <w:pPr>
              <w:jc w:val="both"/>
            </w:pPr>
            <w:r w:rsidRPr="00D353B4">
              <w:t xml:space="preserve">W1, W2: ocena z zaliczenia wykładów (test) </w:t>
            </w:r>
          </w:p>
          <w:p w14:paraId="48703E13" w14:textId="77777777" w:rsidR="0063714B" w:rsidRPr="00D353B4" w:rsidRDefault="0063714B" w:rsidP="0063714B">
            <w:pPr>
              <w:jc w:val="both"/>
            </w:pPr>
            <w:r w:rsidRPr="00D353B4">
              <w:t xml:space="preserve">U1: projekt w grupach </w:t>
            </w:r>
          </w:p>
          <w:p w14:paraId="150A31DA" w14:textId="77777777" w:rsidR="0063714B" w:rsidRPr="00D353B4" w:rsidRDefault="0063714B" w:rsidP="0063714B">
            <w:pPr>
              <w:jc w:val="both"/>
            </w:pPr>
            <w:r w:rsidRPr="00D353B4">
              <w:t xml:space="preserve">U2, K1: aktywność na zajęciach </w:t>
            </w:r>
          </w:p>
          <w:p w14:paraId="43272E98" w14:textId="77777777" w:rsidR="0063714B" w:rsidRPr="00D353B4" w:rsidRDefault="0063714B" w:rsidP="0063714B">
            <w:pPr>
              <w:jc w:val="both"/>
            </w:pPr>
            <w:r w:rsidRPr="00D353B4">
              <w:t>Formy dokumentowania osiągniętych efektów uczenia się – dziennik zajęć (lista obecności, lista ocen), archiwizowane prace studentów.</w:t>
            </w:r>
          </w:p>
        </w:tc>
      </w:tr>
      <w:tr w:rsidR="00D353B4" w:rsidRPr="00D353B4" w14:paraId="44042E84"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38E1F4A8" w14:textId="77777777" w:rsidR="0063714B" w:rsidRPr="00D353B4" w:rsidRDefault="0063714B" w:rsidP="0063714B">
            <w:pPr>
              <w:ind w:left="118" w:right="133"/>
            </w:pPr>
            <w:r w:rsidRPr="00D353B4">
              <w:t>Elementy i wagi mające wpływ na ocenę końcową</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73ADDE" w14:textId="77777777" w:rsidR="0063714B" w:rsidRPr="00D353B4" w:rsidRDefault="0063714B" w:rsidP="0063714B">
            <w:pPr>
              <w:jc w:val="both"/>
            </w:pPr>
            <w:r w:rsidRPr="00D353B4">
              <w:t xml:space="preserve">Ocena końcowa = średnia oceny z zaliczenia i ćwiczeń </w:t>
            </w:r>
          </w:p>
          <w:p w14:paraId="23E1F983" w14:textId="77777777" w:rsidR="0063714B" w:rsidRPr="00D353B4" w:rsidRDefault="0063714B" w:rsidP="0063714B">
            <w:r w:rsidRPr="00D353B4">
              <w:t>0,6: sprawdzian testowy</w:t>
            </w:r>
          </w:p>
          <w:p w14:paraId="2F2DE497" w14:textId="77777777" w:rsidR="0063714B" w:rsidRPr="00D353B4" w:rsidRDefault="0063714B" w:rsidP="0063714B">
            <w:r w:rsidRPr="00D353B4">
              <w:t>0,3: ocena zadania projektowego</w:t>
            </w:r>
          </w:p>
          <w:p w14:paraId="0EA75212" w14:textId="77777777" w:rsidR="0063714B" w:rsidRPr="00D353B4" w:rsidRDefault="0063714B" w:rsidP="0063714B">
            <w:r w:rsidRPr="00D353B4">
              <w:t>0,1: ocena za aktywność na zajęciach</w:t>
            </w:r>
          </w:p>
        </w:tc>
      </w:tr>
      <w:tr w:rsidR="00D353B4" w:rsidRPr="00D353B4" w14:paraId="1008E4A6"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6F795DB5" w14:textId="77777777" w:rsidR="0063714B" w:rsidRPr="00D353B4" w:rsidRDefault="0063714B" w:rsidP="0063714B">
            <w:pPr>
              <w:ind w:left="118" w:right="133"/>
              <w:jc w:val="both"/>
            </w:pPr>
            <w:r w:rsidRPr="00D353B4">
              <w:t>Bilans punktów ECTS</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47D731" w14:textId="77777777" w:rsidR="0063714B" w:rsidRPr="00D353B4" w:rsidRDefault="0063714B" w:rsidP="0063714B">
            <w:r w:rsidRPr="00D353B4">
              <w:rPr>
                <w:bCs/>
              </w:rPr>
              <w:t>Kontaktowe:</w:t>
            </w:r>
          </w:p>
          <w:p w14:paraId="4E174C44" w14:textId="77777777" w:rsidR="0063714B" w:rsidRPr="00D353B4" w:rsidRDefault="0063714B" w:rsidP="0063714B">
            <w:pPr>
              <w:ind w:left="222"/>
            </w:pPr>
            <w:r w:rsidRPr="00D353B4">
              <w:t>10 godz. wykłady (0,4 ECTS)</w:t>
            </w:r>
          </w:p>
          <w:p w14:paraId="6ED5A1E5" w14:textId="77777777" w:rsidR="0063714B" w:rsidRPr="00D353B4" w:rsidRDefault="0063714B" w:rsidP="0063714B">
            <w:r w:rsidRPr="00D353B4">
              <w:t>Razem godzimy kontaktowe 10 godz. (0,4 ECTS)</w:t>
            </w:r>
          </w:p>
          <w:p w14:paraId="14B0BC30" w14:textId="77777777" w:rsidR="0063714B" w:rsidRPr="00D353B4" w:rsidRDefault="0063714B" w:rsidP="0063714B">
            <w:pPr>
              <w:rPr>
                <w:bCs/>
              </w:rPr>
            </w:pPr>
          </w:p>
          <w:p w14:paraId="5B3049CA" w14:textId="77777777" w:rsidR="0063714B" w:rsidRPr="00D353B4" w:rsidRDefault="0063714B" w:rsidP="0063714B">
            <w:r w:rsidRPr="00D353B4">
              <w:rPr>
                <w:bCs/>
              </w:rPr>
              <w:t>Niekontaktowe:</w:t>
            </w:r>
          </w:p>
          <w:p w14:paraId="668BA7BE" w14:textId="77777777" w:rsidR="0063714B" w:rsidRPr="00D353B4" w:rsidRDefault="0063714B" w:rsidP="0063714B">
            <w:pPr>
              <w:ind w:left="222"/>
            </w:pPr>
            <w:r w:rsidRPr="00D353B4">
              <w:t>20 godz. – przygotowanie do zaliczenia (0,8 ECTS)</w:t>
            </w:r>
          </w:p>
          <w:p w14:paraId="16AF0A4E" w14:textId="77777777" w:rsidR="0063714B" w:rsidRPr="00D353B4" w:rsidRDefault="0063714B" w:rsidP="0063714B">
            <w:pPr>
              <w:ind w:left="222"/>
            </w:pPr>
            <w:r w:rsidRPr="00D353B4">
              <w:t>20 godz. – czytanie zalecanej literatury (0,8 ECTS)</w:t>
            </w:r>
          </w:p>
          <w:p w14:paraId="542B037D" w14:textId="77777777" w:rsidR="0063714B" w:rsidRPr="00D353B4" w:rsidRDefault="0063714B" w:rsidP="0063714B">
            <w:r w:rsidRPr="00D353B4">
              <w:t>Razem godzimy niekontaktowe 40 godz. (1,6 ECTS)</w:t>
            </w:r>
          </w:p>
          <w:p w14:paraId="1131B23F" w14:textId="77777777" w:rsidR="0063714B" w:rsidRPr="00D353B4" w:rsidRDefault="0063714B" w:rsidP="0063714B"/>
          <w:p w14:paraId="1DE5B2CB" w14:textId="3A8FDA94" w:rsidR="0063714B" w:rsidRPr="00D353B4" w:rsidRDefault="0063714B" w:rsidP="0063714B">
            <w:r w:rsidRPr="00D353B4">
              <w:t>Łączny nakład pracy studenta to 50 godz. co odpowiada 2 punktom ECTS</w:t>
            </w:r>
          </w:p>
        </w:tc>
      </w:tr>
      <w:tr w:rsidR="0063714B" w:rsidRPr="00D353B4" w14:paraId="6935C287" w14:textId="77777777" w:rsidTr="0063714B">
        <w:trPr>
          <w:trHeight w:val="20"/>
        </w:trPr>
        <w:tc>
          <w:tcPr>
            <w:tcW w:w="1691" w:type="pct"/>
            <w:tcBorders>
              <w:top w:val="single" w:sz="4" w:space="0" w:color="000000"/>
              <w:left w:val="single" w:sz="4" w:space="0" w:color="000000"/>
              <w:bottom w:val="single" w:sz="4" w:space="0" w:color="000000"/>
              <w:right w:val="single" w:sz="4" w:space="0" w:color="000000"/>
            </w:tcBorders>
          </w:tcPr>
          <w:p w14:paraId="4038720C" w14:textId="77777777" w:rsidR="0063714B" w:rsidRPr="00D353B4" w:rsidRDefault="0063714B" w:rsidP="0063714B">
            <w:pPr>
              <w:ind w:left="118" w:right="133"/>
            </w:pPr>
            <w:r w:rsidRPr="00D353B4">
              <w:lastRenderedPageBreak/>
              <w:t>Nakład pracy związany z zajęciami wymagającymi bezpośredniego udziału nauczyciela akademickiego</w:t>
            </w:r>
          </w:p>
        </w:tc>
        <w:tc>
          <w:tcPr>
            <w:tcW w:w="330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50A911" w14:textId="77777777" w:rsidR="0063714B" w:rsidRPr="00D353B4" w:rsidRDefault="0063714B" w:rsidP="0063714B">
            <w:r w:rsidRPr="00D353B4">
              <w:t>10 godz. wykłady</w:t>
            </w:r>
          </w:p>
          <w:p w14:paraId="560A6E49" w14:textId="6072FC77" w:rsidR="0063714B" w:rsidRPr="00D353B4" w:rsidRDefault="0063714B" w:rsidP="0063714B">
            <w:r w:rsidRPr="00D353B4">
              <w:t>Łącznie 10 godz. co odpowiada 0,4 punktom ECTS</w:t>
            </w:r>
          </w:p>
        </w:tc>
      </w:tr>
    </w:tbl>
    <w:p w14:paraId="4E74B758" w14:textId="77777777" w:rsidR="0063714B" w:rsidRPr="00D353B4" w:rsidRDefault="0063714B" w:rsidP="0063714B">
      <w:pPr>
        <w:rPr>
          <w:b/>
          <w:sz w:val="28"/>
        </w:rPr>
      </w:pPr>
    </w:p>
    <w:p w14:paraId="5FBFBC1F" w14:textId="77777777" w:rsidR="0063714B" w:rsidRPr="00D353B4" w:rsidRDefault="0063714B" w:rsidP="00BD446F">
      <w:pPr>
        <w:jc w:val="center"/>
        <w:rPr>
          <w:b/>
          <w:sz w:val="40"/>
          <w:szCs w:val="40"/>
        </w:rPr>
      </w:pPr>
    </w:p>
    <w:p w14:paraId="0C96D135" w14:textId="77777777" w:rsidR="00263D4C" w:rsidRPr="00D353B4" w:rsidRDefault="00263D4C" w:rsidP="00263D4C">
      <w:pPr>
        <w:rPr>
          <w:b/>
          <w:sz w:val="28"/>
        </w:rPr>
      </w:pPr>
    </w:p>
    <w:p w14:paraId="5DB6B1FD" w14:textId="55834E42" w:rsidR="00396144" w:rsidRPr="00D353B4" w:rsidRDefault="00396144" w:rsidP="00396144">
      <w:pPr>
        <w:rPr>
          <w:b/>
          <w:sz w:val="28"/>
        </w:rPr>
      </w:pPr>
      <w:r w:rsidRPr="00D353B4">
        <w:rPr>
          <w:b/>
          <w:sz w:val="28"/>
        </w:rPr>
        <w:t xml:space="preserve">Karta opisu zajęć z modułu  </w:t>
      </w:r>
      <w:r w:rsidR="00217B1E" w:rsidRPr="00D353B4">
        <w:rPr>
          <w:b/>
          <w:sz w:val="28"/>
        </w:rPr>
        <w:t>Filozofia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2EC17B77" w14:textId="77777777" w:rsidTr="00263D4C">
        <w:tc>
          <w:tcPr>
            <w:tcW w:w="2123" w:type="pct"/>
            <w:shd w:val="clear" w:color="auto" w:fill="auto"/>
          </w:tcPr>
          <w:p w14:paraId="48C55BFA" w14:textId="77777777" w:rsidR="00D71C62" w:rsidRPr="00D353B4" w:rsidRDefault="00D71C62" w:rsidP="00D71C62">
            <w:r w:rsidRPr="00D353B4">
              <w:t xml:space="preserve">Nazwa kierunku studiów </w:t>
            </w:r>
          </w:p>
        </w:tc>
        <w:tc>
          <w:tcPr>
            <w:tcW w:w="2877" w:type="pct"/>
            <w:shd w:val="clear" w:color="auto" w:fill="auto"/>
          </w:tcPr>
          <w:p w14:paraId="5666546B" w14:textId="77777777" w:rsidR="00D71C62" w:rsidRPr="00D353B4" w:rsidRDefault="00D71C62" w:rsidP="00D71C62">
            <w:r w:rsidRPr="00D353B4">
              <w:t xml:space="preserve">Tursytyka i rekreacja </w:t>
            </w:r>
          </w:p>
        </w:tc>
      </w:tr>
      <w:tr w:rsidR="00D353B4" w:rsidRPr="00D353B4" w14:paraId="0A556C80" w14:textId="77777777" w:rsidTr="00263D4C">
        <w:tc>
          <w:tcPr>
            <w:tcW w:w="2123" w:type="pct"/>
            <w:shd w:val="clear" w:color="auto" w:fill="auto"/>
          </w:tcPr>
          <w:p w14:paraId="4FAA61F7" w14:textId="77777777" w:rsidR="00D71C62" w:rsidRPr="00D353B4" w:rsidRDefault="00D71C62" w:rsidP="00D71C62">
            <w:r w:rsidRPr="00D353B4">
              <w:t>Nazwa modułu, także nazwa w języku angielskim</w:t>
            </w:r>
          </w:p>
        </w:tc>
        <w:tc>
          <w:tcPr>
            <w:tcW w:w="2877" w:type="pct"/>
            <w:shd w:val="clear" w:color="auto" w:fill="auto"/>
          </w:tcPr>
          <w:p w14:paraId="567D237C" w14:textId="77777777" w:rsidR="00D71C62" w:rsidRPr="00D353B4" w:rsidRDefault="00D71C62" w:rsidP="00D71C62">
            <w:r w:rsidRPr="00D353B4">
              <w:t>Filozofia</w:t>
            </w:r>
          </w:p>
          <w:p w14:paraId="19C73553" w14:textId="77777777" w:rsidR="00D71C62" w:rsidRPr="00D353B4" w:rsidRDefault="00D71C62" w:rsidP="00D71C62">
            <w:r w:rsidRPr="00D353B4">
              <w:t>Philosophy</w:t>
            </w:r>
          </w:p>
        </w:tc>
      </w:tr>
      <w:tr w:rsidR="00D353B4" w:rsidRPr="00D353B4" w14:paraId="1775E00A" w14:textId="77777777" w:rsidTr="00263D4C">
        <w:tc>
          <w:tcPr>
            <w:tcW w:w="2123" w:type="pct"/>
            <w:shd w:val="clear" w:color="auto" w:fill="auto"/>
          </w:tcPr>
          <w:p w14:paraId="0A301896" w14:textId="77777777" w:rsidR="00D71C62" w:rsidRPr="00D353B4" w:rsidRDefault="00D71C62" w:rsidP="00D71C62">
            <w:r w:rsidRPr="00D353B4">
              <w:t xml:space="preserve">Język wykładowy </w:t>
            </w:r>
          </w:p>
        </w:tc>
        <w:tc>
          <w:tcPr>
            <w:tcW w:w="2877" w:type="pct"/>
            <w:shd w:val="clear" w:color="auto" w:fill="auto"/>
          </w:tcPr>
          <w:p w14:paraId="722BDACD" w14:textId="77777777" w:rsidR="00D71C62" w:rsidRPr="00D353B4" w:rsidRDefault="00D71C62" w:rsidP="00D71C62">
            <w:r w:rsidRPr="00D353B4">
              <w:t>polski</w:t>
            </w:r>
          </w:p>
        </w:tc>
      </w:tr>
      <w:tr w:rsidR="00D353B4" w:rsidRPr="00D353B4" w14:paraId="0D5AE615" w14:textId="77777777" w:rsidTr="00263D4C">
        <w:tc>
          <w:tcPr>
            <w:tcW w:w="2123" w:type="pct"/>
            <w:shd w:val="clear" w:color="auto" w:fill="auto"/>
          </w:tcPr>
          <w:p w14:paraId="202092F6" w14:textId="77777777" w:rsidR="00D71C62" w:rsidRPr="00D353B4" w:rsidRDefault="00D71C62" w:rsidP="00D71C62">
            <w:pPr>
              <w:autoSpaceDE w:val="0"/>
              <w:autoSpaceDN w:val="0"/>
              <w:adjustRightInd w:val="0"/>
            </w:pPr>
            <w:r w:rsidRPr="00D353B4">
              <w:t xml:space="preserve">Rodzaj modułu </w:t>
            </w:r>
          </w:p>
        </w:tc>
        <w:tc>
          <w:tcPr>
            <w:tcW w:w="2877" w:type="pct"/>
            <w:shd w:val="clear" w:color="auto" w:fill="auto"/>
          </w:tcPr>
          <w:p w14:paraId="1CB2AB1B" w14:textId="77777777" w:rsidR="00D71C62" w:rsidRPr="00D353B4" w:rsidRDefault="00D71C62" w:rsidP="00D71C62">
            <w:r w:rsidRPr="00D353B4">
              <w:t>fakultatywny</w:t>
            </w:r>
          </w:p>
        </w:tc>
      </w:tr>
      <w:tr w:rsidR="00D353B4" w:rsidRPr="00D353B4" w14:paraId="0FC83031" w14:textId="77777777" w:rsidTr="00263D4C">
        <w:tc>
          <w:tcPr>
            <w:tcW w:w="2123" w:type="pct"/>
            <w:shd w:val="clear" w:color="auto" w:fill="auto"/>
          </w:tcPr>
          <w:p w14:paraId="73395ABD" w14:textId="77777777" w:rsidR="00D71C62" w:rsidRPr="00D353B4" w:rsidRDefault="00D71C62" w:rsidP="00D71C62">
            <w:r w:rsidRPr="00D353B4">
              <w:t>Poziom studiów</w:t>
            </w:r>
          </w:p>
        </w:tc>
        <w:tc>
          <w:tcPr>
            <w:tcW w:w="2877" w:type="pct"/>
            <w:shd w:val="clear" w:color="auto" w:fill="auto"/>
          </w:tcPr>
          <w:p w14:paraId="7A5AFDD1" w14:textId="77777777" w:rsidR="00D71C62" w:rsidRPr="00D353B4" w:rsidRDefault="00D71C62" w:rsidP="00D71C62">
            <w:r w:rsidRPr="00D353B4">
              <w:t>pierwszego stopnia</w:t>
            </w:r>
          </w:p>
        </w:tc>
      </w:tr>
      <w:tr w:rsidR="00D353B4" w:rsidRPr="00D353B4" w14:paraId="683BD788" w14:textId="77777777" w:rsidTr="00263D4C">
        <w:tc>
          <w:tcPr>
            <w:tcW w:w="2123" w:type="pct"/>
            <w:shd w:val="clear" w:color="auto" w:fill="auto"/>
          </w:tcPr>
          <w:p w14:paraId="0DED859F" w14:textId="77777777" w:rsidR="00D71C62" w:rsidRPr="00D353B4" w:rsidRDefault="00D71C62" w:rsidP="00D71C62">
            <w:r w:rsidRPr="00D353B4">
              <w:t>Forma studiów</w:t>
            </w:r>
          </w:p>
        </w:tc>
        <w:tc>
          <w:tcPr>
            <w:tcW w:w="2877" w:type="pct"/>
            <w:shd w:val="clear" w:color="auto" w:fill="auto"/>
          </w:tcPr>
          <w:p w14:paraId="6C2BD29E" w14:textId="3D104CF3" w:rsidR="00D71C62" w:rsidRPr="00D353B4" w:rsidRDefault="00640D18" w:rsidP="00D71C62">
            <w:r w:rsidRPr="00D353B4">
              <w:t>nie</w:t>
            </w:r>
            <w:r w:rsidR="00D71C62" w:rsidRPr="00D353B4">
              <w:t>stacjonarne</w:t>
            </w:r>
          </w:p>
        </w:tc>
      </w:tr>
      <w:tr w:rsidR="00D353B4" w:rsidRPr="00D353B4" w14:paraId="6F67B4B6" w14:textId="77777777" w:rsidTr="00263D4C">
        <w:tc>
          <w:tcPr>
            <w:tcW w:w="2123" w:type="pct"/>
            <w:shd w:val="clear" w:color="auto" w:fill="auto"/>
          </w:tcPr>
          <w:p w14:paraId="5AC8580B" w14:textId="77777777" w:rsidR="00D71C62" w:rsidRPr="00D353B4" w:rsidRDefault="00D71C62" w:rsidP="00D71C62">
            <w:r w:rsidRPr="00D353B4">
              <w:t>Rok studiów dla kierunku</w:t>
            </w:r>
          </w:p>
        </w:tc>
        <w:tc>
          <w:tcPr>
            <w:tcW w:w="2877" w:type="pct"/>
            <w:shd w:val="clear" w:color="auto" w:fill="auto"/>
          </w:tcPr>
          <w:p w14:paraId="52E67D74" w14:textId="77777777" w:rsidR="00D71C62" w:rsidRPr="00D353B4" w:rsidRDefault="00D71C62" w:rsidP="00D71C62">
            <w:r w:rsidRPr="00D353B4">
              <w:t>I</w:t>
            </w:r>
          </w:p>
        </w:tc>
      </w:tr>
      <w:tr w:rsidR="00D353B4" w:rsidRPr="00D353B4" w14:paraId="6F925728" w14:textId="77777777" w:rsidTr="00263D4C">
        <w:tc>
          <w:tcPr>
            <w:tcW w:w="2123" w:type="pct"/>
            <w:shd w:val="clear" w:color="auto" w:fill="auto"/>
          </w:tcPr>
          <w:p w14:paraId="788CA7B2" w14:textId="77777777" w:rsidR="00D71C62" w:rsidRPr="00D353B4" w:rsidRDefault="00D71C62" w:rsidP="00D71C62">
            <w:r w:rsidRPr="00D353B4">
              <w:t>Semestr dla kierunku</w:t>
            </w:r>
          </w:p>
        </w:tc>
        <w:tc>
          <w:tcPr>
            <w:tcW w:w="2877" w:type="pct"/>
            <w:shd w:val="clear" w:color="auto" w:fill="auto"/>
          </w:tcPr>
          <w:p w14:paraId="470A41FD" w14:textId="77777777" w:rsidR="00D71C62" w:rsidRPr="00D353B4" w:rsidRDefault="00D71C62" w:rsidP="00D71C62">
            <w:r w:rsidRPr="00D353B4">
              <w:t>1</w:t>
            </w:r>
          </w:p>
        </w:tc>
      </w:tr>
      <w:tr w:rsidR="00D353B4" w:rsidRPr="00D353B4" w14:paraId="77BCC522" w14:textId="77777777" w:rsidTr="00263D4C">
        <w:tc>
          <w:tcPr>
            <w:tcW w:w="2123" w:type="pct"/>
            <w:shd w:val="clear" w:color="auto" w:fill="auto"/>
          </w:tcPr>
          <w:p w14:paraId="5C2687F9" w14:textId="77777777" w:rsidR="00D71C62" w:rsidRPr="00D353B4" w:rsidRDefault="00D71C62" w:rsidP="00D71C62">
            <w:pPr>
              <w:autoSpaceDE w:val="0"/>
              <w:autoSpaceDN w:val="0"/>
              <w:adjustRightInd w:val="0"/>
            </w:pPr>
            <w:r w:rsidRPr="00D353B4">
              <w:t>Liczba punktów ECTS z podziałem na kontaktowe/niekontaktowe</w:t>
            </w:r>
          </w:p>
        </w:tc>
        <w:tc>
          <w:tcPr>
            <w:tcW w:w="2877" w:type="pct"/>
            <w:shd w:val="clear" w:color="auto" w:fill="auto"/>
          </w:tcPr>
          <w:p w14:paraId="4D3B51C5" w14:textId="59C4D515" w:rsidR="00D71C62" w:rsidRPr="00D353B4" w:rsidRDefault="002922E6" w:rsidP="00D71C62">
            <w:r w:rsidRPr="00D353B4">
              <w:t xml:space="preserve">3 </w:t>
            </w:r>
            <w:r w:rsidR="00D71C62" w:rsidRPr="00D353B4">
              <w:t>(</w:t>
            </w:r>
            <w:r w:rsidR="00640D18" w:rsidRPr="00D353B4">
              <w:t>0,</w:t>
            </w:r>
            <w:r w:rsidRPr="00D353B4">
              <w:t>8</w:t>
            </w:r>
            <w:r w:rsidR="00D71C62" w:rsidRPr="00D353B4">
              <w:t>/</w:t>
            </w:r>
            <w:r w:rsidRPr="00D353B4">
              <w:t>2</w:t>
            </w:r>
            <w:r w:rsidR="00640D18" w:rsidRPr="00D353B4">
              <w:t>,</w:t>
            </w:r>
            <w:r w:rsidRPr="00D353B4">
              <w:t>2</w:t>
            </w:r>
            <w:r w:rsidR="00D71C62" w:rsidRPr="00D353B4">
              <w:t>)</w:t>
            </w:r>
          </w:p>
        </w:tc>
      </w:tr>
      <w:tr w:rsidR="00D353B4" w:rsidRPr="00D353B4" w14:paraId="465EF5D5" w14:textId="77777777" w:rsidTr="00263D4C">
        <w:tc>
          <w:tcPr>
            <w:tcW w:w="2123" w:type="pct"/>
            <w:shd w:val="clear" w:color="auto" w:fill="auto"/>
          </w:tcPr>
          <w:p w14:paraId="1FE3B000" w14:textId="77777777" w:rsidR="00D71C62" w:rsidRPr="00D353B4" w:rsidRDefault="00D71C62" w:rsidP="00D71C62">
            <w:pPr>
              <w:autoSpaceDE w:val="0"/>
              <w:autoSpaceDN w:val="0"/>
              <w:adjustRightInd w:val="0"/>
            </w:pPr>
            <w:r w:rsidRPr="00D353B4">
              <w:t>Tytuł naukowy/stopień naukowy, imię i nazwisko osoby odpowiedzialnej za moduł</w:t>
            </w:r>
          </w:p>
        </w:tc>
        <w:tc>
          <w:tcPr>
            <w:tcW w:w="2877" w:type="pct"/>
            <w:shd w:val="clear" w:color="auto" w:fill="auto"/>
          </w:tcPr>
          <w:p w14:paraId="7CE3B335" w14:textId="77777777" w:rsidR="00D71C62" w:rsidRPr="00D353B4" w:rsidRDefault="00D71C62" w:rsidP="00D71C62">
            <w:r w:rsidRPr="00D353B4">
              <w:t>Dr Anna Goliszek</w:t>
            </w:r>
          </w:p>
        </w:tc>
      </w:tr>
      <w:tr w:rsidR="00D353B4" w:rsidRPr="00D353B4" w14:paraId="392386CA" w14:textId="77777777" w:rsidTr="00263D4C">
        <w:tc>
          <w:tcPr>
            <w:tcW w:w="2123" w:type="pct"/>
            <w:shd w:val="clear" w:color="auto" w:fill="auto"/>
          </w:tcPr>
          <w:p w14:paraId="4409D6B4" w14:textId="77777777" w:rsidR="00D71C62" w:rsidRPr="00D353B4" w:rsidRDefault="00D71C62" w:rsidP="00D71C62">
            <w:r w:rsidRPr="00D353B4">
              <w:t>Jednostka oferująca moduł</w:t>
            </w:r>
          </w:p>
        </w:tc>
        <w:tc>
          <w:tcPr>
            <w:tcW w:w="2877" w:type="pct"/>
            <w:shd w:val="clear" w:color="auto" w:fill="auto"/>
          </w:tcPr>
          <w:p w14:paraId="487E8790" w14:textId="77777777" w:rsidR="00D71C62" w:rsidRPr="00D353B4" w:rsidRDefault="00D71C62" w:rsidP="00D71C62">
            <w:r w:rsidRPr="00D353B4">
              <w:t>Katedra Zarządzania i Marketingu</w:t>
            </w:r>
          </w:p>
        </w:tc>
      </w:tr>
      <w:tr w:rsidR="00D353B4" w:rsidRPr="00D353B4" w14:paraId="22C205D9" w14:textId="77777777" w:rsidTr="00263D4C">
        <w:tc>
          <w:tcPr>
            <w:tcW w:w="2123" w:type="pct"/>
            <w:shd w:val="clear" w:color="auto" w:fill="auto"/>
          </w:tcPr>
          <w:p w14:paraId="22F6C74E" w14:textId="77777777" w:rsidR="00D71C62" w:rsidRPr="00D353B4" w:rsidRDefault="00D71C62" w:rsidP="00D71C62">
            <w:r w:rsidRPr="00D353B4">
              <w:t>Cel modułu</w:t>
            </w:r>
          </w:p>
          <w:p w14:paraId="7048BF98" w14:textId="77777777" w:rsidR="00D71C62" w:rsidRPr="00D353B4" w:rsidRDefault="00D71C62" w:rsidP="00D71C62"/>
        </w:tc>
        <w:tc>
          <w:tcPr>
            <w:tcW w:w="2877" w:type="pct"/>
            <w:shd w:val="clear" w:color="auto" w:fill="auto"/>
          </w:tcPr>
          <w:p w14:paraId="31EB1644" w14:textId="77777777" w:rsidR="00D71C62" w:rsidRPr="00D353B4" w:rsidRDefault="00D71C62" w:rsidP="00D71C62">
            <w:pPr>
              <w:autoSpaceDE w:val="0"/>
              <w:autoSpaceDN w:val="0"/>
              <w:adjustRightInd w:val="0"/>
            </w:pPr>
            <w:r w:rsidRPr="00D353B4">
              <w:t>Celem realizowanego modułu jest zapoznanie studentów z podstawowymi pojęciami, problemami i sporami filozofii europejskiej oraz sposobami ich rozstrzygnięcia</w:t>
            </w:r>
          </w:p>
        </w:tc>
      </w:tr>
      <w:tr w:rsidR="00D353B4" w:rsidRPr="00D353B4" w14:paraId="3279B704" w14:textId="77777777" w:rsidTr="00263D4C">
        <w:trPr>
          <w:trHeight w:val="236"/>
        </w:trPr>
        <w:tc>
          <w:tcPr>
            <w:tcW w:w="2123" w:type="pct"/>
            <w:vMerge w:val="restart"/>
            <w:shd w:val="clear" w:color="auto" w:fill="auto"/>
          </w:tcPr>
          <w:p w14:paraId="086712D4" w14:textId="77777777" w:rsidR="00D71C62" w:rsidRPr="00D353B4" w:rsidRDefault="00D71C62" w:rsidP="00D71C62">
            <w:pPr>
              <w:jc w:val="both"/>
            </w:pPr>
            <w:r w:rsidRPr="00D353B4">
              <w:t>Efekty uczenia się dla modułu to opis zasobu wiedzy, umiejętności i kompetencji społecznych, które student osiągnie po zrealizowaniu zajęć.</w:t>
            </w:r>
          </w:p>
        </w:tc>
        <w:tc>
          <w:tcPr>
            <w:tcW w:w="2877" w:type="pct"/>
            <w:shd w:val="clear" w:color="auto" w:fill="auto"/>
            <w:vAlign w:val="center"/>
          </w:tcPr>
          <w:p w14:paraId="7549FCF2" w14:textId="77777777" w:rsidR="00D71C62" w:rsidRPr="00D353B4" w:rsidRDefault="00D71C62" w:rsidP="00D71C62">
            <w:r w:rsidRPr="00D353B4">
              <w:t xml:space="preserve">Wiedza: </w:t>
            </w:r>
          </w:p>
        </w:tc>
      </w:tr>
      <w:tr w:rsidR="00D353B4" w:rsidRPr="00D353B4" w14:paraId="1D02C844" w14:textId="77777777" w:rsidTr="00263D4C">
        <w:trPr>
          <w:trHeight w:val="233"/>
        </w:trPr>
        <w:tc>
          <w:tcPr>
            <w:tcW w:w="2123" w:type="pct"/>
            <w:vMerge/>
            <w:shd w:val="clear" w:color="auto" w:fill="auto"/>
          </w:tcPr>
          <w:p w14:paraId="026EEBE6" w14:textId="77777777" w:rsidR="00D71C62" w:rsidRPr="00D353B4" w:rsidRDefault="00D71C62" w:rsidP="00D71C62">
            <w:pPr>
              <w:rPr>
                <w:highlight w:val="yellow"/>
              </w:rPr>
            </w:pPr>
          </w:p>
        </w:tc>
        <w:tc>
          <w:tcPr>
            <w:tcW w:w="2877" w:type="pct"/>
            <w:shd w:val="clear" w:color="auto" w:fill="auto"/>
            <w:vAlign w:val="center"/>
          </w:tcPr>
          <w:p w14:paraId="745C890E" w14:textId="036D6BF5" w:rsidR="00D71C62" w:rsidRPr="00D353B4" w:rsidRDefault="00D71C62" w:rsidP="00D71C62">
            <w:r w:rsidRPr="00D353B4">
              <w:t xml:space="preserve">1. </w:t>
            </w:r>
            <w:r w:rsidR="00BF0E70" w:rsidRPr="00D353B4">
              <w:t>Z</w:t>
            </w:r>
            <w:r w:rsidRPr="00D353B4">
              <w:t>na i rozumie pojęcia filozoficzne</w:t>
            </w:r>
          </w:p>
        </w:tc>
      </w:tr>
      <w:tr w:rsidR="00D353B4" w:rsidRPr="00D353B4" w14:paraId="08D8214A" w14:textId="77777777" w:rsidTr="00263D4C">
        <w:tc>
          <w:tcPr>
            <w:tcW w:w="2123" w:type="pct"/>
            <w:shd w:val="clear" w:color="auto" w:fill="auto"/>
          </w:tcPr>
          <w:p w14:paraId="367A9489" w14:textId="77777777" w:rsidR="00D71C62" w:rsidRPr="00D353B4" w:rsidRDefault="00D71C62" w:rsidP="00D71C62">
            <w:r w:rsidRPr="00D353B4">
              <w:t>Odniesienie modułowych efektów uczenia się do kierunkowych efektów uczenia się</w:t>
            </w:r>
          </w:p>
        </w:tc>
        <w:tc>
          <w:tcPr>
            <w:tcW w:w="2877" w:type="pct"/>
            <w:shd w:val="clear" w:color="auto" w:fill="auto"/>
          </w:tcPr>
          <w:p w14:paraId="17A10B9C" w14:textId="77777777" w:rsidR="00D71C62" w:rsidRPr="00D353B4" w:rsidRDefault="00D71C62" w:rsidP="00D71C62">
            <w:pPr>
              <w:jc w:val="both"/>
            </w:pPr>
            <w:r w:rsidRPr="00D353B4">
              <w:t>W1 – TR_W01</w:t>
            </w:r>
          </w:p>
          <w:p w14:paraId="7E11B84B" w14:textId="536FE74B" w:rsidR="00D71C62" w:rsidRPr="00D353B4" w:rsidRDefault="00D71C62" w:rsidP="00D71C62">
            <w:pPr>
              <w:jc w:val="both"/>
            </w:pPr>
          </w:p>
        </w:tc>
      </w:tr>
      <w:tr w:rsidR="00D353B4" w:rsidRPr="00D353B4" w14:paraId="5C5068C6" w14:textId="77777777" w:rsidTr="00263D4C">
        <w:tc>
          <w:tcPr>
            <w:tcW w:w="2123" w:type="pct"/>
            <w:shd w:val="clear" w:color="auto" w:fill="auto"/>
          </w:tcPr>
          <w:p w14:paraId="6681DA17" w14:textId="77777777" w:rsidR="00D71C62" w:rsidRPr="00D353B4" w:rsidRDefault="00D71C62" w:rsidP="00D71C62">
            <w:r w:rsidRPr="00D353B4">
              <w:t>Odniesienie modułowych efektów uczenia się do efektów inżynierskich (jeżeli dotyczy)</w:t>
            </w:r>
          </w:p>
        </w:tc>
        <w:tc>
          <w:tcPr>
            <w:tcW w:w="2877" w:type="pct"/>
            <w:shd w:val="clear" w:color="auto" w:fill="auto"/>
          </w:tcPr>
          <w:p w14:paraId="1E9885C4" w14:textId="77777777" w:rsidR="00D71C62" w:rsidRPr="00D353B4" w:rsidRDefault="00D71C62" w:rsidP="00D71C62">
            <w:pPr>
              <w:jc w:val="both"/>
            </w:pPr>
            <w:r w:rsidRPr="00D353B4">
              <w:t>Nie dotyczy</w:t>
            </w:r>
          </w:p>
        </w:tc>
      </w:tr>
      <w:tr w:rsidR="00D353B4" w:rsidRPr="00D353B4" w14:paraId="224E6BCA" w14:textId="77777777" w:rsidTr="00263D4C">
        <w:tc>
          <w:tcPr>
            <w:tcW w:w="2123" w:type="pct"/>
            <w:shd w:val="clear" w:color="auto" w:fill="auto"/>
          </w:tcPr>
          <w:p w14:paraId="13D05317" w14:textId="77777777" w:rsidR="00D71C62" w:rsidRPr="00D353B4" w:rsidRDefault="00D71C62" w:rsidP="00D71C62">
            <w:r w:rsidRPr="00D353B4">
              <w:t xml:space="preserve">Wymagania wstępne i dodatkowe </w:t>
            </w:r>
          </w:p>
        </w:tc>
        <w:tc>
          <w:tcPr>
            <w:tcW w:w="2877" w:type="pct"/>
            <w:shd w:val="clear" w:color="auto" w:fill="auto"/>
          </w:tcPr>
          <w:p w14:paraId="3A10670F" w14:textId="77777777" w:rsidR="00D71C62" w:rsidRPr="00D353B4" w:rsidRDefault="00D71C62" w:rsidP="00D71C62">
            <w:pPr>
              <w:jc w:val="both"/>
            </w:pPr>
            <w:r w:rsidRPr="00D353B4">
              <w:t>-</w:t>
            </w:r>
          </w:p>
        </w:tc>
      </w:tr>
      <w:tr w:rsidR="00D353B4" w:rsidRPr="00D353B4" w14:paraId="6074FB73" w14:textId="77777777" w:rsidTr="00263D4C">
        <w:tc>
          <w:tcPr>
            <w:tcW w:w="2123" w:type="pct"/>
            <w:shd w:val="clear" w:color="auto" w:fill="auto"/>
          </w:tcPr>
          <w:p w14:paraId="3589E6D8" w14:textId="77777777" w:rsidR="00D71C62" w:rsidRPr="00D353B4" w:rsidRDefault="00D71C62" w:rsidP="00D71C62">
            <w:r w:rsidRPr="00D353B4">
              <w:t xml:space="preserve">Treści programowe modułu </w:t>
            </w:r>
          </w:p>
          <w:p w14:paraId="0669CABB" w14:textId="77777777" w:rsidR="00D71C62" w:rsidRPr="00D353B4" w:rsidRDefault="00D71C62" w:rsidP="00D71C62"/>
        </w:tc>
        <w:tc>
          <w:tcPr>
            <w:tcW w:w="2877" w:type="pct"/>
            <w:shd w:val="clear" w:color="auto" w:fill="auto"/>
          </w:tcPr>
          <w:p w14:paraId="23932EBE" w14:textId="77777777" w:rsidR="00D71C62" w:rsidRPr="00D353B4" w:rsidRDefault="00D71C62" w:rsidP="00D71C62">
            <w:pPr>
              <w:jc w:val="both"/>
            </w:pPr>
            <w:r w:rsidRPr="00D353B4">
              <w:t>Wykład obejmuje: filozofia jako dyscyplina naukowa; filozofia a inne dziedziny kultury; wybrane nurty filozofii; prądy współczesnej filozofii polskiej; wybrane koncepcje człowieka; K. Wojtyła: człowiek jako osoba; J. Tischner: filozofia dramatu; poznanie siebie i drugiego człowieka, wybrane filozoficzne koncepcje społeczeństwa; relacje między człowiekiem a społeczeństwem; wybrane filozoficzne koncepcje prawdy; wybrane filozoficzne koncepcje wolności; etyka jako subdyscyplina filozoficzna.</w:t>
            </w:r>
          </w:p>
        </w:tc>
      </w:tr>
      <w:tr w:rsidR="00D353B4" w:rsidRPr="00D353B4" w14:paraId="353C5204" w14:textId="77777777" w:rsidTr="00263D4C">
        <w:tc>
          <w:tcPr>
            <w:tcW w:w="2123" w:type="pct"/>
            <w:shd w:val="clear" w:color="auto" w:fill="auto"/>
          </w:tcPr>
          <w:p w14:paraId="02DF4F1C" w14:textId="77777777" w:rsidR="00D71C62" w:rsidRPr="00D353B4" w:rsidRDefault="00D71C62" w:rsidP="00D71C62">
            <w:r w:rsidRPr="00D353B4">
              <w:t>Wykaz literatury podstawowej i uzupełniającej</w:t>
            </w:r>
          </w:p>
        </w:tc>
        <w:tc>
          <w:tcPr>
            <w:tcW w:w="2877" w:type="pct"/>
            <w:shd w:val="clear" w:color="auto" w:fill="auto"/>
          </w:tcPr>
          <w:p w14:paraId="4BEAA0F7" w14:textId="77777777" w:rsidR="00D71C62" w:rsidRPr="00D353B4" w:rsidRDefault="00D71C62" w:rsidP="00D71C62">
            <w:pPr>
              <w:jc w:val="both"/>
              <w:rPr>
                <w:b/>
                <w:bCs/>
              </w:rPr>
            </w:pPr>
            <w:r w:rsidRPr="00D353B4">
              <w:rPr>
                <w:b/>
                <w:bCs/>
              </w:rPr>
              <w:t>Literatura podstawowa:</w:t>
            </w:r>
          </w:p>
          <w:p w14:paraId="032DFBA1" w14:textId="77777777" w:rsidR="00D71C62" w:rsidRPr="00D353B4" w:rsidRDefault="00D71C62" w:rsidP="00D71C62">
            <w:r w:rsidRPr="00D353B4">
              <w:lastRenderedPageBreak/>
              <w:t>1. Stępień A., Wstęp do filozofii, Wydawnictwo KUL, Lublin 2020.</w:t>
            </w:r>
          </w:p>
          <w:p w14:paraId="161AF614" w14:textId="77777777" w:rsidR="00D71C62" w:rsidRPr="00D353B4" w:rsidRDefault="00D71C62" w:rsidP="00D71C62">
            <w:r w:rsidRPr="00D353B4">
              <w:t>2. Tatarkiewicz, Historia filozofii, t.1,2,3, PWN, Warszawa 2014.</w:t>
            </w:r>
          </w:p>
          <w:p w14:paraId="235F25A7" w14:textId="77777777" w:rsidR="00D71C62" w:rsidRPr="00D353B4" w:rsidRDefault="00D71C62" w:rsidP="00D71C62"/>
          <w:p w14:paraId="14342D9F" w14:textId="77777777" w:rsidR="00D71C62" w:rsidRPr="00D353B4" w:rsidRDefault="00D71C62" w:rsidP="00D71C62">
            <w:pPr>
              <w:rPr>
                <w:b/>
              </w:rPr>
            </w:pPr>
            <w:r w:rsidRPr="00D353B4">
              <w:rPr>
                <w:b/>
              </w:rPr>
              <w:t>Literatura uzupełniająca:</w:t>
            </w:r>
          </w:p>
          <w:p w14:paraId="57536451" w14:textId="5A6434A2" w:rsidR="00D71C62" w:rsidRPr="00D353B4" w:rsidRDefault="00D71C62" w:rsidP="00D71C62">
            <w:r w:rsidRPr="00D353B4">
              <w:t>1. Nagel T., Co to wszystko znaczy? Bardzo krótkie wprowadzenie do filozofii, Spacja, Warszawa 1993.</w:t>
            </w:r>
          </w:p>
        </w:tc>
      </w:tr>
      <w:tr w:rsidR="00D353B4" w:rsidRPr="00D353B4" w14:paraId="502C359F" w14:textId="77777777" w:rsidTr="00263D4C">
        <w:tc>
          <w:tcPr>
            <w:tcW w:w="2123" w:type="pct"/>
            <w:shd w:val="clear" w:color="auto" w:fill="auto"/>
          </w:tcPr>
          <w:p w14:paraId="66232E14" w14:textId="77777777" w:rsidR="00D71C62" w:rsidRPr="00D353B4" w:rsidRDefault="00D71C62" w:rsidP="00D71C62">
            <w:r w:rsidRPr="00D353B4">
              <w:lastRenderedPageBreak/>
              <w:t>Planowane formy/działania/metody dydaktyczne</w:t>
            </w:r>
          </w:p>
        </w:tc>
        <w:tc>
          <w:tcPr>
            <w:tcW w:w="2877" w:type="pct"/>
            <w:shd w:val="clear" w:color="auto" w:fill="auto"/>
          </w:tcPr>
          <w:p w14:paraId="6EABB22B" w14:textId="77777777" w:rsidR="00D71C62" w:rsidRPr="00D353B4" w:rsidRDefault="00D71C62" w:rsidP="00D71C62">
            <w:pPr>
              <w:autoSpaceDE w:val="0"/>
              <w:autoSpaceDN w:val="0"/>
              <w:adjustRightInd w:val="0"/>
            </w:pPr>
            <w:r w:rsidRPr="00D353B4">
              <w:t xml:space="preserve">Metody dydaktyczne: </w:t>
            </w:r>
          </w:p>
          <w:p w14:paraId="4BDF13F5" w14:textId="77777777" w:rsidR="00D71C62" w:rsidRPr="00D353B4" w:rsidRDefault="00D71C62" w:rsidP="00667F61">
            <w:pPr>
              <w:numPr>
                <w:ilvl w:val="0"/>
                <w:numId w:val="147"/>
              </w:numPr>
              <w:autoSpaceDE w:val="0"/>
              <w:autoSpaceDN w:val="0"/>
              <w:adjustRightInd w:val="0"/>
              <w:contextualSpacing/>
            </w:pPr>
            <w:r w:rsidRPr="00D353B4">
              <w:t>wykład konwencjonalny,</w:t>
            </w:r>
          </w:p>
          <w:p w14:paraId="480D6D0E" w14:textId="77777777" w:rsidR="00D71C62" w:rsidRPr="00D353B4" w:rsidRDefault="00D71C62" w:rsidP="00667F61">
            <w:pPr>
              <w:numPr>
                <w:ilvl w:val="0"/>
                <w:numId w:val="147"/>
              </w:numPr>
              <w:autoSpaceDE w:val="0"/>
              <w:autoSpaceDN w:val="0"/>
              <w:adjustRightInd w:val="0"/>
              <w:contextualSpacing/>
            </w:pPr>
            <w:r w:rsidRPr="00D353B4">
              <w:t>wykład konwersatoryjny,</w:t>
            </w:r>
          </w:p>
          <w:p w14:paraId="461D7DC3" w14:textId="77777777" w:rsidR="00D71C62" w:rsidRPr="00D353B4" w:rsidRDefault="00D71C62" w:rsidP="00667F61">
            <w:pPr>
              <w:numPr>
                <w:ilvl w:val="0"/>
                <w:numId w:val="147"/>
              </w:numPr>
              <w:contextualSpacing/>
            </w:pPr>
            <w:r w:rsidRPr="00D353B4">
              <w:t>wykład problemowy,</w:t>
            </w:r>
          </w:p>
          <w:p w14:paraId="746E8D36" w14:textId="77777777" w:rsidR="00D71C62" w:rsidRPr="00D353B4" w:rsidRDefault="00D71C62" w:rsidP="00667F61">
            <w:pPr>
              <w:numPr>
                <w:ilvl w:val="0"/>
                <w:numId w:val="147"/>
              </w:numPr>
              <w:contextualSpacing/>
            </w:pPr>
            <w:r w:rsidRPr="00D353B4">
              <w:t>dyskusja plenarna.</w:t>
            </w:r>
          </w:p>
        </w:tc>
      </w:tr>
      <w:tr w:rsidR="00D353B4" w:rsidRPr="00D353B4" w14:paraId="546891BD" w14:textId="77777777" w:rsidTr="00263D4C">
        <w:tc>
          <w:tcPr>
            <w:tcW w:w="2123" w:type="pct"/>
            <w:shd w:val="clear" w:color="auto" w:fill="auto"/>
          </w:tcPr>
          <w:p w14:paraId="4B11E8E8" w14:textId="77777777" w:rsidR="00D71C62" w:rsidRPr="00D353B4" w:rsidRDefault="00D71C62" w:rsidP="00D71C62">
            <w:r w:rsidRPr="00D353B4">
              <w:t>Sposoby weryfikacji oraz formy dokumentowania osiągniętych efektów uczenia się</w:t>
            </w:r>
          </w:p>
        </w:tc>
        <w:tc>
          <w:tcPr>
            <w:tcW w:w="2877" w:type="pct"/>
            <w:shd w:val="clear" w:color="auto" w:fill="auto"/>
          </w:tcPr>
          <w:p w14:paraId="0920E573" w14:textId="77777777" w:rsidR="00D71C62" w:rsidRPr="00D353B4" w:rsidRDefault="00D71C62" w:rsidP="00D71C62">
            <w:pPr>
              <w:jc w:val="both"/>
              <w:rPr>
                <w:bCs/>
              </w:rPr>
            </w:pPr>
            <w:r w:rsidRPr="00D353B4">
              <w:rPr>
                <w:bCs/>
              </w:rPr>
              <w:t>Sposoby weryfikacji</w:t>
            </w:r>
          </w:p>
          <w:p w14:paraId="39782062" w14:textId="629A9C10" w:rsidR="00D71C62" w:rsidRPr="00D353B4" w:rsidRDefault="00D71C62" w:rsidP="00D71C62">
            <w:pPr>
              <w:jc w:val="both"/>
            </w:pPr>
            <w:r w:rsidRPr="00D353B4">
              <w:t>W1 –</w:t>
            </w:r>
            <w:r w:rsidR="00263D4C" w:rsidRPr="00D353B4">
              <w:t xml:space="preserve"> </w:t>
            </w:r>
            <w:r w:rsidRPr="00D353B4">
              <w:t>test jednokrotnego wyboru,</w:t>
            </w:r>
          </w:p>
          <w:p w14:paraId="507F14AF" w14:textId="77777777" w:rsidR="00D71C62" w:rsidRPr="00D353B4" w:rsidRDefault="00D71C62" w:rsidP="00D71C62">
            <w:pPr>
              <w:jc w:val="both"/>
            </w:pPr>
          </w:p>
          <w:p w14:paraId="3649698C" w14:textId="77777777" w:rsidR="00D71C62" w:rsidRPr="00D353B4" w:rsidRDefault="00D71C62" w:rsidP="00D71C62">
            <w:pPr>
              <w:jc w:val="both"/>
              <w:rPr>
                <w:bCs/>
              </w:rPr>
            </w:pPr>
            <w:r w:rsidRPr="00D353B4">
              <w:rPr>
                <w:bCs/>
              </w:rPr>
              <w:t>Formy dokumentowania</w:t>
            </w:r>
          </w:p>
          <w:p w14:paraId="23998AA5" w14:textId="6061EDAC" w:rsidR="00D71C62" w:rsidRPr="00D353B4" w:rsidRDefault="00D71C62" w:rsidP="00D71C62">
            <w:pPr>
              <w:jc w:val="both"/>
            </w:pPr>
            <w:r w:rsidRPr="00D353B4">
              <w:t>Testy jednokrotnego wyboru archiwizowane w formie papierowej lub elektronicznej,  dziennik prowadzącego.</w:t>
            </w:r>
          </w:p>
        </w:tc>
      </w:tr>
      <w:tr w:rsidR="00D353B4" w:rsidRPr="00D353B4" w14:paraId="7A2BE6CC" w14:textId="77777777" w:rsidTr="00263D4C">
        <w:trPr>
          <w:trHeight w:val="1150"/>
        </w:trPr>
        <w:tc>
          <w:tcPr>
            <w:tcW w:w="2123" w:type="pct"/>
            <w:shd w:val="clear" w:color="auto" w:fill="auto"/>
          </w:tcPr>
          <w:p w14:paraId="4AABE989" w14:textId="77777777" w:rsidR="00D71C62" w:rsidRPr="00D353B4" w:rsidRDefault="00D71C62" w:rsidP="00D71C62">
            <w:r w:rsidRPr="00D353B4">
              <w:t>Elementy i wagi mające wpływ na ocenę końcową</w:t>
            </w:r>
          </w:p>
          <w:p w14:paraId="402AF97F" w14:textId="77777777" w:rsidR="00D71C62" w:rsidRPr="00D353B4" w:rsidRDefault="00D71C62" w:rsidP="00D71C62"/>
          <w:p w14:paraId="4BB256FA" w14:textId="77777777" w:rsidR="00D71C62" w:rsidRPr="00D353B4" w:rsidRDefault="00D71C62" w:rsidP="00D71C62"/>
        </w:tc>
        <w:tc>
          <w:tcPr>
            <w:tcW w:w="2877" w:type="pct"/>
            <w:shd w:val="clear" w:color="auto" w:fill="auto"/>
          </w:tcPr>
          <w:p w14:paraId="13BF867F" w14:textId="77777777" w:rsidR="00D71C62" w:rsidRPr="00D353B4" w:rsidRDefault="00D71C62" w:rsidP="00D71C62">
            <w:pPr>
              <w:jc w:val="both"/>
            </w:pPr>
            <w:r w:rsidRPr="00D353B4">
              <w:t>Ocena końcowa – ocena z zaliczenia (test jednokrotnego wyboru) – 100%.</w:t>
            </w:r>
          </w:p>
          <w:p w14:paraId="0CAA3E7D" w14:textId="27E7D3DA" w:rsidR="00D71C62" w:rsidRPr="00D353B4" w:rsidRDefault="00D71C62" w:rsidP="00D71C62">
            <w:pPr>
              <w:jc w:val="both"/>
            </w:pPr>
            <w:r w:rsidRPr="00D353B4">
              <w:t>Warunki te są przedstawiane studentom i konsultowane z nimi na pierwszym wykładzie.</w:t>
            </w:r>
          </w:p>
        </w:tc>
      </w:tr>
      <w:tr w:rsidR="00D353B4" w:rsidRPr="00D353B4" w14:paraId="4B8D03AF" w14:textId="77777777" w:rsidTr="00263D4C">
        <w:trPr>
          <w:trHeight w:val="2324"/>
        </w:trPr>
        <w:tc>
          <w:tcPr>
            <w:tcW w:w="2123" w:type="pct"/>
            <w:shd w:val="clear" w:color="auto" w:fill="auto"/>
          </w:tcPr>
          <w:p w14:paraId="01421274" w14:textId="77777777" w:rsidR="00D71C62" w:rsidRPr="00D353B4" w:rsidRDefault="00D71C62" w:rsidP="00D71C62">
            <w:pPr>
              <w:jc w:val="both"/>
            </w:pPr>
            <w:r w:rsidRPr="00D353B4">
              <w:t>Bilans punktów ECTS</w:t>
            </w:r>
          </w:p>
        </w:tc>
        <w:tc>
          <w:tcPr>
            <w:tcW w:w="2877" w:type="pct"/>
            <w:shd w:val="clear" w:color="auto" w:fill="auto"/>
          </w:tcPr>
          <w:p w14:paraId="5ECAA6CF" w14:textId="77777777" w:rsidR="00D71C62" w:rsidRPr="00D353B4" w:rsidRDefault="00D71C62" w:rsidP="00D71C62">
            <w:pPr>
              <w:rPr>
                <w:bCs/>
              </w:rPr>
            </w:pPr>
            <w:r w:rsidRPr="00D353B4">
              <w:rPr>
                <w:bCs/>
              </w:rPr>
              <w:t>Godziny kontaktowe:</w:t>
            </w:r>
          </w:p>
          <w:p w14:paraId="1F6E35A9" w14:textId="0FE13088" w:rsidR="00D71C62" w:rsidRPr="00D353B4" w:rsidRDefault="00D71C62" w:rsidP="00667F61">
            <w:pPr>
              <w:numPr>
                <w:ilvl w:val="0"/>
                <w:numId w:val="148"/>
              </w:numPr>
            </w:pPr>
            <w:r w:rsidRPr="00D353B4">
              <w:t xml:space="preserve">wykład - </w:t>
            </w:r>
            <w:r w:rsidR="00640D18" w:rsidRPr="00D353B4">
              <w:t>2</w:t>
            </w:r>
            <w:r w:rsidRPr="00D353B4">
              <w:t xml:space="preserve">0 godz. </w:t>
            </w:r>
          </w:p>
          <w:p w14:paraId="3265A95E" w14:textId="5EBE1AE2" w:rsidR="00D71C62" w:rsidRPr="00D353B4" w:rsidRDefault="00D71C62" w:rsidP="00D71C62">
            <w:r w:rsidRPr="00D353B4">
              <w:t xml:space="preserve">Razem kontaktowe </w:t>
            </w:r>
            <w:r w:rsidR="00640D18" w:rsidRPr="00D353B4">
              <w:t>2</w:t>
            </w:r>
            <w:r w:rsidR="00BF0E70" w:rsidRPr="00D353B4">
              <w:t>0</w:t>
            </w:r>
            <w:r w:rsidRPr="00D353B4">
              <w:t xml:space="preserve"> godz. (</w:t>
            </w:r>
            <w:r w:rsidR="00640D18" w:rsidRPr="00D353B4">
              <w:t>0,</w:t>
            </w:r>
            <w:r w:rsidR="00BF0E70" w:rsidRPr="00D353B4">
              <w:t>8</w:t>
            </w:r>
            <w:r w:rsidRPr="00D353B4">
              <w:t xml:space="preserve"> ECTS)</w:t>
            </w:r>
          </w:p>
          <w:p w14:paraId="011F3D64" w14:textId="77777777" w:rsidR="00D71C62" w:rsidRPr="00D353B4" w:rsidRDefault="00D71C62" w:rsidP="00D71C62"/>
          <w:p w14:paraId="2682C852" w14:textId="77777777" w:rsidR="00D71C62" w:rsidRPr="00D353B4" w:rsidRDefault="00D71C62" w:rsidP="00D71C62">
            <w:pPr>
              <w:rPr>
                <w:bCs/>
              </w:rPr>
            </w:pPr>
            <w:r w:rsidRPr="00D353B4">
              <w:rPr>
                <w:bCs/>
              </w:rPr>
              <w:t>Godziny niekontaktowe:</w:t>
            </w:r>
          </w:p>
          <w:p w14:paraId="024BC4F7" w14:textId="438914BF" w:rsidR="00D71C62" w:rsidRPr="00D353B4" w:rsidRDefault="00D71C62" w:rsidP="00667F61">
            <w:pPr>
              <w:numPr>
                <w:ilvl w:val="0"/>
                <w:numId w:val="149"/>
              </w:numPr>
            </w:pPr>
            <w:r w:rsidRPr="00D353B4">
              <w:t xml:space="preserve">Przygotowanie do zaliczenia - </w:t>
            </w:r>
            <w:r w:rsidR="00BF0E70" w:rsidRPr="00D353B4">
              <w:t>30</w:t>
            </w:r>
            <w:r w:rsidRPr="00D353B4">
              <w:t xml:space="preserve"> godz. (</w:t>
            </w:r>
            <w:r w:rsidR="002922E6" w:rsidRPr="00D353B4">
              <w:t>1,2</w:t>
            </w:r>
            <w:r w:rsidRPr="00D353B4">
              <w:t xml:space="preserve"> ECTS)</w:t>
            </w:r>
          </w:p>
          <w:p w14:paraId="2FCFE82C" w14:textId="0133F9D0" w:rsidR="00D71C62" w:rsidRPr="00D353B4" w:rsidRDefault="00D71C62" w:rsidP="00667F61">
            <w:pPr>
              <w:numPr>
                <w:ilvl w:val="0"/>
                <w:numId w:val="149"/>
              </w:numPr>
            </w:pPr>
            <w:r w:rsidRPr="00D353B4">
              <w:t xml:space="preserve">Studiowanie literatury - </w:t>
            </w:r>
            <w:r w:rsidR="00BF0E70" w:rsidRPr="00D353B4">
              <w:t>25</w:t>
            </w:r>
            <w:r w:rsidRPr="00D353B4">
              <w:t xml:space="preserve"> godz. (</w:t>
            </w:r>
            <w:r w:rsidR="00BF0E70" w:rsidRPr="00D353B4">
              <w:t>1,0</w:t>
            </w:r>
            <w:r w:rsidRPr="00D353B4">
              <w:t xml:space="preserve"> ECTS)</w:t>
            </w:r>
          </w:p>
          <w:p w14:paraId="7421B0EA" w14:textId="16C0923F" w:rsidR="00D71C62" w:rsidRPr="00D353B4" w:rsidRDefault="00D71C62" w:rsidP="00640D18">
            <w:pPr>
              <w:jc w:val="both"/>
            </w:pPr>
            <w:r w:rsidRPr="00D353B4">
              <w:t xml:space="preserve">Razem niekontaktowe </w:t>
            </w:r>
            <w:r w:rsidR="002922E6" w:rsidRPr="00D353B4">
              <w:t>55</w:t>
            </w:r>
            <w:r w:rsidRPr="00D353B4">
              <w:t xml:space="preserve"> godz. (</w:t>
            </w:r>
            <w:r w:rsidR="002922E6" w:rsidRPr="00D353B4">
              <w:t>2,2</w:t>
            </w:r>
            <w:r w:rsidRPr="00D353B4">
              <w:t xml:space="preserve"> ECTS)</w:t>
            </w:r>
          </w:p>
        </w:tc>
      </w:tr>
      <w:tr w:rsidR="00D71C62" w:rsidRPr="00D353B4" w14:paraId="6D38C87E" w14:textId="77777777" w:rsidTr="00263D4C">
        <w:trPr>
          <w:trHeight w:val="718"/>
        </w:trPr>
        <w:tc>
          <w:tcPr>
            <w:tcW w:w="2123" w:type="pct"/>
            <w:shd w:val="clear" w:color="auto" w:fill="auto"/>
          </w:tcPr>
          <w:p w14:paraId="7BD32205" w14:textId="77777777" w:rsidR="00D71C62" w:rsidRPr="00D353B4" w:rsidRDefault="00D71C62" w:rsidP="00D71C62">
            <w:r w:rsidRPr="00D353B4">
              <w:t>Nakład pracy związany z zajęciami wymagającymi bezpośredniego udziału nauczyciela akademickiego</w:t>
            </w:r>
          </w:p>
        </w:tc>
        <w:tc>
          <w:tcPr>
            <w:tcW w:w="2877" w:type="pct"/>
            <w:shd w:val="clear" w:color="auto" w:fill="auto"/>
          </w:tcPr>
          <w:p w14:paraId="71954DDC" w14:textId="77777777" w:rsidR="002922E6" w:rsidRPr="00D353B4" w:rsidRDefault="00D71C62" w:rsidP="002922E6">
            <w:pPr>
              <w:jc w:val="both"/>
            </w:pPr>
            <w:r w:rsidRPr="00D353B4">
              <w:t xml:space="preserve">udział w wykładach – </w:t>
            </w:r>
            <w:r w:rsidR="00640D18" w:rsidRPr="00D353B4">
              <w:t>2</w:t>
            </w:r>
            <w:r w:rsidRPr="00D353B4">
              <w:t xml:space="preserve">0 godz.; </w:t>
            </w:r>
          </w:p>
          <w:p w14:paraId="6DCD04A9" w14:textId="482607F3" w:rsidR="00640D18" w:rsidRPr="00D353B4" w:rsidRDefault="00640D18" w:rsidP="002922E6">
            <w:pPr>
              <w:jc w:val="both"/>
            </w:pPr>
            <w:r w:rsidRPr="00D353B4">
              <w:t>Razem kontaktowe 2</w:t>
            </w:r>
            <w:r w:rsidR="002922E6" w:rsidRPr="00D353B4">
              <w:t>0</w:t>
            </w:r>
            <w:r w:rsidRPr="00D353B4">
              <w:t xml:space="preserve"> godz. (0,</w:t>
            </w:r>
            <w:r w:rsidR="002922E6" w:rsidRPr="00D353B4">
              <w:t>8</w:t>
            </w:r>
            <w:r w:rsidRPr="00D353B4">
              <w:t xml:space="preserve"> ECTS)</w:t>
            </w:r>
          </w:p>
        </w:tc>
      </w:tr>
    </w:tbl>
    <w:p w14:paraId="10DDDEC8" w14:textId="77777777" w:rsidR="00217B1E" w:rsidRPr="00D353B4" w:rsidRDefault="00217B1E" w:rsidP="00396144">
      <w:pPr>
        <w:rPr>
          <w:sz w:val="28"/>
          <w:szCs w:val="28"/>
        </w:rPr>
      </w:pPr>
    </w:p>
    <w:p w14:paraId="44D71518" w14:textId="7D74C86A" w:rsidR="00396144" w:rsidRPr="00D353B4" w:rsidRDefault="00396144" w:rsidP="00396144">
      <w:r w:rsidRPr="00D353B4">
        <w:rPr>
          <w:b/>
          <w:sz w:val="28"/>
        </w:rPr>
        <w:t xml:space="preserve">Karta opisu zajęć z modułu  </w:t>
      </w:r>
      <w:r w:rsidR="00217B1E" w:rsidRPr="00D353B4">
        <w:rPr>
          <w:b/>
          <w:sz w:val="28"/>
        </w:rPr>
        <w:t>Etyka</w:t>
      </w:r>
    </w:p>
    <w:tbl>
      <w:tblPr>
        <w:tblW w:w="5000" w:type="pct"/>
        <w:tblCellMar>
          <w:left w:w="115" w:type="dxa"/>
          <w:right w:w="115" w:type="dxa"/>
        </w:tblCellMar>
        <w:tblLook w:val="04A0" w:firstRow="1" w:lastRow="0" w:firstColumn="1" w:lastColumn="0" w:noHBand="0" w:noVBand="1"/>
      </w:tblPr>
      <w:tblGrid>
        <w:gridCol w:w="3408"/>
        <w:gridCol w:w="6220"/>
      </w:tblGrid>
      <w:tr w:rsidR="00D353B4" w:rsidRPr="00D353B4" w14:paraId="350C9B38"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368B6087" w14:textId="77777777" w:rsidR="00D71C62" w:rsidRPr="00D353B4" w:rsidRDefault="00D71C62" w:rsidP="00D71C62">
            <w:pPr>
              <w:widowControl w:val="0"/>
              <w:suppressAutoHyphens/>
            </w:pPr>
            <w:r w:rsidRPr="00D353B4">
              <w:t>Nazwa kierunku studiów</w:t>
            </w:r>
          </w:p>
        </w:tc>
        <w:tc>
          <w:tcPr>
            <w:tcW w:w="3230" w:type="pct"/>
            <w:tcBorders>
              <w:top w:val="single" w:sz="4" w:space="0" w:color="000000"/>
              <w:left w:val="single" w:sz="4" w:space="0" w:color="000000"/>
              <w:bottom w:val="single" w:sz="4" w:space="0" w:color="000000"/>
              <w:right w:val="single" w:sz="4" w:space="0" w:color="000000"/>
            </w:tcBorders>
          </w:tcPr>
          <w:p w14:paraId="1C02DE08" w14:textId="728F34C2" w:rsidR="00D71C62" w:rsidRPr="00D353B4" w:rsidRDefault="00D71C62" w:rsidP="00D71C62">
            <w:pPr>
              <w:widowControl w:val="0"/>
              <w:suppressAutoHyphens/>
            </w:pPr>
            <w:r w:rsidRPr="00D353B4">
              <w:t xml:space="preserve">Turystyka i rekreacja </w:t>
            </w:r>
          </w:p>
        </w:tc>
      </w:tr>
      <w:tr w:rsidR="00D353B4" w:rsidRPr="00D353B4" w14:paraId="06E491AA"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3FAB83AB" w14:textId="77777777" w:rsidR="00D71C62" w:rsidRPr="00D353B4" w:rsidRDefault="00D71C62" w:rsidP="00D71C62">
            <w:pPr>
              <w:widowControl w:val="0"/>
              <w:suppressAutoHyphens/>
            </w:pPr>
            <w:r w:rsidRPr="00D353B4">
              <w:t>Nazwa modułu kształcenia, także nazwa w języku angielskim</w:t>
            </w:r>
          </w:p>
        </w:tc>
        <w:tc>
          <w:tcPr>
            <w:tcW w:w="3230" w:type="pct"/>
            <w:tcBorders>
              <w:top w:val="single" w:sz="4" w:space="0" w:color="000000"/>
              <w:left w:val="single" w:sz="4" w:space="0" w:color="000000"/>
              <w:bottom w:val="single" w:sz="4" w:space="0" w:color="000000"/>
              <w:right w:val="single" w:sz="4" w:space="0" w:color="000000"/>
            </w:tcBorders>
          </w:tcPr>
          <w:p w14:paraId="31E7062C" w14:textId="77777777" w:rsidR="00D71C62" w:rsidRPr="00D353B4" w:rsidRDefault="00D71C62" w:rsidP="00D71C62">
            <w:pPr>
              <w:widowControl w:val="0"/>
              <w:suppressAutoHyphens/>
            </w:pPr>
            <w:r w:rsidRPr="00D353B4">
              <w:rPr>
                <w:lang w:val="en-GB"/>
              </w:rPr>
              <w:t>Etyka/Ethics</w:t>
            </w:r>
          </w:p>
        </w:tc>
      </w:tr>
      <w:tr w:rsidR="00D353B4" w:rsidRPr="00D353B4" w14:paraId="4512FC66"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09B4EBC5" w14:textId="77777777" w:rsidR="00D71C62" w:rsidRPr="00D353B4" w:rsidRDefault="00D71C62" w:rsidP="00D71C62">
            <w:pPr>
              <w:widowControl w:val="0"/>
              <w:suppressAutoHyphens/>
            </w:pPr>
            <w:r w:rsidRPr="00D353B4">
              <w:t>Język wykładowy</w:t>
            </w:r>
          </w:p>
        </w:tc>
        <w:tc>
          <w:tcPr>
            <w:tcW w:w="3230" w:type="pct"/>
            <w:tcBorders>
              <w:top w:val="single" w:sz="4" w:space="0" w:color="000000"/>
              <w:left w:val="single" w:sz="4" w:space="0" w:color="000000"/>
              <w:bottom w:val="single" w:sz="4" w:space="0" w:color="000000"/>
              <w:right w:val="single" w:sz="4" w:space="0" w:color="000000"/>
            </w:tcBorders>
          </w:tcPr>
          <w:p w14:paraId="7CC5A334" w14:textId="77777777" w:rsidR="00D71C62" w:rsidRPr="00D353B4" w:rsidRDefault="00D71C62" w:rsidP="00D71C62">
            <w:pPr>
              <w:widowControl w:val="0"/>
              <w:suppressAutoHyphens/>
            </w:pPr>
            <w:r w:rsidRPr="00D353B4">
              <w:t>Polski</w:t>
            </w:r>
          </w:p>
        </w:tc>
      </w:tr>
      <w:tr w:rsidR="00D353B4" w:rsidRPr="00D353B4" w14:paraId="5695A08C"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0469AE4C" w14:textId="77777777" w:rsidR="00D71C62" w:rsidRPr="00D353B4" w:rsidRDefault="00D71C62" w:rsidP="00D71C62">
            <w:pPr>
              <w:widowControl w:val="0"/>
              <w:suppressAutoHyphens/>
            </w:pPr>
            <w:r w:rsidRPr="00D353B4">
              <w:t>Rodzaj modułu</w:t>
            </w:r>
          </w:p>
        </w:tc>
        <w:tc>
          <w:tcPr>
            <w:tcW w:w="3230" w:type="pct"/>
            <w:tcBorders>
              <w:top w:val="single" w:sz="4" w:space="0" w:color="000000"/>
              <w:left w:val="single" w:sz="4" w:space="0" w:color="000000"/>
              <w:bottom w:val="single" w:sz="4" w:space="0" w:color="000000"/>
              <w:right w:val="single" w:sz="4" w:space="0" w:color="000000"/>
            </w:tcBorders>
          </w:tcPr>
          <w:p w14:paraId="655059E5" w14:textId="77777777" w:rsidR="00D71C62" w:rsidRPr="00D353B4" w:rsidRDefault="00D71C62" w:rsidP="00D71C62">
            <w:pPr>
              <w:widowControl w:val="0"/>
              <w:suppressAutoHyphens/>
            </w:pPr>
            <w:r w:rsidRPr="00D353B4">
              <w:t>obieralny</w:t>
            </w:r>
          </w:p>
        </w:tc>
      </w:tr>
      <w:tr w:rsidR="00D353B4" w:rsidRPr="00D353B4" w14:paraId="5116F3C2"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453D0C73" w14:textId="77777777" w:rsidR="00D71C62" w:rsidRPr="00D353B4" w:rsidRDefault="00D71C62" w:rsidP="00D71C62">
            <w:pPr>
              <w:widowControl w:val="0"/>
              <w:suppressAutoHyphens/>
            </w:pPr>
            <w:r w:rsidRPr="00D353B4">
              <w:t>Poziom studiów</w:t>
            </w:r>
          </w:p>
        </w:tc>
        <w:tc>
          <w:tcPr>
            <w:tcW w:w="3230" w:type="pct"/>
            <w:tcBorders>
              <w:top w:val="single" w:sz="4" w:space="0" w:color="000000"/>
              <w:left w:val="single" w:sz="4" w:space="0" w:color="000000"/>
              <w:bottom w:val="single" w:sz="4" w:space="0" w:color="000000"/>
              <w:right w:val="single" w:sz="4" w:space="0" w:color="000000"/>
            </w:tcBorders>
          </w:tcPr>
          <w:p w14:paraId="52137FB4" w14:textId="77777777" w:rsidR="00D71C62" w:rsidRPr="00D353B4" w:rsidRDefault="00D71C62" w:rsidP="00D71C62">
            <w:pPr>
              <w:widowControl w:val="0"/>
              <w:suppressAutoHyphens/>
            </w:pPr>
            <w:r w:rsidRPr="00D353B4">
              <w:t>Pierwszego stopnia / licencjackie</w:t>
            </w:r>
          </w:p>
        </w:tc>
      </w:tr>
      <w:tr w:rsidR="00D353B4" w:rsidRPr="00D353B4" w14:paraId="25C8CC10"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78922B5F" w14:textId="77777777" w:rsidR="00D71C62" w:rsidRPr="00D353B4" w:rsidRDefault="00D71C62" w:rsidP="00D71C62">
            <w:pPr>
              <w:widowControl w:val="0"/>
              <w:suppressAutoHyphens/>
            </w:pPr>
            <w:r w:rsidRPr="00D353B4">
              <w:t>Forma studiów</w:t>
            </w:r>
          </w:p>
        </w:tc>
        <w:tc>
          <w:tcPr>
            <w:tcW w:w="3230" w:type="pct"/>
            <w:tcBorders>
              <w:top w:val="single" w:sz="4" w:space="0" w:color="000000"/>
              <w:left w:val="single" w:sz="4" w:space="0" w:color="000000"/>
              <w:bottom w:val="single" w:sz="4" w:space="0" w:color="000000"/>
              <w:right w:val="single" w:sz="4" w:space="0" w:color="000000"/>
            </w:tcBorders>
          </w:tcPr>
          <w:p w14:paraId="1A96C9CF" w14:textId="3CB19025" w:rsidR="00D71C62" w:rsidRPr="00D353B4" w:rsidRDefault="00640D18" w:rsidP="00D71C62">
            <w:pPr>
              <w:widowControl w:val="0"/>
              <w:suppressAutoHyphens/>
            </w:pPr>
            <w:r w:rsidRPr="00D353B4">
              <w:t>nie</w:t>
            </w:r>
            <w:r w:rsidR="00D71C62" w:rsidRPr="00D353B4">
              <w:t>tacjonarne</w:t>
            </w:r>
          </w:p>
        </w:tc>
      </w:tr>
      <w:tr w:rsidR="00D353B4" w:rsidRPr="00D353B4" w14:paraId="521B3EE9"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23494EB1" w14:textId="77777777" w:rsidR="00D71C62" w:rsidRPr="00D353B4" w:rsidRDefault="00D71C62" w:rsidP="00D71C62">
            <w:pPr>
              <w:widowControl w:val="0"/>
              <w:suppressAutoHyphens/>
            </w:pPr>
            <w:r w:rsidRPr="00D353B4">
              <w:t>Rok studiów dla kierunku</w:t>
            </w:r>
          </w:p>
        </w:tc>
        <w:tc>
          <w:tcPr>
            <w:tcW w:w="3230" w:type="pct"/>
            <w:tcBorders>
              <w:top w:val="single" w:sz="4" w:space="0" w:color="000000"/>
              <w:left w:val="single" w:sz="4" w:space="0" w:color="000000"/>
              <w:bottom w:val="single" w:sz="4" w:space="0" w:color="000000"/>
              <w:right w:val="single" w:sz="4" w:space="0" w:color="000000"/>
            </w:tcBorders>
          </w:tcPr>
          <w:p w14:paraId="4E5C9DB6" w14:textId="77777777" w:rsidR="00D71C62" w:rsidRPr="00D353B4" w:rsidRDefault="00D71C62" w:rsidP="00D71C62">
            <w:pPr>
              <w:widowControl w:val="0"/>
              <w:suppressAutoHyphens/>
            </w:pPr>
            <w:r w:rsidRPr="00D353B4">
              <w:t>III</w:t>
            </w:r>
          </w:p>
        </w:tc>
      </w:tr>
      <w:tr w:rsidR="00D353B4" w:rsidRPr="00D353B4" w14:paraId="2CFB3BF2"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7A494AC8" w14:textId="77777777" w:rsidR="00D71C62" w:rsidRPr="00D353B4" w:rsidRDefault="00D71C62" w:rsidP="00D71C62">
            <w:pPr>
              <w:widowControl w:val="0"/>
              <w:suppressAutoHyphens/>
            </w:pPr>
            <w:r w:rsidRPr="00D353B4">
              <w:t>Semestr dla kierunku</w:t>
            </w:r>
          </w:p>
        </w:tc>
        <w:tc>
          <w:tcPr>
            <w:tcW w:w="3230" w:type="pct"/>
            <w:tcBorders>
              <w:top w:val="single" w:sz="4" w:space="0" w:color="000000"/>
              <w:left w:val="single" w:sz="4" w:space="0" w:color="000000"/>
              <w:bottom w:val="single" w:sz="4" w:space="0" w:color="000000"/>
              <w:right w:val="single" w:sz="4" w:space="0" w:color="000000"/>
            </w:tcBorders>
          </w:tcPr>
          <w:p w14:paraId="68C6C833" w14:textId="77777777" w:rsidR="00D71C62" w:rsidRPr="00D353B4" w:rsidRDefault="00D71C62" w:rsidP="00D71C62">
            <w:pPr>
              <w:widowControl w:val="0"/>
              <w:suppressAutoHyphens/>
            </w:pPr>
            <w:r w:rsidRPr="00D353B4">
              <w:t>5</w:t>
            </w:r>
          </w:p>
        </w:tc>
      </w:tr>
      <w:tr w:rsidR="00D353B4" w:rsidRPr="00D353B4" w14:paraId="2A62A5D6"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3D379093" w14:textId="77777777" w:rsidR="00D71C62" w:rsidRPr="00D353B4" w:rsidRDefault="00D71C62" w:rsidP="00D71C62">
            <w:pPr>
              <w:widowControl w:val="0"/>
              <w:suppressAutoHyphens/>
            </w:pPr>
            <w:r w:rsidRPr="00D353B4">
              <w:t>Liczba punktów ECTS z podziałem na kontaktowe/ niekontaktowe</w:t>
            </w:r>
          </w:p>
        </w:tc>
        <w:tc>
          <w:tcPr>
            <w:tcW w:w="3230" w:type="pct"/>
            <w:tcBorders>
              <w:top w:val="single" w:sz="4" w:space="0" w:color="000000"/>
              <w:left w:val="single" w:sz="4" w:space="0" w:color="000000"/>
              <w:bottom w:val="single" w:sz="4" w:space="0" w:color="000000"/>
              <w:right w:val="single" w:sz="4" w:space="0" w:color="000000"/>
            </w:tcBorders>
          </w:tcPr>
          <w:p w14:paraId="17B23331" w14:textId="72176099" w:rsidR="00D71C62" w:rsidRPr="00D353B4" w:rsidRDefault="002922E6" w:rsidP="00D71C62">
            <w:pPr>
              <w:widowControl w:val="0"/>
              <w:suppressAutoHyphens/>
            </w:pPr>
            <w:r w:rsidRPr="00D353B4">
              <w:t>3</w:t>
            </w:r>
            <w:r w:rsidR="00D71C62" w:rsidRPr="00D353B4">
              <w:t xml:space="preserve"> (</w:t>
            </w:r>
            <w:r w:rsidR="00640D18" w:rsidRPr="00D353B4">
              <w:t>0,</w:t>
            </w:r>
            <w:r w:rsidRPr="00D353B4">
              <w:t>8</w:t>
            </w:r>
            <w:r w:rsidR="00D71C62" w:rsidRPr="00D353B4">
              <w:t>/</w:t>
            </w:r>
            <w:r w:rsidRPr="00D353B4">
              <w:t>2,2</w:t>
            </w:r>
            <w:r w:rsidR="00D71C62" w:rsidRPr="00D353B4">
              <w:t>)</w:t>
            </w:r>
          </w:p>
        </w:tc>
      </w:tr>
      <w:tr w:rsidR="00D353B4" w:rsidRPr="00D353B4" w14:paraId="6DB453E8"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2580BDB6" w14:textId="77777777" w:rsidR="00D71C62" w:rsidRPr="00D353B4" w:rsidRDefault="00D71C62" w:rsidP="00D71C62">
            <w:pPr>
              <w:widowControl w:val="0"/>
              <w:suppressAutoHyphens/>
            </w:pPr>
            <w:r w:rsidRPr="00D353B4">
              <w:t xml:space="preserve">Tytuł naukowy/stopień </w:t>
            </w:r>
            <w:r w:rsidRPr="00D353B4">
              <w:lastRenderedPageBreak/>
              <w:t>naukowy, imię i nazwisko osoby odpowiedzialnej za moduł</w:t>
            </w:r>
          </w:p>
        </w:tc>
        <w:tc>
          <w:tcPr>
            <w:tcW w:w="3230" w:type="pct"/>
            <w:tcBorders>
              <w:top w:val="single" w:sz="4" w:space="0" w:color="000000"/>
              <w:left w:val="single" w:sz="4" w:space="0" w:color="000000"/>
              <w:bottom w:val="single" w:sz="4" w:space="0" w:color="000000"/>
              <w:right w:val="single" w:sz="4" w:space="0" w:color="000000"/>
            </w:tcBorders>
          </w:tcPr>
          <w:p w14:paraId="56FAC715" w14:textId="77777777" w:rsidR="00D71C62" w:rsidRPr="00D353B4" w:rsidRDefault="00D71C62" w:rsidP="00D71C62">
            <w:pPr>
              <w:widowControl w:val="0"/>
              <w:suppressAutoHyphens/>
            </w:pPr>
            <w:r w:rsidRPr="00D353B4">
              <w:lastRenderedPageBreak/>
              <w:t>Dr Konrad Buczma</w:t>
            </w:r>
          </w:p>
        </w:tc>
      </w:tr>
      <w:tr w:rsidR="00D353B4" w:rsidRPr="00D353B4" w14:paraId="7557E97D"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3A03DEF9" w14:textId="77777777" w:rsidR="00D71C62" w:rsidRPr="00D353B4" w:rsidRDefault="00D71C62" w:rsidP="00D71C62">
            <w:pPr>
              <w:widowControl w:val="0"/>
              <w:suppressAutoHyphens/>
            </w:pPr>
            <w:r w:rsidRPr="00D353B4">
              <w:t>Jednostka oferująca moduł</w:t>
            </w:r>
          </w:p>
        </w:tc>
        <w:tc>
          <w:tcPr>
            <w:tcW w:w="3230" w:type="pct"/>
            <w:tcBorders>
              <w:top w:val="single" w:sz="4" w:space="0" w:color="000000"/>
              <w:left w:val="single" w:sz="4" w:space="0" w:color="000000"/>
              <w:bottom w:val="single" w:sz="4" w:space="0" w:color="000000"/>
              <w:right w:val="single" w:sz="4" w:space="0" w:color="000000"/>
            </w:tcBorders>
          </w:tcPr>
          <w:p w14:paraId="418DBB51" w14:textId="77777777" w:rsidR="00D71C62" w:rsidRPr="00D353B4" w:rsidRDefault="00D71C62" w:rsidP="00D71C62">
            <w:pPr>
              <w:widowControl w:val="0"/>
              <w:suppressAutoHyphens/>
            </w:pPr>
            <w:r w:rsidRPr="00D353B4">
              <w:t>Katedra Roślin Przemysłowych i Leczniczych</w:t>
            </w:r>
          </w:p>
        </w:tc>
      </w:tr>
      <w:tr w:rsidR="00D353B4" w:rsidRPr="00D353B4" w14:paraId="50B2D773"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48A56329" w14:textId="77777777" w:rsidR="00D71C62" w:rsidRPr="00D353B4" w:rsidRDefault="00D71C62" w:rsidP="00D71C62">
            <w:pPr>
              <w:widowControl w:val="0"/>
              <w:suppressAutoHyphens/>
            </w:pPr>
            <w:r w:rsidRPr="00D353B4">
              <w:t>Cel modułu</w:t>
            </w:r>
          </w:p>
          <w:p w14:paraId="0BD9F463" w14:textId="77777777" w:rsidR="00D71C62" w:rsidRPr="00D353B4" w:rsidRDefault="00D71C62" w:rsidP="00D71C62">
            <w:pPr>
              <w:widowControl w:val="0"/>
              <w:suppressAutoHyphens/>
            </w:pPr>
          </w:p>
        </w:tc>
        <w:tc>
          <w:tcPr>
            <w:tcW w:w="3230" w:type="pct"/>
            <w:tcBorders>
              <w:top w:val="single" w:sz="4" w:space="0" w:color="000000"/>
              <w:left w:val="single" w:sz="4" w:space="0" w:color="000000"/>
              <w:bottom w:val="single" w:sz="4" w:space="0" w:color="000000"/>
              <w:right w:val="single" w:sz="4" w:space="0" w:color="000000"/>
            </w:tcBorders>
          </w:tcPr>
          <w:p w14:paraId="4381414C" w14:textId="77777777" w:rsidR="00D71C62" w:rsidRPr="00D353B4" w:rsidRDefault="00D71C62" w:rsidP="00D71C62">
            <w:pPr>
              <w:widowControl w:val="0"/>
              <w:suppressAutoHyphens/>
              <w:jc w:val="both"/>
            </w:pPr>
            <w:r w:rsidRPr="00D353B4">
              <w:t>Celem realizowanego kursu jest zapoznanie studentów z podstawowymi zasadami pojęciami dotyczącymi definicji prawa, głównych kultur prawnych na świecie, poglądów na państwo i prawo oraz ogólnymi problemami etycznymi i argumentami  dotyczącymi odpowiedzialności karnej w tym kary śmierci, aborcji, eutanazji.</w:t>
            </w:r>
          </w:p>
        </w:tc>
      </w:tr>
      <w:tr w:rsidR="00D353B4" w:rsidRPr="00D353B4" w14:paraId="3EFE24B2" w14:textId="77777777" w:rsidTr="00263D4C">
        <w:trPr>
          <w:trHeight w:val="236"/>
        </w:trPr>
        <w:tc>
          <w:tcPr>
            <w:tcW w:w="1770" w:type="pct"/>
            <w:vMerge w:val="restart"/>
            <w:tcBorders>
              <w:top w:val="single" w:sz="4" w:space="0" w:color="000000"/>
              <w:left w:val="single" w:sz="4" w:space="0" w:color="000000"/>
              <w:bottom w:val="single" w:sz="4" w:space="0" w:color="000000"/>
              <w:right w:val="single" w:sz="4" w:space="0" w:color="000000"/>
            </w:tcBorders>
          </w:tcPr>
          <w:p w14:paraId="7800449E" w14:textId="77777777" w:rsidR="00D71C62" w:rsidRPr="00D353B4" w:rsidRDefault="00D71C62" w:rsidP="00D71C62">
            <w:pPr>
              <w:widowControl w:val="0"/>
              <w:suppressAutoHyphens/>
              <w:jc w:val="both"/>
            </w:pPr>
            <w:r w:rsidRPr="00D353B4">
              <w:t>Efekty uczenia się dla modułu to opis zasobu wiedzy, umiejętności i kompetencji społecznych, które student osiągnie po zrealizowaniu zajęć.</w:t>
            </w:r>
          </w:p>
          <w:p w14:paraId="3D556C8A" w14:textId="77777777" w:rsidR="00D71C62" w:rsidRPr="00D353B4" w:rsidRDefault="00D71C62" w:rsidP="00D71C62">
            <w:pPr>
              <w:widowControl w:val="0"/>
              <w:suppressAutoHyphens/>
              <w:jc w:val="both"/>
            </w:pPr>
          </w:p>
        </w:tc>
        <w:tc>
          <w:tcPr>
            <w:tcW w:w="3230" w:type="pct"/>
            <w:tcBorders>
              <w:top w:val="single" w:sz="4" w:space="0" w:color="000000"/>
              <w:left w:val="single" w:sz="4" w:space="0" w:color="000000"/>
              <w:bottom w:val="single" w:sz="4" w:space="0" w:color="000000"/>
              <w:right w:val="single" w:sz="4" w:space="0" w:color="000000"/>
            </w:tcBorders>
          </w:tcPr>
          <w:p w14:paraId="1131CFD0" w14:textId="77777777" w:rsidR="00D71C62" w:rsidRPr="00D353B4" w:rsidRDefault="00D71C62" w:rsidP="00D71C62">
            <w:pPr>
              <w:widowControl w:val="0"/>
              <w:suppressAutoHyphens/>
            </w:pPr>
            <w:r w:rsidRPr="00D353B4">
              <w:t>Wiedza:</w:t>
            </w:r>
          </w:p>
        </w:tc>
      </w:tr>
      <w:tr w:rsidR="00D353B4" w:rsidRPr="00D353B4" w14:paraId="1AB36849" w14:textId="77777777" w:rsidTr="00263D4C">
        <w:trPr>
          <w:trHeight w:val="233"/>
        </w:trPr>
        <w:tc>
          <w:tcPr>
            <w:tcW w:w="1770" w:type="pct"/>
            <w:vMerge/>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6D29B1A" w14:textId="77777777" w:rsidR="00D71C62" w:rsidRPr="00D353B4" w:rsidRDefault="00D71C62" w:rsidP="00D71C62">
            <w:pPr>
              <w:widowControl w:val="0"/>
              <w:suppressAutoHyphens/>
            </w:pPr>
          </w:p>
        </w:tc>
        <w:tc>
          <w:tcPr>
            <w:tcW w:w="3230" w:type="pct"/>
            <w:tcBorders>
              <w:top w:val="single" w:sz="4" w:space="0" w:color="000000"/>
              <w:left w:val="single" w:sz="4" w:space="0" w:color="000000"/>
              <w:bottom w:val="single" w:sz="4" w:space="0" w:color="000000"/>
              <w:right w:val="single" w:sz="4" w:space="0" w:color="000000"/>
            </w:tcBorders>
          </w:tcPr>
          <w:p w14:paraId="48951780" w14:textId="77777777" w:rsidR="00D71C62" w:rsidRPr="00D353B4" w:rsidRDefault="00D71C62" w:rsidP="00D71C62">
            <w:pPr>
              <w:widowControl w:val="0"/>
              <w:suppressAutoHyphens/>
            </w:pPr>
            <w:r w:rsidRPr="00D353B4">
              <w:t xml:space="preserve">W1.Student zna różnorodne i złożone rodzaje więzi społecznych </w:t>
            </w:r>
          </w:p>
        </w:tc>
      </w:tr>
      <w:tr w:rsidR="00D353B4" w:rsidRPr="00D353B4" w14:paraId="54614D83" w14:textId="77777777" w:rsidTr="00263D4C">
        <w:trPr>
          <w:trHeight w:val="718"/>
        </w:trPr>
        <w:tc>
          <w:tcPr>
            <w:tcW w:w="1770" w:type="pct"/>
            <w:tcBorders>
              <w:top w:val="single" w:sz="4" w:space="0" w:color="000000"/>
              <w:left w:val="single" w:sz="4" w:space="0" w:color="000000"/>
              <w:bottom w:val="single" w:sz="4" w:space="0" w:color="000000"/>
              <w:right w:val="single" w:sz="4" w:space="0" w:color="000000"/>
            </w:tcBorders>
          </w:tcPr>
          <w:p w14:paraId="41867E47" w14:textId="77777777" w:rsidR="00D71C62" w:rsidRPr="00D353B4" w:rsidRDefault="00D71C62" w:rsidP="00D71C62">
            <w:pPr>
              <w:widowControl w:val="0"/>
              <w:suppressAutoHyphens/>
              <w:jc w:val="both"/>
            </w:pPr>
            <w:r w:rsidRPr="00D353B4">
              <w:t>Odniesienie modułowych efektów uczenia się do kierunkowych efektów uczenia się</w:t>
            </w:r>
          </w:p>
        </w:tc>
        <w:tc>
          <w:tcPr>
            <w:tcW w:w="3230" w:type="pct"/>
            <w:tcBorders>
              <w:top w:val="single" w:sz="4" w:space="0" w:color="000000"/>
              <w:left w:val="single" w:sz="4" w:space="0" w:color="000000"/>
              <w:bottom w:val="single" w:sz="4" w:space="0" w:color="000000"/>
              <w:right w:val="single" w:sz="4" w:space="0" w:color="000000"/>
            </w:tcBorders>
          </w:tcPr>
          <w:p w14:paraId="5FA7334C" w14:textId="77777777" w:rsidR="00D71C62" w:rsidRPr="00D353B4" w:rsidRDefault="00D71C62" w:rsidP="00D71C62">
            <w:pPr>
              <w:widowControl w:val="0"/>
              <w:suppressAutoHyphens/>
            </w:pPr>
            <w:r w:rsidRPr="00D353B4">
              <w:t>Kod efektu modułowego – kod efektu kierunkowego </w:t>
            </w:r>
          </w:p>
          <w:p w14:paraId="2C67CBB8" w14:textId="77777777" w:rsidR="00D71C62" w:rsidRPr="00D353B4" w:rsidRDefault="00D71C62" w:rsidP="00D71C62">
            <w:pPr>
              <w:widowControl w:val="0"/>
              <w:suppressAutoHyphens/>
            </w:pPr>
            <w:r w:rsidRPr="00D353B4">
              <w:rPr>
                <w:bCs/>
              </w:rPr>
              <w:t xml:space="preserve">W1 – </w:t>
            </w:r>
            <w:r w:rsidRPr="00D353B4">
              <w:t xml:space="preserve">TR_W03 </w:t>
            </w:r>
          </w:p>
          <w:p w14:paraId="68D1D18F" w14:textId="05E1D01C" w:rsidR="00D71C62" w:rsidRPr="00D353B4" w:rsidRDefault="00D71C62" w:rsidP="00D71C62">
            <w:pPr>
              <w:widowControl w:val="0"/>
              <w:suppressAutoHyphens/>
            </w:pPr>
          </w:p>
        </w:tc>
      </w:tr>
      <w:tr w:rsidR="00D353B4" w:rsidRPr="00D353B4" w14:paraId="282E7676" w14:textId="77777777" w:rsidTr="00263D4C">
        <w:tc>
          <w:tcPr>
            <w:tcW w:w="1770"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33E79061" w14:textId="77777777" w:rsidR="00D71C62" w:rsidRPr="00D353B4" w:rsidRDefault="00D71C62" w:rsidP="00263D4C">
            <w:pPr>
              <w:widowControl w:val="0"/>
              <w:suppressAutoHyphens/>
              <w:spacing w:line="254" w:lineRule="auto"/>
              <w:ind w:left="118"/>
            </w:pPr>
            <w:r w:rsidRPr="00D353B4">
              <w:t>Odniesienie modułowych efektów uczenia się do efektów inżynierskich (jeżeli dotyczy)</w:t>
            </w:r>
          </w:p>
        </w:tc>
        <w:tc>
          <w:tcPr>
            <w:tcW w:w="3230"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14:paraId="559AA165" w14:textId="77777777" w:rsidR="00D71C62" w:rsidRPr="00D353B4" w:rsidRDefault="00D71C62" w:rsidP="00263D4C">
            <w:pPr>
              <w:widowControl w:val="0"/>
              <w:suppressAutoHyphens/>
              <w:spacing w:line="254" w:lineRule="auto"/>
              <w:rPr>
                <w:highlight w:val="red"/>
              </w:rPr>
            </w:pPr>
            <w:r w:rsidRPr="00D353B4">
              <w:t>nie dotyczy</w:t>
            </w:r>
          </w:p>
        </w:tc>
      </w:tr>
      <w:tr w:rsidR="00D353B4" w:rsidRPr="00D353B4" w14:paraId="4668C09A" w14:textId="77777777" w:rsidTr="00263D4C">
        <w:trPr>
          <w:trHeight w:val="114"/>
        </w:trPr>
        <w:tc>
          <w:tcPr>
            <w:tcW w:w="1770" w:type="pct"/>
            <w:tcBorders>
              <w:top w:val="single" w:sz="4" w:space="0" w:color="000000"/>
              <w:left w:val="single" w:sz="4" w:space="0" w:color="000000"/>
              <w:bottom w:val="single" w:sz="4" w:space="0" w:color="000000"/>
              <w:right w:val="single" w:sz="4" w:space="0" w:color="000000"/>
            </w:tcBorders>
          </w:tcPr>
          <w:p w14:paraId="5D3C6B23" w14:textId="21CDFFBA" w:rsidR="00D71C62" w:rsidRPr="00D353B4" w:rsidRDefault="00D71C62" w:rsidP="00263D4C">
            <w:pPr>
              <w:widowControl w:val="0"/>
              <w:suppressAutoHyphens/>
              <w:jc w:val="both"/>
            </w:pPr>
            <w:r w:rsidRPr="00D353B4">
              <w:t xml:space="preserve">Wymagania wstępne i dodatkowe </w:t>
            </w:r>
          </w:p>
        </w:tc>
        <w:tc>
          <w:tcPr>
            <w:tcW w:w="3230" w:type="pct"/>
            <w:tcBorders>
              <w:top w:val="single" w:sz="4" w:space="0" w:color="000000"/>
              <w:left w:val="single" w:sz="4" w:space="0" w:color="000000"/>
              <w:bottom w:val="single" w:sz="4" w:space="0" w:color="000000"/>
              <w:right w:val="single" w:sz="4" w:space="0" w:color="000000"/>
            </w:tcBorders>
          </w:tcPr>
          <w:p w14:paraId="71E702F1" w14:textId="77777777" w:rsidR="00D71C62" w:rsidRPr="00D353B4" w:rsidRDefault="00D71C62" w:rsidP="00D71C62">
            <w:pPr>
              <w:widowControl w:val="0"/>
              <w:suppressAutoHyphens/>
              <w:jc w:val="both"/>
            </w:pPr>
            <w:r w:rsidRPr="00D353B4">
              <w:t>brak</w:t>
            </w:r>
          </w:p>
        </w:tc>
      </w:tr>
      <w:tr w:rsidR="00D353B4" w:rsidRPr="00D353B4" w14:paraId="41CFC5A6"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3BB1A0E6" w14:textId="77777777" w:rsidR="00D71C62" w:rsidRPr="00D353B4" w:rsidRDefault="00D71C62" w:rsidP="00D71C62">
            <w:pPr>
              <w:widowControl w:val="0"/>
              <w:suppressAutoHyphens/>
            </w:pPr>
            <w:r w:rsidRPr="00D353B4">
              <w:t xml:space="preserve">Treści programowe modułu </w:t>
            </w:r>
          </w:p>
          <w:p w14:paraId="28765FF0" w14:textId="77777777" w:rsidR="00D71C62" w:rsidRPr="00D353B4" w:rsidRDefault="00D71C62" w:rsidP="00D71C62">
            <w:pPr>
              <w:widowControl w:val="0"/>
              <w:suppressAutoHyphens/>
            </w:pPr>
          </w:p>
        </w:tc>
        <w:tc>
          <w:tcPr>
            <w:tcW w:w="3230" w:type="pct"/>
            <w:tcBorders>
              <w:top w:val="single" w:sz="4" w:space="0" w:color="000000"/>
              <w:left w:val="single" w:sz="4" w:space="0" w:color="000000"/>
              <w:bottom w:val="single" w:sz="4" w:space="0" w:color="000000"/>
              <w:right w:val="single" w:sz="4" w:space="0" w:color="000000"/>
            </w:tcBorders>
          </w:tcPr>
          <w:p w14:paraId="604B3F7F" w14:textId="77777777" w:rsidR="00D71C62" w:rsidRPr="00D353B4" w:rsidRDefault="00D71C62" w:rsidP="00D71C62">
            <w:pPr>
              <w:widowControl w:val="0"/>
              <w:suppressAutoHyphens/>
              <w:jc w:val="both"/>
            </w:pPr>
            <w:r w:rsidRPr="00D353B4">
              <w:t xml:space="preserve"> W ram</w:t>
            </w:r>
            <w:r w:rsidRPr="00D353B4">
              <w:rPr>
                <w:bCs/>
              </w:rPr>
              <w:t>ach zajęć student zapoznaje się z definicjami prawa i głównymi kulturami prawnymi na świecie; zasadami odpowiedzialności karnej w tym zagadnieniem kary śmierci na świecie; problematyką aborcji i eutanazji.</w:t>
            </w:r>
          </w:p>
        </w:tc>
      </w:tr>
      <w:tr w:rsidR="00D353B4" w:rsidRPr="00D353B4" w14:paraId="4AC5260D" w14:textId="77777777" w:rsidTr="00263D4C">
        <w:trPr>
          <w:trHeight w:val="553"/>
        </w:trPr>
        <w:tc>
          <w:tcPr>
            <w:tcW w:w="1770" w:type="pct"/>
            <w:tcBorders>
              <w:top w:val="single" w:sz="4" w:space="0" w:color="000000"/>
              <w:left w:val="single" w:sz="4" w:space="0" w:color="000000"/>
              <w:bottom w:val="single" w:sz="4" w:space="0" w:color="000000"/>
              <w:right w:val="single" w:sz="4" w:space="0" w:color="000000"/>
            </w:tcBorders>
          </w:tcPr>
          <w:p w14:paraId="5ADE5B54" w14:textId="77777777" w:rsidR="00D71C62" w:rsidRPr="00D353B4" w:rsidRDefault="00D71C62" w:rsidP="00D71C62">
            <w:pPr>
              <w:widowControl w:val="0"/>
              <w:suppressAutoHyphens/>
            </w:pPr>
            <w:r w:rsidRPr="00D353B4">
              <w:t>Wykaz literatury podstawowej i uzupełniającej</w:t>
            </w:r>
          </w:p>
        </w:tc>
        <w:tc>
          <w:tcPr>
            <w:tcW w:w="3230" w:type="pct"/>
            <w:tcBorders>
              <w:top w:val="single" w:sz="4" w:space="0" w:color="000000"/>
              <w:left w:val="single" w:sz="4" w:space="0" w:color="000000"/>
              <w:bottom w:val="single" w:sz="4" w:space="0" w:color="000000"/>
              <w:right w:val="single" w:sz="4" w:space="0" w:color="000000"/>
            </w:tcBorders>
          </w:tcPr>
          <w:p w14:paraId="1F62802E" w14:textId="77777777" w:rsidR="00D71C62" w:rsidRPr="00D353B4" w:rsidRDefault="00D71C62" w:rsidP="00D71C62">
            <w:pPr>
              <w:widowControl w:val="0"/>
              <w:suppressAutoHyphens/>
            </w:pPr>
            <w:r w:rsidRPr="00D353B4">
              <w:rPr>
                <w:rFonts w:eastAsia="Calibri"/>
                <w:lang w:eastAsia="en-US"/>
              </w:rPr>
              <w:t>Literatura podstawowa:</w:t>
            </w:r>
          </w:p>
          <w:p w14:paraId="20DC364F" w14:textId="77777777" w:rsidR="00D71C62" w:rsidRPr="00D353B4" w:rsidRDefault="00D71C62" w:rsidP="00D71C62">
            <w:pPr>
              <w:widowControl w:val="0"/>
              <w:suppressAutoHyphens/>
            </w:pPr>
            <w:r w:rsidRPr="00D353B4">
              <w:rPr>
                <w:rFonts w:eastAsia="Calibri"/>
                <w:lang w:eastAsia="en-US"/>
              </w:rPr>
              <w:t xml:space="preserve">R. Tokarczyk, </w:t>
            </w:r>
            <w:r w:rsidRPr="00D353B4">
              <w:rPr>
                <w:rFonts w:eastAsia="Calibri"/>
                <w:i/>
                <w:iCs/>
                <w:lang w:eastAsia="en-US"/>
              </w:rPr>
              <w:t>Etyka prawnicza</w:t>
            </w:r>
            <w:r w:rsidRPr="00D353B4">
              <w:rPr>
                <w:rFonts w:eastAsia="Calibri"/>
                <w:lang w:eastAsia="en-US"/>
              </w:rPr>
              <w:t>, Warszawa 2011</w:t>
            </w:r>
          </w:p>
          <w:p w14:paraId="3B1C471F" w14:textId="77777777" w:rsidR="00D71C62" w:rsidRPr="00D353B4" w:rsidRDefault="00D71C62" w:rsidP="00D71C62">
            <w:pPr>
              <w:widowControl w:val="0"/>
              <w:suppressAutoHyphens/>
            </w:pPr>
            <w:r w:rsidRPr="00D353B4">
              <w:rPr>
                <w:rFonts w:eastAsia="Calibri"/>
                <w:lang w:eastAsia="en-US"/>
              </w:rPr>
              <w:t>Literatura uzupełniająca</w:t>
            </w:r>
          </w:p>
          <w:p w14:paraId="46E1429C" w14:textId="77777777" w:rsidR="00D71C62" w:rsidRPr="00D353B4" w:rsidRDefault="00D71C62" w:rsidP="00D71C62">
            <w:pPr>
              <w:widowControl w:val="0"/>
              <w:suppressAutoHyphens/>
              <w:jc w:val="both"/>
            </w:pPr>
            <w:r w:rsidRPr="00D353B4">
              <w:rPr>
                <w:rFonts w:eastAsia="Calibri"/>
                <w:bCs/>
                <w:lang w:eastAsia="en-US"/>
              </w:rPr>
              <w:t xml:space="preserve">R. Tokarczyk, </w:t>
            </w:r>
            <w:r w:rsidRPr="00D353B4">
              <w:rPr>
                <w:rFonts w:eastAsia="Calibri"/>
                <w:bCs/>
                <w:i/>
                <w:iCs/>
                <w:lang w:eastAsia="en-US"/>
              </w:rPr>
              <w:t>Główne kultury prawne,</w:t>
            </w:r>
            <w:r w:rsidRPr="00D353B4">
              <w:rPr>
                <w:rFonts w:eastAsia="Calibri"/>
                <w:bCs/>
                <w:lang w:eastAsia="en-US"/>
              </w:rPr>
              <w:t xml:space="preserve"> Warszawa 2012</w:t>
            </w:r>
          </w:p>
        </w:tc>
      </w:tr>
      <w:tr w:rsidR="00D353B4" w:rsidRPr="00D353B4" w14:paraId="4C7E2306"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0851903A" w14:textId="76D84807" w:rsidR="00D71C62" w:rsidRPr="00D353B4" w:rsidRDefault="00D71C62" w:rsidP="00D71C62">
            <w:pPr>
              <w:widowControl w:val="0"/>
              <w:suppressAutoHyphens/>
            </w:pPr>
            <w:r w:rsidRPr="00D353B4">
              <w:t>Planowane formy/działania/</w:t>
            </w:r>
            <w:r w:rsidR="00263D4C" w:rsidRPr="00D353B4">
              <w:t xml:space="preserve"> </w:t>
            </w:r>
            <w:r w:rsidRPr="00D353B4">
              <w:t>metody dydaktyczne</w:t>
            </w:r>
          </w:p>
        </w:tc>
        <w:tc>
          <w:tcPr>
            <w:tcW w:w="3230" w:type="pct"/>
            <w:tcBorders>
              <w:top w:val="single" w:sz="4" w:space="0" w:color="000000"/>
              <w:left w:val="single" w:sz="4" w:space="0" w:color="000000"/>
              <w:bottom w:val="single" w:sz="4" w:space="0" w:color="000000"/>
              <w:right w:val="single" w:sz="4" w:space="0" w:color="000000"/>
            </w:tcBorders>
          </w:tcPr>
          <w:p w14:paraId="3C16A9D5" w14:textId="77777777" w:rsidR="00D71C62" w:rsidRPr="00D353B4" w:rsidRDefault="00D71C62" w:rsidP="00D71C62">
            <w:pPr>
              <w:widowControl w:val="0"/>
              <w:suppressAutoHyphens/>
              <w:jc w:val="both"/>
            </w:pPr>
            <w:r w:rsidRPr="00D353B4">
              <w:t>Wykład z użycie prezentacji PP , dyskusja</w:t>
            </w:r>
          </w:p>
        </w:tc>
      </w:tr>
      <w:tr w:rsidR="00D353B4" w:rsidRPr="00D353B4" w14:paraId="7D75D31F" w14:textId="77777777" w:rsidTr="00263D4C">
        <w:tc>
          <w:tcPr>
            <w:tcW w:w="1770" w:type="pct"/>
            <w:tcBorders>
              <w:top w:val="single" w:sz="4" w:space="0" w:color="000000"/>
              <w:left w:val="single" w:sz="4" w:space="0" w:color="000000"/>
              <w:bottom w:val="single" w:sz="4" w:space="0" w:color="000000"/>
              <w:right w:val="single" w:sz="4" w:space="0" w:color="000000"/>
            </w:tcBorders>
          </w:tcPr>
          <w:p w14:paraId="1E12846F" w14:textId="77777777" w:rsidR="00D71C62" w:rsidRPr="00D353B4" w:rsidRDefault="00D71C62" w:rsidP="00D71C62">
            <w:pPr>
              <w:widowControl w:val="0"/>
              <w:suppressAutoHyphens/>
            </w:pPr>
            <w:r w:rsidRPr="00D353B4">
              <w:t>Sposoby weryfikacji oraz formy dokumentowania osiągniętych efektów uczenia się</w:t>
            </w:r>
          </w:p>
        </w:tc>
        <w:tc>
          <w:tcPr>
            <w:tcW w:w="3230" w:type="pct"/>
            <w:tcBorders>
              <w:top w:val="single" w:sz="4" w:space="0" w:color="000000"/>
              <w:left w:val="single" w:sz="4" w:space="0" w:color="000000"/>
              <w:bottom w:val="single" w:sz="4" w:space="0" w:color="000000"/>
              <w:right w:val="single" w:sz="4" w:space="0" w:color="000000"/>
            </w:tcBorders>
          </w:tcPr>
          <w:p w14:paraId="476F5557" w14:textId="77777777" w:rsidR="00D71C62" w:rsidRPr="00D353B4" w:rsidRDefault="00D71C62" w:rsidP="00D71C62">
            <w:pPr>
              <w:widowControl w:val="0"/>
              <w:suppressAutoHyphens/>
            </w:pPr>
            <w:r w:rsidRPr="00D353B4">
              <w:rPr>
                <w:rFonts w:eastAsia="Calibri"/>
                <w:lang w:eastAsia="en-US"/>
              </w:rPr>
              <w:t>W 1 – praca pisemna</w:t>
            </w:r>
          </w:p>
          <w:p w14:paraId="18E113D5" w14:textId="77777777" w:rsidR="00D71C62" w:rsidRPr="00D353B4" w:rsidRDefault="00D71C62" w:rsidP="00D71C62">
            <w:pPr>
              <w:widowControl w:val="0"/>
              <w:suppressAutoHyphens/>
              <w:jc w:val="both"/>
            </w:pPr>
            <w:r w:rsidRPr="00D353B4">
              <w:t>Formy dokumentowania</w:t>
            </w:r>
          </w:p>
          <w:p w14:paraId="0DC2990A" w14:textId="77777777" w:rsidR="00D71C62" w:rsidRPr="00D353B4" w:rsidRDefault="00D71C62" w:rsidP="00D71C62">
            <w:pPr>
              <w:widowControl w:val="0"/>
              <w:suppressAutoHyphens/>
              <w:jc w:val="both"/>
            </w:pPr>
            <w:r w:rsidRPr="00D353B4">
              <w:t>Prace końcowe archiwizowane w formie papierowej.</w:t>
            </w:r>
          </w:p>
        </w:tc>
      </w:tr>
      <w:tr w:rsidR="00D353B4" w:rsidRPr="00D353B4" w14:paraId="71B8F1D2" w14:textId="77777777" w:rsidTr="00263D4C">
        <w:trPr>
          <w:trHeight w:val="156"/>
        </w:trPr>
        <w:tc>
          <w:tcPr>
            <w:tcW w:w="1770" w:type="pct"/>
            <w:tcBorders>
              <w:top w:val="single" w:sz="4" w:space="0" w:color="000000"/>
              <w:left w:val="single" w:sz="4" w:space="0" w:color="000000"/>
              <w:bottom w:val="single" w:sz="4" w:space="0" w:color="000000"/>
              <w:right w:val="single" w:sz="4" w:space="0" w:color="000000"/>
            </w:tcBorders>
          </w:tcPr>
          <w:p w14:paraId="2C3138D6" w14:textId="77777777" w:rsidR="00D71C62" w:rsidRPr="00D353B4" w:rsidRDefault="00D71C62" w:rsidP="00D71C62">
            <w:pPr>
              <w:widowControl w:val="0"/>
              <w:suppressAutoHyphens/>
            </w:pPr>
            <w:r w:rsidRPr="00D353B4">
              <w:t>Elementy i wagi mające wpływ na ocenę końcową</w:t>
            </w:r>
          </w:p>
        </w:tc>
        <w:tc>
          <w:tcPr>
            <w:tcW w:w="3230" w:type="pct"/>
            <w:tcBorders>
              <w:top w:val="single" w:sz="4" w:space="0" w:color="000000"/>
              <w:left w:val="single" w:sz="4" w:space="0" w:color="000000"/>
              <w:bottom w:val="single" w:sz="4" w:space="0" w:color="auto"/>
              <w:right w:val="single" w:sz="4" w:space="0" w:color="000000"/>
            </w:tcBorders>
          </w:tcPr>
          <w:p w14:paraId="775E24DC" w14:textId="77777777" w:rsidR="00D71C62" w:rsidRPr="00D353B4" w:rsidRDefault="00D71C62" w:rsidP="00D71C62">
            <w:pPr>
              <w:widowControl w:val="0"/>
              <w:suppressAutoHyphens/>
              <w:jc w:val="both"/>
            </w:pPr>
            <w:r w:rsidRPr="00D353B4">
              <w:t>Ocena końcowa – ocena z zaliczenia pisemnego 90% + 10% ocena aktywności</w:t>
            </w:r>
          </w:p>
        </w:tc>
      </w:tr>
      <w:tr w:rsidR="00D353B4" w:rsidRPr="00D353B4" w14:paraId="1401809B" w14:textId="77777777" w:rsidTr="00263D4C">
        <w:trPr>
          <w:trHeight w:val="694"/>
        </w:trPr>
        <w:tc>
          <w:tcPr>
            <w:tcW w:w="1770" w:type="pct"/>
            <w:tcBorders>
              <w:top w:val="single" w:sz="4" w:space="0" w:color="000000"/>
              <w:left w:val="single" w:sz="4" w:space="0" w:color="000000"/>
              <w:bottom w:val="single" w:sz="4" w:space="0" w:color="000000"/>
              <w:right w:val="single" w:sz="4" w:space="0" w:color="auto"/>
            </w:tcBorders>
          </w:tcPr>
          <w:p w14:paraId="5F2206B0" w14:textId="77777777" w:rsidR="002922E6" w:rsidRPr="00D353B4" w:rsidRDefault="002922E6" w:rsidP="002922E6">
            <w:pPr>
              <w:widowControl w:val="0"/>
              <w:suppressAutoHyphens/>
              <w:jc w:val="both"/>
            </w:pPr>
            <w:r w:rsidRPr="00D353B4">
              <w:t>Bilans punktów ECTS</w:t>
            </w:r>
          </w:p>
        </w:tc>
        <w:tc>
          <w:tcPr>
            <w:tcW w:w="3230" w:type="pct"/>
            <w:tcBorders>
              <w:top w:val="single" w:sz="4" w:space="0" w:color="auto"/>
              <w:left w:val="single" w:sz="4" w:space="0" w:color="auto"/>
              <w:bottom w:val="single" w:sz="4" w:space="0" w:color="auto"/>
              <w:right w:val="single" w:sz="4" w:space="0" w:color="auto"/>
            </w:tcBorders>
            <w:shd w:val="clear" w:color="auto" w:fill="auto"/>
          </w:tcPr>
          <w:p w14:paraId="7B7D4824" w14:textId="77777777" w:rsidR="002922E6" w:rsidRPr="00D353B4" w:rsidRDefault="002922E6" w:rsidP="002922E6">
            <w:pPr>
              <w:rPr>
                <w:bCs/>
              </w:rPr>
            </w:pPr>
            <w:r w:rsidRPr="00D353B4">
              <w:rPr>
                <w:bCs/>
              </w:rPr>
              <w:t>Godziny kontaktowe:</w:t>
            </w:r>
          </w:p>
          <w:p w14:paraId="10457588" w14:textId="77777777" w:rsidR="002922E6" w:rsidRPr="00D353B4" w:rsidRDefault="002922E6" w:rsidP="002922E6">
            <w:pPr>
              <w:numPr>
                <w:ilvl w:val="0"/>
                <w:numId w:val="148"/>
              </w:numPr>
            </w:pPr>
            <w:r w:rsidRPr="00D353B4">
              <w:t xml:space="preserve">wykład - 20 godz. </w:t>
            </w:r>
          </w:p>
          <w:p w14:paraId="53BA9DF9" w14:textId="77777777" w:rsidR="002922E6" w:rsidRPr="00D353B4" w:rsidRDefault="002922E6" w:rsidP="002922E6">
            <w:r w:rsidRPr="00D353B4">
              <w:t>Razem kontaktowe 20 godz. (0,8 ECTS)</w:t>
            </w:r>
          </w:p>
          <w:p w14:paraId="394B42CF" w14:textId="77777777" w:rsidR="002922E6" w:rsidRPr="00D353B4" w:rsidRDefault="002922E6" w:rsidP="002922E6"/>
          <w:p w14:paraId="174EC183" w14:textId="77777777" w:rsidR="002922E6" w:rsidRPr="00D353B4" w:rsidRDefault="002922E6" w:rsidP="002922E6">
            <w:pPr>
              <w:rPr>
                <w:bCs/>
              </w:rPr>
            </w:pPr>
            <w:r w:rsidRPr="00D353B4">
              <w:rPr>
                <w:bCs/>
              </w:rPr>
              <w:t>Godziny niekontaktowe:</w:t>
            </w:r>
          </w:p>
          <w:p w14:paraId="43628EEA" w14:textId="77777777" w:rsidR="002922E6" w:rsidRPr="00D353B4" w:rsidRDefault="002922E6" w:rsidP="002922E6">
            <w:pPr>
              <w:numPr>
                <w:ilvl w:val="0"/>
                <w:numId w:val="149"/>
              </w:numPr>
            </w:pPr>
            <w:r w:rsidRPr="00D353B4">
              <w:t>Przygotowanie do zaliczenia - 30 godz. (1,2 ECTS)</w:t>
            </w:r>
          </w:p>
          <w:p w14:paraId="3711760F" w14:textId="77777777" w:rsidR="002922E6" w:rsidRPr="00D353B4" w:rsidRDefault="002922E6" w:rsidP="002922E6">
            <w:pPr>
              <w:numPr>
                <w:ilvl w:val="0"/>
                <w:numId w:val="149"/>
              </w:numPr>
            </w:pPr>
            <w:r w:rsidRPr="00D353B4">
              <w:t>Studiowanie literatury - 25 godz. (1,0 ECTS)</w:t>
            </w:r>
          </w:p>
          <w:p w14:paraId="72BE925A" w14:textId="33EAE921" w:rsidR="002922E6" w:rsidRPr="00D353B4" w:rsidRDefault="002922E6" w:rsidP="002922E6">
            <w:pPr>
              <w:widowControl w:val="0"/>
              <w:suppressAutoHyphens/>
            </w:pPr>
            <w:r w:rsidRPr="00D353B4">
              <w:t>Razem niekontaktowe 55 godz. (2,2 ECTS)</w:t>
            </w:r>
          </w:p>
        </w:tc>
      </w:tr>
      <w:tr w:rsidR="002922E6" w:rsidRPr="00D353B4" w14:paraId="20A94AA4" w14:textId="77777777" w:rsidTr="00263D4C">
        <w:trPr>
          <w:trHeight w:val="718"/>
        </w:trPr>
        <w:tc>
          <w:tcPr>
            <w:tcW w:w="1770" w:type="pct"/>
            <w:tcBorders>
              <w:top w:val="single" w:sz="4" w:space="0" w:color="000000"/>
              <w:left w:val="single" w:sz="4" w:space="0" w:color="000000"/>
              <w:bottom w:val="single" w:sz="4" w:space="0" w:color="000000"/>
              <w:right w:val="single" w:sz="4" w:space="0" w:color="auto"/>
            </w:tcBorders>
          </w:tcPr>
          <w:p w14:paraId="18AF822B" w14:textId="77777777" w:rsidR="002922E6" w:rsidRPr="00D353B4" w:rsidRDefault="002922E6" w:rsidP="002922E6">
            <w:pPr>
              <w:widowControl w:val="0"/>
              <w:suppressAutoHyphens/>
            </w:pPr>
            <w:r w:rsidRPr="00D353B4">
              <w:t>Nakład pracy związany z zajęciami wymagającymi bezpośredniego udziału nauczyciela akademickiego</w:t>
            </w:r>
          </w:p>
        </w:tc>
        <w:tc>
          <w:tcPr>
            <w:tcW w:w="3230" w:type="pct"/>
            <w:tcBorders>
              <w:top w:val="single" w:sz="4" w:space="0" w:color="auto"/>
              <w:left w:val="single" w:sz="4" w:space="0" w:color="auto"/>
              <w:bottom w:val="single" w:sz="4" w:space="0" w:color="auto"/>
              <w:right w:val="single" w:sz="4" w:space="0" w:color="auto"/>
            </w:tcBorders>
            <w:shd w:val="clear" w:color="auto" w:fill="auto"/>
          </w:tcPr>
          <w:p w14:paraId="1A1C2AA5" w14:textId="77777777" w:rsidR="002922E6" w:rsidRPr="00D353B4" w:rsidRDefault="002922E6" w:rsidP="002922E6">
            <w:pPr>
              <w:jc w:val="both"/>
            </w:pPr>
            <w:r w:rsidRPr="00D353B4">
              <w:t xml:space="preserve">udział w wykładach – 20 godz.; </w:t>
            </w:r>
          </w:p>
          <w:p w14:paraId="5D3DA329" w14:textId="459CA9B9" w:rsidR="002922E6" w:rsidRPr="00D353B4" w:rsidRDefault="002922E6" w:rsidP="002922E6">
            <w:pPr>
              <w:widowControl w:val="0"/>
              <w:suppressAutoHyphens/>
            </w:pPr>
            <w:r w:rsidRPr="00D353B4">
              <w:t>Razem kontaktowe 20 godz. (0,8 ECTS)</w:t>
            </w:r>
          </w:p>
        </w:tc>
      </w:tr>
    </w:tbl>
    <w:p w14:paraId="6C54B6FD" w14:textId="77777777" w:rsidR="00CE3F75" w:rsidRPr="00D353B4" w:rsidRDefault="00CE3F75">
      <w:pPr>
        <w:rPr>
          <w:sz w:val="28"/>
          <w:szCs w:val="28"/>
        </w:rPr>
      </w:pPr>
    </w:p>
    <w:p w14:paraId="2450CE75" w14:textId="49CE65D5" w:rsidR="00CE3F75" w:rsidRPr="00D353B4" w:rsidRDefault="00217B1E" w:rsidP="00710F32">
      <w:pPr>
        <w:rPr>
          <w:b/>
        </w:rPr>
      </w:pPr>
      <w:r w:rsidRPr="00D353B4">
        <w:rPr>
          <w:b/>
          <w:sz w:val="28"/>
        </w:rPr>
        <w:t xml:space="preserve">Karta opisu zajęć z modułu  </w:t>
      </w:r>
      <w:r w:rsidRPr="00D353B4">
        <w:rPr>
          <w:b/>
          <w:sz w:val="28"/>
          <w:szCs w:val="28"/>
        </w:rPr>
        <w:t xml:space="preserve">Obsługa klienta w turystyce </w:t>
      </w:r>
      <w:r w:rsidRPr="00D353B4">
        <w:rPr>
          <w:b/>
        </w:rPr>
        <w:t>BLOK C</w:t>
      </w:r>
    </w:p>
    <w:tbl>
      <w:tblPr>
        <w:tblW w:w="5000" w:type="pct"/>
        <w:tblCellMar>
          <w:top w:w="15" w:type="dxa"/>
          <w:left w:w="15" w:type="dxa"/>
          <w:bottom w:w="15" w:type="dxa"/>
          <w:right w:w="15" w:type="dxa"/>
        </w:tblCellMar>
        <w:tblLook w:val="04A0" w:firstRow="1" w:lastRow="0" w:firstColumn="1" w:lastColumn="0" w:noHBand="0" w:noVBand="1"/>
      </w:tblPr>
      <w:tblGrid>
        <w:gridCol w:w="3597"/>
        <w:gridCol w:w="6031"/>
      </w:tblGrid>
      <w:tr w:rsidR="00D353B4" w:rsidRPr="00D353B4" w14:paraId="220C6997"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3B68A4CA" w14:textId="77777777" w:rsidR="005F0DB3" w:rsidRPr="00D353B4" w:rsidRDefault="005F0DB3" w:rsidP="005F0DB3">
            <w:r w:rsidRPr="00D353B4">
              <w:t>Nazwa kierunku studiów</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86AFA0" w14:textId="77777777" w:rsidR="005F0DB3" w:rsidRPr="00D353B4" w:rsidRDefault="005F0DB3" w:rsidP="005F0DB3">
            <w:r w:rsidRPr="00D353B4">
              <w:t>Turystyka i Rekreacja</w:t>
            </w:r>
          </w:p>
        </w:tc>
      </w:tr>
      <w:tr w:rsidR="00D353B4" w:rsidRPr="00D353B4" w14:paraId="543F3157"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513B7EE0" w14:textId="77777777" w:rsidR="005F0DB3" w:rsidRPr="00D353B4" w:rsidRDefault="005F0DB3" w:rsidP="005F0DB3">
            <w:r w:rsidRPr="00D353B4">
              <w:t>Nazwa modułu, także nazwa w języku angielskim</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7F39FA" w14:textId="77777777" w:rsidR="005F0DB3" w:rsidRPr="00D353B4" w:rsidRDefault="005F0DB3" w:rsidP="005F0DB3">
            <w:pPr>
              <w:rPr>
                <w:lang w:val="en-GB"/>
              </w:rPr>
            </w:pPr>
            <w:r w:rsidRPr="00D353B4">
              <w:rPr>
                <w:bCs/>
                <w:lang w:val="en-GB"/>
              </w:rPr>
              <w:t>Obsługa klienta w turystyce</w:t>
            </w:r>
          </w:p>
          <w:p w14:paraId="15E02D86" w14:textId="77777777" w:rsidR="005F0DB3" w:rsidRPr="00D353B4" w:rsidRDefault="005F0DB3" w:rsidP="005F0DB3">
            <w:pPr>
              <w:rPr>
                <w:lang w:val="en-GB"/>
              </w:rPr>
            </w:pPr>
            <w:r w:rsidRPr="00D353B4">
              <w:rPr>
                <w:lang w:val="en-GB"/>
              </w:rPr>
              <w:t>Customer service in tourism</w:t>
            </w:r>
          </w:p>
        </w:tc>
      </w:tr>
      <w:tr w:rsidR="00D353B4" w:rsidRPr="00D353B4" w14:paraId="49ABCD2E"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1754B146" w14:textId="77777777" w:rsidR="005F0DB3" w:rsidRPr="00D353B4" w:rsidRDefault="005F0DB3" w:rsidP="002137D3">
            <w:r w:rsidRPr="00D353B4">
              <w:t xml:space="preserve">Język wykładowy </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2175AA" w14:textId="77777777" w:rsidR="005F0DB3" w:rsidRPr="00D353B4" w:rsidRDefault="005F0DB3" w:rsidP="005F0DB3">
            <w:r w:rsidRPr="00D353B4">
              <w:t>Polski</w:t>
            </w:r>
          </w:p>
        </w:tc>
      </w:tr>
      <w:tr w:rsidR="00D353B4" w:rsidRPr="00D353B4" w14:paraId="2437E684"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5EEB300E" w14:textId="77777777" w:rsidR="005F0DB3" w:rsidRPr="00D353B4" w:rsidRDefault="005F0DB3" w:rsidP="00C204F2">
            <w:pPr>
              <w:autoSpaceDE w:val="0"/>
              <w:autoSpaceDN w:val="0"/>
              <w:adjustRightInd w:val="0"/>
            </w:pPr>
            <w:r w:rsidRPr="00D353B4">
              <w:t xml:space="preserve">Rodzaj modułu </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9F7AD3" w14:textId="77777777" w:rsidR="005F0DB3" w:rsidRPr="00D353B4" w:rsidRDefault="005F0DB3" w:rsidP="005F0DB3">
            <w:r w:rsidRPr="00D353B4">
              <w:t>Fakultatywny </w:t>
            </w:r>
          </w:p>
        </w:tc>
      </w:tr>
      <w:tr w:rsidR="00D353B4" w:rsidRPr="00D353B4" w14:paraId="2F1435CA"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0F932528" w14:textId="77777777" w:rsidR="005F0DB3" w:rsidRPr="00D353B4" w:rsidRDefault="005F0DB3" w:rsidP="005F0DB3">
            <w:r w:rsidRPr="00D353B4">
              <w:t>Poziom studiów</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0522C9" w14:textId="77777777" w:rsidR="005F0DB3" w:rsidRPr="00D353B4" w:rsidRDefault="005F0DB3" w:rsidP="005F0DB3">
            <w:r w:rsidRPr="00D353B4">
              <w:t>Pierwszego stopnia / licencjackie</w:t>
            </w:r>
          </w:p>
        </w:tc>
      </w:tr>
      <w:tr w:rsidR="00D353B4" w:rsidRPr="00D353B4" w14:paraId="3DF92B39"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356045C6" w14:textId="77777777" w:rsidR="005F0DB3" w:rsidRPr="00D353B4" w:rsidRDefault="005F0DB3" w:rsidP="00C204F2">
            <w:r w:rsidRPr="00D353B4">
              <w:t>Forma studiów</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618A08" w14:textId="77222CED" w:rsidR="005F0DB3" w:rsidRPr="00D353B4" w:rsidRDefault="00A80B9B" w:rsidP="005F0DB3">
            <w:r w:rsidRPr="00D353B4">
              <w:t>nies</w:t>
            </w:r>
            <w:r w:rsidR="005F0DB3" w:rsidRPr="00D353B4">
              <w:t>tacjonarne</w:t>
            </w:r>
          </w:p>
        </w:tc>
      </w:tr>
      <w:tr w:rsidR="00D353B4" w:rsidRPr="00D353B4" w14:paraId="18FAA3CE"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1AFC0D24" w14:textId="77777777" w:rsidR="005F0DB3" w:rsidRPr="00D353B4" w:rsidRDefault="005F0DB3" w:rsidP="005F0DB3">
            <w:r w:rsidRPr="00D353B4">
              <w:t>Rok studiów dla kierunku</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90D2FA" w14:textId="77777777" w:rsidR="005F0DB3" w:rsidRPr="00D353B4" w:rsidRDefault="005F0DB3" w:rsidP="005F0DB3">
            <w:r w:rsidRPr="00D353B4">
              <w:t>III</w:t>
            </w:r>
          </w:p>
        </w:tc>
      </w:tr>
      <w:tr w:rsidR="00D353B4" w:rsidRPr="00D353B4" w14:paraId="138F81A4"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626AC749" w14:textId="77777777" w:rsidR="005F0DB3" w:rsidRPr="00D353B4" w:rsidRDefault="005F0DB3" w:rsidP="005F0DB3">
            <w:r w:rsidRPr="00D353B4">
              <w:t>Semestr dla kierunku</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6C373A" w14:textId="77777777" w:rsidR="005F0DB3" w:rsidRPr="00D353B4" w:rsidRDefault="005F0DB3" w:rsidP="005F0DB3">
            <w:r w:rsidRPr="00D353B4">
              <w:t>5</w:t>
            </w:r>
          </w:p>
        </w:tc>
      </w:tr>
      <w:tr w:rsidR="00D353B4" w:rsidRPr="00D353B4" w14:paraId="67A60597"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036D34B1" w14:textId="77777777" w:rsidR="005F0DB3" w:rsidRPr="00D353B4" w:rsidRDefault="005F0DB3" w:rsidP="005F0DB3">
            <w:pPr>
              <w:autoSpaceDE w:val="0"/>
              <w:autoSpaceDN w:val="0"/>
              <w:adjustRightInd w:val="0"/>
            </w:pPr>
            <w:r w:rsidRPr="00D353B4">
              <w:t>Liczba punktów ECTS z podziałem na kontaktowe/niekontaktowe</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8B220D" w14:textId="0970F4CC" w:rsidR="005F0DB3" w:rsidRPr="00D353B4" w:rsidRDefault="00A80B9B" w:rsidP="005F0DB3">
            <w:r w:rsidRPr="00D353B4">
              <w:t>4 (1,</w:t>
            </w:r>
            <w:r w:rsidR="002F7688" w:rsidRPr="00D353B4">
              <w:t>3</w:t>
            </w:r>
            <w:r w:rsidRPr="00D353B4">
              <w:t>/2</w:t>
            </w:r>
            <w:r w:rsidR="002F7688" w:rsidRPr="00D353B4">
              <w:t>,7</w:t>
            </w:r>
            <w:r w:rsidR="005F0DB3" w:rsidRPr="00D353B4">
              <w:t>) </w:t>
            </w:r>
          </w:p>
        </w:tc>
      </w:tr>
      <w:tr w:rsidR="00D353B4" w:rsidRPr="00D353B4" w14:paraId="0812A333"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67316CE3" w14:textId="77777777" w:rsidR="005F0DB3" w:rsidRPr="00D353B4" w:rsidRDefault="005F0DB3" w:rsidP="005F0DB3">
            <w:pPr>
              <w:autoSpaceDE w:val="0"/>
              <w:autoSpaceDN w:val="0"/>
              <w:adjustRightInd w:val="0"/>
            </w:pPr>
            <w:r w:rsidRPr="00D353B4">
              <w:t>Tytuł naukowy/stopień naukowy, imię i nazwisko osoby odpowiedzialnej za moduł</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2B240B" w14:textId="77777777" w:rsidR="005F0DB3" w:rsidRPr="00D353B4" w:rsidRDefault="00C204F2" w:rsidP="005F0DB3">
            <w:r w:rsidRPr="00D353B4">
              <w:t>d</w:t>
            </w:r>
            <w:r w:rsidR="005F0DB3" w:rsidRPr="00D353B4">
              <w:t>r  hab., Anna Mazurek-Kusiak, prof. uczelni </w:t>
            </w:r>
          </w:p>
        </w:tc>
      </w:tr>
      <w:tr w:rsidR="00D353B4" w:rsidRPr="00D353B4" w14:paraId="0787885A"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4E0B8FE7" w14:textId="77777777" w:rsidR="005F0DB3" w:rsidRPr="00D353B4" w:rsidRDefault="005F0DB3" w:rsidP="00C204F2">
            <w:r w:rsidRPr="00D353B4">
              <w:t>Jednostka oferująca moduł</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9C697C" w14:textId="77777777" w:rsidR="005F0DB3" w:rsidRPr="00D353B4" w:rsidRDefault="005F0DB3" w:rsidP="005F0DB3">
            <w:r w:rsidRPr="00D353B4">
              <w:t>Katedra Turystyki i Rekreacji </w:t>
            </w:r>
          </w:p>
        </w:tc>
      </w:tr>
      <w:tr w:rsidR="00D353B4" w:rsidRPr="00D353B4" w14:paraId="0BA5B112"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7586910D" w14:textId="77777777" w:rsidR="005F0DB3" w:rsidRPr="00D353B4" w:rsidRDefault="005F0DB3" w:rsidP="005F0DB3">
            <w:r w:rsidRPr="00D353B4">
              <w:t>Cel modułu</w:t>
            </w:r>
          </w:p>
          <w:p w14:paraId="46778DF1" w14:textId="77777777" w:rsidR="005F0DB3" w:rsidRPr="00D353B4" w:rsidRDefault="005F0DB3" w:rsidP="005F0DB3"/>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8D37E1" w14:textId="176AA8DE" w:rsidR="005F0DB3" w:rsidRPr="00D353B4" w:rsidRDefault="005F0DB3" w:rsidP="005F0DB3">
            <w:pPr>
              <w:jc w:val="both"/>
            </w:pPr>
            <w:r w:rsidRPr="00D353B4">
              <w:t xml:space="preserve">Celem kształcenia jest nabycie umiejętności obsługi klienta w przedsiębiorstwach turystycznych i rekreacyjnych, </w:t>
            </w:r>
            <w:r w:rsidR="00F0393C" w:rsidRPr="00D353B4">
              <w:t>obsługa</w:t>
            </w:r>
            <w:r w:rsidRPr="00D353B4">
              <w:t xml:space="preserve"> klienta ze specjalnymi potrzebami, prowadzenia  rozmów handlowych z klientem, a w tym w międzynarodowym zespole, rozpoznawania typów klienta, prowadzenia rozmów oraz gier handlowych  z trudnym klientem oraz rozwiązywania konfliktów.  </w:t>
            </w:r>
          </w:p>
        </w:tc>
      </w:tr>
      <w:tr w:rsidR="00D353B4" w:rsidRPr="00D353B4" w14:paraId="56F2012B" w14:textId="77777777" w:rsidTr="00263D4C">
        <w:trPr>
          <w:trHeight w:val="20"/>
        </w:trPr>
        <w:tc>
          <w:tcPr>
            <w:tcW w:w="1868" w:type="pct"/>
            <w:vMerge w:val="restart"/>
            <w:tcBorders>
              <w:top w:val="single" w:sz="4" w:space="0" w:color="000000"/>
              <w:left w:val="single" w:sz="4" w:space="0" w:color="000000"/>
              <w:right w:val="single" w:sz="4" w:space="0" w:color="000000"/>
            </w:tcBorders>
          </w:tcPr>
          <w:p w14:paraId="6E86BC9A" w14:textId="77777777" w:rsidR="005F0DB3" w:rsidRPr="00D353B4" w:rsidRDefault="005F0DB3" w:rsidP="005F0DB3">
            <w:pPr>
              <w:jc w:val="both"/>
            </w:pPr>
            <w:r w:rsidRPr="00D353B4">
              <w:t>Efekty uczenia się dla modułu to opis zasobu wiedzy, umiejętności i kompetencji społecznych, które student osiągnie po zrealizowaniu zajęć.</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FE6192" w14:textId="77777777" w:rsidR="005F0DB3" w:rsidRPr="00D353B4" w:rsidRDefault="005F0DB3" w:rsidP="005F0DB3">
            <w:r w:rsidRPr="00D353B4">
              <w:t>Wiedza: </w:t>
            </w:r>
          </w:p>
        </w:tc>
      </w:tr>
      <w:tr w:rsidR="00D353B4" w:rsidRPr="00D353B4" w14:paraId="05F8B424" w14:textId="77777777" w:rsidTr="00263D4C">
        <w:trPr>
          <w:trHeight w:val="20"/>
        </w:trPr>
        <w:tc>
          <w:tcPr>
            <w:tcW w:w="1868" w:type="pct"/>
            <w:vMerge/>
            <w:tcBorders>
              <w:left w:val="single" w:sz="4" w:space="0" w:color="000000"/>
              <w:right w:val="single" w:sz="4" w:space="0" w:color="000000"/>
            </w:tcBorders>
          </w:tcPr>
          <w:p w14:paraId="1D23B460"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CB93F9" w14:textId="77777777" w:rsidR="005F0DB3" w:rsidRPr="00D353B4" w:rsidRDefault="005F0DB3" w:rsidP="005F0DB3">
            <w:r w:rsidRPr="00D353B4">
              <w:t>W1. zna zasady obsługi klienta </w:t>
            </w:r>
          </w:p>
        </w:tc>
      </w:tr>
      <w:tr w:rsidR="00D353B4" w:rsidRPr="00D353B4" w14:paraId="74CD205E" w14:textId="77777777" w:rsidTr="00263D4C">
        <w:trPr>
          <w:trHeight w:val="20"/>
        </w:trPr>
        <w:tc>
          <w:tcPr>
            <w:tcW w:w="1868" w:type="pct"/>
            <w:vMerge/>
            <w:tcBorders>
              <w:left w:val="single" w:sz="4" w:space="0" w:color="000000"/>
              <w:right w:val="single" w:sz="4" w:space="0" w:color="000000"/>
            </w:tcBorders>
          </w:tcPr>
          <w:p w14:paraId="31238625"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DE14B4" w14:textId="77777777" w:rsidR="005F0DB3" w:rsidRPr="00D353B4" w:rsidRDefault="005F0DB3" w:rsidP="005F0DB3">
            <w:r w:rsidRPr="00D353B4">
              <w:t>W2. zna typologię klienta</w:t>
            </w:r>
          </w:p>
        </w:tc>
      </w:tr>
      <w:tr w:rsidR="00D353B4" w:rsidRPr="00D353B4" w14:paraId="54540090" w14:textId="77777777" w:rsidTr="00263D4C">
        <w:trPr>
          <w:trHeight w:val="20"/>
        </w:trPr>
        <w:tc>
          <w:tcPr>
            <w:tcW w:w="1868" w:type="pct"/>
            <w:vMerge/>
            <w:tcBorders>
              <w:left w:val="single" w:sz="4" w:space="0" w:color="000000"/>
              <w:right w:val="single" w:sz="4" w:space="0" w:color="000000"/>
            </w:tcBorders>
          </w:tcPr>
          <w:p w14:paraId="7C5FB453"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95CFDB" w14:textId="77777777" w:rsidR="005F0DB3" w:rsidRPr="00D353B4" w:rsidRDefault="005F0DB3" w:rsidP="005F0DB3">
            <w:r w:rsidRPr="00D353B4">
              <w:t>W3. zna zasady prowadzenia rozmów handlowych</w:t>
            </w:r>
          </w:p>
        </w:tc>
      </w:tr>
      <w:tr w:rsidR="00D353B4" w:rsidRPr="00D353B4" w14:paraId="65D789F1" w14:textId="77777777" w:rsidTr="00263D4C">
        <w:trPr>
          <w:trHeight w:val="20"/>
        </w:trPr>
        <w:tc>
          <w:tcPr>
            <w:tcW w:w="1868" w:type="pct"/>
            <w:vMerge/>
            <w:tcBorders>
              <w:left w:val="single" w:sz="4" w:space="0" w:color="000000"/>
              <w:right w:val="single" w:sz="4" w:space="0" w:color="000000"/>
            </w:tcBorders>
          </w:tcPr>
          <w:p w14:paraId="35A685D4"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68F6F9" w14:textId="77777777" w:rsidR="005F0DB3" w:rsidRPr="00D353B4" w:rsidRDefault="005F0DB3" w:rsidP="005F0DB3">
            <w:r w:rsidRPr="00D353B4">
              <w:t>Umiejętności:</w:t>
            </w:r>
          </w:p>
        </w:tc>
      </w:tr>
      <w:tr w:rsidR="00D353B4" w:rsidRPr="00D353B4" w14:paraId="6511298B" w14:textId="77777777" w:rsidTr="00263D4C">
        <w:trPr>
          <w:trHeight w:val="20"/>
        </w:trPr>
        <w:tc>
          <w:tcPr>
            <w:tcW w:w="1868" w:type="pct"/>
            <w:vMerge/>
            <w:tcBorders>
              <w:left w:val="single" w:sz="4" w:space="0" w:color="000000"/>
              <w:right w:val="single" w:sz="4" w:space="0" w:color="000000"/>
            </w:tcBorders>
          </w:tcPr>
          <w:p w14:paraId="18D3DA70"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6FC625" w14:textId="77777777" w:rsidR="005F0DB3" w:rsidRPr="00D353B4" w:rsidRDefault="005F0DB3" w:rsidP="005F0DB3">
            <w:r w:rsidRPr="00D353B4">
              <w:t>U1.potrafi rozwiązywać sytuacje konfliktowe</w:t>
            </w:r>
          </w:p>
        </w:tc>
      </w:tr>
      <w:tr w:rsidR="00D353B4" w:rsidRPr="00D353B4" w14:paraId="2FE19B11" w14:textId="77777777" w:rsidTr="00263D4C">
        <w:trPr>
          <w:trHeight w:val="20"/>
        </w:trPr>
        <w:tc>
          <w:tcPr>
            <w:tcW w:w="1868" w:type="pct"/>
            <w:vMerge/>
            <w:tcBorders>
              <w:left w:val="single" w:sz="4" w:space="0" w:color="000000"/>
              <w:right w:val="single" w:sz="4" w:space="0" w:color="000000"/>
            </w:tcBorders>
          </w:tcPr>
          <w:p w14:paraId="5E73AADC"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6EB34F" w14:textId="77777777" w:rsidR="005F0DB3" w:rsidRPr="00D353B4" w:rsidRDefault="005F0DB3" w:rsidP="005F0DB3">
            <w:r w:rsidRPr="00D353B4">
              <w:t>U2.potrafi prowadzić rozmowy handlowe</w:t>
            </w:r>
          </w:p>
        </w:tc>
      </w:tr>
      <w:tr w:rsidR="00D353B4" w:rsidRPr="00D353B4" w14:paraId="76709451" w14:textId="77777777" w:rsidTr="00263D4C">
        <w:trPr>
          <w:trHeight w:val="20"/>
        </w:trPr>
        <w:tc>
          <w:tcPr>
            <w:tcW w:w="1868" w:type="pct"/>
            <w:vMerge/>
            <w:tcBorders>
              <w:left w:val="single" w:sz="4" w:space="0" w:color="000000"/>
              <w:right w:val="single" w:sz="4" w:space="0" w:color="000000"/>
            </w:tcBorders>
          </w:tcPr>
          <w:p w14:paraId="7D06ABF2"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FF5BC7" w14:textId="77777777" w:rsidR="005F0DB3" w:rsidRPr="00D353B4" w:rsidRDefault="005F0DB3" w:rsidP="005F0DB3">
            <w:r w:rsidRPr="00D353B4">
              <w:t>U3.potrafi zaprezentować ofertę wybranego przedsiębiorstw rekreacyjnego i turystycznego </w:t>
            </w:r>
          </w:p>
        </w:tc>
      </w:tr>
      <w:tr w:rsidR="00D353B4" w:rsidRPr="00D353B4" w14:paraId="612F2A3B" w14:textId="77777777" w:rsidTr="00263D4C">
        <w:trPr>
          <w:trHeight w:val="20"/>
        </w:trPr>
        <w:tc>
          <w:tcPr>
            <w:tcW w:w="1868" w:type="pct"/>
            <w:vMerge/>
            <w:tcBorders>
              <w:left w:val="single" w:sz="4" w:space="0" w:color="000000"/>
              <w:right w:val="single" w:sz="4" w:space="0" w:color="000000"/>
            </w:tcBorders>
          </w:tcPr>
          <w:p w14:paraId="57F6DC03"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635135" w14:textId="77777777" w:rsidR="005F0DB3" w:rsidRPr="00D353B4" w:rsidRDefault="005F0DB3" w:rsidP="005F0DB3">
            <w:r w:rsidRPr="00D353B4">
              <w:t>Kompetencje społeczne:</w:t>
            </w:r>
          </w:p>
        </w:tc>
      </w:tr>
      <w:tr w:rsidR="00D353B4" w:rsidRPr="00D353B4" w14:paraId="198E1E8F" w14:textId="77777777" w:rsidTr="00263D4C">
        <w:trPr>
          <w:trHeight w:val="20"/>
        </w:trPr>
        <w:tc>
          <w:tcPr>
            <w:tcW w:w="1868" w:type="pct"/>
            <w:vMerge/>
            <w:tcBorders>
              <w:left w:val="single" w:sz="4" w:space="0" w:color="000000"/>
              <w:right w:val="single" w:sz="4" w:space="0" w:color="000000"/>
            </w:tcBorders>
          </w:tcPr>
          <w:p w14:paraId="6973FA50"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56C9F2" w14:textId="77777777" w:rsidR="005F0DB3" w:rsidRPr="00D353B4" w:rsidRDefault="005F0DB3" w:rsidP="005F0DB3">
            <w:r w:rsidRPr="00D353B4">
              <w:t>K1. ma świadomość ważności procesu negocjacji podczas rozmów handlowych</w:t>
            </w:r>
          </w:p>
        </w:tc>
      </w:tr>
      <w:tr w:rsidR="00D353B4" w:rsidRPr="00D353B4" w14:paraId="597C2617" w14:textId="77777777" w:rsidTr="00263D4C">
        <w:trPr>
          <w:trHeight w:val="20"/>
        </w:trPr>
        <w:tc>
          <w:tcPr>
            <w:tcW w:w="1868" w:type="pct"/>
            <w:vMerge/>
            <w:tcBorders>
              <w:left w:val="single" w:sz="4" w:space="0" w:color="000000"/>
              <w:bottom w:val="single" w:sz="4" w:space="0" w:color="000000"/>
              <w:right w:val="single" w:sz="4" w:space="0" w:color="000000"/>
            </w:tcBorders>
          </w:tcPr>
          <w:p w14:paraId="7C371F06" w14:textId="77777777" w:rsidR="005F0DB3" w:rsidRPr="00D353B4" w:rsidRDefault="005F0DB3" w:rsidP="005F0DB3">
            <w:pPr>
              <w:rPr>
                <w:highlight w:val="yellow"/>
              </w:rPr>
            </w:pP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AE2988" w14:textId="77777777" w:rsidR="005F0DB3" w:rsidRPr="00D353B4" w:rsidRDefault="005F0DB3" w:rsidP="005F0DB3">
            <w:r w:rsidRPr="00D353B4">
              <w:t>K2. posiada świadomość ważności okazywania szacunku wobec klienta</w:t>
            </w:r>
          </w:p>
        </w:tc>
      </w:tr>
      <w:tr w:rsidR="00D353B4" w:rsidRPr="00D353B4" w14:paraId="1458F394"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0ACE187A" w14:textId="77777777" w:rsidR="002B2065" w:rsidRPr="00D353B4" w:rsidRDefault="002B2065" w:rsidP="002137D3">
            <w:pPr>
              <w:jc w:val="both"/>
            </w:pPr>
            <w:r w:rsidRPr="00D353B4">
              <w:t>Odniesienie modułowych efektów uczenia się do kierunkowych efektów uczenia się</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8DA4D0" w14:textId="77777777" w:rsidR="002B2065" w:rsidRPr="00D353B4" w:rsidRDefault="002B2065" w:rsidP="002137D3">
            <w:r w:rsidRPr="00D353B4">
              <w:t>Stopień osiągania efektów kierunkowych:</w:t>
            </w:r>
          </w:p>
          <w:p w14:paraId="17F884A6" w14:textId="77777777" w:rsidR="002B2065" w:rsidRPr="00D353B4" w:rsidRDefault="002B2065" w:rsidP="002137D3">
            <w:r w:rsidRPr="00D353B4">
              <w:t>Kod efektu modułowego – kod efektu kierunkowego </w:t>
            </w:r>
          </w:p>
          <w:p w14:paraId="340599EA" w14:textId="6A8114C7" w:rsidR="002B2065" w:rsidRPr="00D353B4" w:rsidRDefault="002B2065" w:rsidP="002137D3">
            <w:r w:rsidRPr="00D353B4">
              <w:rPr>
                <w:bCs/>
              </w:rPr>
              <w:t xml:space="preserve">W1 – </w:t>
            </w:r>
            <w:r w:rsidRPr="00D353B4">
              <w:t> TR_W02</w:t>
            </w:r>
            <w:r w:rsidRPr="00D353B4">
              <w:rPr>
                <w:bCs/>
              </w:rPr>
              <w:t xml:space="preserve">     U1</w:t>
            </w:r>
            <w:r w:rsidRPr="00D353B4">
              <w:t xml:space="preserve"> – TR_U01</w:t>
            </w:r>
            <w:r w:rsidR="007209A6" w:rsidRPr="00D353B4">
              <w:t xml:space="preserve"> </w:t>
            </w:r>
            <w:r w:rsidRPr="00D353B4">
              <w:t xml:space="preserve">     </w:t>
            </w:r>
            <w:r w:rsidRPr="00D353B4">
              <w:rPr>
                <w:bCs/>
              </w:rPr>
              <w:t>K1</w:t>
            </w:r>
            <w:r w:rsidRPr="00D353B4">
              <w:t xml:space="preserve"> – TR_K03 </w:t>
            </w:r>
          </w:p>
          <w:p w14:paraId="55EE7608" w14:textId="6EB10E0D" w:rsidR="002B2065" w:rsidRPr="00D353B4" w:rsidRDefault="002B2065" w:rsidP="002137D3">
            <w:pPr>
              <w:jc w:val="both"/>
            </w:pPr>
            <w:r w:rsidRPr="00D353B4">
              <w:rPr>
                <w:bCs/>
              </w:rPr>
              <w:t xml:space="preserve">W2 – </w:t>
            </w:r>
            <w:r w:rsidRPr="00D353B4">
              <w:t>TR_W02</w:t>
            </w:r>
            <w:r w:rsidRPr="00D353B4">
              <w:rPr>
                <w:bCs/>
              </w:rPr>
              <w:t xml:space="preserve">      U2</w:t>
            </w:r>
            <w:r w:rsidRPr="00D353B4">
              <w:t xml:space="preserve"> – TR_U01    </w:t>
            </w:r>
            <w:r w:rsidR="00263D4C" w:rsidRPr="00D353B4">
              <w:t xml:space="preserve">  </w:t>
            </w:r>
            <w:r w:rsidRPr="00D353B4">
              <w:rPr>
                <w:bCs/>
              </w:rPr>
              <w:t>K2</w:t>
            </w:r>
            <w:r w:rsidRPr="00D353B4">
              <w:t xml:space="preserve"> – TR_K02</w:t>
            </w:r>
          </w:p>
          <w:p w14:paraId="3832EA72" w14:textId="0E258894" w:rsidR="002B2065" w:rsidRPr="00D353B4" w:rsidRDefault="002B2065" w:rsidP="00C204F2">
            <w:pPr>
              <w:jc w:val="both"/>
            </w:pPr>
            <w:r w:rsidRPr="00D353B4">
              <w:rPr>
                <w:bCs/>
              </w:rPr>
              <w:t xml:space="preserve">W3 – </w:t>
            </w:r>
            <w:r w:rsidRPr="00D353B4">
              <w:t>TR_W02</w:t>
            </w:r>
            <w:r w:rsidRPr="00D353B4">
              <w:rPr>
                <w:bCs/>
              </w:rPr>
              <w:t xml:space="preserve">     </w:t>
            </w:r>
            <w:r w:rsidR="00263D4C" w:rsidRPr="00D353B4">
              <w:rPr>
                <w:bCs/>
              </w:rPr>
              <w:t xml:space="preserve"> </w:t>
            </w:r>
            <w:r w:rsidRPr="00D353B4">
              <w:rPr>
                <w:bCs/>
              </w:rPr>
              <w:t>U3</w:t>
            </w:r>
            <w:r w:rsidRPr="00D353B4">
              <w:t xml:space="preserve"> – TR_U01</w:t>
            </w:r>
            <w:r w:rsidRPr="00D353B4">
              <w:rPr>
                <w:bCs/>
              </w:rPr>
              <w:t> </w:t>
            </w:r>
            <w:r w:rsidR="007209A6" w:rsidRPr="00D353B4">
              <w:rPr>
                <w:bCs/>
              </w:rPr>
              <w:t xml:space="preserve"> </w:t>
            </w:r>
            <w:r w:rsidRPr="00D353B4">
              <w:rPr>
                <w:bCs/>
              </w:rPr>
              <w:t>                          </w:t>
            </w:r>
          </w:p>
        </w:tc>
      </w:tr>
      <w:tr w:rsidR="00D353B4" w:rsidRPr="00D353B4" w14:paraId="03357029" w14:textId="77777777" w:rsidTr="00263D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20"/>
        </w:trPr>
        <w:tc>
          <w:tcPr>
            <w:tcW w:w="1868" w:type="pct"/>
            <w:tcBorders>
              <w:top w:val="single" w:sz="4" w:space="0" w:color="auto"/>
              <w:left w:val="single" w:sz="4" w:space="0" w:color="auto"/>
              <w:bottom w:val="single" w:sz="4" w:space="0" w:color="auto"/>
              <w:right w:val="single" w:sz="4" w:space="0" w:color="auto"/>
            </w:tcBorders>
            <w:hideMark/>
          </w:tcPr>
          <w:p w14:paraId="33853847" w14:textId="77777777" w:rsidR="00C43BE3" w:rsidRPr="00D353B4" w:rsidRDefault="00C43BE3" w:rsidP="00063557">
            <w:pPr>
              <w:spacing w:line="256" w:lineRule="auto"/>
            </w:pPr>
            <w:r w:rsidRPr="00D353B4">
              <w:t>Odniesienie modułowych efektów uczenia się do efektów inżynierskich (jeżeli dotyczy)</w:t>
            </w:r>
          </w:p>
        </w:tc>
        <w:tc>
          <w:tcPr>
            <w:tcW w:w="3132" w:type="pct"/>
            <w:tcBorders>
              <w:top w:val="single" w:sz="4" w:space="0" w:color="auto"/>
              <w:left w:val="single" w:sz="4" w:space="0" w:color="auto"/>
              <w:bottom w:val="single" w:sz="4" w:space="0" w:color="auto"/>
              <w:right w:val="single" w:sz="4" w:space="0" w:color="auto"/>
            </w:tcBorders>
            <w:hideMark/>
          </w:tcPr>
          <w:p w14:paraId="18CCC886" w14:textId="77777777" w:rsidR="00C43BE3" w:rsidRPr="00D353B4" w:rsidRDefault="00C43BE3" w:rsidP="00063557">
            <w:pPr>
              <w:spacing w:line="256" w:lineRule="auto"/>
              <w:jc w:val="center"/>
              <w:rPr>
                <w:highlight w:val="red"/>
              </w:rPr>
            </w:pPr>
            <w:r w:rsidRPr="00D353B4">
              <w:t>nie dotyczy</w:t>
            </w:r>
          </w:p>
        </w:tc>
      </w:tr>
      <w:tr w:rsidR="00D353B4" w:rsidRPr="00D353B4" w14:paraId="76CFC362"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341C8034" w14:textId="77777777" w:rsidR="005F0DB3" w:rsidRPr="00D353B4" w:rsidRDefault="005F0DB3" w:rsidP="005F0DB3">
            <w:r w:rsidRPr="00D353B4">
              <w:t xml:space="preserve">Wymagania wstępne i dodatkowe </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6F2448" w14:textId="77777777" w:rsidR="005F0DB3" w:rsidRPr="00D353B4" w:rsidRDefault="005F0DB3" w:rsidP="005F0DB3">
            <w:pPr>
              <w:jc w:val="both"/>
            </w:pPr>
            <w:r w:rsidRPr="00D353B4">
              <w:t>Zarządzanie w turystyce i rekreacji, organizacja pracy biurowej w turystyce </w:t>
            </w:r>
          </w:p>
        </w:tc>
      </w:tr>
      <w:tr w:rsidR="00D353B4" w:rsidRPr="00D353B4" w14:paraId="386AEA44"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1B876FA7" w14:textId="77777777" w:rsidR="005F0DB3" w:rsidRPr="00D353B4" w:rsidRDefault="005F0DB3" w:rsidP="005F0DB3">
            <w:r w:rsidRPr="00D353B4">
              <w:lastRenderedPageBreak/>
              <w:t xml:space="preserve">Treści programowe modułu </w:t>
            </w:r>
          </w:p>
          <w:p w14:paraId="35D3269F" w14:textId="77777777" w:rsidR="005F0DB3" w:rsidRPr="00D353B4" w:rsidRDefault="005F0DB3" w:rsidP="005F0DB3"/>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7D6A26" w14:textId="77777777" w:rsidR="005F0DB3" w:rsidRPr="00D353B4" w:rsidRDefault="005F0DB3" w:rsidP="005F0DB3">
            <w:pPr>
              <w:jc w:val="both"/>
            </w:pPr>
            <w:r w:rsidRPr="00D353B4">
              <w:t>Wykład obejmuję m.in. wiedzę z zakresu obsługi klienta, typów klienta, zasad i strategii prowadzenia rozmów handlowych i negocjacyjnych, poznanie zasad procesu gier handlowych i znaczenia mowy ciała podczas sprzedaż produktów i usług turystycznych, zasady obsługi klient ze szczególnymi potrzebami.. </w:t>
            </w:r>
          </w:p>
          <w:p w14:paraId="665DD2C0" w14:textId="77777777" w:rsidR="005F0DB3" w:rsidRPr="00D353B4" w:rsidRDefault="005F0DB3" w:rsidP="00571E65">
            <w:pPr>
              <w:jc w:val="both"/>
            </w:pPr>
            <w:r w:rsidRPr="00D353B4">
              <w:t>Ćwiczenia obejmują m. in: przygotowanie ofert handlowych, scenki sytuacyjne ze strategii obsługi klienta, prowadzenia gier handlowych i użycia parafrazy, sprzedaży produktów turystycznych i rekreacyjnych, promocji wybranego przedsiębiorstwa turystycznego lub rekreacyjnego, poznania wielokulturowego otoczenia.</w:t>
            </w:r>
          </w:p>
        </w:tc>
      </w:tr>
      <w:tr w:rsidR="00D353B4" w:rsidRPr="00D353B4" w14:paraId="1CE6C4B7"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78AA01D3" w14:textId="77777777" w:rsidR="005F0DB3" w:rsidRPr="00D353B4" w:rsidRDefault="005F0DB3" w:rsidP="005F0DB3">
            <w:r w:rsidRPr="00D353B4">
              <w:t>Wykaz literatury podstawowej i uzupełniającej</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14F4AA" w14:textId="77777777" w:rsidR="005F0DB3" w:rsidRPr="00D353B4" w:rsidRDefault="005F0DB3" w:rsidP="005F0DB3">
            <w:pPr>
              <w:jc w:val="both"/>
            </w:pPr>
            <w:r w:rsidRPr="00D353B4">
              <w:t>Literatura obowiązkowa </w:t>
            </w:r>
          </w:p>
          <w:p w14:paraId="17FADEB9" w14:textId="77777777" w:rsidR="005F0DB3" w:rsidRPr="00D353B4" w:rsidRDefault="00F0393C" w:rsidP="00263D4C">
            <w:pPr>
              <w:numPr>
                <w:ilvl w:val="0"/>
                <w:numId w:val="14"/>
              </w:numPr>
              <w:tabs>
                <w:tab w:val="clear" w:pos="720"/>
              </w:tabs>
              <w:ind w:left="465"/>
              <w:jc w:val="both"/>
              <w:textAlignment w:val="baseline"/>
            </w:pPr>
            <w:r w:rsidRPr="00D353B4">
              <w:t xml:space="preserve">A. Mazurek-Kusiak, </w:t>
            </w:r>
            <w:r w:rsidRPr="00D353B4">
              <w:rPr>
                <w:bCs/>
                <w:lang w:eastAsia="en-GB"/>
              </w:rPr>
              <w:t xml:space="preserve">Model zachowań konsumentów na rynku turystycznym, </w:t>
            </w:r>
            <w:r w:rsidRPr="00D353B4">
              <w:rPr>
                <w:lang w:eastAsia="en-GB"/>
              </w:rPr>
              <w:t>Instytut Naukowo-Wydawniczy Spatium Instytut Naukowo-Wydawniczy Spatium, Radom 2019.</w:t>
            </w:r>
          </w:p>
          <w:p w14:paraId="0E3F2532" w14:textId="77777777" w:rsidR="00F0393C" w:rsidRPr="00D353B4" w:rsidRDefault="00F0393C" w:rsidP="00263D4C">
            <w:pPr>
              <w:numPr>
                <w:ilvl w:val="0"/>
                <w:numId w:val="14"/>
              </w:numPr>
              <w:tabs>
                <w:tab w:val="clear" w:pos="720"/>
              </w:tabs>
              <w:ind w:left="465"/>
              <w:jc w:val="both"/>
              <w:textAlignment w:val="baseline"/>
            </w:pPr>
            <w:r w:rsidRPr="00D353B4">
              <w:t xml:space="preserve">A. Mazurek-Kusiak, </w:t>
            </w:r>
            <w:r w:rsidRPr="00D353B4">
              <w:rPr>
                <w:bCs/>
                <w:lang w:eastAsia="en-GB"/>
              </w:rPr>
              <w:t>Różnice w modelu zachowań turystów restytucyjnych oraz elastycznych.</w:t>
            </w:r>
            <w:r w:rsidRPr="00D353B4">
              <w:rPr>
                <w:lang w:eastAsia="en-GB"/>
              </w:rPr>
              <w:t xml:space="preserve"> Instytut Naukowo-Wydawniczy Spatium Instytut Naukowo-Wydawniczy Spatium, Radom 2020.</w:t>
            </w:r>
          </w:p>
          <w:p w14:paraId="2782954E" w14:textId="77777777" w:rsidR="005F0DB3" w:rsidRPr="00D353B4" w:rsidRDefault="005F0DB3" w:rsidP="005F0DB3">
            <w:pPr>
              <w:jc w:val="both"/>
            </w:pPr>
            <w:r w:rsidRPr="00D353B4">
              <w:t>Literatura dodatkowa</w:t>
            </w:r>
          </w:p>
          <w:p w14:paraId="57A69645" w14:textId="77777777" w:rsidR="00F0393C" w:rsidRPr="00D353B4" w:rsidRDefault="00F0393C" w:rsidP="00263D4C">
            <w:pPr>
              <w:numPr>
                <w:ilvl w:val="0"/>
                <w:numId w:val="14"/>
              </w:numPr>
              <w:tabs>
                <w:tab w:val="clear" w:pos="720"/>
                <w:tab w:val="num" w:pos="465"/>
              </w:tabs>
              <w:ind w:left="465"/>
              <w:jc w:val="both"/>
              <w:textAlignment w:val="baseline"/>
            </w:pPr>
            <w:r w:rsidRPr="00D353B4">
              <w:t>Futrell Charles M, Nowoczesne Techniki Sprzedaży. Metody Prezentacji, Profesjonalna Obsługa, Relacje z Klientem, wyd. Wolters Kluwer, warszawa 2011 </w:t>
            </w:r>
          </w:p>
          <w:p w14:paraId="2CDFB31A" w14:textId="77777777" w:rsidR="005F0DB3" w:rsidRPr="00D353B4" w:rsidRDefault="00F0393C" w:rsidP="00263D4C">
            <w:pPr>
              <w:numPr>
                <w:ilvl w:val="0"/>
                <w:numId w:val="14"/>
              </w:numPr>
              <w:tabs>
                <w:tab w:val="clear" w:pos="720"/>
                <w:tab w:val="num" w:pos="465"/>
              </w:tabs>
              <w:ind w:left="465"/>
              <w:jc w:val="both"/>
              <w:textAlignment w:val="baseline"/>
            </w:pPr>
            <w:r w:rsidRPr="00D353B4">
              <w:t>Holwek Jarosław, Jerzy Gut, Wojciech Haman, Skuteczne Handlowanie, Wyd. Helion, Gliwice 2006</w:t>
            </w:r>
            <w:r w:rsidRPr="00D353B4">
              <w:rPr>
                <w:rFonts w:ascii="Cambria" w:hAnsi="Cambria" w:cstheme="minorHAnsi"/>
                <w:sz w:val="22"/>
                <w:szCs w:val="22"/>
              </w:rPr>
              <w:t> </w:t>
            </w:r>
          </w:p>
        </w:tc>
      </w:tr>
      <w:tr w:rsidR="00D353B4" w:rsidRPr="00D353B4" w14:paraId="4CF1E48C"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5C1552E8" w14:textId="77777777" w:rsidR="005F0DB3" w:rsidRPr="00D353B4" w:rsidRDefault="005F0DB3" w:rsidP="005F0DB3">
            <w:r w:rsidRPr="00D353B4">
              <w:t>Planowane formy/działania/metody dydaktyczne</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1A717D" w14:textId="77777777" w:rsidR="005F0DB3" w:rsidRPr="00D353B4" w:rsidRDefault="005F0DB3" w:rsidP="005F0DB3">
            <w:r w:rsidRPr="00D353B4">
              <w:t>Wykład</w:t>
            </w:r>
            <w:r w:rsidR="004B38F0" w:rsidRPr="00D353B4">
              <w:t>: z wykorzystaniem prezentacji multimedialnych</w:t>
            </w:r>
            <w:r w:rsidRPr="00D353B4">
              <w:t>,</w:t>
            </w:r>
            <w:r w:rsidR="004B38F0" w:rsidRPr="00D353B4">
              <w:t xml:space="preserve"> dyskusji</w:t>
            </w:r>
            <w:r w:rsidR="007A3645" w:rsidRPr="00D353B4">
              <w:t>, pogawędki</w:t>
            </w:r>
          </w:p>
          <w:p w14:paraId="46808EC5" w14:textId="77777777" w:rsidR="005F0DB3" w:rsidRPr="00D353B4" w:rsidRDefault="002A026D" w:rsidP="005F0DB3">
            <w:r w:rsidRPr="00D353B4">
              <w:t>Ćwiczenia</w:t>
            </w:r>
            <w:r w:rsidR="005F0DB3" w:rsidRPr="00D353B4">
              <w:t>: dyskusja, praca z tekstem przewodnim, metoda sytuacyjna, metody 6-3-1,  ćwiczeniowa, studium przypadku, dyskusji</w:t>
            </w:r>
            <w:r w:rsidR="00571E65" w:rsidRPr="00D353B4">
              <w:t>, gry sprzedażowe</w:t>
            </w:r>
          </w:p>
        </w:tc>
      </w:tr>
      <w:tr w:rsidR="00D353B4" w:rsidRPr="00D353B4" w14:paraId="78C7E264"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76D9A58C" w14:textId="77777777" w:rsidR="005F0DB3" w:rsidRPr="00D353B4" w:rsidRDefault="005F0DB3" w:rsidP="005F0DB3">
            <w:r w:rsidRPr="00D353B4">
              <w:t>Sposoby weryfikacji oraz formy dokumentowania osiągniętych efektów uczenia się</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B0F222" w14:textId="66BC86FC" w:rsidR="005F0DB3" w:rsidRPr="00D353B4" w:rsidRDefault="005F0DB3" w:rsidP="00C204F2">
            <w:pPr>
              <w:jc w:val="both"/>
            </w:pPr>
            <w:r w:rsidRPr="00D353B4">
              <w:t xml:space="preserve">W1, W2, W3: </w:t>
            </w:r>
            <w:r w:rsidR="00471B94" w:rsidRPr="00D353B4">
              <w:t>ocena z egzaminu (praca kontrolna)</w:t>
            </w:r>
          </w:p>
          <w:p w14:paraId="1D45C903" w14:textId="3AAC8D9A" w:rsidR="005F0DB3" w:rsidRPr="00D353B4" w:rsidRDefault="005F0DB3" w:rsidP="00C204F2">
            <w:pPr>
              <w:jc w:val="both"/>
            </w:pPr>
            <w:r w:rsidRPr="00D353B4">
              <w:t>U1, U2, U3: aktywność na zajęciach oraz aktywność i zaangażowanie przy wykonaniu projektu praktycznego</w:t>
            </w:r>
            <w:r w:rsidR="004B38F0" w:rsidRPr="00D353B4">
              <w:t xml:space="preserve"> </w:t>
            </w:r>
            <w:r w:rsidR="007D6515" w:rsidRPr="00D353B4">
              <w:t>(karta pracy, zdjęcia)</w:t>
            </w:r>
          </w:p>
          <w:p w14:paraId="193D3695" w14:textId="08C11A33" w:rsidR="005F0DB3" w:rsidRPr="00D353B4" w:rsidRDefault="005F0DB3" w:rsidP="00C204F2">
            <w:pPr>
              <w:jc w:val="both"/>
            </w:pPr>
            <w:r w:rsidRPr="00D353B4">
              <w:t>K1, K2: aktywność na zajęciach</w:t>
            </w:r>
            <w:r w:rsidR="007D6515" w:rsidRPr="00D353B4">
              <w:t xml:space="preserve"> (dziennik zajęć)</w:t>
            </w:r>
          </w:p>
          <w:p w14:paraId="0697BF30" w14:textId="77777777" w:rsidR="00263D4C" w:rsidRPr="00D353B4" w:rsidRDefault="00263D4C" w:rsidP="00C204F2">
            <w:pPr>
              <w:jc w:val="both"/>
            </w:pPr>
          </w:p>
          <w:p w14:paraId="37BD6B3D" w14:textId="2170FAB3" w:rsidR="005F0DB3" w:rsidRPr="00D353B4" w:rsidRDefault="005F0DB3" w:rsidP="00263D4C">
            <w:pPr>
              <w:jc w:val="both"/>
            </w:pPr>
            <w:r w:rsidRPr="00D353B4">
              <w:t>Na zaliczenie wykładów student ma napisać zaliczenie pisemne</w:t>
            </w:r>
            <w:r w:rsidR="00263D4C" w:rsidRPr="00D353B4">
              <w:t xml:space="preserve">. </w:t>
            </w:r>
            <w:r w:rsidR="00C204F2" w:rsidRPr="00D353B4">
              <w:t>N</w:t>
            </w:r>
            <w:r w:rsidRPr="00D353B4">
              <w:t>a zaliczenie ćwiczeń student ma brać aktywny udział w ćwiczeniach oraz wykonać i zrealizować praktyczny projekt. </w:t>
            </w:r>
          </w:p>
        </w:tc>
      </w:tr>
      <w:tr w:rsidR="00D353B4" w:rsidRPr="00D353B4" w14:paraId="0E0AFFC1"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2745115D" w14:textId="77777777" w:rsidR="005F0DB3" w:rsidRPr="00D353B4" w:rsidRDefault="005F0DB3" w:rsidP="005F0DB3">
            <w:r w:rsidRPr="00D353B4">
              <w:t>Elementy i wagi mające wpływ na ocenę końcową</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B7DA27" w14:textId="4A60A582" w:rsidR="005F0DB3" w:rsidRPr="00D353B4" w:rsidRDefault="00107CF9" w:rsidP="005F0DB3">
            <w:r w:rsidRPr="00D353B4">
              <w:t>Egzamin</w:t>
            </w:r>
            <w:r w:rsidR="005F0DB3" w:rsidRPr="00D353B4">
              <w:t>  0,5</w:t>
            </w:r>
          </w:p>
          <w:p w14:paraId="6B38DAF0" w14:textId="77777777" w:rsidR="005F0DB3" w:rsidRPr="00D353B4" w:rsidRDefault="005F0DB3" w:rsidP="005F0DB3">
            <w:r w:rsidRPr="00D353B4">
              <w:t>Projekt praktyczny      0,4</w:t>
            </w:r>
          </w:p>
          <w:p w14:paraId="7F34220B" w14:textId="77777777" w:rsidR="005F0DB3" w:rsidRPr="00D353B4" w:rsidRDefault="005F0DB3" w:rsidP="005F0DB3">
            <w:r w:rsidRPr="00D353B4">
              <w:t>Aktywność na zajęciach 0,1</w:t>
            </w:r>
            <w:r w:rsidRPr="00D353B4">
              <w:rPr>
                <w:bCs/>
              </w:rPr>
              <w:t> </w:t>
            </w:r>
          </w:p>
        </w:tc>
      </w:tr>
      <w:tr w:rsidR="00D353B4" w:rsidRPr="00D353B4" w14:paraId="79B31D0A"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5702370D" w14:textId="77777777" w:rsidR="00A80B9B" w:rsidRPr="00D353B4" w:rsidRDefault="00A80B9B" w:rsidP="00A80B9B">
            <w:pPr>
              <w:jc w:val="both"/>
            </w:pPr>
            <w:r w:rsidRPr="00D353B4">
              <w:t>Bilans punktów ECTS</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3D3CDC" w14:textId="77777777" w:rsidR="00A80B9B" w:rsidRPr="00D353B4" w:rsidRDefault="00A80B9B" w:rsidP="00A80B9B">
            <w:r w:rsidRPr="00D353B4">
              <w:rPr>
                <w:bCs/>
              </w:rPr>
              <w:t>Kontaktowe:</w:t>
            </w:r>
          </w:p>
          <w:p w14:paraId="0454C3D4" w14:textId="77777777" w:rsidR="00A80B9B" w:rsidRPr="00D353B4" w:rsidRDefault="00A80B9B" w:rsidP="00A80B9B">
            <w:r w:rsidRPr="00D353B4">
              <w:t>10 godz. wykłady</w:t>
            </w:r>
          </w:p>
          <w:p w14:paraId="42E951E4" w14:textId="77777777" w:rsidR="00A80B9B" w:rsidRPr="00D353B4" w:rsidRDefault="00A80B9B" w:rsidP="00A80B9B">
            <w:r w:rsidRPr="00D353B4">
              <w:t>10 godz. ćwiczenia audytoryjne </w:t>
            </w:r>
          </w:p>
          <w:p w14:paraId="0BF7624F" w14:textId="2FF3C3AC" w:rsidR="00A80B9B" w:rsidRPr="00D353B4" w:rsidRDefault="002922E6" w:rsidP="00A80B9B">
            <w:r w:rsidRPr="00D353B4">
              <w:t>10</w:t>
            </w:r>
            <w:r w:rsidR="00A80B9B" w:rsidRPr="00D353B4">
              <w:t xml:space="preserve"> godz. ćwiczenia laboratoryjne</w:t>
            </w:r>
          </w:p>
          <w:p w14:paraId="2C83394E" w14:textId="188FCCC9" w:rsidR="00A80B9B" w:rsidRPr="00D353B4" w:rsidRDefault="00A80B9B" w:rsidP="00A80B9B">
            <w:r w:rsidRPr="00D353B4">
              <w:t xml:space="preserve">2 godz. </w:t>
            </w:r>
            <w:r w:rsidR="002922E6" w:rsidRPr="00D353B4">
              <w:t>egzamin</w:t>
            </w:r>
          </w:p>
          <w:p w14:paraId="413A3F8D" w14:textId="32F1C7CC" w:rsidR="00A80B9B" w:rsidRPr="00D353B4" w:rsidRDefault="00A80B9B" w:rsidP="00A80B9B">
            <w:r w:rsidRPr="00D353B4">
              <w:t xml:space="preserve">Razem godzimy kontaktowe </w:t>
            </w:r>
            <w:r w:rsidR="002922E6" w:rsidRPr="00D353B4">
              <w:t>32</w:t>
            </w:r>
            <w:r w:rsidRPr="00D353B4">
              <w:t xml:space="preserve"> godz.  (1,</w:t>
            </w:r>
            <w:r w:rsidR="002922E6" w:rsidRPr="00D353B4">
              <w:t>3</w:t>
            </w:r>
            <w:r w:rsidRPr="00D353B4">
              <w:t xml:space="preserve"> ECTS)</w:t>
            </w:r>
          </w:p>
          <w:p w14:paraId="72A4D25F" w14:textId="77777777" w:rsidR="00A80B9B" w:rsidRPr="00D353B4" w:rsidRDefault="00A80B9B" w:rsidP="00A80B9B">
            <w:pPr>
              <w:rPr>
                <w:bCs/>
              </w:rPr>
            </w:pPr>
          </w:p>
          <w:p w14:paraId="382771A9" w14:textId="77777777" w:rsidR="00A80B9B" w:rsidRPr="00D353B4" w:rsidRDefault="00A80B9B" w:rsidP="00A80B9B">
            <w:r w:rsidRPr="00D353B4">
              <w:rPr>
                <w:bCs/>
              </w:rPr>
              <w:t>Niekontaktowe:</w:t>
            </w:r>
          </w:p>
          <w:p w14:paraId="5C4030A4" w14:textId="77777777" w:rsidR="00A80B9B" w:rsidRPr="00D353B4" w:rsidRDefault="00A80B9B" w:rsidP="00A80B9B">
            <w:r w:rsidRPr="00D353B4">
              <w:t>15 godz.. – przygotowanie do ćwiczeń</w:t>
            </w:r>
          </w:p>
          <w:p w14:paraId="2596F206" w14:textId="77777777" w:rsidR="00A80B9B" w:rsidRPr="00D353B4" w:rsidRDefault="00A80B9B" w:rsidP="00A80B9B">
            <w:r w:rsidRPr="00D353B4">
              <w:t>15 godz. – przygotowanie do zaliczenia</w:t>
            </w:r>
          </w:p>
          <w:p w14:paraId="2ACF9FFB" w14:textId="77777777" w:rsidR="00A80B9B" w:rsidRPr="00D353B4" w:rsidRDefault="00A80B9B" w:rsidP="00A80B9B">
            <w:r w:rsidRPr="00D353B4">
              <w:t xml:space="preserve">13 godz. – wykonania projektu </w:t>
            </w:r>
          </w:p>
          <w:p w14:paraId="7A3924D1" w14:textId="68D78EF1" w:rsidR="00A80B9B" w:rsidRPr="00D353B4" w:rsidRDefault="002F7688" w:rsidP="00A80B9B">
            <w:r w:rsidRPr="00D353B4">
              <w:t>25</w:t>
            </w:r>
            <w:r w:rsidR="00A80B9B" w:rsidRPr="00D353B4">
              <w:t xml:space="preserve"> godz. </w:t>
            </w:r>
            <w:r w:rsidRPr="00D353B4">
              <w:t xml:space="preserve">– </w:t>
            </w:r>
            <w:r w:rsidR="00A80B9B" w:rsidRPr="00D353B4">
              <w:t>w semestrze czytanie zalecanej literatury</w:t>
            </w:r>
          </w:p>
          <w:p w14:paraId="7D464E73" w14:textId="513F1454" w:rsidR="00A80B9B" w:rsidRPr="00D353B4" w:rsidRDefault="00A80B9B" w:rsidP="00A80B9B">
            <w:r w:rsidRPr="00D353B4">
              <w:t xml:space="preserve">Razem godzimy niekontaktowe </w:t>
            </w:r>
            <w:r w:rsidR="002F7688" w:rsidRPr="00D353B4">
              <w:t>68</w:t>
            </w:r>
            <w:r w:rsidRPr="00D353B4">
              <w:t xml:space="preserve"> godz.  (2,</w:t>
            </w:r>
            <w:r w:rsidR="002F7688" w:rsidRPr="00D353B4">
              <w:t>7</w:t>
            </w:r>
            <w:r w:rsidRPr="00D353B4">
              <w:t xml:space="preserve"> ECTS)</w:t>
            </w:r>
          </w:p>
          <w:p w14:paraId="0D3C7A9B" w14:textId="77777777" w:rsidR="00A80B9B" w:rsidRPr="00D353B4" w:rsidRDefault="00A80B9B" w:rsidP="00A80B9B"/>
          <w:p w14:paraId="52F770E7" w14:textId="64384447" w:rsidR="00A80B9B" w:rsidRPr="00D353B4" w:rsidRDefault="00A80B9B" w:rsidP="00A80B9B">
            <w:r w:rsidRPr="00D353B4">
              <w:t>Łączny nakład pracy studenta to 100 godz. co odpowiada 4 punktom ECTS</w:t>
            </w:r>
          </w:p>
        </w:tc>
      </w:tr>
      <w:tr w:rsidR="00A80B9B" w:rsidRPr="00D353B4" w14:paraId="45C17D68" w14:textId="77777777" w:rsidTr="00263D4C">
        <w:trPr>
          <w:trHeight w:val="20"/>
        </w:trPr>
        <w:tc>
          <w:tcPr>
            <w:tcW w:w="1868" w:type="pct"/>
            <w:tcBorders>
              <w:top w:val="single" w:sz="4" w:space="0" w:color="000000"/>
              <w:left w:val="single" w:sz="4" w:space="0" w:color="000000"/>
              <w:bottom w:val="single" w:sz="4" w:space="0" w:color="000000"/>
              <w:right w:val="single" w:sz="4" w:space="0" w:color="000000"/>
            </w:tcBorders>
          </w:tcPr>
          <w:p w14:paraId="676E01A4" w14:textId="77777777" w:rsidR="00A80B9B" w:rsidRPr="00D353B4" w:rsidRDefault="00A80B9B" w:rsidP="00A80B9B">
            <w:r w:rsidRPr="00D353B4">
              <w:lastRenderedPageBreak/>
              <w:t>Nakład pracy związany z zajęciami wymagającymi bezpośredniego udziału nauczyciela akademickiego</w:t>
            </w:r>
          </w:p>
        </w:tc>
        <w:tc>
          <w:tcPr>
            <w:tcW w:w="313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A94EB2" w14:textId="77777777" w:rsidR="00A80B9B" w:rsidRPr="00D353B4" w:rsidRDefault="00A80B9B" w:rsidP="00A80B9B">
            <w:r w:rsidRPr="00D353B4">
              <w:t>10 godz. wykłady</w:t>
            </w:r>
          </w:p>
          <w:p w14:paraId="573CBAEF" w14:textId="77777777" w:rsidR="00A80B9B" w:rsidRPr="00D353B4" w:rsidRDefault="00A80B9B" w:rsidP="00A80B9B">
            <w:r w:rsidRPr="00D353B4">
              <w:t>10 godz. ćwiczenia audytoryjne</w:t>
            </w:r>
          </w:p>
          <w:p w14:paraId="4FDC4C79" w14:textId="06518BF5" w:rsidR="00A80B9B" w:rsidRPr="00D353B4" w:rsidRDefault="002922E6" w:rsidP="00A80B9B">
            <w:r w:rsidRPr="00D353B4">
              <w:t>10</w:t>
            </w:r>
            <w:r w:rsidR="00A80B9B" w:rsidRPr="00D353B4">
              <w:t xml:space="preserve"> godz. ćwiczenia laboratoryjne</w:t>
            </w:r>
          </w:p>
          <w:p w14:paraId="36754694" w14:textId="576A0B0C" w:rsidR="002922E6" w:rsidRPr="00D353B4" w:rsidRDefault="00A80B9B" w:rsidP="002922E6">
            <w:r w:rsidRPr="00D353B4">
              <w:t xml:space="preserve">2 godz. </w:t>
            </w:r>
            <w:r w:rsidR="002922E6" w:rsidRPr="00D353B4">
              <w:t>egzamin</w:t>
            </w:r>
          </w:p>
          <w:p w14:paraId="456EC67D" w14:textId="6690EB02" w:rsidR="00A80B9B" w:rsidRPr="00D353B4" w:rsidRDefault="00A80B9B" w:rsidP="002922E6">
            <w:r w:rsidRPr="00D353B4">
              <w:t xml:space="preserve">Łącznie </w:t>
            </w:r>
            <w:r w:rsidR="002922E6" w:rsidRPr="00D353B4">
              <w:t>32</w:t>
            </w:r>
            <w:r w:rsidRPr="00D353B4">
              <w:t xml:space="preserve"> godz. co odpowiada 1,</w:t>
            </w:r>
            <w:r w:rsidR="002F7688" w:rsidRPr="00D353B4">
              <w:t>3</w:t>
            </w:r>
            <w:r w:rsidRPr="00D353B4">
              <w:t xml:space="preserve"> punktom ECTS</w:t>
            </w:r>
          </w:p>
        </w:tc>
      </w:tr>
    </w:tbl>
    <w:p w14:paraId="2AF4CA03" w14:textId="77777777" w:rsidR="005F0DB3" w:rsidRPr="00D353B4" w:rsidRDefault="005F0DB3" w:rsidP="00471B94">
      <w:pPr>
        <w:rPr>
          <w:sz w:val="28"/>
          <w:szCs w:val="28"/>
        </w:rPr>
      </w:pPr>
    </w:p>
    <w:p w14:paraId="0DFE5C0A" w14:textId="21ABEC0D" w:rsidR="002B2065" w:rsidRPr="00D353B4" w:rsidRDefault="001A4B09" w:rsidP="001A4B09">
      <w:pPr>
        <w:rPr>
          <w:b/>
          <w:sz w:val="28"/>
          <w:szCs w:val="28"/>
        </w:rPr>
      </w:pPr>
      <w:r w:rsidRPr="00D353B4">
        <w:rPr>
          <w:b/>
          <w:sz w:val="28"/>
          <w:szCs w:val="28"/>
        </w:rPr>
        <w:t>Karta opisu zajęć z modułu  Komunikacja i negocjacje w turystyce BLOK C</w:t>
      </w:r>
    </w:p>
    <w:tbl>
      <w:tblPr>
        <w:tblW w:w="5000" w:type="pct"/>
        <w:tblCellMar>
          <w:top w:w="15" w:type="dxa"/>
          <w:left w:w="15" w:type="dxa"/>
          <w:bottom w:w="15" w:type="dxa"/>
          <w:right w:w="15" w:type="dxa"/>
        </w:tblCellMar>
        <w:tblLook w:val="04A0" w:firstRow="1" w:lastRow="0" w:firstColumn="1" w:lastColumn="0" w:noHBand="0" w:noVBand="1"/>
      </w:tblPr>
      <w:tblGrid>
        <w:gridCol w:w="3302"/>
        <w:gridCol w:w="6326"/>
      </w:tblGrid>
      <w:tr w:rsidR="00D353B4" w:rsidRPr="00D353B4" w14:paraId="664A4D72"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721D972A" w14:textId="77777777" w:rsidR="005F0DB3" w:rsidRPr="00D353B4" w:rsidRDefault="005F0DB3" w:rsidP="005F0DB3">
            <w:r w:rsidRPr="00D353B4">
              <w:t xml:space="preserve">Nazwa kierunku studiów </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3D148D" w14:textId="77777777" w:rsidR="005F0DB3" w:rsidRPr="00D353B4" w:rsidRDefault="005F0DB3" w:rsidP="005F0DB3">
            <w:r w:rsidRPr="00D353B4">
              <w:t>Turystyka i Rekreacja</w:t>
            </w:r>
          </w:p>
        </w:tc>
      </w:tr>
      <w:tr w:rsidR="00D353B4" w:rsidRPr="00D353B4" w14:paraId="683F11CF"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4B8A01BA" w14:textId="77777777" w:rsidR="005F0DB3" w:rsidRPr="00D353B4" w:rsidRDefault="005F0DB3" w:rsidP="005F0DB3">
            <w:r w:rsidRPr="00D353B4">
              <w:t>Nazwa modułu, także nazwa w języku angielskim</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712B51" w14:textId="77777777" w:rsidR="005F0DB3" w:rsidRPr="00D353B4" w:rsidRDefault="005F0DB3" w:rsidP="005F0DB3">
            <w:r w:rsidRPr="00D353B4">
              <w:rPr>
                <w:bCs/>
              </w:rPr>
              <w:t>Komunikacja i negocjacje w turystyce </w:t>
            </w:r>
          </w:p>
          <w:p w14:paraId="789787BB" w14:textId="77777777" w:rsidR="005F0DB3" w:rsidRPr="00D353B4" w:rsidRDefault="005F0DB3" w:rsidP="005F0DB3">
            <w:r w:rsidRPr="00D353B4">
              <w:t>Comunication and negotiation  in tourism</w:t>
            </w:r>
          </w:p>
        </w:tc>
      </w:tr>
      <w:tr w:rsidR="00D353B4" w:rsidRPr="00D353B4" w14:paraId="0653BB1D"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569B1C39" w14:textId="77777777" w:rsidR="005F0DB3" w:rsidRPr="00D353B4" w:rsidRDefault="005F0DB3" w:rsidP="00571E65">
            <w:r w:rsidRPr="00D353B4">
              <w:t xml:space="preserve">Język wykładowy </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969160" w14:textId="77777777" w:rsidR="005F0DB3" w:rsidRPr="00D353B4" w:rsidRDefault="005F0DB3" w:rsidP="005F0DB3">
            <w:r w:rsidRPr="00D353B4">
              <w:t>Język polski</w:t>
            </w:r>
          </w:p>
        </w:tc>
      </w:tr>
      <w:tr w:rsidR="00D353B4" w:rsidRPr="00D353B4" w14:paraId="36D1E60E"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553DF398" w14:textId="77777777" w:rsidR="005F0DB3" w:rsidRPr="00D353B4" w:rsidRDefault="005F0DB3" w:rsidP="00571E65">
            <w:pPr>
              <w:autoSpaceDE w:val="0"/>
              <w:autoSpaceDN w:val="0"/>
              <w:adjustRightInd w:val="0"/>
            </w:pPr>
            <w:r w:rsidRPr="00D353B4">
              <w:t xml:space="preserve">Rodzaj modułu </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B6E091" w14:textId="77777777" w:rsidR="005F0DB3" w:rsidRPr="00D353B4" w:rsidRDefault="00DC1EB7" w:rsidP="005F0DB3">
            <w:r w:rsidRPr="00D353B4">
              <w:t xml:space="preserve">Fakultatywny </w:t>
            </w:r>
          </w:p>
        </w:tc>
      </w:tr>
      <w:tr w:rsidR="00D353B4" w:rsidRPr="00D353B4" w14:paraId="2B91AB0C"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2D737696" w14:textId="77777777" w:rsidR="005F0DB3" w:rsidRPr="00D353B4" w:rsidRDefault="005F0DB3" w:rsidP="005F0DB3">
            <w:r w:rsidRPr="00D353B4">
              <w:t>Poziom studiów</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99279E" w14:textId="77777777" w:rsidR="005F0DB3" w:rsidRPr="00D353B4" w:rsidRDefault="005F0DB3" w:rsidP="005F0DB3">
            <w:r w:rsidRPr="00D353B4">
              <w:t>Pierwszego stopnia / licencjackie</w:t>
            </w:r>
          </w:p>
        </w:tc>
      </w:tr>
      <w:tr w:rsidR="00D353B4" w:rsidRPr="00D353B4" w14:paraId="0AEE4B54"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0E5BAC40" w14:textId="77777777" w:rsidR="005F0DB3" w:rsidRPr="00D353B4" w:rsidRDefault="005F0DB3" w:rsidP="00571E65">
            <w:r w:rsidRPr="00D353B4">
              <w:t>Forma studiów</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EBD243" w14:textId="4A628EDE" w:rsidR="005F0DB3" w:rsidRPr="00D353B4" w:rsidRDefault="00A80B9B" w:rsidP="005F0DB3">
            <w:r w:rsidRPr="00D353B4">
              <w:t>nie</w:t>
            </w:r>
            <w:r w:rsidR="00533071" w:rsidRPr="00D353B4">
              <w:t>s</w:t>
            </w:r>
            <w:r w:rsidR="005F0DB3" w:rsidRPr="00D353B4">
              <w:t>tacjonarne</w:t>
            </w:r>
          </w:p>
        </w:tc>
      </w:tr>
      <w:tr w:rsidR="00D353B4" w:rsidRPr="00D353B4" w14:paraId="5BC7F186"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72CC9A12" w14:textId="77777777" w:rsidR="005F0DB3" w:rsidRPr="00D353B4" w:rsidRDefault="005F0DB3" w:rsidP="005F0DB3">
            <w:r w:rsidRPr="00D353B4">
              <w:t>Rok studiów dla kierunku</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3FAC76" w14:textId="77777777" w:rsidR="005F0DB3" w:rsidRPr="00D353B4" w:rsidRDefault="005F0DB3" w:rsidP="005F0DB3">
            <w:r w:rsidRPr="00D353B4">
              <w:t>III</w:t>
            </w:r>
          </w:p>
        </w:tc>
      </w:tr>
      <w:tr w:rsidR="00D353B4" w:rsidRPr="00D353B4" w14:paraId="75A18739"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20898689" w14:textId="77777777" w:rsidR="005F0DB3" w:rsidRPr="00D353B4" w:rsidRDefault="005F0DB3" w:rsidP="005F0DB3">
            <w:r w:rsidRPr="00D353B4">
              <w:t>Semestr dla kierunku</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FAFBFA" w14:textId="77777777" w:rsidR="005F0DB3" w:rsidRPr="00D353B4" w:rsidRDefault="005F0DB3" w:rsidP="005F0DB3">
            <w:r w:rsidRPr="00D353B4">
              <w:t>5</w:t>
            </w:r>
          </w:p>
        </w:tc>
      </w:tr>
      <w:tr w:rsidR="00D353B4" w:rsidRPr="00D353B4" w14:paraId="3F7A4640"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50CD9B01" w14:textId="77777777" w:rsidR="005F0DB3" w:rsidRPr="00D353B4" w:rsidRDefault="005F0DB3" w:rsidP="005F0DB3">
            <w:pPr>
              <w:autoSpaceDE w:val="0"/>
              <w:autoSpaceDN w:val="0"/>
              <w:adjustRightInd w:val="0"/>
            </w:pPr>
            <w:r w:rsidRPr="00D353B4">
              <w:t>Liczba punktów ECTS z podziałem na kontaktowe/niekontaktowe</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C05498" w14:textId="2A07B669" w:rsidR="005F0DB3" w:rsidRPr="00D353B4" w:rsidRDefault="005F0DB3" w:rsidP="005F0DB3">
            <w:r w:rsidRPr="00D353B4">
              <w:t>4 (1,</w:t>
            </w:r>
            <w:r w:rsidR="002F7688" w:rsidRPr="00D353B4">
              <w:t>3</w:t>
            </w:r>
            <w:r w:rsidRPr="00D353B4">
              <w:t>/2,</w:t>
            </w:r>
            <w:r w:rsidR="002F7688" w:rsidRPr="00D353B4">
              <w:t>7</w:t>
            </w:r>
            <w:r w:rsidRPr="00D353B4">
              <w:t>) </w:t>
            </w:r>
          </w:p>
        </w:tc>
      </w:tr>
      <w:tr w:rsidR="00D353B4" w:rsidRPr="00D353B4" w14:paraId="517C4A80"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50E5E8FB" w14:textId="77777777" w:rsidR="005F0DB3" w:rsidRPr="00D353B4" w:rsidRDefault="005F0DB3" w:rsidP="005F0DB3">
            <w:pPr>
              <w:autoSpaceDE w:val="0"/>
              <w:autoSpaceDN w:val="0"/>
              <w:adjustRightInd w:val="0"/>
            </w:pPr>
            <w:r w:rsidRPr="00D353B4">
              <w:t>Tytuł naukowy/stopień naukowy, imię i nazwisko osoby odpowiedzialnej za moduł</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27B5F5" w14:textId="77777777" w:rsidR="005F0DB3" w:rsidRPr="00D353B4" w:rsidRDefault="00571E65" w:rsidP="005F0DB3">
            <w:r w:rsidRPr="00D353B4">
              <w:t>d</w:t>
            </w:r>
            <w:r w:rsidR="005F0DB3" w:rsidRPr="00D353B4">
              <w:t>r  hab., Anna Mazurek-Kusiak, prof. uczelni</w:t>
            </w:r>
          </w:p>
        </w:tc>
      </w:tr>
      <w:tr w:rsidR="00D353B4" w:rsidRPr="00D353B4" w14:paraId="5F5CE0F2"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2842E9D1" w14:textId="77777777" w:rsidR="005F0DB3" w:rsidRPr="00D353B4" w:rsidRDefault="005F0DB3" w:rsidP="00571E65">
            <w:r w:rsidRPr="00D353B4">
              <w:t>Jednostka oferująca moduł</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10BE2F" w14:textId="77777777" w:rsidR="005F0DB3" w:rsidRPr="00D353B4" w:rsidRDefault="005F0DB3" w:rsidP="005F0DB3">
            <w:r w:rsidRPr="00D353B4">
              <w:t>Katedra Turystyki i Rekreacji </w:t>
            </w:r>
          </w:p>
        </w:tc>
      </w:tr>
      <w:tr w:rsidR="00D353B4" w:rsidRPr="00D353B4" w14:paraId="5AD08514"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092E95E2" w14:textId="77777777" w:rsidR="005F0DB3" w:rsidRPr="00D353B4" w:rsidRDefault="005F0DB3" w:rsidP="005F0DB3">
            <w:r w:rsidRPr="00D353B4">
              <w:t>Cel modułu</w:t>
            </w:r>
          </w:p>
          <w:p w14:paraId="5B38BD24" w14:textId="77777777" w:rsidR="005F0DB3" w:rsidRPr="00D353B4" w:rsidRDefault="005F0DB3" w:rsidP="005F0DB3"/>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BCF734" w14:textId="77777777" w:rsidR="00F3558E" w:rsidRPr="00D353B4" w:rsidRDefault="005F0DB3" w:rsidP="00571E65">
            <w:pPr>
              <w:jc w:val="both"/>
            </w:pPr>
            <w:r w:rsidRPr="00D353B4">
              <w:t xml:space="preserve">Celem </w:t>
            </w:r>
            <w:r w:rsidR="00571E65" w:rsidRPr="00D353B4">
              <w:t>wykładów</w:t>
            </w:r>
            <w:r w:rsidRPr="00D353B4">
              <w:t xml:space="preserve"> jest: zapoznanie studentów z </w:t>
            </w:r>
            <w:r w:rsidR="00571E65" w:rsidRPr="00D353B4">
              <w:t>teorią</w:t>
            </w:r>
            <w:r w:rsidRPr="00D353B4">
              <w:t xml:space="preserve"> </w:t>
            </w:r>
            <w:r w:rsidR="004B38F0" w:rsidRPr="00D353B4">
              <w:t xml:space="preserve">komunikacji </w:t>
            </w:r>
            <w:r w:rsidR="00F3558E" w:rsidRPr="00D353B4">
              <w:t>zachowa</w:t>
            </w:r>
            <w:r w:rsidR="004B38F0" w:rsidRPr="00D353B4">
              <w:t>ń</w:t>
            </w:r>
            <w:r w:rsidR="00F3558E" w:rsidRPr="00D353B4">
              <w:t xml:space="preserve"> asertywnych, </w:t>
            </w:r>
            <w:r w:rsidRPr="00D353B4">
              <w:t>a także świadomego korzystania z określonych modeli oraz wzorów pracy z turystami i współpracownikami;</w:t>
            </w:r>
            <w:r w:rsidR="00571E65" w:rsidRPr="00D353B4">
              <w:t xml:space="preserve"> </w:t>
            </w:r>
            <w:r w:rsidRPr="00D353B4">
              <w:t>opanowanie wiadomości z zakresu technik i metod negocjacji, wykształcenie umiejętności zachowania się w sytuacjach konfliktowych, sposobów prowadzenia negocjacji w różnych krajach</w:t>
            </w:r>
            <w:r w:rsidR="002A026D" w:rsidRPr="00D353B4">
              <w:t xml:space="preserve"> i środowisku wielokulturowym.</w:t>
            </w:r>
          </w:p>
          <w:p w14:paraId="2E6459A9" w14:textId="77777777" w:rsidR="005F0DB3" w:rsidRPr="00D353B4" w:rsidRDefault="00F3558E" w:rsidP="00571E65">
            <w:pPr>
              <w:jc w:val="both"/>
            </w:pPr>
            <w:r w:rsidRPr="00D353B4">
              <w:t xml:space="preserve">Celem ćwiczeń </w:t>
            </w:r>
            <w:r w:rsidR="005F0DB3" w:rsidRPr="00D353B4">
              <w:t>jest nabycie umiejętności prowadzenia negocjacji od etapu przygotowania negocjacji, poprzez ich prowadzenie do zamknięcia negocjacji, ponadto prowadzenia skutecznych negocjacji w zróżnicowanym, wielokulturowym otoczeniu biznesowym, zapoznanie uczestników z podstawowymi różnicami kulturowymi na różnych kontynentach, a także</w:t>
            </w:r>
            <w:r w:rsidRPr="00D353B4">
              <w:t xml:space="preserve"> </w:t>
            </w:r>
            <w:r w:rsidR="005F0DB3" w:rsidRPr="00D353B4">
              <w:t xml:space="preserve">z różnicami w zachowaniach formalnych i nieformalnych pracowników firm w różnych krajach </w:t>
            </w:r>
            <w:r w:rsidR="005F0DB3" w:rsidRPr="00D353B4">
              <w:lastRenderedPageBreak/>
              <w:t>europejskich i pozaeuropejskich</w:t>
            </w:r>
            <w:r w:rsidRPr="00D353B4">
              <w:t>, branie udziału w grach negocjacyjnych, autoprezentacji,</w:t>
            </w:r>
            <w:r w:rsidR="00340244" w:rsidRPr="00D353B4">
              <w:t xml:space="preserve"> </w:t>
            </w:r>
            <w:r w:rsidRPr="00D353B4">
              <w:t xml:space="preserve">scenkach </w:t>
            </w:r>
            <w:r w:rsidR="00340244" w:rsidRPr="00D353B4">
              <w:t>sytuacyjnych</w:t>
            </w:r>
          </w:p>
        </w:tc>
      </w:tr>
      <w:tr w:rsidR="00D353B4" w:rsidRPr="00D353B4" w14:paraId="26C68E7B" w14:textId="77777777" w:rsidTr="001F7691">
        <w:trPr>
          <w:trHeight w:val="236"/>
        </w:trPr>
        <w:tc>
          <w:tcPr>
            <w:tcW w:w="1715" w:type="pct"/>
            <w:vMerge w:val="restart"/>
            <w:tcBorders>
              <w:top w:val="single" w:sz="4" w:space="0" w:color="000000"/>
              <w:left w:val="single" w:sz="4" w:space="0" w:color="000000"/>
              <w:right w:val="single" w:sz="4" w:space="0" w:color="000000"/>
            </w:tcBorders>
          </w:tcPr>
          <w:p w14:paraId="0C8E448F" w14:textId="77777777" w:rsidR="005F0DB3" w:rsidRPr="00D353B4" w:rsidRDefault="005F0DB3" w:rsidP="005F0DB3">
            <w:pPr>
              <w:jc w:val="both"/>
            </w:pPr>
            <w:r w:rsidRPr="00D353B4">
              <w:lastRenderedPageBreak/>
              <w:t>Efekty uczenia się dla modułu to opis zasobu wiedzy, umiejętności i kompetencji społecznych, które student osiągnie po zrealizowaniu zajęć.</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E8D1D4" w14:textId="77777777" w:rsidR="005F0DB3" w:rsidRPr="00D353B4" w:rsidRDefault="005F0DB3" w:rsidP="005F0DB3">
            <w:r w:rsidRPr="00D353B4">
              <w:rPr>
                <w:bCs/>
              </w:rPr>
              <w:t>Wiedza:</w:t>
            </w:r>
          </w:p>
        </w:tc>
      </w:tr>
      <w:tr w:rsidR="00D353B4" w:rsidRPr="00D353B4" w14:paraId="324105FA" w14:textId="77777777" w:rsidTr="001F7691">
        <w:trPr>
          <w:trHeight w:val="296"/>
        </w:trPr>
        <w:tc>
          <w:tcPr>
            <w:tcW w:w="1715" w:type="pct"/>
            <w:vMerge/>
            <w:tcBorders>
              <w:left w:val="single" w:sz="4" w:space="0" w:color="000000"/>
              <w:right w:val="single" w:sz="4" w:space="0" w:color="000000"/>
            </w:tcBorders>
          </w:tcPr>
          <w:p w14:paraId="2A54BDB5"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FE8500" w14:textId="77777777" w:rsidR="005F0DB3" w:rsidRPr="00D353B4" w:rsidRDefault="005F0DB3" w:rsidP="005F0DB3">
            <w:r w:rsidRPr="00D353B4">
              <w:t>W1. zna różne techniki i metody negocjacji</w:t>
            </w:r>
          </w:p>
        </w:tc>
      </w:tr>
      <w:tr w:rsidR="00D353B4" w:rsidRPr="00D353B4" w14:paraId="4775E60A" w14:textId="77777777" w:rsidTr="001F7691">
        <w:trPr>
          <w:trHeight w:val="233"/>
        </w:trPr>
        <w:tc>
          <w:tcPr>
            <w:tcW w:w="1715" w:type="pct"/>
            <w:vMerge/>
            <w:tcBorders>
              <w:left w:val="single" w:sz="4" w:space="0" w:color="000000"/>
              <w:right w:val="single" w:sz="4" w:space="0" w:color="000000"/>
            </w:tcBorders>
          </w:tcPr>
          <w:p w14:paraId="038F0B69"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B5687A" w14:textId="77777777" w:rsidR="005F0DB3" w:rsidRPr="00D353B4" w:rsidRDefault="005F0DB3" w:rsidP="005F0DB3">
            <w:r w:rsidRPr="00D353B4">
              <w:t>W2. zna podstawowe zasady i bariery w komunikacji interpersonalnej </w:t>
            </w:r>
          </w:p>
        </w:tc>
      </w:tr>
      <w:tr w:rsidR="00D353B4" w:rsidRPr="00D353B4" w14:paraId="10D09B41" w14:textId="77777777" w:rsidTr="001F7691">
        <w:trPr>
          <w:trHeight w:val="233"/>
        </w:trPr>
        <w:tc>
          <w:tcPr>
            <w:tcW w:w="1715" w:type="pct"/>
            <w:vMerge/>
            <w:tcBorders>
              <w:left w:val="single" w:sz="4" w:space="0" w:color="000000"/>
              <w:right w:val="single" w:sz="4" w:space="0" w:color="000000"/>
            </w:tcBorders>
          </w:tcPr>
          <w:p w14:paraId="1106DFAF"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BFEC14" w14:textId="77777777" w:rsidR="005F0DB3" w:rsidRPr="00D353B4" w:rsidRDefault="005F0DB3" w:rsidP="005F0DB3">
            <w:r w:rsidRPr="00D353B4">
              <w:t>W3. zna różnice kulturowe mieszkańców różnych narodów</w:t>
            </w:r>
          </w:p>
        </w:tc>
      </w:tr>
      <w:tr w:rsidR="00D353B4" w:rsidRPr="00D353B4" w14:paraId="566FEDC1" w14:textId="77777777" w:rsidTr="001F7691">
        <w:trPr>
          <w:trHeight w:val="233"/>
        </w:trPr>
        <w:tc>
          <w:tcPr>
            <w:tcW w:w="1715" w:type="pct"/>
            <w:vMerge/>
            <w:tcBorders>
              <w:left w:val="single" w:sz="4" w:space="0" w:color="000000"/>
              <w:right w:val="single" w:sz="4" w:space="0" w:color="000000"/>
            </w:tcBorders>
          </w:tcPr>
          <w:p w14:paraId="2DE0B3E1"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61791C" w14:textId="77777777" w:rsidR="005F0DB3" w:rsidRPr="00D353B4" w:rsidRDefault="005F0DB3" w:rsidP="005F0DB3">
            <w:r w:rsidRPr="00D353B4">
              <w:rPr>
                <w:bCs/>
              </w:rPr>
              <w:t>Umiejętności:</w:t>
            </w:r>
          </w:p>
        </w:tc>
      </w:tr>
      <w:tr w:rsidR="00D353B4" w:rsidRPr="00D353B4" w14:paraId="3104148D" w14:textId="77777777" w:rsidTr="001F7691">
        <w:trPr>
          <w:trHeight w:val="233"/>
        </w:trPr>
        <w:tc>
          <w:tcPr>
            <w:tcW w:w="1715" w:type="pct"/>
            <w:vMerge/>
            <w:tcBorders>
              <w:left w:val="single" w:sz="4" w:space="0" w:color="000000"/>
              <w:right w:val="single" w:sz="4" w:space="0" w:color="000000"/>
            </w:tcBorders>
          </w:tcPr>
          <w:p w14:paraId="1F00E300"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114155" w14:textId="77777777" w:rsidR="005F0DB3" w:rsidRPr="00D353B4" w:rsidRDefault="005F0DB3" w:rsidP="005F0DB3">
            <w:r w:rsidRPr="00D353B4">
              <w:t>U1.potrafi stosować różne techniki negocjacji</w:t>
            </w:r>
          </w:p>
        </w:tc>
      </w:tr>
      <w:tr w:rsidR="00D353B4" w:rsidRPr="00D353B4" w14:paraId="7A5AD24D" w14:textId="77777777" w:rsidTr="001F7691">
        <w:trPr>
          <w:trHeight w:val="233"/>
        </w:trPr>
        <w:tc>
          <w:tcPr>
            <w:tcW w:w="1715" w:type="pct"/>
            <w:vMerge/>
            <w:tcBorders>
              <w:left w:val="single" w:sz="4" w:space="0" w:color="000000"/>
              <w:right w:val="single" w:sz="4" w:space="0" w:color="000000"/>
            </w:tcBorders>
          </w:tcPr>
          <w:p w14:paraId="04952152"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2BFB76" w14:textId="77777777" w:rsidR="005F0DB3" w:rsidRPr="00D353B4" w:rsidRDefault="005F0DB3" w:rsidP="005F0DB3">
            <w:r w:rsidRPr="00D353B4">
              <w:t>U2.potrafi asertywnie się komunikować</w:t>
            </w:r>
          </w:p>
        </w:tc>
      </w:tr>
      <w:tr w:rsidR="00D353B4" w:rsidRPr="00D353B4" w14:paraId="127D51FE" w14:textId="77777777" w:rsidTr="001F7691">
        <w:trPr>
          <w:trHeight w:val="233"/>
        </w:trPr>
        <w:tc>
          <w:tcPr>
            <w:tcW w:w="1715" w:type="pct"/>
            <w:vMerge/>
            <w:tcBorders>
              <w:left w:val="single" w:sz="4" w:space="0" w:color="000000"/>
              <w:right w:val="single" w:sz="4" w:space="0" w:color="000000"/>
            </w:tcBorders>
          </w:tcPr>
          <w:p w14:paraId="0942DE85"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5F423F" w14:textId="77777777" w:rsidR="005F0DB3" w:rsidRPr="00D353B4" w:rsidRDefault="005F0DB3" w:rsidP="005F0DB3">
            <w:r w:rsidRPr="00D353B4">
              <w:t>U3.potrafi przeprowadzić negocjacje </w:t>
            </w:r>
          </w:p>
        </w:tc>
      </w:tr>
      <w:tr w:rsidR="00D353B4" w:rsidRPr="00D353B4" w14:paraId="35625746" w14:textId="77777777" w:rsidTr="001F7691">
        <w:trPr>
          <w:trHeight w:val="233"/>
        </w:trPr>
        <w:tc>
          <w:tcPr>
            <w:tcW w:w="1715" w:type="pct"/>
            <w:vMerge/>
            <w:tcBorders>
              <w:left w:val="single" w:sz="4" w:space="0" w:color="000000"/>
              <w:right w:val="single" w:sz="4" w:space="0" w:color="000000"/>
            </w:tcBorders>
          </w:tcPr>
          <w:p w14:paraId="6CBF2E59"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620B8F" w14:textId="77777777" w:rsidR="005F0DB3" w:rsidRPr="00D353B4" w:rsidRDefault="005F0DB3" w:rsidP="005F0DB3">
            <w:r w:rsidRPr="00D353B4">
              <w:rPr>
                <w:bCs/>
              </w:rPr>
              <w:t>Kompetencje społeczne:</w:t>
            </w:r>
          </w:p>
        </w:tc>
      </w:tr>
      <w:tr w:rsidR="00D353B4" w:rsidRPr="00D353B4" w14:paraId="3CBFC40C" w14:textId="77777777" w:rsidTr="001F7691">
        <w:trPr>
          <w:trHeight w:val="233"/>
        </w:trPr>
        <w:tc>
          <w:tcPr>
            <w:tcW w:w="1715" w:type="pct"/>
            <w:vMerge/>
            <w:tcBorders>
              <w:left w:val="single" w:sz="4" w:space="0" w:color="000000"/>
              <w:right w:val="single" w:sz="4" w:space="0" w:color="000000"/>
            </w:tcBorders>
          </w:tcPr>
          <w:p w14:paraId="18BAE8AE"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7D234A" w14:textId="77777777" w:rsidR="005F0DB3" w:rsidRPr="00D353B4" w:rsidRDefault="005F0DB3" w:rsidP="005F0DB3">
            <w:r w:rsidRPr="00D353B4">
              <w:t>K1. ma świadomość ważności procesu negocjacji </w:t>
            </w:r>
          </w:p>
        </w:tc>
      </w:tr>
      <w:tr w:rsidR="00D353B4" w:rsidRPr="00D353B4" w14:paraId="091D76DD" w14:textId="77777777" w:rsidTr="001F7691">
        <w:trPr>
          <w:trHeight w:val="233"/>
        </w:trPr>
        <w:tc>
          <w:tcPr>
            <w:tcW w:w="1715" w:type="pct"/>
            <w:vMerge/>
            <w:tcBorders>
              <w:left w:val="single" w:sz="4" w:space="0" w:color="000000"/>
              <w:bottom w:val="single" w:sz="4" w:space="0" w:color="000000"/>
              <w:right w:val="single" w:sz="4" w:space="0" w:color="000000"/>
            </w:tcBorders>
          </w:tcPr>
          <w:p w14:paraId="23D0C4FF" w14:textId="77777777" w:rsidR="005F0DB3" w:rsidRPr="00D353B4" w:rsidRDefault="005F0DB3" w:rsidP="005F0DB3">
            <w:pPr>
              <w:rPr>
                <w:highlight w:val="yellow"/>
              </w:rPr>
            </w:pP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222CCD" w14:textId="77777777" w:rsidR="005F0DB3" w:rsidRPr="00D353B4" w:rsidRDefault="005F0DB3" w:rsidP="005F0DB3">
            <w:r w:rsidRPr="00D353B4">
              <w:t>K2. posiada świadomość różnic kulturowych pomiędzy narodami  </w:t>
            </w:r>
          </w:p>
        </w:tc>
      </w:tr>
      <w:tr w:rsidR="00D353B4" w:rsidRPr="00D353B4" w14:paraId="79EFCE03" w14:textId="77777777" w:rsidTr="001F7691">
        <w:trPr>
          <w:trHeight w:val="718"/>
        </w:trPr>
        <w:tc>
          <w:tcPr>
            <w:tcW w:w="1715" w:type="pct"/>
            <w:tcBorders>
              <w:top w:val="single" w:sz="4" w:space="0" w:color="000000"/>
              <w:left w:val="single" w:sz="4" w:space="0" w:color="000000"/>
              <w:bottom w:val="single" w:sz="4" w:space="0" w:color="000000"/>
              <w:right w:val="single" w:sz="4" w:space="0" w:color="000000"/>
            </w:tcBorders>
          </w:tcPr>
          <w:p w14:paraId="4A65AD37" w14:textId="77777777" w:rsidR="002B2065" w:rsidRPr="00D353B4" w:rsidRDefault="002B2065" w:rsidP="002137D3">
            <w:pPr>
              <w:jc w:val="both"/>
            </w:pPr>
            <w:r w:rsidRPr="00D353B4">
              <w:t>Odniesienie modułowych efektów uczenia się do kierunkowych efektów uczenia się</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B2E1E9" w14:textId="77777777" w:rsidR="002B2065" w:rsidRPr="00D353B4" w:rsidRDefault="002B2065" w:rsidP="002137D3">
            <w:r w:rsidRPr="00D353B4">
              <w:t>Stopień osiągania efektów kierunkowych:</w:t>
            </w:r>
          </w:p>
          <w:p w14:paraId="1E9173B3" w14:textId="77777777" w:rsidR="002B2065" w:rsidRPr="00D353B4" w:rsidRDefault="002B2065" w:rsidP="002137D3">
            <w:r w:rsidRPr="00D353B4">
              <w:t>Kod efektu modułowego – kod efektu kierunkowego </w:t>
            </w:r>
          </w:p>
          <w:p w14:paraId="4D105B84" w14:textId="77777777" w:rsidR="002B2065" w:rsidRPr="00D353B4" w:rsidRDefault="002B2065" w:rsidP="002137D3">
            <w:pPr>
              <w:ind w:firstLine="34"/>
            </w:pPr>
            <w:r w:rsidRPr="00D353B4">
              <w:rPr>
                <w:bCs/>
              </w:rPr>
              <w:t xml:space="preserve">W1 – </w:t>
            </w:r>
            <w:r w:rsidRPr="00D353B4">
              <w:t> TR_W02</w:t>
            </w:r>
            <w:r w:rsidRPr="00D353B4">
              <w:rPr>
                <w:bCs/>
              </w:rPr>
              <w:t xml:space="preserve">    U1</w:t>
            </w:r>
            <w:r w:rsidRPr="00D353B4">
              <w:t xml:space="preserve"> – TR_U01      </w:t>
            </w:r>
            <w:r w:rsidRPr="00D353B4">
              <w:rPr>
                <w:bCs/>
              </w:rPr>
              <w:t>K1</w:t>
            </w:r>
            <w:r w:rsidRPr="00D353B4">
              <w:t xml:space="preserve"> – TR_K03 </w:t>
            </w:r>
          </w:p>
          <w:p w14:paraId="0793A75B" w14:textId="77777777" w:rsidR="002B2065" w:rsidRPr="00D353B4" w:rsidRDefault="002B2065" w:rsidP="002137D3">
            <w:pPr>
              <w:ind w:firstLine="34"/>
              <w:jc w:val="both"/>
            </w:pPr>
            <w:r w:rsidRPr="00D353B4">
              <w:rPr>
                <w:bCs/>
              </w:rPr>
              <w:t xml:space="preserve">W2 – </w:t>
            </w:r>
            <w:r w:rsidRPr="00D353B4">
              <w:t>TR_W02</w:t>
            </w:r>
            <w:r w:rsidRPr="00D353B4">
              <w:rPr>
                <w:bCs/>
              </w:rPr>
              <w:t xml:space="preserve">     U2</w:t>
            </w:r>
            <w:r w:rsidRPr="00D353B4">
              <w:t xml:space="preserve"> – TR_U01      </w:t>
            </w:r>
            <w:r w:rsidRPr="00D353B4">
              <w:rPr>
                <w:bCs/>
              </w:rPr>
              <w:t>K2</w:t>
            </w:r>
            <w:r w:rsidRPr="00D353B4">
              <w:t xml:space="preserve"> – TR_K02</w:t>
            </w:r>
          </w:p>
          <w:p w14:paraId="4687FDB7" w14:textId="77777777" w:rsidR="002B2065" w:rsidRPr="00D353B4" w:rsidRDefault="002B2065" w:rsidP="002137D3">
            <w:pPr>
              <w:ind w:firstLine="34"/>
              <w:jc w:val="both"/>
            </w:pPr>
            <w:r w:rsidRPr="00D353B4">
              <w:rPr>
                <w:bCs/>
              </w:rPr>
              <w:t xml:space="preserve">W3 – </w:t>
            </w:r>
            <w:r w:rsidRPr="00D353B4">
              <w:t>TR_W02</w:t>
            </w:r>
            <w:r w:rsidRPr="00D353B4">
              <w:rPr>
                <w:bCs/>
              </w:rPr>
              <w:t xml:space="preserve">      U3</w:t>
            </w:r>
            <w:r w:rsidRPr="00D353B4">
              <w:t xml:space="preserve"> – TR_U01</w:t>
            </w:r>
            <w:r w:rsidRPr="00D353B4">
              <w:rPr>
                <w:bCs/>
              </w:rPr>
              <w:t>                           </w:t>
            </w:r>
          </w:p>
          <w:p w14:paraId="6A1D1D09" w14:textId="77777777" w:rsidR="002B2065" w:rsidRPr="00D353B4" w:rsidRDefault="002B2065" w:rsidP="002137D3"/>
        </w:tc>
      </w:tr>
      <w:tr w:rsidR="00D353B4" w:rsidRPr="00D353B4" w14:paraId="7227888D" w14:textId="77777777" w:rsidTr="001F76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1715" w:type="pct"/>
            <w:tcBorders>
              <w:top w:val="single" w:sz="4" w:space="0" w:color="auto"/>
              <w:left w:val="single" w:sz="4" w:space="0" w:color="auto"/>
              <w:bottom w:val="single" w:sz="4" w:space="0" w:color="auto"/>
              <w:right w:val="single" w:sz="4" w:space="0" w:color="auto"/>
            </w:tcBorders>
            <w:hideMark/>
          </w:tcPr>
          <w:p w14:paraId="7FBF50EE" w14:textId="77777777" w:rsidR="00C43BE3" w:rsidRPr="00D353B4" w:rsidRDefault="00C43BE3" w:rsidP="00063557">
            <w:pPr>
              <w:spacing w:line="256" w:lineRule="auto"/>
            </w:pPr>
            <w:r w:rsidRPr="00D353B4">
              <w:t>Odniesienie modułowych efektów uczenia się do efektów inżynierskich (jeżeli dotyczy)</w:t>
            </w:r>
          </w:p>
        </w:tc>
        <w:tc>
          <w:tcPr>
            <w:tcW w:w="3285" w:type="pct"/>
            <w:tcBorders>
              <w:top w:val="single" w:sz="4" w:space="0" w:color="auto"/>
              <w:left w:val="single" w:sz="4" w:space="0" w:color="auto"/>
              <w:bottom w:val="single" w:sz="4" w:space="0" w:color="auto"/>
              <w:right w:val="single" w:sz="4" w:space="0" w:color="auto"/>
            </w:tcBorders>
            <w:hideMark/>
          </w:tcPr>
          <w:p w14:paraId="6990C6CD" w14:textId="77777777" w:rsidR="00C43BE3" w:rsidRPr="00D353B4" w:rsidRDefault="00C43BE3" w:rsidP="00063557">
            <w:pPr>
              <w:spacing w:line="256" w:lineRule="auto"/>
              <w:jc w:val="center"/>
              <w:rPr>
                <w:highlight w:val="red"/>
              </w:rPr>
            </w:pPr>
            <w:r w:rsidRPr="00D353B4">
              <w:t>nie dotyczy</w:t>
            </w:r>
          </w:p>
        </w:tc>
      </w:tr>
      <w:tr w:rsidR="00D353B4" w:rsidRPr="00D353B4" w14:paraId="59EBB38A"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71AE8081" w14:textId="77777777" w:rsidR="005F0DB3" w:rsidRPr="00D353B4" w:rsidRDefault="005F0DB3" w:rsidP="005F0DB3">
            <w:r w:rsidRPr="00D353B4">
              <w:t xml:space="preserve">Wymagania wstępne i dodatkowe </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84DBA9" w14:textId="77777777" w:rsidR="005F0DB3" w:rsidRPr="00D353B4" w:rsidRDefault="005F0DB3" w:rsidP="005F0DB3">
            <w:pPr>
              <w:jc w:val="both"/>
            </w:pPr>
            <w:r w:rsidRPr="00D353B4">
              <w:t>Zarządzanie w turystyce i rekreacji, organizacja pracy biurowej w turystyce </w:t>
            </w:r>
          </w:p>
        </w:tc>
      </w:tr>
      <w:tr w:rsidR="00D353B4" w:rsidRPr="00D353B4" w14:paraId="1946F768"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4253AA78" w14:textId="77777777" w:rsidR="005F0DB3" w:rsidRPr="00D353B4" w:rsidRDefault="005F0DB3" w:rsidP="005F0DB3">
            <w:r w:rsidRPr="00D353B4">
              <w:t xml:space="preserve">Treści programowe modułu </w:t>
            </w:r>
          </w:p>
          <w:p w14:paraId="1EBFA8AB" w14:textId="77777777" w:rsidR="005F0DB3" w:rsidRPr="00D353B4" w:rsidRDefault="005F0DB3" w:rsidP="005F0DB3"/>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B67140" w14:textId="77777777" w:rsidR="005F0DB3" w:rsidRPr="00D353B4" w:rsidRDefault="005F0DB3" w:rsidP="00340244">
            <w:pPr>
              <w:jc w:val="both"/>
            </w:pPr>
            <w:r w:rsidRPr="00D353B4">
              <w:t xml:space="preserve">Wykład obejmuje: wiedzę z zakresu komunikacji interpersonalnej werbalnej i niewerbalnej, mowy ciała, modeli  komunikacji, </w:t>
            </w:r>
            <w:r w:rsidR="002A026D" w:rsidRPr="00D353B4">
              <w:t xml:space="preserve">barier w komunikacji, </w:t>
            </w:r>
            <w:r w:rsidRPr="00D353B4">
              <w:t>zachowań asertywnych, zasad i strategii negocjacyjnych, autoprezentacji.</w:t>
            </w:r>
          </w:p>
          <w:p w14:paraId="272388E1" w14:textId="0132772E" w:rsidR="005F0DB3" w:rsidRPr="00D353B4" w:rsidRDefault="005F0DB3" w:rsidP="00340244">
            <w:pPr>
              <w:jc w:val="both"/>
            </w:pPr>
            <w:r w:rsidRPr="00D353B4">
              <w:t>Ćwiczenia obejmują: scenki sytuacyjne z komunikacji interpersonalnej, autoprezentacji, gier komunikacyjnych, asertywności, negocjacji cenowych, gier negocjacyjnych, poznania wielokulturowego otoczenia biznesowego.</w:t>
            </w:r>
          </w:p>
        </w:tc>
      </w:tr>
      <w:tr w:rsidR="00D353B4" w:rsidRPr="00D353B4" w14:paraId="1276FC42" w14:textId="77777777" w:rsidTr="001F7691">
        <w:trPr>
          <w:trHeight w:val="1813"/>
        </w:trPr>
        <w:tc>
          <w:tcPr>
            <w:tcW w:w="1715" w:type="pct"/>
            <w:tcBorders>
              <w:top w:val="single" w:sz="4" w:space="0" w:color="000000"/>
              <w:left w:val="single" w:sz="4" w:space="0" w:color="000000"/>
              <w:bottom w:val="single" w:sz="4" w:space="0" w:color="000000"/>
              <w:right w:val="single" w:sz="4" w:space="0" w:color="000000"/>
            </w:tcBorders>
          </w:tcPr>
          <w:p w14:paraId="528E1830" w14:textId="77777777" w:rsidR="005F0DB3" w:rsidRPr="00D353B4" w:rsidRDefault="005F0DB3" w:rsidP="005F0DB3">
            <w:r w:rsidRPr="00D353B4">
              <w:t>Wykaz literatury podstawowej i uzupełniającej</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42C740" w14:textId="77777777" w:rsidR="002B2065" w:rsidRPr="00D353B4" w:rsidRDefault="002B2065" w:rsidP="002B2065">
            <w:pPr>
              <w:jc w:val="both"/>
            </w:pPr>
            <w:r w:rsidRPr="00D353B4">
              <w:t>Literatura obowiązkowa </w:t>
            </w:r>
          </w:p>
          <w:p w14:paraId="0CE2A59D" w14:textId="77777777" w:rsidR="002B2065" w:rsidRPr="00D353B4" w:rsidRDefault="002B2065" w:rsidP="00471B94">
            <w:pPr>
              <w:numPr>
                <w:ilvl w:val="0"/>
                <w:numId w:val="14"/>
              </w:numPr>
              <w:tabs>
                <w:tab w:val="clear" w:pos="720"/>
                <w:tab w:val="num" w:pos="446"/>
              </w:tabs>
              <w:ind w:left="446"/>
              <w:jc w:val="both"/>
              <w:textAlignment w:val="baseline"/>
            </w:pPr>
            <w:r w:rsidRPr="00D353B4">
              <w:t xml:space="preserve">L. Gracz, K. Słupińska, U, Chrąchol-Barczyk, U. </w:t>
            </w:r>
            <w:bookmarkStart w:id="16" w:name="_Hlk166187368"/>
            <w:r w:rsidRPr="00D353B4">
              <w:t>Ostrowska, G. Rosa, Negocjacje i komunikacja, Wyd. Edu-Libri, Kraków 2019.</w:t>
            </w:r>
          </w:p>
          <w:p w14:paraId="6DF836D3" w14:textId="77777777" w:rsidR="002B2065" w:rsidRPr="00D353B4" w:rsidRDefault="002B2065" w:rsidP="00471B94">
            <w:pPr>
              <w:numPr>
                <w:ilvl w:val="0"/>
                <w:numId w:val="14"/>
              </w:numPr>
              <w:tabs>
                <w:tab w:val="clear" w:pos="720"/>
                <w:tab w:val="num" w:pos="446"/>
              </w:tabs>
              <w:ind w:left="446"/>
              <w:jc w:val="both"/>
              <w:textAlignment w:val="baseline"/>
            </w:pPr>
            <w:r w:rsidRPr="00D353B4">
              <w:t>M. Chmielecki, Techniki negocjacyjne i wywieranie wpływu, Wyd. Helion, Gliwice 2020.</w:t>
            </w:r>
          </w:p>
          <w:p w14:paraId="665C1EBB" w14:textId="77777777" w:rsidR="002B2065" w:rsidRPr="00D353B4" w:rsidRDefault="002B2065" w:rsidP="002B2065">
            <w:pPr>
              <w:jc w:val="both"/>
            </w:pPr>
            <w:r w:rsidRPr="00D353B4">
              <w:t>Literatura dodatkowa</w:t>
            </w:r>
          </w:p>
          <w:p w14:paraId="7713E34B" w14:textId="77777777" w:rsidR="002B2065" w:rsidRPr="00D353B4" w:rsidRDefault="002B2065" w:rsidP="00471B94">
            <w:pPr>
              <w:numPr>
                <w:ilvl w:val="0"/>
                <w:numId w:val="14"/>
              </w:numPr>
              <w:tabs>
                <w:tab w:val="clear" w:pos="720"/>
                <w:tab w:val="num" w:pos="446"/>
              </w:tabs>
              <w:ind w:left="446"/>
              <w:jc w:val="both"/>
              <w:textAlignment w:val="baseline"/>
            </w:pPr>
            <w:r w:rsidRPr="00D353B4">
              <w:rPr>
                <w:bCs/>
                <w:lang w:eastAsia="en-GB"/>
              </w:rPr>
              <w:t>A. Mazurek-Kusiak 2022, Negocjacje, współpraca i prowadzenie spotkań biznesowych w wielokulturowym przedsiębiorstwie.</w:t>
            </w:r>
            <w:r w:rsidRPr="00D353B4">
              <w:rPr>
                <w:lang w:eastAsia="en-GB"/>
              </w:rPr>
              <w:t xml:space="preserve"> W: Współczesne trendy w zarządzaniu. Edycja 3 pod redakcją naukową Marii Mazur, Wydawnictwo Akademii Ekonomiczno-Humanistycznej (AEH), Warszawa, s. 3-15</w:t>
            </w:r>
            <w:r w:rsidR="00340244" w:rsidRPr="00D353B4">
              <w:rPr>
                <w:lang w:eastAsia="en-GB"/>
              </w:rPr>
              <w:t>.</w:t>
            </w:r>
          </w:p>
          <w:p w14:paraId="51039BA5" w14:textId="77777777" w:rsidR="005F0DB3" w:rsidRPr="00D353B4" w:rsidRDefault="002B2065" w:rsidP="00471B94">
            <w:pPr>
              <w:numPr>
                <w:ilvl w:val="0"/>
                <w:numId w:val="14"/>
              </w:numPr>
              <w:tabs>
                <w:tab w:val="clear" w:pos="720"/>
                <w:tab w:val="num" w:pos="446"/>
              </w:tabs>
              <w:ind w:left="446"/>
              <w:jc w:val="both"/>
              <w:textAlignment w:val="baseline"/>
            </w:pPr>
            <w:r w:rsidRPr="00D353B4">
              <w:rPr>
                <w:rFonts w:eastAsia="Calibri"/>
                <w:lang w:val="de-DE"/>
              </w:rPr>
              <w:t>R. Alberti</w:t>
            </w:r>
            <w:r w:rsidRPr="00D353B4">
              <w:rPr>
                <w:lang w:val="de-DE"/>
              </w:rPr>
              <w:t xml:space="preserve"> </w:t>
            </w:r>
            <w:r w:rsidRPr="00D353B4">
              <w:rPr>
                <w:rFonts w:eastAsia="Calibri"/>
                <w:lang w:val="de-DE"/>
              </w:rPr>
              <w:t>E. Michael</w:t>
            </w:r>
            <w:r w:rsidRPr="00D353B4">
              <w:rPr>
                <w:lang w:val="de-DE"/>
              </w:rPr>
              <w:t xml:space="preserve">, Asertywność. </w:t>
            </w:r>
            <w:r w:rsidRPr="00D353B4">
              <w:t>Sięgaj po to, czego chcesz, nie raniąc innych, GWP</w:t>
            </w:r>
            <w:r w:rsidR="00340244" w:rsidRPr="00D353B4">
              <w:t xml:space="preserve"> </w:t>
            </w:r>
            <w:r w:rsidRPr="00D353B4">
              <w:t>Gdańskie</w:t>
            </w:r>
            <w:r w:rsidR="00340244" w:rsidRPr="00D353B4">
              <w:t xml:space="preserve"> </w:t>
            </w:r>
            <w:r w:rsidRPr="00D353B4">
              <w:t>Wydawnictwo</w:t>
            </w:r>
            <w:r w:rsidR="00340244" w:rsidRPr="00D353B4">
              <w:t xml:space="preserve"> </w:t>
            </w:r>
            <w:r w:rsidRPr="00D353B4">
              <w:t xml:space="preserve">Psychologiczne, </w:t>
            </w:r>
            <w:r w:rsidR="00340244" w:rsidRPr="00D353B4">
              <w:t>G</w:t>
            </w:r>
            <w:r w:rsidRPr="00D353B4">
              <w:t>dańsk 2021.</w:t>
            </w:r>
            <w:bookmarkEnd w:id="16"/>
          </w:p>
        </w:tc>
      </w:tr>
      <w:tr w:rsidR="00D353B4" w:rsidRPr="00D353B4" w14:paraId="5342D54F"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79B8385B" w14:textId="77777777" w:rsidR="005F0DB3" w:rsidRPr="00D353B4" w:rsidRDefault="005F0DB3" w:rsidP="005F0DB3">
            <w:r w:rsidRPr="00D353B4">
              <w:lastRenderedPageBreak/>
              <w:t>Planowane formy/działania/metody dydaktyczne</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56E6BB" w14:textId="77777777" w:rsidR="002A026D" w:rsidRPr="00D353B4" w:rsidRDefault="002A026D" w:rsidP="007A3645">
            <w:pPr>
              <w:jc w:val="both"/>
            </w:pPr>
            <w:r w:rsidRPr="00D353B4">
              <w:t>Wykład: z wykorzystaniem prezentacji multimedialnych, dyskusji</w:t>
            </w:r>
            <w:r w:rsidR="007A3645" w:rsidRPr="00D353B4">
              <w:t>, pogawędki</w:t>
            </w:r>
          </w:p>
          <w:p w14:paraId="3FDE6E86" w14:textId="77777777" w:rsidR="005F0DB3" w:rsidRPr="00D353B4" w:rsidRDefault="002A026D" w:rsidP="002A026D">
            <w:pPr>
              <w:jc w:val="both"/>
            </w:pPr>
            <w:r w:rsidRPr="00D353B4">
              <w:t>Ćwiczenia: dyskusja, praca z tekstem przewodnim, metoda sytuacyjna, metody 6-3-1,  ćwiczeniowa, studium przypadku, dyskusji, gry negocjacyjne</w:t>
            </w:r>
          </w:p>
        </w:tc>
      </w:tr>
      <w:tr w:rsidR="00D353B4" w:rsidRPr="00D353B4" w14:paraId="42AC09E1" w14:textId="77777777" w:rsidTr="001F7691">
        <w:tc>
          <w:tcPr>
            <w:tcW w:w="1715" w:type="pct"/>
            <w:tcBorders>
              <w:top w:val="single" w:sz="4" w:space="0" w:color="000000"/>
              <w:left w:val="single" w:sz="4" w:space="0" w:color="000000"/>
              <w:bottom w:val="single" w:sz="4" w:space="0" w:color="000000"/>
              <w:right w:val="single" w:sz="4" w:space="0" w:color="000000"/>
            </w:tcBorders>
          </w:tcPr>
          <w:p w14:paraId="45FE0E3E" w14:textId="77777777" w:rsidR="005F0DB3" w:rsidRPr="00D353B4" w:rsidRDefault="005F0DB3" w:rsidP="005F0DB3">
            <w:r w:rsidRPr="00D353B4">
              <w:t>Sposoby weryfikacji oraz formy dokumentowania osiągniętych efektów uczenia się</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75327F" w14:textId="6B35AD54" w:rsidR="005F0DB3" w:rsidRPr="00D353B4" w:rsidRDefault="005F0DB3" w:rsidP="005F0DB3">
            <w:r w:rsidRPr="00D353B4">
              <w:t xml:space="preserve">W1, W2, W3: </w:t>
            </w:r>
            <w:r w:rsidR="00471B94" w:rsidRPr="00D353B4">
              <w:t>ocena z egzaminu (praca kontrolna)</w:t>
            </w:r>
          </w:p>
          <w:p w14:paraId="311F010A" w14:textId="7D27764D" w:rsidR="005F0DB3" w:rsidRPr="00D353B4" w:rsidRDefault="005F0DB3" w:rsidP="00524AE6">
            <w:pPr>
              <w:jc w:val="both"/>
            </w:pPr>
            <w:r w:rsidRPr="00D353B4">
              <w:t>U1, U2, U3: aktywność na zajęciach oraz aktywność i zaangażowanie przy wykonaniu ćwiczeń</w:t>
            </w:r>
            <w:r w:rsidR="002B2065" w:rsidRPr="00D353B4">
              <w:t>, wykonanie projektu edukacyjnego (film, gra edukacyjna</w:t>
            </w:r>
            <w:r w:rsidR="007A3645" w:rsidRPr="00D353B4">
              <w:t>, dziennik zajęć</w:t>
            </w:r>
            <w:r w:rsidR="002B2065" w:rsidRPr="00D353B4">
              <w:t>)</w:t>
            </w:r>
          </w:p>
          <w:p w14:paraId="0D779A61" w14:textId="6DF25B6F" w:rsidR="005F0DB3" w:rsidRPr="00D353B4" w:rsidRDefault="005F0DB3" w:rsidP="00524AE6">
            <w:pPr>
              <w:jc w:val="both"/>
            </w:pPr>
            <w:r w:rsidRPr="00D353B4">
              <w:t>K1, K2: aktywność na zajęciach</w:t>
            </w:r>
            <w:r w:rsidR="007A3645" w:rsidRPr="00D353B4">
              <w:t xml:space="preserve"> (dziennik zajęć)</w:t>
            </w:r>
            <w:r w:rsidR="002B2065" w:rsidRPr="00D353B4">
              <w:t>.</w:t>
            </w:r>
          </w:p>
          <w:p w14:paraId="7FE51FBC" w14:textId="77777777" w:rsidR="00471B94" w:rsidRPr="00D353B4" w:rsidRDefault="00471B94" w:rsidP="00524AE6">
            <w:pPr>
              <w:jc w:val="both"/>
            </w:pPr>
          </w:p>
          <w:p w14:paraId="406A2220" w14:textId="77777777" w:rsidR="005F0DB3" w:rsidRPr="00D353B4" w:rsidRDefault="005F0DB3" w:rsidP="007A3645">
            <w:pPr>
              <w:jc w:val="both"/>
            </w:pPr>
            <w:r w:rsidRPr="00D353B4">
              <w:t>Na zaliczenie wykładów student ma napisać zaliczenie pisemne</w:t>
            </w:r>
            <w:r w:rsidR="002B2065" w:rsidRPr="00D353B4">
              <w:t>,</w:t>
            </w:r>
            <w:r w:rsidRPr="00D353B4">
              <w:t xml:space="preserve"> na zaliczenie ćwiczeń student ma brać aktywny udział w ćwiczeniach</w:t>
            </w:r>
            <w:r w:rsidR="002B2065" w:rsidRPr="00D353B4">
              <w:t xml:space="preserve"> i wykonać pracę projektową edukacyjną (film, gra edukacyjna)</w:t>
            </w:r>
          </w:p>
        </w:tc>
      </w:tr>
      <w:tr w:rsidR="00D353B4" w:rsidRPr="00D353B4" w14:paraId="0F9E0E1E" w14:textId="77777777" w:rsidTr="001F7691">
        <w:trPr>
          <w:trHeight w:val="567"/>
        </w:trPr>
        <w:tc>
          <w:tcPr>
            <w:tcW w:w="1715" w:type="pct"/>
            <w:tcBorders>
              <w:top w:val="single" w:sz="4" w:space="0" w:color="000000"/>
              <w:left w:val="single" w:sz="4" w:space="0" w:color="000000"/>
              <w:bottom w:val="single" w:sz="4" w:space="0" w:color="000000"/>
              <w:right w:val="single" w:sz="4" w:space="0" w:color="000000"/>
            </w:tcBorders>
          </w:tcPr>
          <w:p w14:paraId="5D03D7ED" w14:textId="77777777" w:rsidR="005F0DB3" w:rsidRPr="00D353B4" w:rsidRDefault="005F0DB3" w:rsidP="005F0DB3">
            <w:r w:rsidRPr="00D353B4">
              <w:t>Elementy i wagi mające wpływ na ocenę końcową</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7F7B1B" w14:textId="47CA5386" w:rsidR="005F0DB3" w:rsidRPr="00D353B4" w:rsidRDefault="00471B94" w:rsidP="005F0DB3">
            <w:r w:rsidRPr="00D353B4">
              <w:t>Egzamin</w:t>
            </w:r>
            <w:r w:rsidR="002B2065" w:rsidRPr="00D353B4">
              <w:t xml:space="preserve"> </w:t>
            </w:r>
            <w:r w:rsidR="005F0DB3" w:rsidRPr="00D353B4">
              <w:t xml:space="preserve"> 0,5</w:t>
            </w:r>
            <w:r w:rsidR="00611ACB" w:rsidRPr="00D353B4">
              <w:t xml:space="preserve"> (praca kontrolna)</w:t>
            </w:r>
          </w:p>
          <w:p w14:paraId="70A2BD1B" w14:textId="77777777" w:rsidR="005F0DB3" w:rsidRPr="00D353B4" w:rsidRDefault="005F0DB3" w:rsidP="005F0DB3">
            <w:r w:rsidRPr="00D353B4">
              <w:t xml:space="preserve">Projekt </w:t>
            </w:r>
            <w:r w:rsidR="002B2065" w:rsidRPr="00D353B4">
              <w:t>edukacyjny</w:t>
            </w:r>
            <w:r w:rsidRPr="00D353B4">
              <w:t xml:space="preserve">  0,4</w:t>
            </w:r>
            <w:r w:rsidR="00611ACB" w:rsidRPr="00D353B4">
              <w:t xml:space="preserve"> (projekt)</w:t>
            </w:r>
          </w:p>
          <w:p w14:paraId="2E3DB038" w14:textId="77777777" w:rsidR="005F0DB3" w:rsidRPr="00D353B4" w:rsidRDefault="005F0DB3" w:rsidP="005F0DB3">
            <w:r w:rsidRPr="00D353B4">
              <w:t>Aktywność na zajęciach 0,1</w:t>
            </w:r>
            <w:r w:rsidR="00611ACB" w:rsidRPr="00D353B4">
              <w:t xml:space="preserve"> (dziennik zajęć)</w:t>
            </w:r>
          </w:p>
        </w:tc>
      </w:tr>
      <w:tr w:rsidR="00D353B4" w:rsidRPr="00D353B4" w14:paraId="374C21FF" w14:textId="77777777" w:rsidTr="001F7691">
        <w:trPr>
          <w:trHeight w:val="679"/>
        </w:trPr>
        <w:tc>
          <w:tcPr>
            <w:tcW w:w="1715" w:type="pct"/>
            <w:tcBorders>
              <w:top w:val="single" w:sz="4" w:space="0" w:color="000000"/>
              <w:left w:val="single" w:sz="4" w:space="0" w:color="000000"/>
              <w:bottom w:val="single" w:sz="4" w:space="0" w:color="000000"/>
              <w:right w:val="single" w:sz="4" w:space="0" w:color="000000"/>
            </w:tcBorders>
          </w:tcPr>
          <w:p w14:paraId="3D904A19" w14:textId="77777777" w:rsidR="002F7688" w:rsidRPr="00D353B4" w:rsidRDefault="002F7688" w:rsidP="002F7688">
            <w:pPr>
              <w:jc w:val="both"/>
            </w:pPr>
            <w:r w:rsidRPr="00D353B4">
              <w:t>Bilans punktów ECTS</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5AC1EC" w14:textId="77777777" w:rsidR="002F7688" w:rsidRPr="00D353B4" w:rsidRDefault="002F7688" w:rsidP="002F7688">
            <w:r w:rsidRPr="00D353B4">
              <w:rPr>
                <w:bCs/>
              </w:rPr>
              <w:t>Kontaktowe:</w:t>
            </w:r>
          </w:p>
          <w:p w14:paraId="2CCE6CDA" w14:textId="77777777" w:rsidR="002F7688" w:rsidRPr="00D353B4" w:rsidRDefault="002F7688" w:rsidP="002F7688">
            <w:r w:rsidRPr="00D353B4">
              <w:t>10 godz. wykłady</w:t>
            </w:r>
          </w:p>
          <w:p w14:paraId="0632B32D" w14:textId="77777777" w:rsidR="002F7688" w:rsidRPr="00D353B4" w:rsidRDefault="002F7688" w:rsidP="002F7688">
            <w:r w:rsidRPr="00D353B4">
              <w:t>10 godz. ćwiczenia audytoryjne </w:t>
            </w:r>
          </w:p>
          <w:p w14:paraId="62107FDD" w14:textId="77777777" w:rsidR="002F7688" w:rsidRPr="00D353B4" w:rsidRDefault="002F7688" w:rsidP="002F7688">
            <w:r w:rsidRPr="00D353B4">
              <w:t>10 godz. ćwiczenia laboratoryjne</w:t>
            </w:r>
          </w:p>
          <w:p w14:paraId="2E063C2B" w14:textId="77777777" w:rsidR="002F7688" w:rsidRPr="00D353B4" w:rsidRDefault="002F7688" w:rsidP="002F7688">
            <w:r w:rsidRPr="00D353B4">
              <w:t>2 godz. egzamin</w:t>
            </w:r>
          </w:p>
          <w:p w14:paraId="403F1344" w14:textId="77777777" w:rsidR="002F7688" w:rsidRPr="00D353B4" w:rsidRDefault="002F7688" w:rsidP="002F7688">
            <w:r w:rsidRPr="00D353B4">
              <w:t>Razem godzimy kontaktowe 32 godz.  (1,3 ECTS)</w:t>
            </w:r>
          </w:p>
          <w:p w14:paraId="4ED2E2C8" w14:textId="77777777" w:rsidR="002F7688" w:rsidRPr="00D353B4" w:rsidRDefault="002F7688" w:rsidP="002F7688">
            <w:pPr>
              <w:rPr>
                <w:bCs/>
              </w:rPr>
            </w:pPr>
          </w:p>
          <w:p w14:paraId="0B52ECA6" w14:textId="77777777" w:rsidR="002F7688" w:rsidRPr="00D353B4" w:rsidRDefault="002F7688" w:rsidP="002F7688">
            <w:r w:rsidRPr="00D353B4">
              <w:rPr>
                <w:bCs/>
              </w:rPr>
              <w:t>Niekontaktowe:</w:t>
            </w:r>
          </w:p>
          <w:p w14:paraId="074D558E" w14:textId="77777777" w:rsidR="002F7688" w:rsidRPr="00D353B4" w:rsidRDefault="002F7688" w:rsidP="002F7688">
            <w:r w:rsidRPr="00D353B4">
              <w:t>15 godz.. – przygotowanie do ćwiczeń</w:t>
            </w:r>
          </w:p>
          <w:p w14:paraId="3CD7D35F" w14:textId="77777777" w:rsidR="002F7688" w:rsidRPr="00D353B4" w:rsidRDefault="002F7688" w:rsidP="002F7688">
            <w:r w:rsidRPr="00D353B4">
              <w:t>15 godz. – przygotowanie do zaliczenia</w:t>
            </w:r>
          </w:p>
          <w:p w14:paraId="3ED4B27D" w14:textId="77777777" w:rsidR="002F7688" w:rsidRPr="00D353B4" w:rsidRDefault="002F7688" w:rsidP="002F7688">
            <w:r w:rsidRPr="00D353B4">
              <w:t xml:space="preserve">13 godz. – wykonania projektu </w:t>
            </w:r>
          </w:p>
          <w:p w14:paraId="00D02A20" w14:textId="77777777" w:rsidR="002F7688" w:rsidRPr="00D353B4" w:rsidRDefault="002F7688" w:rsidP="002F7688">
            <w:r w:rsidRPr="00D353B4">
              <w:t>25 godz. – w semestrze czytanie zalecanej literatury</w:t>
            </w:r>
          </w:p>
          <w:p w14:paraId="4CECB064" w14:textId="77777777" w:rsidR="002F7688" w:rsidRPr="00D353B4" w:rsidRDefault="002F7688" w:rsidP="002F7688">
            <w:r w:rsidRPr="00D353B4">
              <w:t>Razem godzimy niekontaktowe 68 godz.  (2,7 ECTS)</w:t>
            </w:r>
          </w:p>
          <w:p w14:paraId="2F37D0F6" w14:textId="77777777" w:rsidR="002F7688" w:rsidRPr="00D353B4" w:rsidRDefault="002F7688" w:rsidP="002F7688"/>
          <w:p w14:paraId="33113C89" w14:textId="0B582A23" w:rsidR="002F7688" w:rsidRPr="00D353B4" w:rsidRDefault="002F7688" w:rsidP="002F7688">
            <w:pPr>
              <w:jc w:val="both"/>
            </w:pPr>
            <w:r w:rsidRPr="00D353B4">
              <w:t>Łączny nakład pracy studenta to 100 godz. co odpowiada 4 punktom ECTS</w:t>
            </w:r>
          </w:p>
        </w:tc>
      </w:tr>
      <w:tr w:rsidR="002F7688" w:rsidRPr="00D353B4" w14:paraId="1030CC58" w14:textId="77777777" w:rsidTr="001F7691">
        <w:trPr>
          <w:trHeight w:val="718"/>
        </w:trPr>
        <w:tc>
          <w:tcPr>
            <w:tcW w:w="1715" w:type="pct"/>
            <w:tcBorders>
              <w:top w:val="single" w:sz="4" w:space="0" w:color="000000"/>
              <w:left w:val="single" w:sz="4" w:space="0" w:color="000000"/>
              <w:bottom w:val="single" w:sz="4" w:space="0" w:color="000000"/>
              <w:right w:val="single" w:sz="4" w:space="0" w:color="000000"/>
            </w:tcBorders>
          </w:tcPr>
          <w:p w14:paraId="7EC0FF63" w14:textId="77777777" w:rsidR="002F7688" w:rsidRPr="00D353B4" w:rsidRDefault="002F7688" w:rsidP="002F7688">
            <w:r w:rsidRPr="00D353B4">
              <w:t>Nakład pracy związany z zajęciami wymagającymi bezpośredniego udziału nauczyciela akademickiego</w:t>
            </w:r>
          </w:p>
        </w:tc>
        <w:tc>
          <w:tcPr>
            <w:tcW w:w="3285"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8D78F7" w14:textId="77777777" w:rsidR="002F7688" w:rsidRPr="00D353B4" w:rsidRDefault="002F7688" w:rsidP="002F7688">
            <w:r w:rsidRPr="00D353B4">
              <w:t>10 godz. wykłady</w:t>
            </w:r>
          </w:p>
          <w:p w14:paraId="556658CC" w14:textId="77777777" w:rsidR="002F7688" w:rsidRPr="00D353B4" w:rsidRDefault="002F7688" w:rsidP="002F7688">
            <w:r w:rsidRPr="00D353B4">
              <w:t>10 godz. ćwiczenia audytoryjne</w:t>
            </w:r>
          </w:p>
          <w:p w14:paraId="5269655F" w14:textId="77777777" w:rsidR="002F7688" w:rsidRPr="00D353B4" w:rsidRDefault="002F7688" w:rsidP="002F7688">
            <w:r w:rsidRPr="00D353B4">
              <w:t>10 godz. ćwiczenia laboratoryjne</w:t>
            </w:r>
          </w:p>
          <w:p w14:paraId="3062D07E" w14:textId="77777777" w:rsidR="002F7688" w:rsidRPr="00D353B4" w:rsidRDefault="002F7688" w:rsidP="002F7688">
            <w:r w:rsidRPr="00D353B4">
              <w:t>2 godz. egzamin</w:t>
            </w:r>
          </w:p>
          <w:p w14:paraId="0B3876C3" w14:textId="59E54997" w:rsidR="002F7688" w:rsidRPr="00D353B4" w:rsidRDefault="002F7688" w:rsidP="002F7688">
            <w:r w:rsidRPr="00D353B4">
              <w:t>Łącznie 32 godz. co odpowiada 1,3 punktom ECTS</w:t>
            </w:r>
          </w:p>
        </w:tc>
      </w:tr>
    </w:tbl>
    <w:p w14:paraId="3B1BF39B" w14:textId="77777777" w:rsidR="005F0DB3" w:rsidRPr="00D353B4" w:rsidRDefault="005F0DB3"/>
    <w:p w14:paraId="531BC723" w14:textId="438E2B25" w:rsidR="001A4B09" w:rsidRPr="00D353B4" w:rsidRDefault="001A4B09" w:rsidP="001A4B09">
      <w:pPr>
        <w:rPr>
          <w:b/>
          <w:sz w:val="28"/>
        </w:rPr>
      </w:pPr>
      <w:r w:rsidRPr="00D353B4">
        <w:rPr>
          <w:b/>
          <w:sz w:val="28"/>
        </w:rPr>
        <w:t>Karta opisu zajęć z modułu Podstawy odnowy biologicznej Blok 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3B20D3B2" w14:textId="77777777" w:rsidTr="00471B94">
        <w:trPr>
          <w:trHeight w:val="20"/>
        </w:trPr>
        <w:tc>
          <w:tcPr>
            <w:tcW w:w="2123" w:type="pct"/>
            <w:shd w:val="clear" w:color="auto" w:fill="auto"/>
          </w:tcPr>
          <w:p w14:paraId="73644722" w14:textId="6C47C5B4" w:rsidR="00D71C62" w:rsidRPr="00D353B4" w:rsidRDefault="00D71C62" w:rsidP="00D71C62">
            <w:r w:rsidRPr="00D353B4">
              <w:t xml:space="preserve">Nazwa kierunku studiów </w:t>
            </w:r>
          </w:p>
        </w:tc>
        <w:tc>
          <w:tcPr>
            <w:tcW w:w="2877" w:type="pct"/>
            <w:shd w:val="clear" w:color="auto" w:fill="auto"/>
          </w:tcPr>
          <w:p w14:paraId="6909E19B" w14:textId="77777777" w:rsidR="00D71C62" w:rsidRPr="00D353B4" w:rsidRDefault="00D71C62" w:rsidP="00D71C62">
            <w:r w:rsidRPr="00D353B4">
              <w:t>Turystyka i Rekreacja</w:t>
            </w:r>
          </w:p>
        </w:tc>
      </w:tr>
      <w:tr w:rsidR="00D353B4" w:rsidRPr="00D353B4" w14:paraId="4364D336" w14:textId="77777777" w:rsidTr="00471B94">
        <w:trPr>
          <w:trHeight w:val="20"/>
        </w:trPr>
        <w:tc>
          <w:tcPr>
            <w:tcW w:w="2123" w:type="pct"/>
            <w:shd w:val="clear" w:color="auto" w:fill="auto"/>
          </w:tcPr>
          <w:p w14:paraId="75662C14" w14:textId="77777777" w:rsidR="00D71C62" w:rsidRPr="00D353B4" w:rsidRDefault="00D71C62" w:rsidP="00D71C62">
            <w:r w:rsidRPr="00D353B4">
              <w:t>Nazwa modułu, także nazwa w języku angielskim</w:t>
            </w:r>
          </w:p>
        </w:tc>
        <w:tc>
          <w:tcPr>
            <w:tcW w:w="2877" w:type="pct"/>
            <w:shd w:val="clear" w:color="auto" w:fill="auto"/>
          </w:tcPr>
          <w:p w14:paraId="6BB5E1FD" w14:textId="77777777" w:rsidR="00D71C62" w:rsidRPr="00D353B4" w:rsidRDefault="00D71C62" w:rsidP="00D71C62">
            <w:pPr>
              <w:pStyle w:val="HTML-wstpniesformatowany"/>
              <w:spacing w:line="276" w:lineRule="auto"/>
              <w:rPr>
                <w:rFonts w:ascii="Times New Roman" w:hAnsi="Times New Roman"/>
                <w:sz w:val="24"/>
                <w:szCs w:val="24"/>
              </w:rPr>
            </w:pPr>
            <w:r w:rsidRPr="00D353B4">
              <w:rPr>
                <w:rFonts w:ascii="Times New Roman" w:hAnsi="Times New Roman"/>
                <w:sz w:val="24"/>
                <w:szCs w:val="24"/>
              </w:rPr>
              <w:t>Podstawy odnowy biologicznej/</w:t>
            </w:r>
          </w:p>
          <w:p w14:paraId="3BABA850" w14:textId="77777777" w:rsidR="00D71C62" w:rsidRPr="00D353B4" w:rsidRDefault="00D71C62" w:rsidP="00D71C62">
            <w:r w:rsidRPr="00D353B4">
              <w:t>Basics of biological regeneration</w:t>
            </w:r>
          </w:p>
        </w:tc>
      </w:tr>
      <w:tr w:rsidR="00D353B4" w:rsidRPr="00D353B4" w14:paraId="29B9FCBA" w14:textId="77777777" w:rsidTr="00471B94">
        <w:trPr>
          <w:trHeight w:val="20"/>
        </w:trPr>
        <w:tc>
          <w:tcPr>
            <w:tcW w:w="2123" w:type="pct"/>
            <w:shd w:val="clear" w:color="auto" w:fill="auto"/>
          </w:tcPr>
          <w:p w14:paraId="5708944D" w14:textId="18788234" w:rsidR="00D71C62" w:rsidRPr="00D353B4" w:rsidRDefault="00D71C62" w:rsidP="00D71C62">
            <w:r w:rsidRPr="00D353B4">
              <w:t xml:space="preserve">Język wykładowy </w:t>
            </w:r>
          </w:p>
        </w:tc>
        <w:tc>
          <w:tcPr>
            <w:tcW w:w="2877" w:type="pct"/>
            <w:shd w:val="clear" w:color="auto" w:fill="auto"/>
          </w:tcPr>
          <w:p w14:paraId="7F2E2E7A" w14:textId="77777777" w:rsidR="00D71C62" w:rsidRPr="00D353B4" w:rsidRDefault="00D71C62" w:rsidP="00D71C62">
            <w:r w:rsidRPr="00D353B4">
              <w:t>polski</w:t>
            </w:r>
          </w:p>
        </w:tc>
      </w:tr>
      <w:tr w:rsidR="00D353B4" w:rsidRPr="00D353B4" w14:paraId="2538C93E" w14:textId="77777777" w:rsidTr="00471B94">
        <w:trPr>
          <w:trHeight w:val="20"/>
        </w:trPr>
        <w:tc>
          <w:tcPr>
            <w:tcW w:w="2123" w:type="pct"/>
            <w:shd w:val="clear" w:color="auto" w:fill="auto"/>
          </w:tcPr>
          <w:p w14:paraId="5F212F87" w14:textId="77777777" w:rsidR="00D71C62" w:rsidRPr="00D353B4" w:rsidRDefault="00D71C62" w:rsidP="00D71C62">
            <w:pPr>
              <w:autoSpaceDE w:val="0"/>
              <w:autoSpaceDN w:val="0"/>
              <w:adjustRightInd w:val="0"/>
            </w:pPr>
            <w:r w:rsidRPr="00D353B4">
              <w:t xml:space="preserve">Rodzaj modułu </w:t>
            </w:r>
          </w:p>
        </w:tc>
        <w:tc>
          <w:tcPr>
            <w:tcW w:w="2877" w:type="pct"/>
            <w:shd w:val="clear" w:color="auto" w:fill="auto"/>
          </w:tcPr>
          <w:p w14:paraId="17294495" w14:textId="2B682256" w:rsidR="00D71C62" w:rsidRPr="00D353B4" w:rsidRDefault="00D71C62" w:rsidP="00D71C62">
            <w:r w:rsidRPr="00D353B4">
              <w:t>fakultatywny</w:t>
            </w:r>
          </w:p>
        </w:tc>
      </w:tr>
      <w:tr w:rsidR="00D353B4" w:rsidRPr="00D353B4" w14:paraId="1FDC0289" w14:textId="77777777" w:rsidTr="00471B94">
        <w:trPr>
          <w:trHeight w:val="20"/>
        </w:trPr>
        <w:tc>
          <w:tcPr>
            <w:tcW w:w="2123" w:type="pct"/>
            <w:shd w:val="clear" w:color="auto" w:fill="auto"/>
          </w:tcPr>
          <w:p w14:paraId="0E8D2372" w14:textId="77777777" w:rsidR="00D71C62" w:rsidRPr="00D353B4" w:rsidRDefault="00D71C62" w:rsidP="00D71C62">
            <w:r w:rsidRPr="00D353B4">
              <w:t>Poziom studiów</w:t>
            </w:r>
          </w:p>
        </w:tc>
        <w:tc>
          <w:tcPr>
            <w:tcW w:w="2877" w:type="pct"/>
            <w:shd w:val="clear" w:color="auto" w:fill="auto"/>
          </w:tcPr>
          <w:p w14:paraId="579590AC" w14:textId="54FA03C0" w:rsidR="00D71C62" w:rsidRPr="00D353B4" w:rsidRDefault="00D71C62" w:rsidP="00D71C62">
            <w:r w:rsidRPr="00D353B4">
              <w:t>pierwszego stopnia/</w:t>
            </w:r>
          </w:p>
        </w:tc>
      </w:tr>
      <w:tr w:rsidR="00D353B4" w:rsidRPr="00D353B4" w14:paraId="67215620" w14:textId="77777777" w:rsidTr="00471B94">
        <w:trPr>
          <w:trHeight w:val="20"/>
        </w:trPr>
        <w:tc>
          <w:tcPr>
            <w:tcW w:w="2123" w:type="pct"/>
            <w:shd w:val="clear" w:color="auto" w:fill="auto"/>
          </w:tcPr>
          <w:p w14:paraId="53B50879" w14:textId="6227C973" w:rsidR="00D71C62" w:rsidRPr="00D353B4" w:rsidRDefault="00D71C62" w:rsidP="00D71C62">
            <w:r w:rsidRPr="00D353B4">
              <w:t>Forma studiów</w:t>
            </w:r>
          </w:p>
        </w:tc>
        <w:tc>
          <w:tcPr>
            <w:tcW w:w="2877" w:type="pct"/>
            <w:shd w:val="clear" w:color="auto" w:fill="auto"/>
          </w:tcPr>
          <w:p w14:paraId="6312E67E" w14:textId="70C7CB8D" w:rsidR="00D71C62" w:rsidRPr="00D353B4" w:rsidRDefault="006C580C" w:rsidP="00D71C62">
            <w:r w:rsidRPr="00D353B4">
              <w:t>nie</w:t>
            </w:r>
            <w:r w:rsidR="00D71C62" w:rsidRPr="00D353B4">
              <w:t>stacjonarne</w:t>
            </w:r>
          </w:p>
        </w:tc>
      </w:tr>
      <w:tr w:rsidR="00D353B4" w:rsidRPr="00D353B4" w14:paraId="0A85A588" w14:textId="77777777" w:rsidTr="00471B94">
        <w:trPr>
          <w:trHeight w:val="20"/>
        </w:trPr>
        <w:tc>
          <w:tcPr>
            <w:tcW w:w="2123" w:type="pct"/>
            <w:shd w:val="clear" w:color="auto" w:fill="auto"/>
          </w:tcPr>
          <w:p w14:paraId="04F1E81D" w14:textId="77777777" w:rsidR="00D71C62" w:rsidRPr="00D353B4" w:rsidRDefault="00D71C62" w:rsidP="00D71C62">
            <w:r w:rsidRPr="00D353B4">
              <w:t>Rok studiów dla kierunku</w:t>
            </w:r>
          </w:p>
        </w:tc>
        <w:tc>
          <w:tcPr>
            <w:tcW w:w="2877" w:type="pct"/>
            <w:shd w:val="clear" w:color="auto" w:fill="auto"/>
          </w:tcPr>
          <w:p w14:paraId="4F6255E2" w14:textId="77777777" w:rsidR="00D71C62" w:rsidRPr="00D353B4" w:rsidRDefault="00D71C62" w:rsidP="00D71C62">
            <w:r w:rsidRPr="00D353B4">
              <w:t>3</w:t>
            </w:r>
          </w:p>
        </w:tc>
      </w:tr>
      <w:tr w:rsidR="00D353B4" w:rsidRPr="00D353B4" w14:paraId="6EFD225F" w14:textId="77777777" w:rsidTr="00471B94">
        <w:trPr>
          <w:trHeight w:val="20"/>
        </w:trPr>
        <w:tc>
          <w:tcPr>
            <w:tcW w:w="2123" w:type="pct"/>
            <w:shd w:val="clear" w:color="auto" w:fill="auto"/>
          </w:tcPr>
          <w:p w14:paraId="442C117F" w14:textId="77777777" w:rsidR="00D71C62" w:rsidRPr="00D353B4" w:rsidRDefault="00D71C62" w:rsidP="00D71C62">
            <w:r w:rsidRPr="00D353B4">
              <w:t>Semestr dla kierunku</w:t>
            </w:r>
          </w:p>
        </w:tc>
        <w:tc>
          <w:tcPr>
            <w:tcW w:w="2877" w:type="pct"/>
            <w:shd w:val="clear" w:color="auto" w:fill="auto"/>
          </w:tcPr>
          <w:p w14:paraId="69A80CBA" w14:textId="77777777" w:rsidR="00D71C62" w:rsidRPr="00D353B4" w:rsidRDefault="00D71C62" w:rsidP="00D71C62">
            <w:r w:rsidRPr="00D353B4">
              <w:t>5</w:t>
            </w:r>
          </w:p>
        </w:tc>
      </w:tr>
      <w:tr w:rsidR="00D353B4" w:rsidRPr="00D353B4" w14:paraId="05F8C19B" w14:textId="77777777" w:rsidTr="00471B94">
        <w:trPr>
          <w:trHeight w:val="20"/>
        </w:trPr>
        <w:tc>
          <w:tcPr>
            <w:tcW w:w="2123" w:type="pct"/>
            <w:shd w:val="clear" w:color="auto" w:fill="auto"/>
          </w:tcPr>
          <w:p w14:paraId="001C7872" w14:textId="77777777" w:rsidR="00D71C62" w:rsidRPr="00D353B4" w:rsidRDefault="00D71C62" w:rsidP="00D71C62">
            <w:pPr>
              <w:autoSpaceDE w:val="0"/>
              <w:autoSpaceDN w:val="0"/>
              <w:adjustRightInd w:val="0"/>
            </w:pPr>
            <w:r w:rsidRPr="00D353B4">
              <w:lastRenderedPageBreak/>
              <w:t>Liczba punktów ECTS z podziałem na kontaktowe/niekontaktowe</w:t>
            </w:r>
          </w:p>
        </w:tc>
        <w:tc>
          <w:tcPr>
            <w:tcW w:w="2877" w:type="pct"/>
            <w:shd w:val="clear" w:color="auto" w:fill="auto"/>
          </w:tcPr>
          <w:p w14:paraId="5F457079" w14:textId="66832190" w:rsidR="00D71C62" w:rsidRPr="00D353B4" w:rsidRDefault="006C580C" w:rsidP="00D71C62">
            <w:r w:rsidRPr="00D353B4">
              <w:t>5 (1,</w:t>
            </w:r>
            <w:r w:rsidR="005F28C0" w:rsidRPr="00D353B4">
              <w:t>7</w:t>
            </w:r>
            <w:r w:rsidRPr="00D353B4">
              <w:t>/3,</w:t>
            </w:r>
            <w:r w:rsidR="005F28C0" w:rsidRPr="00D353B4">
              <w:t>3</w:t>
            </w:r>
            <w:r w:rsidRPr="00D353B4">
              <w:t>)</w:t>
            </w:r>
          </w:p>
        </w:tc>
      </w:tr>
      <w:tr w:rsidR="00D353B4" w:rsidRPr="00D353B4" w14:paraId="57F28C99" w14:textId="77777777" w:rsidTr="00471B94">
        <w:trPr>
          <w:trHeight w:val="20"/>
        </w:trPr>
        <w:tc>
          <w:tcPr>
            <w:tcW w:w="2123" w:type="pct"/>
            <w:shd w:val="clear" w:color="auto" w:fill="auto"/>
          </w:tcPr>
          <w:p w14:paraId="33280B89" w14:textId="77777777" w:rsidR="00D71C62" w:rsidRPr="00D353B4" w:rsidRDefault="00D71C62" w:rsidP="00D71C62">
            <w:pPr>
              <w:autoSpaceDE w:val="0"/>
              <w:autoSpaceDN w:val="0"/>
              <w:adjustRightInd w:val="0"/>
            </w:pPr>
            <w:r w:rsidRPr="00D353B4">
              <w:t>Tytuł naukowy/stopień naukowy, imię i nazwisko osoby odpowiedzialnej za moduł</w:t>
            </w:r>
          </w:p>
        </w:tc>
        <w:tc>
          <w:tcPr>
            <w:tcW w:w="2877" w:type="pct"/>
            <w:shd w:val="clear" w:color="auto" w:fill="auto"/>
          </w:tcPr>
          <w:p w14:paraId="224F5166" w14:textId="77777777" w:rsidR="00D71C62" w:rsidRPr="00D353B4" w:rsidRDefault="00D71C62" w:rsidP="00D71C62">
            <w:r w:rsidRPr="00D353B4">
              <w:t>Dr hab. Rafał Rowiński prof. UP</w:t>
            </w:r>
          </w:p>
        </w:tc>
      </w:tr>
      <w:tr w:rsidR="00D353B4" w:rsidRPr="00D353B4" w14:paraId="48BBE76B" w14:textId="77777777" w:rsidTr="00471B94">
        <w:trPr>
          <w:trHeight w:val="20"/>
        </w:trPr>
        <w:tc>
          <w:tcPr>
            <w:tcW w:w="2123" w:type="pct"/>
            <w:shd w:val="clear" w:color="auto" w:fill="auto"/>
          </w:tcPr>
          <w:p w14:paraId="5844657C" w14:textId="52DA592C" w:rsidR="00D71C62" w:rsidRPr="00D353B4" w:rsidRDefault="00D71C62" w:rsidP="00D71C62">
            <w:r w:rsidRPr="00D353B4">
              <w:t>Jednostka oferująca moduł</w:t>
            </w:r>
          </w:p>
        </w:tc>
        <w:tc>
          <w:tcPr>
            <w:tcW w:w="2877" w:type="pct"/>
            <w:shd w:val="clear" w:color="auto" w:fill="auto"/>
          </w:tcPr>
          <w:p w14:paraId="52F62A26" w14:textId="77777777" w:rsidR="00D71C62" w:rsidRPr="00D353B4" w:rsidRDefault="00D71C62" w:rsidP="00D71C62">
            <w:r w:rsidRPr="00D353B4">
              <w:t>Katedra Turystyki i Rekreacji</w:t>
            </w:r>
          </w:p>
        </w:tc>
      </w:tr>
      <w:tr w:rsidR="00D353B4" w:rsidRPr="00D353B4" w14:paraId="78A8DC48" w14:textId="77777777" w:rsidTr="00471B94">
        <w:trPr>
          <w:trHeight w:val="20"/>
        </w:trPr>
        <w:tc>
          <w:tcPr>
            <w:tcW w:w="2123" w:type="pct"/>
            <w:shd w:val="clear" w:color="auto" w:fill="auto"/>
          </w:tcPr>
          <w:p w14:paraId="6BA9D81F" w14:textId="77777777" w:rsidR="00D71C62" w:rsidRPr="00D353B4" w:rsidRDefault="00D71C62" w:rsidP="00D71C62">
            <w:r w:rsidRPr="00D353B4">
              <w:t>Cel modułu</w:t>
            </w:r>
          </w:p>
          <w:p w14:paraId="6DD51ECF" w14:textId="77777777" w:rsidR="00D71C62" w:rsidRPr="00D353B4" w:rsidRDefault="00D71C62" w:rsidP="00D71C62"/>
        </w:tc>
        <w:tc>
          <w:tcPr>
            <w:tcW w:w="2877" w:type="pct"/>
            <w:shd w:val="clear" w:color="auto" w:fill="auto"/>
          </w:tcPr>
          <w:p w14:paraId="240BEDA7" w14:textId="77777777" w:rsidR="00D71C62" w:rsidRPr="00D353B4" w:rsidRDefault="00D71C62" w:rsidP="00D71C62">
            <w:pPr>
              <w:autoSpaceDE w:val="0"/>
              <w:autoSpaceDN w:val="0"/>
              <w:adjustRightInd w:val="0"/>
            </w:pPr>
            <w:r w:rsidRPr="00D353B4">
              <w:t>Celem modułu jest przekazanie podstawowej wiedzy z zakresu odnowy biologicznej  umożliwiającej zrozumienie roli odnowy biologicznej w rekreacji ruchowej, turystyce aktywnej i sporcie. Wiedza ta ma umożliwić studentom samodzielne programowanie odnowy biologicznej dla wybranej grupy odbiorców.</w:t>
            </w:r>
          </w:p>
        </w:tc>
      </w:tr>
      <w:tr w:rsidR="00D353B4" w:rsidRPr="00D353B4" w14:paraId="6C4B7C0F" w14:textId="77777777" w:rsidTr="00471B94">
        <w:trPr>
          <w:trHeight w:val="20"/>
        </w:trPr>
        <w:tc>
          <w:tcPr>
            <w:tcW w:w="2123" w:type="pct"/>
            <w:vMerge w:val="restart"/>
            <w:shd w:val="clear" w:color="auto" w:fill="auto"/>
          </w:tcPr>
          <w:p w14:paraId="0117B457" w14:textId="77777777" w:rsidR="00D71C62" w:rsidRPr="00D353B4" w:rsidRDefault="00D71C62" w:rsidP="00D71C62">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056E1C97" w14:textId="77777777" w:rsidR="00D71C62" w:rsidRPr="00D353B4" w:rsidRDefault="00D71C62" w:rsidP="00D71C62">
            <w:r w:rsidRPr="00D353B4">
              <w:t xml:space="preserve">Wiedza: </w:t>
            </w:r>
          </w:p>
        </w:tc>
      </w:tr>
      <w:tr w:rsidR="00D353B4" w:rsidRPr="00D353B4" w14:paraId="0E522723" w14:textId="77777777" w:rsidTr="00471B94">
        <w:trPr>
          <w:trHeight w:val="20"/>
        </w:trPr>
        <w:tc>
          <w:tcPr>
            <w:tcW w:w="2123" w:type="pct"/>
            <w:vMerge/>
            <w:shd w:val="clear" w:color="auto" w:fill="auto"/>
          </w:tcPr>
          <w:p w14:paraId="26E3416C" w14:textId="77777777" w:rsidR="00D71C62" w:rsidRPr="00D353B4" w:rsidRDefault="00D71C62" w:rsidP="00D71C62">
            <w:pPr>
              <w:rPr>
                <w:highlight w:val="yellow"/>
              </w:rPr>
            </w:pPr>
          </w:p>
        </w:tc>
        <w:tc>
          <w:tcPr>
            <w:tcW w:w="2877" w:type="pct"/>
            <w:shd w:val="clear" w:color="auto" w:fill="auto"/>
          </w:tcPr>
          <w:p w14:paraId="77518B19" w14:textId="77777777" w:rsidR="00D71C62" w:rsidRPr="00D353B4" w:rsidRDefault="00D71C62" w:rsidP="00D71C62">
            <w:r w:rsidRPr="00D353B4">
              <w:t xml:space="preserve">1. zna i rozumie </w:t>
            </w:r>
            <w:r w:rsidRPr="00D353B4">
              <w:rPr>
                <w:shd w:val="clear" w:color="auto" w:fill="FFFFFF"/>
              </w:rPr>
              <w:t xml:space="preserve">w zaawansowanym stopniu fakty, teorie i metody </w:t>
            </w:r>
            <w:r w:rsidRPr="00D353B4">
              <w:t>nauk o kulturze fizycznej z uwzględnieniem odnowy biologicznej</w:t>
            </w:r>
          </w:p>
        </w:tc>
      </w:tr>
      <w:tr w:rsidR="00D353B4" w:rsidRPr="00D353B4" w14:paraId="020C8028" w14:textId="77777777" w:rsidTr="00471B94">
        <w:trPr>
          <w:trHeight w:val="20"/>
        </w:trPr>
        <w:tc>
          <w:tcPr>
            <w:tcW w:w="2123" w:type="pct"/>
            <w:vMerge/>
            <w:shd w:val="clear" w:color="auto" w:fill="auto"/>
          </w:tcPr>
          <w:p w14:paraId="00B4104F" w14:textId="77777777" w:rsidR="00D71C62" w:rsidRPr="00D353B4" w:rsidRDefault="00D71C62" w:rsidP="00D71C62">
            <w:pPr>
              <w:rPr>
                <w:highlight w:val="yellow"/>
              </w:rPr>
            </w:pPr>
          </w:p>
        </w:tc>
        <w:tc>
          <w:tcPr>
            <w:tcW w:w="2877" w:type="pct"/>
            <w:shd w:val="clear" w:color="auto" w:fill="auto"/>
          </w:tcPr>
          <w:p w14:paraId="16E248B8" w14:textId="77777777" w:rsidR="00D71C62" w:rsidRPr="00D353B4" w:rsidRDefault="00D71C62" w:rsidP="00D71C62">
            <w:r w:rsidRPr="00D353B4">
              <w:t xml:space="preserve">2. zna i rozumie </w:t>
            </w:r>
            <w:r w:rsidRPr="00D353B4">
              <w:rPr>
                <w:shd w:val="clear" w:color="auto" w:fill="FFFFFF"/>
              </w:rPr>
              <w:t xml:space="preserve">w zaawansowanym stopniu </w:t>
            </w:r>
            <w:r w:rsidRPr="00D353B4">
              <w:t xml:space="preserve">zasady promocji zdrowia i zdrowego stylu życia oraz różnorodne i złożone mechanizmy zabiegów odnowy biologicznej </w:t>
            </w:r>
          </w:p>
        </w:tc>
      </w:tr>
      <w:tr w:rsidR="00D353B4" w:rsidRPr="00D353B4" w14:paraId="0C5C98AF" w14:textId="77777777" w:rsidTr="00471B94">
        <w:trPr>
          <w:trHeight w:val="20"/>
        </w:trPr>
        <w:tc>
          <w:tcPr>
            <w:tcW w:w="2123" w:type="pct"/>
            <w:vMerge/>
            <w:shd w:val="clear" w:color="auto" w:fill="auto"/>
          </w:tcPr>
          <w:p w14:paraId="349D3E2F" w14:textId="77777777" w:rsidR="00D71C62" w:rsidRPr="00D353B4" w:rsidRDefault="00D71C62" w:rsidP="00D71C62">
            <w:pPr>
              <w:rPr>
                <w:highlight w:val="yellow"/>
              </w:rPr>
            </w:pPr>
          </w:p>
        </w:tc>
        <w:tc>
          <w:tcPr>
            <w:tcW w:w="2877" w:type="pct"/>
            <w:shd w:val="clear" w:color="auto" w:fill="auto"/>
          </w:tcPr>
          <w:p w14:paraId="0F676363" w14:textId="77777777" w:rsidR="00D71C62" w:rsidRPr="00D353B4" w:rsidRDefault="00D71C62" w:rsidP="00D71C62">
            <w:r w:rsidRPr="00D353B4">
              <w:t>Umiejętności:</w:t>
            </w:r>
          </w:p>
        </w:tc>
      </w:tr>
      <w:tr w:rsidR="00D353B4" w:rsidRPr="00D353B4" w14:paraId="6C665F70" w14:textId="77777777" w:rsidTr="00471B94">
        <w:trPr>
          <w:trHeight w:val="20"/>
        </w:trPr>
        <w:tc>
          <w:tcPr>
            <w:tcW w:w="2123" w:type="pct"/>
            <w:vMerge/>
            <w:shd w:val="clear" w:color="auto" w:fill="auto"/>
          </w:tcPr>
          <w:p w14:paraId="575A26E2" w14:textId="77777777" w:rsidR="00D71C62" w:rsidRPr="00D353B4" w:rsidRDefault="00D71C62" w:rsidP="00D71C62">
            <w:pPr>
              <w:rPr>
                <w:highlight w:val="yellow"/>
              </w:rPr>
            </w:pPr>
          </w:p>
        </w:tc>
        <w:tc>
          <w:tcPr>
            <w:tcW w:w="2877" w:type="pct"/>
            <w:shd w:val="clear" w:color="auto" w:fill="auto"/>
          </w:tcPr>
          <w:p w14:paraId="3892A23A" w14:textId="77777777" w:rsidR="00D71C62" w:rsidRPr="00D353B4" w:rsidRDefault="00D71C62" w:rsidP="00D71C62">
            <w:r w:rsidRPr="00D353B4">
              <w:t xml:space="preserve">1. potrafi </w:t>
            </w:r>
            <w:r w:rsidRPr="00D353B4">
              <w:rPr>
                <w:shd w:val="clear" w:color="auto" w:fill="FFFFFF"/>
              </w:rPr>
              <w:t>samodzielnie planować odnowę biologiczną w zakresie form zdrowotnych, sportowych i rekreacyjnych</w:t>
            </w:r>
          </w:p>
        </w:tc>
      </w:tr>
      <w:tr w:rsidR="00D353B4" w:rsidRPr="00D353B4" w14:paraId="1A4E3D39" w14:textId="77777777" w:rsidTr="00471B94">
        <w:trPr>
          <w:trHeight w:val="20"/>
        </w:trPr>
        <w:tc>
          <w:tcPr>
            <w:tcW w:w="2123" w:type="pct"/>
            <w:vMerge/>
            <w:shd w:val="clear" w:color="auto" w:fill="auto"/>
          </w:tcPr>
          <w:p w14:paraId="2E6839C2" w14:textId="77777777" w:rsidR="00D71C62" w:rsidRPr="00D353B4" w:rsidRDefault="00D71C62" w:rsidP="00D71C62">
            <w:pPr>
              <w:rPr>
                <w:highlight w:val="yellow"/>
              </w:rPr>
            </w:pPr>
          </w:p>
        </w:tc>
        <w:tc>
          <w:tcPr>
            <w:tcW w:w="2877" w:type="pct"/>
            <w:shd w:val="clear" w:color="auto" w:fill="auto"/>
          </w:tcPr>
          <w:p w14:paraId="6F7C9ADF" w14:textId="77777777" w:rsidR="00D71C62" w:rsidRPr="00D353B4" w:rsidRDefault="00D71C62" w:rsidP="00D71C62">
            <w:r w:rsidRPr="00D353B4">
              <w:t xml:space="preserve">2. potrafi </w:t>
            </w:r>
            <w:r w:rsidRPr="00D353B4">
              <w:rPr>
                <w:shd w:val="clear" w:color="auto" w:fill="FFFFFF"/>
              </w:rPr>
              <w:t>komunikować się z otoczeniem w języku polskim i obcym oraz uzasadniać swoje stanowisko w zakresie odnowy biologicznej</w:t>
            </w:r>
          </w:p>
        </w:tc>
      </w:tr>
      <w:tr w:rsidR="00D353B4" w:rsidRPr="00D353B4" w14:paraId="7A933F17" w14:textId="77777777" w:rsidTr="00471B94">
        <w:trPr>
          <w:trHeight w:val="20"/>
        </w:trPr>
        <w:tc>
          <w:tcPr>
            <w:tcW w:w="2123" w:type="pct"/>
            <w:vMerge/>
            <w:shd w:val="clear" w:color="auto" w:fill="auto"/>
          </w:tcPr>
          <w:p w14:paraId="468F6FE0" w14:textId="77777777" w:rsidR="00D71C62" w:rsidRPr="00D353B4" w:rsidRDefault="00D71C62" w:rsidP="00D71C62">
            <w:pPr>
              <w:rPr>
                <w:highlight w:val="yellow"/>
              </w:rPr>
            </w:pPr>
          </w:p>
        </w:tc>
        <w:tc>
          <w:tcPr>
            <w:tcW w:w="2877" w:type="pct"/>
            <w:shd w:val="clear" w:color="auto" w:fill="auto"/>
          </w:tcPr>
          <w:p w14:paraId="07C3B8BF" w14:textId="77777777" w:rsidR="00D71C62" w:rsidRPr="00D353B4" w:rsidRDefault="00D71C62" w:rsidP="00D71C62">
            <w:r w:rsidRPr="00D353B4">
              <w:t>Kompetencje społeczne:</w:t>
            </w:r>
          </w:p>
        </w:tc>
      </w:tr>
      <w:tr w:rsidR="00D353B4" w:rsidRPr="00D353B4" w14:paraId="5F2D50BD" w14:textId="77777777" w:rsidTr="00471B94">
        <w:trPr>
          <w:trHeight w:val="20"/>
        </w:trPr>
        <w:tc>
          <w:tcPr>
            <w:tcW w:w="2123" w:type="pct"/>
            <w:vMerge/>
            <w:shd w:val="clear" w:color="auto" w:fill="auto"/>
          </w:tcPr>
          <w:p w14:paraId="7DE84F09" w14:textId="77777777" w:rsidR="00D71C62" w:rsidRPr="00D353B4" w:rsidRDefault="00D71C62" w:rsidP="00D71C62">
            <w:pPr>
              <w:rPr>
                <w:highlight w:val="yellow"/>
              </w:rPr>
            </w:pPr>
          </w:p>
        </w:tc>
        <w:tc>
          <w:tcPr>
            <w:tcW w:w="2877" w:type="pct"/>
            <w:shd w:val="clear" w:color="auto" w:fill="auto"/>
          </w:tcPr>
          <w:p w14:paraId="542D0BDF" w14:textId="77777777" w:rsidR="00D71C62" w:rsidRPr="00D353B4" w:rsidRDefault="00D71C62" w:rsidP="00D71C62">
            <w:r w:rsidRPr="00D353B4">
              <w:t>1. gotów jest do samodzielnego podejmowania decyzji krytycznej, oceny działań  własnych, działań zespołów, którymi kieruje i organizacji, w których uczestniczy, jak również zasięgnięcia  opinii ekspertów w przypadku trudności z samodzielnym rozwiązaniem problemu w zakresie odnowy biologicznej</w:t>
            </w:r>
          </w:p>
        </w:tc>
      </w:tr>
      <w:tr w:rsidR="00D353B4" w:rsidRPr="00D353B4" w14:paraId="6B05C1BB" w14:textId="77777777" w:rsidTr="00471B94">
        <w:trPr>
          <w:trHeight w:val="20"/>
        </w:trPr>
        <w:tc>
          <w:tcPr>
            <w:tcW w:w="2123" w:type="pct"/>
            <w:vMerge/>
            <w:shd w:val="clear" w:color="auto" w:fill="auto"/>
          </w:tcPr>
          <w:p w14:paraId="687F3D9F" w14:textId="77777777" w:rsidR="00D71C62" w:rsidRPr="00D353B4" w:rsidRDefault="00D71C62" w:rsidP="00D71C62">
            <w:pPr>
              <w:rPr>
                <w:highlight w:val="yellow"/>
              </w:rPr>
            </w:pPr>
          </w:p>
        </w:tc>
        <w:tc>
          <w:tcPr>
            <w:tcW w:w="2877" w:type="pct"/>
            <w:shd w:val="clear" w:color="auto" w:fill="auto"/>
          </w:tcPr>
          <w:p w14:paraId="746BEA3B" w14:textId="77777777" w:rsidR="00D71C62" w:rsidRPr="00D353B4" w:rsidRDefault="00D71C62" w:rsidP="00D71C62">
            <w:pPr>
              <w:jc w:val="both"/>
            </w:pPr>
            <w:r w:rsidRPr="00D353B4">
              <w:t>2. gotów jest do współpracy w wielodyscyplinarnym zespole w celu zapewniania opieki nad klientem, oraz bezpieczeństwa wszystkim uczestnikom zespołu w zakresie odnowy biologicznej</w:t>
            </w:r>
          </w:p>
        </w:tc>
      </w:tr>
      <w:tr w:rsidR="00D353B4" w:rsidRPr="00D353B4" w14:paraId="64A50246" w14:textId="77777777" w:rsidTr="00471B94">
        <w:trPr>
          <w:trHeight w:val="20"/>
        </w:trPr>
        <w:tc>
          <w:tcPr>
            <w:tcW w:w="2123" w:type="pct"/>
            <w:shd w:val="clear" w:color="auto" w:fill="auto"/>
          </w:tcPr>
          <w:p w14:paraId="56E61D24" w14:textId="77777777" w:rsidR="00D71C62" w:rsidRPr="00D353B4" w:rsidRDefault="00D71C62" w:rsidP="00D71C62">
            <w:r w:rsidRPr="00D353B4">
              <w:t>Odniesienie modułowych efektów uczenia się do kierunkowych efektów uczenia się</w:t>
            </w:r>
          </w:p>
        </w:tc>
        <w:tc>
          <w:tcPr>
            <w:tcW w:w="2877" w:type="pct"/>
            <w:shd w:val="clear" w:color="auto" w:fill="auto"/>
          </w:tcPr>
          <w:p w14:paraId="54F8D1CF" w14:textId="77777777" w:rsidR="00D71C62" w:rsidRPr="00D353B4" w:rsidRDefault="00D71C62" w:rsidP="00D71C62">
            <w:pPr>
              <w:jc w:val="both"/>
            </w:pPr>
            <w:r w:rsidRPr="00D353B4">
              <w:t>Kod efektu modułowego – kod efektu kierunkowego</w:t>
            </w:r>
          </w:p>
          <w:p w14:paraId="6895C2F8" w14:textId="77777777" w:rsidR="00D71C62" w:rsidRPr="00D353B4" w:rsidRDefault="00D71C62" w:rsidP="00D71C62">
            <w:pPr>
              <w:jc w:val="both"/>
            </w:pPr>
            <w:r w:rsidRPr="00D353B4">
              <w:t>W1- K_W04</w:t>
            </w:r>
          </w:p>
          <w:p w14:paraId="54659CF4" w14:textId="77777777" w:rsidR="00D71C62" w:rsidRPr="00D353B4" w:rsidRDefault="00D71C62" w:rsidP="00D71C62">
            <w:pPr>
              <w:jc w:val="both"/>
            </w:pPr>
            <w:r w:rsidRPr="00D353B4">
              <w:t>W2- K_W05</w:t>
            </w:r>
          </w:p>
          <w:p w14:paraId="594315F4" w14:textId="77777777" w:rsidR="00D71C62" w:rsidRPr="00D353B4" w:rsidRDefault="00D71C62" w:rsidP="00D71C62">
            <w:pPr>
              <w:jc w:val="both"/>
            </w:pPr>
            <w:r w:rsidRPr="00D353B4">
              <w:t>U1- K_U09</w:t>
            </w:r>
          </w:p>
          <w:p w14:paraId="7DAE1F42" w14:textId="77777777" w:rsidR="00D71C62" w:rsidRPr="00D353B4" w:rsidRDefault="00D71C62" w:rsidP="00D71C62">
            <w:pPr>
              <w:jc w:val="both"/>
            </w:pPr>
            <w:r w:rsidRPr="00D353B4">
              <w:t>U2- K_U010</w:t>
            </w:r>
          </w:p>
          <w:p w14:paraId="1BF21D37" w14:textId="77777777" w:rsidR="00D71C62" w:rsidRPr="00D353B4" w:rsidRDefault="00D71C62" w:rsidP="00D71C62">
            <w:pPr>
              <w:jc w:val="both"/>
            </w:pPr>
            <w:r w:rsidRPr="00D353B4">
              <w:t>K1- K_K01</w:t>
            </w:r>
          </w:p>
          <w:p w14:paraId="325792BC" w14:textId="77777777" w:rsidR="00D71C62" w:rsidRPr="00D353B4" w:rsidRDefault="00D71C62" w:rsidP="00D71C62">
            <w:pPr>
              <w:jc w:val="both"/>
            </w:pPr>
            <w:r w:rsidRPr="00D353B4">
              <w:t>K2- K_K03</w:t>
            </w:r>
          </w:p>
        </w:tc>
      </w:tr>
      <w:tr w:rsidR="00D353B4" w:rsidRPr="00D353B4" w14:paraId="50B4EEC5" w14:textId="77777777" w:rsidTr="00471B94">
        <w:trPr>
          <w:trHeight w:val="20"/>
        </w:trPr>
        <w:tc>
          <w:tcPr>
            <w:tcW w:w="2123" w:type="pct"/>
            <w:shd w:val="clear" w:color="auto" w:fill="auto"/>
          </w:tcPr>
          <w:p w14:paraId="29551850" w14:textId="77777777" w:rsidR="00D71C62" w:rsidRPr="00D353B4" w:rsidRDefault="00D71C62" w:rsidP="00D71C62">
            <w:r w:rsidRPr="00D353B4">
              <w:t>Odniesienie modułowych efektów uczenia się do efektów inżynierskich (jeżeli dotyczy)</w:t>
            </w:r>
          </w:p>
        </w:tc>
        <w:tc>
          <w:tcPr>
            <w:tcW w:w="2877" w:type="pct"/>
            <w:shd w:val="clear" w:color="auto" w:fill="auto"/>
          </w:tcPr>
          <w:p w14:paraId="40928995" w14:textId="77777777" w:rsidR="00D71C62" w:rsidRPr="00D353B4" w:rsidRDefault="00D71C62" w:rsidP="00D71C62">
            <w:pPr>
              <w:jc w:val="both"/>
            </w:pPr>
            <w:r w:rsidRPr="00D353B4">
              <w:t xml:space="preserve">nie dotyczy </w:t>
            </w:r>
          </w:p>
        </w:tc>
      </w:tr>
      <w:tr w:rsidR="00D353B4" w:rsidRPr="00D353B4" w14:paraId="713E2F16" w14:textId="77777777" w:rsidTr="00471B94">
        <w:trPr>
          <w:trHeight w:val="20"/>
        </w:trPr>
        <w:tc>
          <w:tcPr>
            <w:tcW w:w="2123" w:type="pct"/>
            <w:shd w:val="clear" w:color="auto" w:fill="auto"/>
          </w:tcPr>
          <w:p w14:paraId="4838ED02" w14:textId="77777777" w:rsidR="00D71C62" w:rsidRPr="00D353B4" w:rsidRDefault="00D71C62" w:rsidP="00D71C62">
            <w:r w:rsidRPr="00D353B4">
              <w:t xml:space="preserve">Wymagania wstępne i dodatkowe </w:t>
            </w:r>
          </w:p>
        </w:tc>
        <w:tc>
          <w:tcPr>
            <w:tcW w:w="2877" w:type="pct"/>
            <w:shd w:val="clear" w:color="auto" w:fill="auto"/>
          </w:tcPr>
          <w:p w14:paraId="4AE93FB7" w14:textId="77777777" w:rsidR="00D71C62" w:rsidRPr="00D353B4" w:rsidRDefault="00D71C62" w:rsidP="00D71C62">
            <w:pPr>
              <w:jc w:val="both"/>
            </w:pPr>
            <w:r w:rsidRPr="00D353B4">
              <w:t>Podstawy anatomii i fizjologii człowieka</w:t>
            </w:r>
          </w:p>
        </w:tc>
      </w:tr>
      <w:tr w:rsidR="00D353B4" w:rsidRPr="00D353B4" w14:paraId="7A5147CE" w14:textId="77777777" w:rsidTr="00471B94">
        <w:trPr>
          <w:trHeight w:val="20"/>
        </w:trPr>
        <w:tc>
          <w:tcPr>
            <w:tcW w:w="2123" w:type="pct"/>
            <w:shd w:val="clear" w:color="auto" w:fill="auto"/>
          </w:tcPr>
          <w:p w14:paraId="79A15680" w14:textId="77777777" w:rsidR="00D71C62" w:rsidRPr="00D353B4" w:rsidRDefault="00D71C62" w:rsidP="00D71C62">
            <w:r w:rsidRPr="00D353B4">
              <w:t xml:space="preserve">Treści programowe modułu </w:t>
            </w:r>
          </w:p>
          <w:p w14:paraId="3D8061EA" w14:textId="77777777" w:rsidR="00D71C62" w:rsidRPr="00D353B4" w:rsidRDefault="00D71C62" w:rsidP="00D71C62"/>
        </w:tc>
        <w:tc>
          <w:tcPr>
            <w:tcW w:w="2877" w:type="pct"/>
            <w:shd w:val="clear" w:color="auto" w:fill="auto"/>
          </w:tcPr>
          <w:p w14:paraId="013919C4" w14:textId="77777777" w:rsidR="00D71C62" w:rsidRPr="00D353B4" w:rsidRDefault="00D71C62" w:rsidP="00D71C62">
            <w:pPr>
              <w:jc w:val="both"/>
            </w:pPr>
            <w:r w:rsidRPr="00D353B4">
              <w:rPr>
                <w:bCs/>
              </w:rPr>
              <w:t>Podczas wykładu przekazywana będzie wiedza z zakresu:</w:t>
            </w:r>
            <w:r w:rsidRPr="00D353B4">
              <w:t xml:space="preserve"> podstawowych pojęć w odnowie biologicznej, </w:t>
            </w:r>
            <w:r w:rsidRPr="00D353B4">
              <w:lastRenderedPageBreak/>
              <w:t>celów i zadań odnowy biologicznej, klasyfikacji zabiegów odnowy biologicznej, oceny skutków zabiegów odnowy, zasad opracowania programu odnowy biologicznej.</w:t>
            </w:r>
          </w:p>
          <w:p w14:paraId="069E19D2" w14:textId="77777777" w:rsidR="00D71C62" w:rsidRPr="00D353B4" w:rsidRDefault="00D71C62" w:rsidP="00D71C62">
            <w:pPr>
              <w:jc w:val="both"/>
              <w:rPr>
                <w:bCs/>
              </w:rPr>
            </w:pPr>
            <w:r w:rsidRPr="00D353B4">
              <w:rPr>
                <w:bCs/>
              </w:rPr>
              <w:t xml:space="preserve">Podczas ćwiczeń zaprezentowane zostaną zagadnienia </w:t>
            </w:r>
            <w:r w:rsidRPr="00D353B4">
              <w:t xml:space="preserve">związane z wybranymi zabiegami odnowy biologicznej, wskazań i przeciwwskazań do stosowania zabiegów odnowy biologicznej. Na tej podstawie </w:t>
            </w:r>
            <w:r w:rsidRPr="00D353B4">
              <w:rPr>
                <w:bCs/>
              </w:rPr>
              <w:t xml:space="preserve">opracowywane będą przez studentów programy odnowy biologicznej dla wybranych grup odbiorców. </w:t>
            </w:r>
          </w:p>
        </w:tc>
      </w:tr>
      <w:tr w:rsidR="00D353B4" w:rsidRPr="00D353B4" w14:paraId="1593B9FA" w14:textId="77777777" w:rsidTr="00471B94">
        <w:trPr>
          <w:trHeight w:val="20"/>
        </w:trPr>
        <w:tc>
          <w:tcPr>
            <w:tcW w:w="2123" w:type="pct"/>
            <w:shd w:val="clear" w:color="auto" w:fill="auto"/>
          </w:tcPr>
          <w:p w14:paraId="1B3CB038" w14:textId="77777777" w:rsidR="00D71C62" w:rsidRPr="00D353B4" w:rsidRDefault="00D71C62" w:rsidP="00D71C62">
            <w:r w:rsidRPr="00D353B4">
              <w:lastRenderedPageBreak/>
              <w:t>Wykaz literatury podstawowej i uzupełniającej</w:t>
            </w:r>
          </w:p>
        </w:tc>
        <w:tc>
          <w:tcPr>
            <w:tcW w:w="2877" w:type="pct"/>
            <w:shd w:val="clear" w:color="auto" w:fill="auto"/>
          </w:tcPr>
          <w:p w14:paraId="02410AAC" w14:textId="77777777" w:rsidR="00D71C62" w:rsidRPr="00D353B4" w:rsidRDefault="00D71C62" w:rsidP="00D71C62">
            <w:pPr>
              <w:autoSpaceDE w:val="0"/>
              <w:autoSpaceDN w:val="0"/>
              <w:adjustRightInd w:val="0"/>
            </w:pPr>
            <w:r w:rsidRPr="00D353B4">
              <w:t>Literatura podstawowa:</w:t>
            </w:r>
          </w:p>
          <w:p w14:paraId="1443100D" w14:textId="77777777" w:rsidR="00D71C62" w:rsidRPr="00D353B4" w:rsidRDefault="00D71C62" w:rsidP="00D71C62">
            <w:pPr>
              <w:autoSpaceDE w:val="0"/>
              <w:autoSpaceDN w:val="0"/>
              <w:adjustRightInd w:val="0"/>
            </w:pPr>
            <w:r w:rsidRPr="00D353B4">
              <w:t xml:space="preserve">- Hawlena J., Mazurek Kusiak A., Rowiński R., Kowalska G., Kobyłka A., Koproń J. Odnowa biologiczna w sporcie i rekreacji. W: Turystyka i Rekreacja – wybrane zagadnienia, Wyd. Spatium, Radom 2022. </w:t>
            </w:r>
          </w:p>
          <w:p w14:paraId="6BCB729A" w14:textId="77777777" w:rsidR="00D71C62" w:rsidRPr="00D353B4" w:rsidRDefault="00D71C62" w:rsidP="00D71C62">
            <w:r w:rsidRPr="00D353B4">
              <w:t>- Gieremek K., Dec L., 2000, Zmęczenie i regeneracja sił. Odnowa Biologiczna, AWF, Katowice</w:t>
            </w:r>
          </w:p>
          <w:p w14:paraId="76F87168" w14:textId="77777777" w:rsidR="00D71C62" w:rsidRPr="00D353B4" w:rsidRDefault="00D71C62" w:rsidP="00D71C62">
            <w:r w:rsidRPr="00D353B4">
              <w:t xml:space="preserve">- Magiera L. Walaszek R., 2007, </w:t>
            </w:r>
            <w:r w:rsidRPr="00D353B4">
              <w:rPr>
                <w:bCs/>
              </w:rPr>
              <w:t>Masaż sportowy z elementami odnowy biologicznej. Wyd. Biosport</w:t>
            </w:r>
          </w:p>
          <w:p w14:paraId="34239F8A" w14:textId="77777777" w:rsidR="00D71C62" w:rsidRPr="00D353B4" w:rsidRDefault="00D71C62" w:rsidP="00D71C62">
            <w:pPr>
              <w:rPr>
                <w:bCs/>
              </w:rPr>
            </w:pPr>
            <w:r w:rsidRPr="00D353B4">
              <w:rPr>
                <w:bCs/>
              </w:rPr>
              <w:t>- Gawroński W., Szczyguła Z., 2013, Zmęczenie, przetrenowanie i sposoby intensyfikacji wypoczynku W: Medycyna sportowa A. Jegier, K. Nazar, A. Dziak /red./ Wyd. PZWL, Warszawa</w:t>
            </w:r>
          </w:p>
          <w:p w14:paraId="55AC353E" w14:textId="77777777" w:rsidR="00D71C62" w:rsidRPr="00D353B4" w:rsidRDefault="00D71C62" w:rsidP="00D71C62">
            <w:r w:rsidRPr="00D353B4">
              <w:t xml:space="preserve">Preis R., Ebelt-Paprotny G., red. wyd. pol. Edward Saulicz, 2012,  Fizjoterapia. Wyd. Elsevier Urban &amp; Partner </w:t>
            </w:r>
          </w:p>
          <w:p w14:paraId="4A8369A2" w14:textId="77777777" w:rsidR="00D71C62" w:rsidRPr="00D353B4" w:rsidRDefault="00D71C62" w:rsidP="00D71C62">
            <w:pPr>
              <w:autoSpaceDE w:val="0"/>
              <w:autoSpaceDN w:val="0"/>
              <w:adjustRightInd w:val="0"/>
              <w:ind w:left="33"/>
            </w:pPr>
            <w:r w:rsidRPr="00D353B4">
              <w:t>Literatura uzupełniająca:</w:t>
            </w:r>
          </w:p>
          <w:p w14:paraId="2E784B16" w14:textId="77777777" w:rsidR="00D71C62" w:rsidRPr="00D353B4" w:rsidRDefault="00D71C62" w:rsidP="00D71C62">
            <w:r w:rsidRPr="00D353B4">
              <w:t xml:space="preserve">Mrozkowiak M., 2009, Trening uzupełniający i odnowa biologiczna jeźdźca, WZ KF, Gorzów Wlkp.  </w:t>
            </w:r>
          </w:p>
          <w:p w14:paraId="57E55FA9" w14:textId="77777777" w:rsidR="00D71C62" w:rsidRPr="00D353B4" w:rsidRDefault="00D71C62" w:rsidP="00D71C62">
            <w:pPr>
              <w:jc w:val="both"/>
            </w:pPr>
          </w:p>
        </w:tc>
      </w:tr>
      <w:tr w:rsidR="00D353B4" w:rsidRPr="00D353B4" w14:paraId="61F34721" w14:textId="77777777" w:rsidTr="00471B94">
        <w:trPr>
          <w:trHeight w:val="20"/>
        </w:trPr>
        <w:tc>
          <w:tcPr>
            <w:tcW w:w="2123" w:type="pct"/>
            <w:shd w:val="clear" w:color="auto" w:fill="auto"/>
          </w:tcPr>
          <w:p w14:paraId="5F526EA8" w14:textId="77777777" w:rsidR="00D71C62" w:rsidRPr="00D353B4" w:rsidRDefault="00D71C62" w:rsidP="00D71C62">
            <w:r w:rsidRPr="00D353B4">
              <w:t>Planowane formy/działania/metody dydaktyczne</w:t>
            </w:r>
          </w:p>
        </w:tc>
        <w:tc>
          <w:tcPr>
            <w:tcW w:w="2877" w:type="pct"/>
            <w:shd w:val="clear" w:color="auto" w:fill="auto"/>
          </w:tcPr>
          <w:p w14:paraId="786BFDC4" w14:textId="77777777" w:rsidR="00D71C62" w:rsidRPr="00D353B4" w:rsidRDefault="00D71C62" w:rsidP="00D71C62">
            <w:r w:rsidRPr="00D353B4">
              <w:t>Metody dydaktyczne: dyskusja, wykład, ćwiczenia, wykonanie projektu, prezentacja</w:t>
            </w:r>
          </w:p>
        </w:tc>
      </w:tr>
      <w:tr w:rsidR="00D353B4" w:rsidRPr="00D353B4" w14:paraId="47B0218C" w14:textId="77777777" w:rsidTr="00471B94">
        <w:trPr>
          <w:trHeight w:val="20"/>
        </w:trPr>
        <w:tc>
          <w:tcPr>
            <w:tcW w:w="2123" w:type="pct"/>
            <w:shd w:val="clear" w:color="auto" w:fill="auto"/>
          </w:tcPr>
          <w:p w14:paraId="4CFCB1CD" w14:textId="77777777" w:rsidR="00D71C62" w:rsidRPr="00D353B4" w:rsidRDefault="00D71C62" w:rsidP="00D71C62">
            <w:r w:rsidRPr="00D353B4">
              <w:t>Sposoby weryfikacji oraz formy dokumentowania osiągniętych efektów uczenia się</w:t>
            </w:r>
          </w:p>
        </w:tc>
        <w:tc>
          <w:tcPr>
            <w:tcW w:w="2877" w:type="pct"/>
            <w:shd w:val="clear" w:color="auto" w:fill="auto"/>
          </w:tcPr>
          <w:p w14:paraId="153DE622" w14:textId="0D52D4C1" w:rsidR="00D71C62" w:rsidRPr="00D353B4" w:rsidRDefault="00D71C62" w:rsidP="00D71C62">
            <w:pPr>
              <w:jc w:val="both"/>
            </w:pPr>
            <w:r w:rsidRPr="00D353B4">
              <w:t>W 1. Aktywny udział studenta w zajęciach, dziennik prowadzącego</w:t>
            </w:r>
            <w:r w:rsidR="007B4998" w:rsidRPr="00D353B4">
              <w:t>, egzamin</w:t>
            </w:r>
          </w:p>
          <w:p w14:paraId="02B265F8" w14:textId="3EDA906B" w:rsidR="00D71C62" w:rsidRPr="00D353B4" w:rsidRDefault="00D71C62" w:rsidP="00D71C62">
            <w:pPr>
              <w:jc w:val="both"/>
            </w:pPr>
            <w:r w:rsidRPr="00D353B4">
              <w:t>W 2. Aktywny udział studenta w zajęciach, dziennik prowadzącego</w:t>
            </w:r>
            <w:r w:rsidR="007B4998" w:rsidRPr="00D353B4">
              <w:t>, egzamin</w:t>
            </w:r>
          </w:p>
          <w:p w14:paraId="10FE96BD" w14:textId="77777777" w:rsidR="00D71C62" w:rsidRPr="00D353B4" w:rsidRDefault="00D71C62" w:rsidP="00D71C62">
            <w:pPr>
              <w:jc w:val="both"/>
            </w:pPr>
            <w:r w:rsidRPr="00D353B4">
              <w:t>U 1. Aktywny udział studenta w zajęciach, dziennik prowadzącego, prace zadane, projekt</w:t>
            </w:r>
          </w:p>
          <w:p w14:paraId="11E99A9F" w14:textId="77777777" w:rsidR="00D71C62" w:rsidRPr="00D353B4" w:rsidRDefault="00D71C62" w:rsidP="00D71C62">
            <w:pPr>
              <w:jc w:val="both"/>
            </w:pPr>
            <w:r w:rsidRPr="00D353B4">
              <w:t>U 2. Aktywny udział studenta w zajęciach, dziennik prowadzącego</w:t>
            </w:r>
          </w:p>
          <w:p w14:paraId="49DD7497" w14:textId="77777777" w:rsidR="00D71C62" w:rsidRPr="00D353B4" w:rsidRDefault="00D71C62" w:rsidP="00D71C62">
            <w:pPr>
              <w:jc w:val="both"/>
            </w:pPr>
            <w:r w:rsidRPr="00D353B4">
              <w:t>K 1. Aktywny udział studenta w zajęciach, dziennik prowadzącego</w:t>
            </w:r>
          </w:p>
          <w:p w14:paraId="4FCEB2D9" w14:textId="77777777" w:rsidR="00D71C62" w:rsidRPr="00D353B4" w:rsidRDefault="00D71C62" w:rsidP="00D71C62">
            <w:pPr>
              <w:jc w:val="both"/>
            </w:pPr>
            <w:r w:rsidRPr="00D353B4">
              <w:t>K 2. Aktywny udział studenta w zajęciach, dziennik prowadzącego</w:t>
            </w:r>
          </w:p>
        </w:tc>
      </w:tr>
      <w:tr w:rsidR="00D353B4" w:rsidRPr="00D353B4" w14:paraId="297DAD3E" w14:textId="77777777" w:rsidTr="00471B94">
        <w:trPr>
          <w:trHeight w:val="20"/>
        </w:trPr>
        <w:tc>
          <w:tcPr>
            <w:tcW w:w="2123" w:type="pct"/>
            <w:shd w:val="clear" w:color="auto" w:fill="auto"/>
          </w:tcPr>
          <w:p w14:paraId="4B03D538" w14:textId="77777777" w:rsidR="00D71C62" w:rsidRPr="00D353B4" w:rsidRDefault="00D71C62" w:rsidP="00D71C62">
            <w:r w:rsidRPr="00D353B4">
              <w:t>Elementy i wagi mające wpływ na ocenę końcową</w:t>
            </w:r>
          </w:p>
          <w:p w14:paraId="6D17AB9E" w14:textId="77777777" w:rsidR="00D71C62" w:rsidRPr="00D353B4" w:rsidRDefault="00D71C62" w:rsidP="00D71C62"/>
          <w:p w14:paraId="401FCA47" w14:textId="77777777" w:rsidR="00D71C62" w:rsidRPr="00D353B4" w:rsidRDefault="00D71C62" w:rsidP="00D71C62"/>
        </w:tc>
        <w:tc>
          <w:tcPr>
            <w:tcW w:w="2877" w:type="pct"/>
            <w:shd w:val="clear" w:color="auto" w:fill="auto"/>
          </w:tcPr>
          <w:p w14:paraId="1E9FE5A1" w14:textId="77777777" w:rsidR="00D71C62" w:rsidRPr="00D353B4" w:rsidRDefault="00D71C62" w:rsidP="00D71C62">
            <w:r w:rsidRPr="00D353B4">
              <w:t>Szczegółowe kryteria przy ocenie zaliczenia</w:t>
            </w:r>
          </w:p>
          <w:p w14:paraId="7739112D" w14:textId="77777777" w:rsidR="00D71C62" w:rsidRPr="00D353B4" w:rsidRDefault="00D71C62" w:rsidP="00471B94">
            <w:pPr>
              <w:rPr>
                <w:rFonts w:eastAsiaTheme="minorHAnsi"/>
              </w:rPr>
            </w:pPr>
            <w:r w:rsidRPr="00D353B4">
              <w:rPr>
                <w:rFonts w:eastAsiaTheme="minorHAnsi"/>
              </w:rPr>
              <w:t>Procent wiedzy wymaganej dla uzyskania oceny końcowej wynosi odpowiednio:</w:t>
            </w:r>
          </w:p>
          <w:p w14:paraId="6354D452" w14:textId="77777777" w:rsidR="00D71C62" w:rsidRPr="00D353B4" w:rsidRDefault="00D71C62"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bardzo dobry 91% - 100%,</w:t>
            </w:r>
          </w:p>
          <w:p w14:paraId="48623A0F" w14:textId="77777777" w:rsidR="00D71C62" w:rsidRPr="00D353B4" w:rsidRDefault="00D71C62"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plus 81% - 90%,</w:t>
            </w:r>
          </w:p>
          <w:p w14:paraId="7B5A3D58" w14:textId="77777777" w:rsidR="00D71C62" w:rsidRPr="00D353B4" w:rsidRDefault="00D71C62"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71% - 80%,</w:t>
            </w:r>
          </w:p>
          <w:p w14:paraId="4FF04863" w14:textId="77777777" w:rsidR="00D71C62" w:rsidRPr="00D353B4" w:rsidRDefault="00D71C62"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plus 61% - 70%,</w:t>
            </w:r>
          </w:p>
          <w:p w14:paraId="5015DBB3" w14:textId="77777777" w:rsidR="00D71C62" w:rsidRPr="00D353B4" w:rsidRDefault="00D71C62"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lastRenderedPageBreak/>
              <w:t>dostateczny 51% - 60%,</w:t>
            </w:r>
          </w:p>
          <w:p w14:paraId="719A44C8" w14:textId="77777777" w:rsidR="00D71C62" w:rsidRPr="00D353B4" w:rsidRDefault="00D71C62"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niedostateczny 50% i mniej.</w:t>
            </w:r>
            <w:r w:rsidRPr="00D353B4">
              <w:rPr>
                <w:rFonts w:ascii="Times New Roman" w:hAnsi="Times New Roman"/>
                <w:sz w:val="24"/>
                <w:szCs w:val="24"/>
              </w:rPr>
              <w:t xml:space="preserve"> </w:t>
            </w:r>
          </w:p>
          <w:p w14:paraId="464D95EE" w14:textId="77777777" w:rsidR="00D71C62" w:rsidRPr="00D353B4" w:rsidRDefault="00D71C62" w:rsidP="00471B94">
            <w:pPr>
              <w:jc w:val="both"/>
            </w:pPr>
            <w:r w:rsidRPr="00D353B4">
              <w:rPr>
                <w:rFonts w:eastAsiaTheme="minorHAnsi"/>
              </w:rPr>
              <w:t xml:space="preserve">Student może uzyskać końcową ocenę pozytywną po uzyskaniu minimum oceny 3.0 z ćwiczeń </w:t>
            </w:r>
          </w:p>
        </w:tc>
      </w:tr>
      <w:tr w:rsidR="00D353B4" w:rsidRPr="00D353B4" w14:paraId="3AC6A007" w14:textId="77777777" w:rsidTr="00471B94">
        <w:trPr>
          <w:trHeight w:val="20"/>
        </w:trPr>
        <w:tc>
          <w:tcPr>
            <w:tcW w:w="2123" w:type="pct"/>
            <w:shd w:val="clear" w:color="auto" w:fill="auto"/>
          </w:tcPr>
          <w:p w14:paraId="556BFEEF" w14:textId="77777777" w:rsidR="006C580C" w:rsidRPr="00D353B4" w:rsidRDefault="006C580C" w:rsidP="006C580C">
            <w:pPr>
              <w:jc w:val="both"/>
            </w:pPr>
            <w:r w:rsidRPr="00D353B4">
              <w:lastRenderedPageBreak/>
              <w:t>Bilans punktów ECTS</w:t>
            </w:r>
          </w:p>
        </w:tc>
        <w:tc>
          <w:tcPr>
            <w:tcW w:w="2877" w:type="pct"/>
            <w:shd w:val="clear" w:color="auto" w:fill="auto"/>
          </w:tcPr>
          <w:p w14:paraId="129BD5A1" w14:textId="77777777" w:rsidR="006C580C" w:rsidRPr="00D353B4" w:rsidRDefault="006C580C" w:rsidP="006C580C">
            <w:r w:rsidRPr="00D353B4">
              <w:t>Kontaktowe</w:t>
            </w:r>
          </w:p>
          <w:p w14:paraId="7F5F4BD0" w14:textId="77777777" w:rsidR="006C580C" w:rsidRPr="00D353B4" w:rsidRDefault="006C580C" w:rsidP="00667F61">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wykłady (10 godz./0,4 ECTS), </w:t>
            </w:r>
          </w:p>
          <w:p w14:paraId="05EC71F6" w14:textId="1C51DB53" w:rsidR="006C580C" w:rsidRPr="00D353B4" w:rsidRDefault="006C580C" w:rsidP="00667F61">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ćwiczenia audytoryjne (</w:t>
            </w:r>
            <w:r w:rsidR="002F7688" w:rsidRPr="00D353B4">
              <w:rPr>
                <w:rFonts w:ascii="Times New Roman" w:hAnsi="Times New Roman"/>
                <w:sz w:val="24"/>
                <w:szCs w:val="24"/>
              </w:rPr>
              <w:t>2</w:t>
            </w:r>
            <w:r w:rsidRPr="00D353B4">
              <w:rPr>
                <w:rFonts w:ascii="Times New Roman" w:hAnsi="Times New Roman"/>
                <w:sz w:val="24"/>
                <w:szCs w:val="24"/>
              </w:rPr>
              <w:t>0 godz./0,</w:t>
            </w:r>
            <w:r w:rsidR="002F7688" w:rsidRPr="00D353B4">
              <w:rPr>
                <w:rFonts w:ascii="Times New Roman" w:hAnsi="Times New Roman"/>
                <w:sz w:val="24"/>
                <w:szCs w:val="24"/>
              </w:rPr>
              <w:t>8</w:t>
            </w:r>
            <w:r w:rsidRPr="00D353B4">
              <w:rPr>
                <w:rFonts w:ascii="Times New Roman" w:hAnsi="Times New Roman"/>
                <w:sz w:val="24"/>
                <w:szCs w:val="24"/>
              </w:rPr>
              <w:t xml:space="preserve"> ECTS),</w:t>
            </w:r>
          </w:p>
          <w:p w14:paraId="5ADCA689" w14:textId="77777777" w:rsidR="006C580C" w:rsidRPr="00D353B4" w:rsidRDefault="006C580C" w:rsidP="00667F61">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ćwiczenia laboratoryjne (10 godz./0,4 ECTS), </w:t>
            </w:r>
          </w:p>
          <w:p w14:paraId="5DEDAA23" w14:textId="05E564F3" w:rsidR="006C580C" w:rsidRPr="00D353B4" w:rsidRDefault="002F7688" w:rsidP="00667F61">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egzamin</w:t>
            </w:r>
            <w:r w:rsidR="006C580C" w:rsidRPr="00D353B4">
              <w:rPr>
                <w:rFonts w:ascii="Times New Roman" w:hAnsi="Times New Roman"/>
                <w:sz w:val="24"/>
                <w:szCs w:val="24"/>
              </w:rPr>
              <w:t xml:space="preserve"> (</w:t>
            </w:r>
            <w:r w:rsidRPr="00D353B4">
              <w:rPr>
                <w:rFonts w:ascii="Times New Roman" w:hAnsi="Times New Roman"/>
                <w:sz w:val="24"/>
                <w:szCs w:val="24"/>
              </w:rPr>
              <w:t>2</w:t>
            </w:r>
            <w:r w:rsidR="006C580C" w:rsidRPr="00D353B4">
              <w:rPr>
                <w:rFonts w:ascii="Times New Roman" w:hAnsi="Times New Roman"/>
                <w:sz w:val="24"/>
                <w:szCs w:val="24"/>
              </w:rPr>
              <w:t xml:space="preserve"> godz./0,1 ECTS), </w:t>
            </w:r>
          </w:p>
          <w:p w14:paraId="01A4EECA" w14:textId="2B56D62C" w:rsidR="006C580C" w:rsidRPr="00D353B4" w:rsidRDefault="006C580C" w:rsidP="006C580C">
            <w:pPr>
              <w:ind w:left="120"/>
            </w:pPr>
            <w:r w:rsidRPr="00D353B4">
              <w:t xml:space="preserve">Łącznie – </w:t>
            </w:r>
            <w:r w:rsidR="002F7688" w:rsidRPr="00D353B4">
              <w:t>42</w:t>
            </w:r>
            <w:r w:rsidRPr="00D353B4">
              <w:t xml:space="preserve"> godz./1,</w:t>
            </w:r>
            <w:r w:rsidR="002F7688" w:rsidRPr="00D353B4">
              <w:t>7</w:t>
            </w:r>
            <w:r w:rsidRPr="00D353B4">
              <w:t xml:space="preserve"> ECTS</w:t>
            </w:r>
          </w:p>
          <w:p w14:paraId="2F696857" w14:textId="77777777" w:rsidR="006C580C" w:rsidRPr="00D353B4" w:rsidRDefault="006C580C" w:rsidP="006C580C">
            <w:r w:rsidRPr="00D353B4">
              <w:t>Niekontaktowe</w:t>
            </w:r>
          </w:p>
          <w:p w14:paraId="79D4AAD8" w14:textId="37F28F28" w:rsidR="006C580C" w:rsidRPr="00D353B4" w:rsidRDefault="006C580C" w:rsidP="00667F6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w:t>
            </w:r>
            <w:r w:rsidR="005F28C0" w:rsidRPr="00D353B4">
              <w:rPr>
                <w:rFonts w:ascii="Times New Roman" w:hAnsi="Times New Roman"/>
                <w:sz w:val="24"/>
                <w:szCs w:val="24"/>
              </w:rPr>
              <w:t>38</w:t>
            </w:r>
            <w:r w:rsidRPr="00D353B4">
              <w:rPr>
                <w:rFonts w:ascii="Times New Roman" w:hAnsi="Times New Roman"/>
                <w:sz w:val="24"/>
                <w:szCs w:val="24"/>
              </w:rPr>
              <w:t xml:space="preserve"> godz./1,</w:t>
            </w:r>
            <w:r w:rsidR="005F28C0" w:rsidRPr="00D353B4">
              <w:rPr>
                <w:rFonts w:ascii="Times New Roman" w:hAnsi="Times New Roman"/>
                <w:sz w:val="24"/>
                <w:szCs w:val="24"/>
              </w:rPr>
              <w:t>5</w:t>
            </w:r>
            <w:r w:rsidRPr="00D353B4">
              <w:rPr>
                <w:rFonts w:ascii="Times New Roman" w:hAnsi="Times New Roman"/>
                <w:sz w:val="24"/>
                <w:szCs w:val="24"/>
              </w:rPr>
              <w:t xml:space="preserve"> ECTS),</w:t>
            </w:r>
          </w:p>
          <w:p w14:paraId="6EAB129F" w14:textId="77777777" w:rsidR="006C580C" w:rsidRPr="00D353B4" w:rsidRDefault="006C580C" w:rsidP="00667F6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wykonanie projektu (10 godz./0,4 ECTS),</w:t>
            </w:r>
          </w:p>
          <w:p w14:paraId="33F64071" w14:textId="279FE42F" w:rsidR="006C580C" w:rsidRPr="00D353B4" w:rsidRDefault="006C580C" w:rsidP="00667F6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studiowanie literatury (</w:t>
            </w:r>
            <w:r w:rsidR="005F28C0" w:rsidRPr="00D353B4">
              <w:rPr>
                <w:rFonts w:ascii="Times New Roman" w:hAnsi="Times New Roman"/>
                <w:sz w:val="24"/>
                <w:szCs w:val="24"/>
              </w:rPr>
              <w:t>35</w:t>
            </w:r>
            <w:r w:rsidRPr="00D353B4">
              <w:rPr>
                <w:rFonts w:ascii="Times New Roman" w:hAnsi="Times New Roman"/>
                <w:sz w:val="24"/>
                <w:szCs w:val="24"/>
              </w:rPr>
              <w:t xml:space="preserve"> godz./1,</w:t>
            </w:r>
            <w:r w:rsidR="005F28C0" w:rsidRPr="00D353B4">
              <w:rPr>
                <w:rFonts w:ascii="Times New Roman" w:hAnsi="Times New Roman"/>
                <w:sz w:val="24"/>
                <w:szCs w:val="24"/>
              </w:rPr>
              <w:t>4</w:t>
            </w:r>
            <w:r w:rsidRPr="00D353B4">
              <w:rPr>
                <w:rFonts w:ascii="Times New Roman" w:hAnsi="Times New Roman"/>
                <w:sz w:val="24"/>
                <w:szCs w:val="24"/>
              </w:rPr>
              <w:t xml:space="preserve"> ECTS),</w:t>
            </w:r>
          </w:p>
          <w:p w14:paraId="55A87613" w14:textId="38A0B634" w:rsidR="006C580C" w:rsidRPr="00D353B4" w:rsidRDefault="006C580C" w:rsidP="006C580C">
            <w:pPr>
              <w:jc w:val="both"/>
            </w:pPr>
            <w:r w:rsidRPr="00D353B4">
              <w:t xml:space="preserve">Łącznie </w:t>
            </w:r>
            <w:r w:rsidR="005F28C0" w:rsidRPr="00D353B4">
              <w:t>83</w:t>
            </w:r>
            <w:r w:rsidRPr="00D353B4">
              <w:t xml:space="preserve"> godz./3,</w:t>
            </w:r>
            <w:r w:rsidR="005F28C0" w:rsidRPr="00D353B4">
              <w:t>3</w:t>
            </w:r>
            <w:r w:rsidRPr="00D353B4">
              <w:t xml:space="preserve"> ECTS</w:t>
            </w:r>
          </w:p>
        </w:tc>
      </w:tr>
      <w:tr w:rsidR="006C580C" w:rsidRPr="00D353B4" w14:paraId="170352AD" w14:textId="77777777" w:rsidTr="00471B94">
        <w:trPr>
          <w:trHeight w:val="20"/>
        </w:trPr>
        <w:tc>
          <w:tcPr>
            <w:tcW w:w="2123" w:type="pct"/>
            <w:shd w:val="clear" w:color="auto" w:fill="auto"/>
          </w:tcPr>
          <w:p w14:paraId="70F6004F" w14:textId="77777777" w:rsidR="006C580C" w:rsidRPr="00D353B4" w:rsidRDefault="006C580C" w:rsidP="006C580C">
            <w:r w:rsidRPr="00D353B4">
              <w:t>Nakład pracy związany z zajęciami wymagającymi bezpośredniego udziału nauczyciela akademickiego</w:t>
            </w:r>
          </w:p>
        </w:tc>
        <w:tc>
          <w:tcPr>
            <w:tcW w:w="2877" w:type="pct"/>
            <w:shd w:val="clear" w:color="auto" w:fill="auto"/>
          </w:tcPr>
          <w:p w14:paraId="34CE036D" w14:textId="77777777" w:rsidR="006C580C" w:rsidRPr="00D353B4" w:rsidRDefault="006C580C" w:rsidP="006C580C">
            <w:pPr>
              <w:jc w:val="both"/>
            </w:pPr>
            <w:r w:rsidRPr="00D353B4">
              <w:t>Udział:</w:t>
            </w:r>
          </w:p>
          <w:p w14:paraId="5E663F2B" w14:textId="77777777" w:rsidR="006C580C" w:rsidRPr="00D353B4" w:rsidRDefault="006C580C" w:rsidP="006C580C">
            <w:pPr>
              <w:jc w:val="both"/>
            </w:pPr>
            <w:r w:rsidRPr="00D353B4">
              <w:t>w wykładach – 10 godz.</w:t>
            </w:r>
          </w:p>
          <w:p w14:paraId="139234E8" w14:textId="1B5B62D6" w:rsidR="006C580C" w:rsidRPr="00D353B4" w:rsidRDefault="006C580C" w:rsidP="006C580C">
            <w:pPr>
              <w:jc w:val="both"/>
            </w:pPr>
            <w:r w:rsidRPr="00D353B4">
              <w:t xml:space="preserve">w ćwiczeniach audytoryjnych – </w:t>
            </w:r>
            <w:r w:rsidR="005F28C0" w:rsidRPr="00D353B4">
              <w:t>2</w:t>
            </w:r>
            <w:r w:rsidRPr="00D353B4">
              <w:t xml:space="preserve">0 godz. </w:t>
            </w:r>
          </w:p>
          <w:p w14:paraId="6B046B6A" w14:textId="77777777" w:rsidR="006C580C" w:rsidRPr="00D353B4" w:rsidRDefault="006C580C" w:rsidP="006C580C">
            <w:pPr>
              <w:jc w:val="both"/>
            </w:pPr>
            <w:r w:rsidRPr="00D353B4">
              <w:t xml:space="preserve">w ćwiczeniach laboratoryjnych – 10 godz. </w:t>
            </w:r>
          </w:p>
          <w:p w14:paraId="4705A13F" w14:textId="0BCB9302" w:rsidR="006C580C" w:rsidRPr="00D353B4" w:rsidRDefault="005F28C0" w:rsidP="006C580C">
            <w:pPr>
              <w:jc w:val="both"/>
            </w:pPr>
            <w:r w:rsidRPr="00D353B4">
              <w:t xml:space="preserve">egzamin </w:t>
            </w:r>
            <w:r w:rsidR="006C580C" w:rsidRPr="00D353B4">
              <w:t xml:space="preserve">– </w:t>
            </w:r>
            <w:r w:rsidRPr="00D353B4">
              <w:t>2</w:t>
            </w:r>
            <w:r w:rsidR="006C580C" w:rsidRPr="00D353B4">
              <w:t xml:space="preserve"> godz.</w:t>
            </w:r>
          </w:p>
          <w:p w14:paraId="715CFA82" w14:textId="01357AB7" w:rsidR="006C580C" w:rsidRPr="00D353B4" w:rsidRDefault="006C580C" w:rsidP="00471B94">
            <w:r w:rsidRPr="00D353B4">
              <w:t xml:space="preserve">Łącznie – </w:t>
            </w:r>
            <w:r w:rsidR="005F28C0" w:rsidRPr="00D353B4">
              <w:t>42</w:t>
            </w:r>
            <w:r w:rsidRPr="00D353B4">
              <w:t xml:space="preserve"> godz./1,</w:t>
            </w:r>
            <w:r w:rsidR="005F28C0" w:rsidRPr="00D353B4">
              <w:t>7</w:t>
            </w:r>
            <w:r w:rsidRPr="00D353B4">
              <w:t xml:space="preserve"> ECTS</w:t>
            </w:r>
          </w:p>
        </w:tc>
      </w:tr>
    </w:tbl>
    <w:p w14:paraId="616AAE86" w14:textId="77777777" w:rsidR="001A4B09" w:rsidRPr="00D353B4" w:rsidRDefault="001A4B09" w:rsidP="001A4B09">
      <w:pPr>
        <w:rPr>
          <w:sz w:val="28"/>
          <w:szCs w:val="28"/>
        </w:rPr>
      </w:pPr>
    </w:p>
    <w:p w14:paraId="54B63CF2" w14:textId="3EF848CA" w:rsidR="001A4B09" w:rsidRPr="00D353B4" w:rsidRDefault="001A4B09" w:rsidP="001A4B09">
      <w:r w:rsidRPr="00D353B4">
        <w:rPr>
          <w:b/>
          <w:sz w:val="28"/>
        </w:rPr>
        <w:t>Karta opisu zajęć z modułu  Odnowa biologiczna w sporcie Blok 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46C2D328" w14:textId="77777777" w:rsidTr="00471B94">
        <w:trPr>
          <w:trHeight w:val="20"/>
        </w:trPr>
        <w:tc>
          <w:tcPr>
            <w:tcW w:w="2123" w:type="pct"/>
            <w:shd w:val="clear" w:color="auto" w:fill="auto"/>
          </w:tcPr>
          <w:p w14:paraId="5AE484D9" w14:textId="4AF71087" w:rsidR="00D71C62" w:rsidRPr="00D353B4" w:rsidRDefault="00D71C62" w:rsidP="00471B94">
            <w:r w:rsidRPr="00D353B4">
              <w:t xml:space="preserve">Nazwa kierunku studiów </w:t>
            </w:r>
          </w:p>
        </w:tc>
        <w:tc>
          <w:tcPr>
            <w:tcW w:w="2877" w:type="pct"/>
            <w:shd w:val="clear" w:color="auto" w:fill="auto"/>
          </w:tcPr>
          <w:p w14:paraId="0BC95B5E" w14:textId="77777777" w:rsidR="00D71C62" w:rsidRPr="00D353B4" w:rsidRDefault="00D71C62" w:rsidP="00471B94">
            <w:r w:rsidRPr="00D353B4">
              <w:t>Turystyka i Rekreacja</w:t>
            </w:r>
          </w:p>
        </w:tc>
      </w:tr>
      <w:tr w:rsidR="00D353B4" w:rsidRPr="00D353B4" w14:paraId="0C5597ED" w14:textId="77777777" w:rsidTr="00471B94">
        <w:trPr>
          <w:trHeight w:val="20"/>
        </w:trPr>
        <w:tc>
          <w:tcPr>
            <w:tcW w:w="2123" w:type="pct"/>
            <w:shd w:val="clear" w:color="auto" w:fill="auto"/>
          </w:tcPr>
          <w:p w14:paraId="3B2B6D3D" w14:textId="77777777" w:rsidR="00D71C62" w:rsidRPr="00D353B4" w:rsidRDefault="00D71C62" w:rsidP="00471B94">
            <w:r w:rsidRPr="00D353B4">
              <w:t>Nazwa modułu, także nazwa w języku angielskim</w:t>
            </w:r>
          </w:p>
        </w:tc>
        <w:tc>
          <w:tcPr>
            <w:tcW w:w="2877" w:type="pct"/>
            <w:shd w:val="clear" w:color="auto" w:fill="auto"/>
          </w:tcPr>
          <w:p w14:paraId="0475C950" w14:textId="77777777" w:rsidR="00471B94" w:rsidRPr="00D353B4" w:rsidRDefault="00D71C62" w:rsidP="00471B94">
            <w:pPr>
              <w:pStyle w:val="HTML-wstpniesformatowany"/>
              <w:rPr>
                <w:rFonts w:ascii="Times New Roman" w:hAnsi="Times New Roman"/>
                <w:sz w:val="24"/>
                <w:szCs w:val="24"/>
              </w:rPr>
            </w:pPr>
            <w:r w:rsidRPr="00D353B4">
              <w:rPr>
                <w:rFonts w:ascii="Times New Roman" w:hAnsi="Times New Roman"/>
                <w:sz w:val="24"/>
                <w:szCs w:val="24"/>
              </w:rPr>
              <w:t>Odnowa biologiczna w sporcie</w:t>
            </w:r>
          </w:p>
          <w:p w14:paraId="0C0A907C" w14:textId="06FF1FDB" w:rsidR="00D71C62" w:rsidRPr="00D353B4" w:rsidRDefault="00D71C62" w:rsidP="00471B94">
            <w:pPr>
              <w:pStyle w:val="HTML-wstpniesformatowany"/>
              <w:rPr>
                <w:rFonts w:ascii="Times New Roman" w:hAnsi="Times New Roman"/>
                <w:sz w:val="24"/>
                <w:szCs w:val="24"/>
              </w:rPr>
            </w:pPr>
            <w:r w:rsidRPr="00D353B4">
              <w:rPr>
                <w:rFonts w:ascii="Times New Roman" w:hAnsi="Times New Roman"/>
                <w:sz w:val="24"/>
                <w:szCs w:val="24"/>
              </w:rPr>
              <w:t>Biological regeneration in sport</w:t>
            </w:r>
          </w:p>
        </w:tc>
      </w:tr>
      <w:tr w:rsidR="00D353B4" w:rsidRPr="00D353B4" w14:paraId="514D0325" w14:textId="77777777" w:rsidTr="00471B94">
        <w:trPr>
          <w:trHeight w:val="20"/>
        </w:trPr>
        <w:tc>
          <w:tcPr>
            <w:tcW w:w="2123" w:type="pct"/>
            <w:shd w:val="clear" w:color="auto" w:fill="auto"/>
          </w:tcPr>
          <w:p w14:paraId="2E6AECF6" w14:textId="0341DD05" w:rsidR="00D71C62" w:rsidRPr="00D353B4" w:rsidRDefault="00D71C62" w:rsidP="00471B94">
            <w:r w:rsidRPr="00D353B4">
              <w:t xml:space="preserve">Język wykładowy </w:t>
            </w:r>
          </w:p>
        </w:tc>
        <w:tc>
          <w:tcPr>
            <w:tcW w:w="2877" w:type="pct"/>
            <w:shd w:val="clear" w:color="auto" w:fill="auto"/>
          </w:tcPr>
          <w:p w14:paraId="57116498" w14:textId="77777777" w:rsidR="00D71C62" w:rsidRPr="00D353B4" w:rsidRDefault="00D71C62" w:rsidP="00471B94">
            <w:r w:rsidRPr="00D353B4">
              <w:t>polski</w:t>
            </w:r>
          </w:p>
        </w:tc>
      </w:tr>
      <w:tr w:rsidR="00D353B4" w:rsidRPr="00D353B4" w14:paraId="2789A304" w14:textId="77777777" w:rsidTr="00471B94">
        <w:trPr>
          <w:trHeight w:val="20"/>
        </w:trPr>
        <w:tc>
          <w:tcPr>
            <w:tcW w:w="2123" w:type="pct"/>
            <w:shd w:val="clear" w:color="auto" w:fill="auto"/>
          </w:tcPr>
          <w:p w14:paraId="127E79D0" w14:textId="77777777" w:rsidR="00D71C62" w:rsidRPr="00D353B4" w:rsidRDefault="00D71C62" w:rsidP="00471B94">
            <w:pPr>
              <w:autoSpaceDE w:val="0"/>
              <w:autoSpaceDN w:val="0"/>
              <w:adjustRightInd w:val="0"/>
            </w:pPr>
            <w:r w:rsidRPr="00D353B4">
              <w:t xml:space="preserve">Rodzaj modułu </w:t>
            </w:r>
          </w:p>
        </w:tc>
        <w:tc>
          <w:tcPr>
            <w:tcW w:w="2877" w:type="pct"/>
            <w:shd w:val="clear" w:color="auto" w:fill="auto"/>
          </w:tcPr>
          <w:p w14:paraId="1913CC19" w14:textId="7E48ADCC" w:rsidR="00D71C62" w:rsidRPr="00D353B4" w:rsidRDefault="00D71C62" w:rsidP="00471B94">
            <w:r w:rsidRPr="00D353B4">
              <w:t>fakultatywny</w:t>
            </w:r>
          </w:p>
        </w:tc>
      </w:tr>
      <w:tr w:rsidR="00D353B4" w:rsidRPr="00D353B4" w14:paraId="4B7B43BF" w14:textId="77777777" w:rsidTr="00471B94">
        <w:trPr>
          <w:trHeight w:val="20"/>
        </w:trPr>
        <w:tc>
          <w:tcPr>
            <w:tcW w:w="2123" w:type="pct"/>
            <w:shd w:val="clear" w:color="auto" w:fill="auto"/>
          </w:tcPr>
          <w:p w14:paraId="663F9250" w14:textId="77777777" w:rsidR="00D71C62" w:rsidRPr="00D353B4" w:rsidRDefault="00D71C62" w:rsidP="00471B94">
            <w:r w:rsidRPr="00D353B4">
              <w:t>Poziom studiów</w:t>
            </w:r>
          </w:p>
        </w:tc>
        <w:tc>
          <w:tcPr>
            <w:tcW w:w="2877" w:type="pct"/>
            <w:shd w:val="clear" w:color="auto" w:fill="auto"/>
          </w:tcPr>
          <w:p w14:paraId="2FDCFA4E" w14:textId="454075BA" w:rsidR="00D71C62" w:rsidRPr="00D353B4" w:rsidRDefault="00D71C62" w:rsidP="00471B94">
            <w:r w:rsidRPr="00D353B4">
              <w:t>pierwszego stopnia/</w:t>
            </w:r>
          </w:p>
        </w:tc>
      </w:tr>
      <w:tr w:rsidR="00D353B4" w:rsidRPr="00D353B4" w14:paraId="456E6825" w14:textId="77777777" w:rsidTr="00471B94">
        <w:trPr>
          <w:trHeight w:val="20"/>
        </w:trPr>
        <w:tc>
          <w:tcPr>
            <w:tcW w:w="2123" w:type="pct"/>
            <w:shd w:val="clear" w:color="auto" w:fill="auto"/>
          </w:tcPr>
          <w:p w14:paraId="65A54CD9" w14:textId="10C8B15B" w:rsidR="00D71C62" w:rsidRPr="00D353B4" w:rsidRDefault="00D71C62" w:rsidP="00471B94">
            <w:r w:rsidRPr="00D353B4">
              <w:t>Forma studiów</w:t>
            </w:r>
          </w:p>
        </w:tc>
        <w:tc>
          <w:tcPr>
            <w:tcW w:w="2877" w:type="pct"/>
            <w:shd w:val="clear" w:color="auto" w:fill="auto"/>
          </w:tcPr>
          <w:p w14:paraId="11820E61" w14:textId="66EB0B47" w:rsidR="00D71C62" w:rsidRPr="00D353B4" w:rsidRDefault="006C580C" w:rsidP="00471B94">
            <w:r w:rsidRPr="00D353B4">
              <w:t>nie</w:t>
            </w:r>
            <w:r w:rsidR="00D71C62" w:rsidRPr="00D353B4">
              <w:t>stacjonarne</w:t>
            </w:r>
          </w:p>
        </w:tc>
      </w:tr>
      <w:tr w:rsidR="00D353B4" w:rsidRPr="00D353B4" w14:paraId="520A6B2A" w14:textId="77777777" w:rsidTr="00471B94">
        <w:trPr>
          <w:trHeight w:val="20"/>
        </w:trPr>
        <w:tc>
          <w:tcPr>
            <w:tcW w:w="2123" w:type="pct"/>
            <w:shd w:val="clear" w:color="auto" w:fill="auto"/>
          </w:tcPr>
          <w:p w14:paraId="379E232A" w14:textId="77777777" w:rsidR="00D71C62" w:rsidRPr="00D353B4" w:rsidRDefault="00D71C62" w:rsidP="00471B94">
            <w:r w:rsidRPr="00D353B4">
              <w:t>Rok studiów dla kierunku</w:t>
            </w:r>
          </w:p>
        </w:tc>
        <w:tc>
          <w:tcPr>
            <w:tcW w:w="2877" w:type="pct"/>
            <w:shd w:val="clear" w:color="auto" w:fill="auto"/>
          </w:tcPr>
          <w:p w14:paraId="48B7E649" w14:textId="77777777" w:rsidR="00D71C62" w:rsidRPr="00D353B4" w:rsidRDefault="00D71C62" w:rsidP="00471B94">
            <w:r w:rsidRPr="00D353B4">
              <w:t>3</w:t>
            </w:r>
          </w:p>
        </w:tc>
      </w:tr>
      <w:tr w:rsidR="00D353B4" w:rsidRPr="00D353B4" w14:paraId="650F784A" w14:textId="77777777" w:rsidTr="00471B94">
        <w:trPr>
          <w:trHeight w:val="20"/>
        </w:trPr>
        <w:tc>
          <w:tcPr>
            <w:tcW w:w="2123" w:type="pct"/>
            <w:shd w:val="clear" w:color="auto" w:fill="auto"/>
          </w:tcPr>
          <w:p w14:paraId="74BE12A1" w14:textId="77777777" w:rsidR="00D71C62" w:rsidRPr="00D353B4" w:rsidRDefault="00D71C62" w:rsidP="00471B94">
            <w:r w:rsidRPr="00D353B4">
              <w:t>Semestr dla kierunku</w:t>
            </w:r>
          </w:p>
        </w:tc>
        <w:tc>
          <w:tcPr>
            <w:tcW w:w="2877" w:type="pct"/>
            <w:shd w:val="clear" w:color="auto" w:fill="auto"/>
          </w:tcPr>
          <w:p w14:paraId="3ADDABAA" w14:textId="77777777" w:rsidR="00D71C62" w:rsidRPr="00D353B4" w:rsidRDefault="00D71C62" w:rsidP="00471B94">
            <w:r w:rsidRPr="00D353B4">
              <w:t>5</w:t>
            </w:r>
          </w:p>
        </w:tc>
      </w:tr>
      <w:tr w:rsidR="00D353B4" w:rsidRPr="00D353B4" w14:paraId="7BC4CFFF" w14:textId="77777777" w:rsidTr="00471B94">
        <w:trPr>
          <w:trHeight w:val="20"/>
        </w:trPr>
        <w:tc>
          <w:tcPr>
            <w:tcW w:w="2123" w:type="pct"/>
            <w:shd w:val="clear" w:color="auto" w:fill="auto"/>
          </w:tcPr>
          <w:p w14:paraId="1D869F6D" w14:textId="77777777" w:rsidR="00D71C62" w:rsidRPr="00D353B4" w:rsidRDefault="00D71C62" w:rsidP="00471B94">
            <w:pPr>
              <w:autoSpaceDE w:val="0"/>
              <w:autoSpaceDN w:val="0"/>
              <w:adjustRightInd w:val="0"/>
            </w:pPr>
            <w:r w:rsidRPr="00D353B4">
              <w:t>Liczba punktów ECTS z podziałem na kontaktowe/niekontaktowe</w:t>
            </w:r>
          </w:p>
        </w:tc>
        <w:tc>
          <w:tcPr>
            <w:tcW w:w="2877" w:type="pct"/>
            <w:shd w:val="clear" w:color="auto" w:fill="auto"/>
          </w:tcPr>
          <w:p w14:paraId="509EEBB1" w14:textId="537CCE14" w:rsidR="00D71C62" w:rsidRPr="00D353B4" w:rsidRDefault="00BC1A1E" w:rsidP="00471B94">
            <w:r w:rsidRPr="00D353B4">
              <w:t>5 (1,7/3,3)</w:t>
            </w:r>
          </w:p>
        </w:tc>
      </w:tr>
      <w:tr w:rsidR="00D353B4" w:rsidRPr="00D353B4" w14:paraId="171A74CD" w14:textId="77777777" w:rsidTr="00471B94">
        <w:trPr>
          <w:trHeight w:val="20"/>
        </w:trPr>
        <w:tc>
          <w:tcPr>
            <w:tcW w:w="2123" w:type="pct"/>
            <w:shd w:val="clear" w:color="auto" w:fill="auto"/>
          </w:tcPr>
          <w:p w14:paraId="486C5CA7" w14:textId="77777777" w:rsidR="00D71C62" w:rsidRPr="00D353B4" w:rsidRDefault="00D71C62" w:rsidP="00471B94">
            <w:pPr>
              <w:autoSpaceDE w:val="0"/>
              <w:autoSpaceDN w:val="0"/>
              <w:adjustRightInd w:val="0"/>
            </w:pPr>
            <w:r w:rsidRPr="00D353B4">
              <w:t>Tytuł naukowy/stopień naukowy, imię i nazwisko osoby odpowiedzialnej za moduł</w:t>
            </w:r>
          </w:p>
        </w:tc>
        <w:tc>
          <w:tcPr>
            <w:tcW w:w="2877" w:type="pct"/>
            <w:shd w:val="clear" w:color="auto" w:fill="auto"/>
          </w:tcPr>
          <w:p w14:paraId="002B459E" w14:textId="77777777" w:rsidR="00D71C62" w:rsidRPr="00D353B4" w:rsidRDefault="00D71C62" w:rsidP="00471B94">
            <w:r w:rsidRPr="00D353B4">
              <w:t>Dr hab. Rafał Rowiński prof. UP</w:t>
            </w:r>
          </w:p>
        </w:tc>
      </w:tr>
      <w:tr w:rsidR="00D353B4" w:rsidRPr="00D353B4" w14:paraId="687E9E56" w14:textId="77777777" w:rsidTr="00471B94">
        <w:trPr>
          <w:trHeight w:val="20"/>
        </w:trPr>
        <w:tc>
          <w:tcPr>
            <w:tcW w:w="2123" w:type="pct"/>
            <w:shd w:val="clear" w:color="auto" w:fill="auto"/>
          </w:tcPr>
          <w:p w14:paraId="228485DB" w14:textId="44D42606" w:rsidR="00D71C62" w:rsidRPr="00D353B4" w:rsidRDefault="00D71C62" w:rsidP="00471B94">
            <w:r w:rsidRPr="00D353B4">
              <w:t>Jednostka oferująca moduł</w:t>
            </w:r>
          </w:p>
        </w:tc>
        <w:tc>
          <w:tcPr>
            <w:tcW w:w="2877" w:type="pct"/>
            <w:shd w:val="clear" w:color="auto" w:fill="auto"/>
          </w:tcPr>
          <w:p w14:paraId="510FDC2E" w14:textId="77777777" w:rsidR="00D71C62" w:rsidRPr="00D353B4" w:rsidRDefault="00D71C62" w:rsidP="00471B94">
            <w:r w:rsidRPr="00D353B4">
              <w:t>Katedra Turystyki i Rekreacji</w:t>
            </w:r>
          </w:p>
        </w:tc>
      </w:tr>
      <w:tr w:rsidR="00D353B4" w:rsidRPr="00D353B4" w14:paraId="7E1325A9" w14:textId="77777777" w:rsidTr="00471B94">
        <w:trPr>
          <w:trHeight w:val="20"/>
        </w:trPr>
        <w:tc>
          <w:tcPr>
            <w:tcW w:w="2123" w:type="pct"/>
            <w:shd w:val="clear" w:color="auto" w:fill="auto"/>
          </w:tcPr>
          <w:p w14:paraId="5C8D29F9" w14:textId="77777777" w:rsidR="00D71C62" w:rsidRPr="00D353B4" w:rsidRDefault="00D71C62" w:rsidP="00471B94">
            <w:r w:rsidRPr="00D353B4">
              <w:t>Cel modułu</w:t>
            </w:r>
          </w:p>
          <w:p w14:paraId="2E902267" w14:textId="77777777" w:rsidR="00D71C62" w:rsidRPr="00D353B4" w:rsidRDefault="00D71C62" w:rsidP="00471B94"/>
        </w:tc>
        <w:tc>
          <w:tcPr>
            <w:tcW w:w="2877" w:type="pct"/>
            <w:shd w:val="clear" w:color="auto" w:fill="auto"/>
          </w:tcPr>
          <w:p w14:paraId="6A84A74D" w14:textId="77777777" w:rsidR="00D71C62" w:rsidRPr="00D353B4" w:rsidRDefault="00D71C62" w:rsidP="00471B94">
            <w:pPr>
              <w:autoSpaceDE w:val="0"/>
              <w:autoSpaceDN w:val="0"/>
              <w:adjustRightInd w:val="0"/>
            </w:pPr>
            <w:r w:rsidRPr="00D353B4">
              <w:t>Celem modułu jest przekazanie wiedzy z zakresu odnowy biologicznej  w sporcie kwalifikowanym - wyczynowym. Wiedza ta ma umożliwić studentom samodzielne programowanie odnowy biologicznej dla wybranej grupy sportowców.</w:t>
            </w:r>
          </w:p>
        </w:tc>
      </w:tr>
      <w:tr w:rsidR="00D353B4" w:rsidRPr="00D353B4" w14:paraId="137D7361" w14:textId="77777777" w:rsidTr="00471B94">
        <w:trPr>
          <w:trHeight w:val="20"/>
        </w:trPr>
        <w:tc>
          <w:tcPr>
            <w:tcW w:w="2123" w:type="pct"/>
            <w:vMerge w:val="restart"/>
            <w:shd w:val="clear" w:color="auto" w:fill="auto"/>
          </w:tcPr>
          <w:p w14:paraId="3F98CBCA" w14:textId="77777777" w:rsidR="00D71C62" w:rsidRPr="00D353B4" w:rsidRDefault="00D71C62" w:rsidP="00471B94">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63CEE6E9" w14:textId="77777777" w:rsidR="00D71C62" w:rsidRPr="00D353B4" w:rsidRDefault="00D71C62" w:rsidP="00471B94">
            <w:r w:rsidRPr="00D353B4">
              <w:t xml:space="preserve">Wiedza: </w:t>
            </w:r>
          </w:p>
        </w:tc>
      </w:tr>
      <w:tr w:rsidR="00D353B4" w:rsidRPr="00D353B4" w14:paraId="1422410A" w14:textId="77777777" w:rsidTr="00471B94">
        <w:trPr>
          <w:trHeight w:val="20"/>
        </w:trPr>
        <w:tc>
          <w:tcPr>
            <w:tcW w:w="2123" w:type="pct"/>
            <w:vMerge/>
            <w:shd w:val="clear" w:color="auto" w:fill="auto"/>
          </w:tcPr>
          <w:p w14:paraId="4EC017F2" w14:textId="77777777" w:rsidR="00D71C62" w:rsidRPr="00D353B4" w:rsidRDefault="00D71C62" w:rsidP="00471B94">
            <w:pPr>
              <w:rPr>
                <w:highlight w:val="yellow"/>
              </w:rPr>
            </w:pPr>
          </w:p>
        </w:tc>
        <w:tc>
          <w:tcPr>
            <w:tcW w:w="2877" w:type="pct"/>
            <w:shd w:val="clear" w:color="auto" w:fill="auto"/>
          </w:tcPr>
          <w:p w14:paraId="3A63723C" w14:textId="77777777" w:rsidR="00D71C62" w:rsidRPr="00D353B4" w:rsidRDefault="00D71C62" w:rsidP="00471B94">
            <w:r w:rsidRPr="00D353B4">
              <w:t xml:space="preserve">1. zna i rozumie </w:t>
            </w:r>
            <w:r w:rsidRPr="00D353B4">
              <w:rPr>
                <w:shd w:val="clear" w:color="auto" w:fill="FFFFFF"/>
              </w:rPr>
              <w:t xml:space="preserve">w zaawansowanym stopniu fakty, teorie i metody </w:t>
            </w:r>
            <w:r w:rsidRPr="00D353B4">
              <w:t>nauk o kulturze fizycznej z uwzględnieniem odnowy biologicznej</w:t>
            </w:r>
          </w:p>
        </w:tc>
      </w:tr>
      <w:tr w:rsidR="00D353B4" w:rsidRPr="00D353B4" w14:paraId="21165A2A" w14:textId="77777777" w:rsidTr="00471B94">
        <w:trPr>
          <w:trHeight w:val="20"/>
        </w:trPr>
        <w:tc>
          <w:tcPr>
            <w:tcW w:w="2123" w:type="pct"/>
            <w:vMerge/>
            <w:shd w:val="clear" w:color="auto" w:fill="auto"/>
          </w:tcPr>
          <w:p w14:paraId="0125DCED" w14:textId="77777777" w:rsidR="00D71C62" w:rsidRPr="00D353B4" w:rsidRDefault="00D71C62" w:rsidP="00471B94">
            <w:pPr>
              <w:rPr>
                <w:highlight w:val="yellow"/>
              </w:rPr>
            </w:pPr>
          </w:p>
        </w:tc>
        <w:tc>
          <w:tcPr>
            <w:tcW w:w="2877" w:type="pct"/>
            <w:shd w:val="clear" w:color="auto" w:fill="auto"/>
          </w:tcPr>
          <w:p w14:paraId="24991DBB" w14:textId="77777777" w:rsidR="00D71C62" w:rsidRPr="00D353B4" w:rsidRDefault="00D71C62" w:rsidP="00471B94">
            <w:r w:rsidRPr="00D353B4">
              <w:t xml:space="preserve">2. zna i rozumie </w:t>
            </w:r>
            <w:r w:rsidRPr="00D353B4">
              <w:rPr>
                <w:shd w:val="clear" w:color="auto" w:fill="FFFFFF"/>
              </w:rPr>
              <w:t xml:space="preserve">w zaawansowanym stopniu </w:t>
            </w:r>
            <w:r w:rsidRPr="00D353B4">
              <w:t xml:space="preserve">zasady promocji zdrowia i zdrowego stylu życia oraz różnorodne i złożone mechanizmy zabiegów odnowy biologicznej </w:t>
            </w:r>
          </w:p>
        </w:tc>
      </w:tr>
      <w:tr w:rsidR="00D353B4" w:rsidRPr="00D353B4" w14:paraId="3CC15E2F" w14:textId="77777777" w:rsidTr="00471B94">
        <w:trPr>
          <w:trHeight w:val="20"/>
        </w:trPr>
        <w:tc>
          <w:tcPr>
            <w:tcW w:w="2123" w:type="pct"/>
            <w:vMerge/>
            <w:shd w:val="clear" w:color="auto" w:fill="auto"/>
          </w:tcPr>
          <w:p w14:paraId="718DCA52" w14:textId="77777777" w:rsidR="00D71C62" w:rsidRPr="00D353B4" w:rsidRDefault="00D71C62" w:rsidP="00471B94">
            <w:pPr>
              <w:rPr>
                <w:highlight w:val="yellow"/>
              </w:rPr>
            </w:pPr>
          </w:p>
        </w:tc>
        <w:tc>
          <w:tcPr>
            <w:tcW w:w="2877" w:type="pct"/>
            <w:shd w:val="clear" w:color="auto" w:fill="auto"/>
          </w:tcPr>
          <w:p w14:paraId="679791CD" w14:textId="77777777" w:rsidR="00D71C62" w:rsidRPr="00D353B4" w:rsidRDefault="00D71C62" w:rsidP="00471B94">
            <w:r w:rsidRPr="00D353B4">
              <w:t>Umiejętności:</w:t>
            </w:r>
          </w:p>
        </w:tc>
      </w:tr>
      <w:tr w:rsidR="00D353B4" w:rsidRPr="00D353B4" w14:paraId="3D2B0BB4" w14:textId="77777777" w:rsidTr="00471B94">
        <w:trPr>
          <w:trHeight w:val="20"/>
        </w:trPr>
        <w:tc>
          <w:tcPr>
            <w:tcW w:w="2123" w:type="pct"/>
            <w:vMerge/>
            <w:shd w:val="clear" w:color="auto" w:fill="auto"/>
          </w:tcPr>
          <w:p w14:paraId="6146FC73" w14:textId="77777777" w:rsidR="00D71C62" w:rsidRPr="00D353B4" w:rsidRDefault="00D71C62" w:rsidP="00471B94">
            <w:pPr>
              <w:rPr>
                <w:highlight w:val="yellow"/>
              </w:rPr>
            </w:pPr>
          </w:p>
        </w:tc>
        <w:tc>
          <w:tcPr>
            <w:tcW w:w="2877" w:type="pct"/>
            <w:shd w:val="clear" w:color="auto" w:fill="auto"/>
          </w:tcPr>
          <w:p w14:paraId="7B4FBDA3" w14:textId="77777777" w:rsidR="00D71C62" w:rsidRPr="00D353B4" w:rsidRDefault="00D71C62" w:rsidP="00471B94">
            <w:r w:rsidRPr="00D353B4">
              <w:t xml:space="preserve">1. potrafi </w:t>
            </w:r>
            <w:r w:rsidRPr="00D353B4">
              <w:rPr>
                <w:shd w:val="clear" w:color="auto" w:fill="FFFFFF"/>
              </w:rPr>
              <w:t>samodzielnie planować odnowę biologiczną w zakresie form zdrowotnych, sportowych i rekreacyjnych</w:t>
            </w:r>
          </w:p>
        </w:tc>
      </w:tr>
      <w:tr w:rsidR="00D353B4" w:rsidRPr="00D353B4" w14:paraId="581876B1" w14:textId="77777777" w:rsidTr="00471B94">
        <w:trPr>
          <w:trHeight w:val="20"/>
        </w:trPr>
        <w:tc>
          <w:tcPr>
            <w:tcW w:w="2123" w:type="pct"/>
            <w:vMerge/>
            <w:shd w:val="clear" w:color="auto" w:fill="auto"/>
          </w:tcPr>
          <w:p w14:paraId="376CCB0A" w14:textId="77777777" w:rsidR="00D71C62" w:rsidRPr="00D353B4" w:rsidRDefault="00D71C62" w:rsidP="00471B94">
            <w:pPr>
              <w:rPr>
                <w:highlight w:val="yellow"/>
              </w:rPr>
            </w:pPr>
          </w:p>
        </w:tc>
        <w:tc>
          <w:tcPr>
            <w:tcW w:w="2877" w:type="pct"/>
            <w:shd w:val="clear" w:color="auto" w:fill="auto"/>
          </w:tcPr>
          <w:p w14:paraId="63B5FF85" w14:textId="77777777" w:rsidR="00D71C62" w:rsidRPr="00D353B4" w:rsidRDefault="00D71C62" w:rsidP="00471B94">
            <w:r w:rsidRPr="00D353B4">
              <w:t xml:space="preserve">2. potrafi </w:t>
            </w:r>
            <w:r w:rsidRPr="00D353B4">
              <w:rPr>
                <w:shd w:val="clear" w:color="auto" w:fill="FFFFFF"/>
              </w:rPr>
              <w:t>komunikować się z otoczeniem w języku polskim i obcym oraz uzasadniać swoje stanowisko w zakresie odnowy biologicznej</w:t>
            </w:r>
          </w:p>
        </w:tc>
      </w:tr>
      <w:tr w:rsidR="00D353B4" w:rsidRPr="00D353B4" w14:paraId="503ED29B" w14:textId="77777777" w:rsidTr="00471B94">
        <w:trPr>
          <w:trHeight w:val="20"/>
        </w:trPr>
        <w:tc>
          <w:tcPr>
            <w:tcW w:w="2123" w:type="pct"/>
            <w:vMerge/>
            <w:shd w:val="clear" w:color="auto" w:fill="auto"/>
          </w:tcPr>
          <w:p w14:paraId="3D8E5B4A" w14:textId="77777777" w:rsidR="00D71C62" w:rsidRPr="00D353B4" w:rsidRDefault="00D71C62" w:rsidP="00471B94">
            <w:pPr>
              <w:rPr>
                <w:highlight w:val="yellow"/>
              </w:rPr>
            </w:pPr>
          </w:p>
        </w:tc>
        <w:tc>
          <w:tcPr>
            <w:tcW w:w="2877" w:type="pct"/>
            <w:shd w:val="clear" w:color="auto" w:fill="auto"/>
          </w:tcPr>
          <w:p w14:paraId="1950EA72" w14:textId="77777777" w:rsidR="00D71C62" w:rsidRPr="00D353B4" w:rsidRDefault="00D71C62" w:rsidP="00471B94">
            <w:r w:rsidRPr="00D353B4">
              <w:t>Kompetencje społeczne:</w:t>
            </w:r>
          </w:p>
        </w:tc>
      </w:tr>
      <w:tr w:rsidR="00D353B4" w:rsidRPr="00D353B4" w14:paraId="338996F0" w14:textId="77777777" w:rsidTr="00471B94">
        <w:trPr>
          <w:trHeight w:val="20"/>
        </w:trPr>
        <w:tc>
          <w:tcPr>
            <w:tcW w:w="2123" w:type="pct"/>
            <w:vMerge/>
            <w:shd w:val="clear" w:color="auto" w:fill="auto"/>
          </w:tcPr>
          <w:p w14:paraId="1522712F" w14:textId="77777777" w:rsidR="00D71C62" w:rsidRPr="00D353B4" w:rsidRDefault="00D71C62" w:rsidP="00471B94">
            <w:pPr>
              <w:rPr>
                <w:highlight w:val="yellow"/>
              </w:rPr>
            </w:pPr>
          </w:p>
        </w:tc>
        <w:tc>
          <w:tcPr>
            <w:tcW w:w="2877" w:type="pct"/>
            <w:shd w:val="clear" w:color="auto" w:fill="auto"/>
          </w:tcPr>
          <w:p w14:paraId="655CC8A0" w14:textId="77777777" w:rsidR="00D71C62" w:rsidRPr="00D353B4" w:rsidRDefault="00D71C62" w:rsidP="00471B94">
            <w:r w:rsidRPr="00D353B4">
              <w:t>1. gotów jest do samodzielnego podejmowania decyzji krytycznej, oceny działań  własnych, działań zespołów, którymi kieruje i organizacji, w których uczestniczy, jak również zasięgnięcia  opinii ekspertów w przypadku trudności z samodzielnym rozwiązaniem problemu w zakresie odnowy biologicznej</w:t>
            </w:r>
          </w:p>
        </w:tc>
      </w:tr>
      <w:tr w:rsidR="00D353B4" w:rsidRPr="00D353B4" w14:paraId="249B686C" w14:textId="77777777" w:rsidTr="00471B94">
        <w:trPr>
          <w:trHeight w:val="20"/>
        </w:trPr>
        <w:tc>
          <w:tcPr>
            <w:tcW w:w="2123" w:type="pct"/>
            <w:vMerge/>
            <w:shd w:val="clear" w:color="auto" w:fill="auto"/>
          </w:tcPr>
          <w:p w14:paraId="407055D8" w14:textId="77777777" w:rsidR="00D71C62" w:rsidRPr="00D353B4" w:rsidRDefault="00D71C62" w:rsidP="00471B94">
            <w:pPr>
              <w:rPr>
                <w:highlight w:val="yellow"/>
              </w:rPr>
            </w:pPr>
          </w:p>
        </w:tc>
        <w:tc>
          <w:tcPr>
            <w:tcW w:w="2877" w:type="pct"/>
            <w:shd w:val="clear" w:color="auto" w:fill="auto"/>
          </w:tcPr>
          <w:p w14:paraId="309A2573" w14:textId="77777777" w:rsidR="00D71C62" w:rsidRPr="00D353B4" w:rsidRDefault="00D71C62" w:rsidP="00471B94">
            <w:pPr>
              <w:jc w:val="both"/>
            </w:pPr>
            <w:r w:rsidRPr="00D353B4">
              <w:t>2. gotów jest do współpracy w wielodyscyplinarnym zespole w celu zapewniania opieki nad klientem, oraz bezpieczeństwa wszystkim uczestnikom zespołu w zakresie odnowy biologicznej</w:t>
            </w:r>
          </w:p>
        </w:tc>
      </w:tr>
      <w:tr w:rsidR="00D353B4" w:rsidRPr="00D353B4" w14:paraId="566D7C8B" w14:textId="77777777" w:rsidTr="00471B94">
        <w:trPr>
          <w:trHeight w:val="20"/>
        </w:trPr>
        <w:tc>
          <w:tcPr>
            <w:tcW w:w="2123" w:type="pct"/>
            <w:shd w:val="clear" w:color="auto" w:fill="auto"/>
          </w:tcPr>
          <w:p w14:paraId="7901C12F" w14:textId="77777777" w:rsidR="00D71C62" w:rsidRPr="00D353B4" w:rsidRDefault="00D71C62" w:rsidP="00471B94">
            <w:r w:rsidRPr="00D353B4">
              <w:t>Odniesienie modułowych efektów uczenia się do kierunkowych efektów uczenia się</w:t>
            </w:r>
          </w:p>
        </w:tc>
        <w:tc>
          <w:tcPr>
            <w:tcW w:w="2877" w:type="pct"/>
            <w:shd w:val="clear" w:color="auto" w:fill="auto"/>
          </w:tcPr>
          <w:p w14:paraId="535D32FE" w14:textId="77777777" w:rsidR="00D71C62" w:rsidRPr="00D353B4" w:rsidRDefault="00D71C62" w:rsidP="00471B94">
            <w:pPr>
              <w:jc w:val="both"/>
            </w:pPr>
            <w:r w:rsidRPr="00D353B4">
              <w:t>Kod efektu modułowego – kod efektu kierunkowego</w:t>
            </w:r>
          </w:p>
          <w:p w14:paraId="397A0B1F" w14:textId="77777777" w:rsidR="00D71C62" w:rsidRPr="00D353B4" w:rsidRDefault="00D71C62" w:rsidP="00471B94">
            <w:pPr>
              <w:jc w:val="both"/>
            </w:pPr>
            <w:r w:rsidRPr="00D353B4">
              <w:t>W1- K_W04</w:t>
            </w:r>
          </w:p>
          <w:p w14:paraId="1A097DBB" w14:textId="77777777" w:rsidR="00D71C62" w:rsidRPr="00D353B4" w:rsidRDefault="00D71C62" w:rsidP="00471B94">
            <w:pPr>
              <w:jc w:val="both"/>
            </w:pPr>
            <w:r w:rsidRPr="00D353B4">
              <w:t>W2- K_W05</w:t>
            </w:r>
          </w:p>
          <w:p w14:paraId="79291DC3" w14:textId="77777777" w:rsidR="00D71C62" w:rsidRPr="00D353B4" w:rsidRDefault="00D71C62" w:rsidP="00471B94">
            <w:pPr>
              <w:jc w:val="both"/>
            </w:pPr>
            <w:r w:rsidRPr="00D353B4">
              <w:t>U1- K_U09</w:t>
            </w:r>
          </w:p>
          <w:p w14:paraId="3967AFD6" w14:textId="77777777" w:rsidR="00D71C62" w:rsidRPr="00D353B4" w:rsidRDefault="00D71C62" w:rsidP="00471B94">
            <w:pPr>
              <w:jc w:val="both"/>
            </w:pPr>
            <w:r w:rsidRPr="00D353B4">
              <w:t>U2- K_U010</w:t>
            </w:r>
          </w:p>
          <w:p w14:paraId="59D17118" w14:textId="77777777" w:rsidR="00D71C62" w:rsidRPr="00D353B4" w:rsidRDefault="00D71C62" w:rsidP="00471B94">
            <w:pPr>
              <w:jc w:val="both"/>
            </w:pPr>
            <w:r w:rsidRPr="00D353B4">
              <w:t>K1- K_K01</w:t>
            </w:r>
          </w:p>
          <w:p w14:paraId="52EC8314" w14:textId="77777777" w:rsidR="00D71C62" w:rsidRPr="00D353B4" w:rsidRDefault="00D71C62" w:rsidP="00471B94">
            <w:pPr>
              <w:jc w:val="both"/>
            </w:pPr>
            <w:r w:rsidRPr="00D353B4">
              <w:t>K2- K_K03</w:t>
            </w:r>
          </w:p>
        </w:tc>
      </w:tr>
      <w:tr w:rsidR="00D353B4" w:rsidRPr="00D353B4" w14:paraId="53A285C9" w14:textId="77777777" w:rsidTr="00471B94">
        <w:trPr>
          <w:trHeight w:val="20"/>
        </w:trPr>
        <w:tc>
          <w:tcPr>
            <w:tcW w:w="2123" w:type="pct"/>
            <w:shd w:val="clear" w:color="auto" w:fill="auto"/>
          </w:tcPr>
          <w:p w14:paraId="414FB803" w14:textId="77777777" w:rsidR="00D71C62" w:rsidRPr="00D353B4" w:rsidRDefault="00D71C62" w:rsidP="00471B94">
            <w:r w:rsidRPr="00D353B4">
              <w:t>Odniesienie modułowych efektów uczenia się do efektów inżynierskich (jeżeli dotyczy)</w:t>
            </w:r>
          </w:p>
        </w:tc>
        <w:tc>
          <w:tcPr>
            <w:tcW w:w="2877" w:type="pct"/>
            <w:shd w:val="clear" w:color="auto" w:fill="auto"/>
          </w:tcPr>
          <w:p w14:paraId="2A532AED" w14:textId="77777777" w:rsidR="00D71C62" w:rsidRPr="00D353B4" w:rsidRDefault="00D71C62" w:rsidP="00471B94">
            <w:pPr>
              <w:jc w:val="both"/>
            </w:pPr>
            <w:r w:rsidRPr="00D353B4">
              <w:t xml:space="preserve">nie dotyczy </w:t>
            </w:r>
          </w:p>
        </w:tc>
      </w:tr>
      <w:tr w:rsidR="00D353B4" w:rsidRPr="00D353B4" w14:paraId="19148486" w14:textId="77777777" w:rsidTr="00471B94">
        <w:trPr>
          <w:trHeight w:val="20"/>
        </w:trPr>
        <w:tc>
          <w:tcPr>
            <w:tcW w:w="2123" w:type="pct"/>
            <w:shd w:val="clear" w:color="auto" w:fill="auto"/>
          </w:tcPr>
          <w:p w14:paraId="1CF358FF" w14:textId="77777777" w:rsidR="00D71C62" w:rsidRPr="00D353B4" w:rsidRDefault="00D71C62" w:rsidP="00471B94">
            <w:r w:rsidRPr="00D353B4">
              <w:t xml:space="preserve">Wymagania wstępne i dodatkowe </w:t>
            </w:r>
          </w:p>
        </w:tc>
        <w:tc>
          <w:tcPr>
            <w:tcW w:w="2877" w:type="pct"/>
            <w:shd w:val="clear" w:color="auto" w:fill="auto"/>
          </w:tcPr>
          <w:p w14:paraId="3EA9F478" w14:textId="77777777" w:rsidR="00D71C62" w:rsidRPr="00D353B4" w:rsidRDefault="00D71C62" w:rsidP="00471B94">
            <w:pPr>
              <w:jc w:val="both"/>
            </w:pPr>
            <w:r w:rsidRPr="00D353B4">
              <w:t>Podstawy anatomii i fizjologii człowieka</w:t>
            </w:r>
          </w:p>
        </w:tc>
      </w:tr>
      <w:tr w:rsidR="00D353B4" w:rsidRPr="00D353B4" w14:paraId="320E92EC" w14:textId="77777777" w:rsidTr="00471B94">
        <w:trPr>
          <w:trHeight w:val="20"/>
        </w:trPr>
        <w:tc>
          <w:tcPr>
            <w:tcW w:w="2123" w:type="pct"/>
            <w:shd w:val="clear" w:color="auto" w:fill="auto"/>
          </w:tcPr>
          <w:p w14:paraId="432CD5DB" w14:textId="77777777" w:rsidR="00D71C62" w:rsidRPr="00D353B4" w:rsidRDefault="00D71C62" w:rsidP="00471B94">
            <w:r w:rsidRPr="00D353B4">
              <w:t xml:space="preserve">Treści programowe modułu </w:t>
            </w:r>
          </w:p>
          <w:p w14:paraId="2A150FD9" w14:textId="77777777" w:rsidR="00D71C62" w:rsidRPr="00D353B4" w:rsidRDefault="00D71C62" w:rsidP="00471B94"/>
        </w:tc>
        <w:tc>
          <w:tcPr>
            <w:tcW w:w="2877" w:type="pct"/>
            <w:shd w:val="clear" w:color="auto" w:fill="auto"/>
          </w:tcPr>
          <w:p w14:paraId="050DB0C8" w14:textId="77777777" w:rsidR="00D71C62" w:rsidRPr="00D353B4" w:rsidRDefault="00D71C62" w:rsidP="00471B94">
            <w:pPr>
              <w:jc w:val="both"/>
            </w:pPr>
            <w:r w:rsidRPr="00D353B4">
              <w:rPr>
                <w:bCs/>
              </w:rPr>
              <w:t>Podczas wykładu przekazywana będzie wiedza z zakresu:</w:t>
            </w:r>
            <w:r w:rsidRPr="00D353B4">
              <w:t xml:space="preserve"> celów i zadań odnowy biologicznej w sporcie profesjonalnym, klasyfikacji zabiegów odnowy biologicznej dla sportowców, oceny skutków zabiegów odnowy, przeciwdziałaniu przetrenowaniu poprzez uzyskanie właściwych proporcji pomiędzy treningiem wyczynowym a regeneracją poprzez odnowę biologiczną, zasad opracowania programu odnowy biologicznej w sporcie profesjonalnym.</w:t>
            </w:r>
          </w:p>
          <w:p w14:paraId="79439DED" w14:textId="77777777" w:rsidR="00D71C62" w:rsidRPr="00D353B4" w:rsidRDefault="00D71C62" w:rsidP="00471B94">
            <w:pPr>
              <w:jc w:val="both"/>
              <w:rPr>
                <w:bCs/>
              </w:rPr>
            </w:pPr>
            <w:r w:rsidRPr="00D353B4">
              <w:rPr>
                <w:bCs/>
              </w:rPr>
              <w:t xml:space="preserve">Podczas ćwiczeń zaprezentowane zostaną zagadnienia </w:t>
            </w:r>
            <w:r w:rsidRPr="00D353B4">
              <w:t xml:space="preserve">związane z wybranymi zabiegami odnowy biologicznej dla sportowców, wskazań i przeciwwskazań do stosowania zabiegów odnowy biologicznej. Na tej podstawie </w:t>
            </w:r>
            <w:r w:rsidRPr="00D353B4">
              <w:rPr>
                <w:bCs/>
              </w:rPr>
              <w:t xml:space="preserve">opracowywane będą programy odnowy biologicznej dla wybranych grup sportowców. </w:t>
            </w:r>
          </w:p>
        </w:tc>
      </w:tr>
      <w:tr w:rsidR="00D353B4" w:rsidRPr="00D353B4" w14:paraId="7F5B1C7D" w14:textId="77777777" w:rsidTr="00471B94">
        <w:trPr>
          <w:trHeight w:val="20"/>
        </w:trPr>
        <w:tc>
          <w:tcPr>
            <w:tcW w:w="2123" w:type="pct"/>
            <w:shd w:val="clear" w:color="auto" w:fill="auto"/>
          </w:tcPr>
          <w:p w14:paraId="74272B18" w14:textId="77777777" w:rsidR="00D71C62" w:rsidRPr="00D353B4" w:rsidRDefault="00D71C62" w:rsidP="00471B94">
            <w:r w:rsidRPr="00D353B4">
              <w:t>Wykaz literatury podstawowej i uzupełniającej</w:t>
            </w:r>
          </w:p>
        </w:tc>
        <w:tc>
          <w:tcPr>
            <w:tcW w:w="2877" w:type="pct"/>
            <w:shd w:val="clear" w:color="auto" w:fill="auto"/>
          </w:tcPr>
          <w:p w14:paraId="1DAD1CE0" w14:textId="77777777" w:rsidR="00D71C62" w:rsidRPr="00D353B4" w:rsidRDefault="00D71C62" w:rsidP="00471B94">
            <w:pPr>
              <w:autoSpaceDE w:val="0"/>
              <w:autoSpaceDN w:val="0"/>
              <w:adjustRightInd w:val="0"/>
            </w:pPr>
            <w:r w:rsidRPr="00D353B4">
              <w:t>Literatura podstawowa:</w:t>
            </w:r>
          </w:p>
          <w:p w14:paraId="1539793F" w14:textId="77777777" w:rsidR="00D71C62" w:rsidRPr="00D353B4" w:rsidRDefault="00D71C62" w:rsidP="00471B94">
            <w:pPr>
              <w:autoSpaceDE w:val="0"/>
              <w:autoSpaceDN w:val="0"/>
              <w:adjustRightInd w:val="0"/>
            </w:pPr>
            <w:r w:rsidRPr="00D353B4">
              <w:t xml:space="preserve">- Hawlena J., Mazurek Kusiak A., Rowiński R., Kowalska G., Kobyłka A., Koproń J. Odnowa biologiczna w sporcie i rekreacji. W: Turystyka i Rekreacja – wybrane zagadnienia, Wyd. Spatium, Radom 2022. </w:t>
            </w:r>
          </w:p>
          <w:p w14:paraId="58ED1E62" w14:textId="77777777" w:rsidR="00D71C62" w:rsidRPr="00D353B4" w:rsidRDefault="00D71C62" w:rsidP="00471B94">
            <w:r w:rsidRPr="00D353B4">
              <w:lastRenderedPageBreak/>
              <w:t>- Gieremek K., Dec L., 2000, Zmęczenie i regeneracja sił. Odnowa Biologiczna, AWF, Katowice</w:t>
            </w:r>
          </w:p>
          <w:p w14:paraId="1BB36DCB" w14:textId="77777777" w:rsidR="00D71C62" w:rsidRPr="00D353B4" w:rsidRDefault="00D71C62" w:rsidP="00471B94">
            <w:r w:rsidRPr="00D353B4">
              <w:t xml:space="preserve">- Magiera L. Walaszek R., 2007, </w:t>
            </w:r>
            <w:r w:rsidRPr="00D353B4">
              <w:rPr>
                <w:bCs/>
              </w:rPr>
              <w:t>Masaż sportowy z elementami odnowy biologicznej. Wyd. Biosport</w:t>
            </w:r>
          </w:p>
          <w:p w14:paraId="4D87D691" w14:textId="77777777" w:rsidR="00D71C62" w:rsidRPr="00D353B4" w:rsidRDefault="00D71C62" w:rsidP="00471B94">
            <w:pPr>
              <w:rPr>
                <w:bCs/>
              </w:rPr>
            </w:pPr>
            <w:r w:rsidRPr="00D353B4">
              <w:rPr>
                <w:bCs/>
              </w:rPr>
              <w:t>- Gawroński W., Szczyguła Z., 2013, Zmęczenie, przetrenowanie i sposoby intensyfikacji wypoczynku W: Medycyna sportowa A. Jegier, K. Nazar, A. Dziak /red./ Wyd. PZWL, Warszawa</w:t>
            </w:r>
          </w:p>
          <w:p w14:paraId="6F3F6000" w14:textId="77777777" w:rsidR="00D71C62" w:rsidRPr="00D353B4" w:rsidRDefault="00D71C62" w:rsidP="00471B94">
            <w:r w:rsidRPr="00D353B4">
              <w:t xml:space="preserve">Preis R., Ebelt-Paprotny G., red. wyd. pol. Edward Saulicz, 2012,  Fizjoterapia. Wyd. Elsevier Urban &amp; Partner </w:t>
            </w:r>
          </w:p>
          <w:p w14:paraId="6D52CC58" w14:textId="77777777" w:rsidR="00D71C62" w:rsidRPr="00D353B4" w:rsidRDefault="00D71C62" w:rsidP="00471B94">
            <w:pPr>
              <w:autoSpaceDE w:val="0"/>
              <w:autoSpaceDN w:val="0"/>
              <w:adjustRightInd w:val="0"/>
              <w:ind w:left="33"/>
            </w:pPr>
            <w:r w:rsidRPr="00D353B4">
              <w:t>Literatura uzupełniająca:</w:t>
            </w:r>
          </w:p>
          <w:p w14:paraId="1C763EFC" w14:textId="77777777" w:rsidR="00D71C62" w:rsidRPr="00D353B4" w:rsidRDefault="00D71C62" w:rsidP="00471B94">
            <w:r w:rsidRPr="00D353B4">
              <w:t xml:space="preserve">Mrozkowiak M., 2009, Trening uzupełniający i odnowa biologiczna jeźdźca, WZ KF, Gorzów Wlkp.  </w:t>
            </w:r>
          </w:p>
        </w:tc>
      </w:tr>
      <w:tr w:rsidR="00D353B4" w:rsidRPr="00D353B4" w14:paraId="25CC319F" w14:textId="77777777" w:rsidTr="00471B94">
        <w:trPr>
          <w:trHeight w:val="20"/>
        </w:trPr>
        <w:tc>
          <w:tcPr>
            <w:tcW w:w="2123" w:type="pct"/>
            <w:shd w:val="clear" w:color="auto" w:fill="auto"/>
          </w:tcPr>
          <w:p w14:paraId="6560EA88" w14:textId="77777777" w:rsidR="00D71C62" w:rsidRPr="00D353B4" w:rsidRDefault="00D71C62" w:rsidP="00471B94">
            <w:r w:rsidRPr="00D353B4">
              <w:lastRenderedPageBreak/>
              <w:t>Planowane formy/działania/metody dydaktyczne</w:t>
            </w:r>
          </w:p>
        </w:tc>
        <w:tc>
          <w:tcPr>
            <w:tcW w:w="2877" w:type="pct"/>
            <w:shd w:val="clear" w:color="auto" w:fill="auto"/>
          </w:tcPr>
          <w:p w14:paraId="52125ED0" w14:textId="77777777" w:rsidR="00D71C62" w:rsidRPr="00D353B4" w:rsidRDefault="00D71C62" w:rsidP="00471B94">
            <w:r w:rsidRPr="00D353B4">
              <w:t>Metody dydaktyczne: dyskusja, wykład, ćwiczenia, wykonanie projektu, prezentacja</w:t>
            </w:r>
          </w:p>
        </w:tc>
      </w:tr>
      <w:tr w:rsidR="00D353B4" w:rsidRPr="00D353B4" w14:paraId="6DFE796B" w14:textId="77777777" w:rsidTr="00471B94">
        <w:trPr>
          <w:trHeight w:val="20"/>
        </w:trPr>
        <w:tc>
          <w:tcPr>
            <w:tcW w:w="2123" w:type="pct"/>
            <w:shd w:val="clear" w:color="auto" w:fill="auto"/>
          </w:tcPr>
          <w:p w14:paraId="2598755C" w14:textId="77777777" w:rsidR="00D71C62" w:rsidRPr="00D353B4" w:rsidRDefault="00D71C62" w:rsidP="00471B94">
            <w:r w:rsidRPr="00D353B4">
              <w:t>Sposoby weryfikacji oraz formy dokumentowania osiągniętych efektów uczenia się</w:t>
            </w:r>
          </w:p>
        </w:tc>
        <w:tc>
          <w:tcPr>
            <w:tcW w:w="2877" w:type="pct"/>
            <w:shd w:val="clear" w:color="auto" w:fill="auto"/>
          </w:tcPr>
          <w:p w14:paraId="64DB00AB" w14:textId="107B99DD" w:rsidR="00D71C62" w:rsidRPr="00D353B4" w:rsidRDefault="00D71C62" w:rsidP="00471B94">
            <w:pPr>
              <w:jc w:val="both"/>
            </w:pPr>
            <w:r w:rsidRPr="00D353B4">
              <w:t>W 1. Aktywny udział studenta w zajęciach, dziennik prowadzącego</w:t>
            </w:r>
            <w:r w:rsidR="007B4998" w:rsidRPr="00D353B4">
              <w:t>, egzamin</w:t>
            </w:r>
          </w:p>
          <w:p w14:paraId="40B58D71" w14:textId="6419BF53" w:rsidR="00D71C62" w:rsidRPr="00D353B4" w:rsidRDefault="00D71C62" w:rsidP="00471B94">
            <w:pPr>
              <w:jc w:val="both"/>
            </w:pPr>
            <w:r w:rsidRPr="00D353B4">
              <w:t>W 2. Aktywny udział studenta w zajęciach, dziennik prowadzącego</w:t>
            </w:r>
            <w:r w:rsidR="007B4998" w:rsidRPr="00D353B4">
              <w:t>, egzamin</w:t>
            </w:r>
          </w:p>
          <w:p w14:paraId="1000026B" w14:textId="77777777" w:rsidR="00D71C62" w:rsidRPr="00D353B4" w:rsidRDefault="00D71C62" w:rsidP="00471B94">
            <w:pPr>
              <w:jc w:val="both"/>
            </w:pPr>
            <w:r w:rsidRPr="00D353B4">
              <w:t>U 1. Aktywny udział studenta w zajęciach, dziennik prowadzącego, prace zadane, projekt</w:t>
            </w:r>
          </w:p>
          <w:p w14:paraId="6B697898" w14:textId="77777777" w:rsidR="00D71C62" w:rsidRPr="00D353B4" w:rsidRDefault="00D71C62" w:rsidP="00471B94">
            <w:pPr>
              <w:jc w:val="both"/>
            </w:pPr>
            <w:r w:rsidRPr="00D353B4">
              <w:t>U 2. Aktywny udział studenta w zajęciach, dziennik prowadzącego</w:t>
            </w:r>
          </w:p>
          <w:p w14:paraId="48444220" w14:textId="77777777" w:rsidR="00D71C62" w:rsidRPr="00D353B4" w:rsidRDefault="00D71C62" w:rsidP="00471B94">
            <w:pPr>
              <w:jc w:val="both"/>
            </w:pPr>
            <w:r w:rsidRPr="00D353B4">
              <w:t>K 1. Aktywny udział studenta w zajęciach, dziennik prowadzącego</w:t>
            </w:r>
          </w:p>
          <w:p w14:paraId="7DA99678" w14:textId="77777777" w:rsidR="00D71C62" w:rsidRPr="00D353B4" w:rsidRDefault="00D71C62" w:rsidP="00471B94">
            <w:pPr>
              <w:jc w:val="both"/>
            </w:pPr>
            <w:r w:rsidRPr="00D353B4">
              <w:t>K 2. Aktywny udział studenta w zajęciach, dziennik prowadzącego</w:t>
            </w:r>
          </w:p>
        </w:tc>
      </w:tr>
      <w:tr w:rsidR="00D353B4" w:rsidRPr="00D353B4" w14:paraId="7833DD0F" w14:textId="77777777" w:rsidTr="00471B94">
        <w:trPr>
          <w:trHeight w:val="20"/>
        </w:trPr>
        <w:tc>
          <w:tcPr>
            <w:tcW w:w="2123" w:type="pct"/>
            <w:shd w:val="clear" w:color="auto" w:fill="auto"/>
          </w:tcPr>
          <w:p w14:paraId="5684F994" w14:textId="77777777" w:rsidR="00D71C62" w:rsidRPr="00D353B4" w:rsidRDefault="00D71C62" w:rsidP="00471B94">
            <w:r w:rsidRPr="00D353B4">
              <w:t>Elementy i wagi mające wpływ na ocenę końcową</w:t>
            </w:r>
          </w:p>
          <w:p w14:paraId="46677869" w14:textId="77777777" w:rsidR="00D71C62" w:rsidRPr="00D353B4" w:rsidRDefault="00D71C62" w:rsidP="00471B94"/>
          <w:p w14:paraId="0A831F3A" w14:textId="77777777" w:rsidR="00D71C62" w:rsidRPr="00D353B4" w:rsidRDefault="00D71C62" w:rsidP="00471B94"/>
        </w:tc>
        <w:tc>
          <w:tcPr>
            <w:tcW w:w="2877" w:type="pct"/>
            <w:shd w:val="clear" w:color="auto" w:fill="auto"/>
          </w:tcPr>
          <w:p w14:paraId="6351A7B2" w14:textId="77777777" w:rsidR="00D71C62" w:rsidRPr="00D353B4" w:rsidRDefault="00D71C62" w:rsidP="00471B94">
            <w:r w:rsidRPr="00D353B4">
              <w:t>Szczegółowe kryteria przy ocenie zaliczenia</w:t>
            </w:r>
          </w:p>
          <w:p w14:paraId="4E9B3746" w14:textId="77777777" w:rsidR="00D71C62" w:rsidRPr="00D353B4" w:rsidRDefault="00D71C62" w:rsidP="00471B94">
            <w:pPr>
              <w:rPr>
                <w:rFonts w:eastAsiaTheme="minorHAnsi"/>
              </w:rPr>
            </w:pPr>
            <w:r w:rsidRPr="00D353B4">
              <w:rPr>
                <w:rFonts w:eastAsiaTheme="minorHAnsi"/>
              </w:rPr>
              <w:t>Procent wiedzy wymaganej dla uzyskania oceny końcowej wynosi odpowiednio:</w:t>
            </w:r>
          </w:p>
          <w:p w14:paraId="33A44994" w14:textId="77777777" w:rsidR="00D71C62" w:rsidRPr="00D353B4" w:rsidRDefault="00D71C62" w:rsidP="00471B94">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bardzo dobry 91% - 100%,</w:t>
            </w:r>
          </w:p>
          <w:p w14:paraId="40A781BE" w14:textId="77777777" w:rsidR="00D71C62" w:rsidRPr="00D353B4" w:rsidRDefault="00D71C62" w:rsidP="00471B94">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plus 81% - 90%,</w:t>
            </w:r>
          </w:p>
          <w:p w14:paraId="75291ABB" w14:textId="77777777" w:rsidR="00D71C62" w:rsidRPr="00D353B4" w:rsidRDefault="00D71C62" w:rsidP="00471B94">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71% - 80%,</w:t>
            </w:r>
          </w:p>
          <w:p w14:paraId="44F3676D" w14:textId="77777777" w:rsidR="00D71C62" w:rsidRPr="00D353B4" w:rsidRDefault="00D71C62" w:rsidP="00471B94">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plus 61% - 70%,</w:t>
            </w:r>
          </w:p>
          <w:p w14:paraId="48D3A53A" w14:textId="77777777" w:rsidR="00D71C62" w:rsidRPr="00D353B4" w:rsidRDefault="00D71C62" w:rsidP="00471B94">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51% - 60%,</w:t>
            </w:r>
          </w:p>
          <w:p w14:paraId="7A7679BC" w14:textId="77777777" w:rsidR="00D71C62" w:rsidRPr="00D353B4" w:rsidRDefault="00D71C62" w:rsidP="00471B94">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niedostateczny 50% i mniej.</w:t>
            </w:r>
            <w:r w:rsidRPr="00D353B4">
              <w:rPr>
                <w:rFonts w:ascii="Times New Roman" w:hAnsi="Times New Roman"/>
                <w:sz w:val="24"/>
                <w:szCs w:val="24"/>
              </w:rPr>
              <w:t xml:space="preserve"> </w:t>
            </w:r>
          </w:p>
          <w:p w14:paraId="2E290F11" w14:textId="77777777" w:rsidR="00D71C62" w:rsidRPr="00D353B4" w:rsidRDefault="00D71C62" w:rsidP="00471B94">
            <w:pPr>
              <w:jc w:val="both"/>
            </w:pPr>
            <w:r w:rsidRPr="00D353B4">
              <w:rPr>
                <w:rFonts w:eastAsiaTheme="minorHAnsi"/>
              </w:rPr>
              <w:t xml:space="preserve">Student może uzyskać końcową ocenę pozytywną po uzyskaniu minimum oceny 3.0 z ćwiczeń </w:t>
            </w:r>
          </w:p>
        </w:tc>
      </w:tr>
      <w:tr w:rsidR="00D353B4" w:rsidRPr="00D353B4" w14:paraId="790F7B96" w14:textId="77777777" w:rsidTr="00471B94">
        <w:trPr>
          <w:trHeight w:val="20"/>
        </w:trPr>
        <w:tc>
          <w:tcPr>
            <w:tcW w:w="2123" w:type="pct"/>
            <w:shd w:val="clear" w:color="auto" w:fill="auto"/>
          </w:tcPr>
          <w:p w14:paraId="78B47923" w14:textId="77777777" w:rsidR="00BC1A1E" w:rsidRPr="00D353B4" w:rsidRDefault="00BC1A1E" w:rsidP="00471B94">
            <w:pPr>
              <w:jc w:val="both"/>
            </w:pPr>
            <w:r w:rsidRPr="00D353B4">
              <w:t>Bilans punktów ECTS</w:t>
            </w:r>
          </w:p>
        </w:tc>
        <w:tc>
          <w:tcPr>
            <w:tcW w:w="2877" w:type="pct"/>
            <w:shd w:val="clear" w:color="auto" w:fill="auto"/>
          </w:tcPr>
          <w:p w14:paraId="6C0A0B67" w14:textId="77777777" w:rsidR="00BC1A1E" w:rsidRPr="00D353B4" w:rsidRDefault="00BC1A1E" w:rsidP="00471B94">
            <w:r w:rsidRPr="00D353B4">
              <w:t>Kontaktowe</w:t>
            </w:r>
          </w:p>
          <w:p w14:paraId="58645DAF" w14:textId="77777777" w:rsidR="00BC1A1E" w:rsidRPr="00D353B4" w:rsidRDefault="00BC1A1E" w:rsidP="00471B94">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wykłady (10 godz./0,4 ECTS), </w:t>
            </w:r>
          </w:p>
          <w:p w14:paraId="1D6AF8BD" w14:textId="77777777" w:rsidR="00BC1A1E" w:rsidRPr="00D353B4" w:rsidRDefault="00BC1A1E" w:rsidP="00471B94">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ćwiczenia audytoryjne (20 godz./0,8 ECTS),</w:t>
            </w:r>
          </w:p>
          <w:p w14:paraId="2BD52F4C" w14:textId="77777777" w:rsidR="00BC1A1E" w:rsidRPr="00D353B4" w:rsidRDefault="00BC1A1E" w:rsidP="00471B94">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ćwiczenia laboratoryjne (10 godz./0,4 ECTS), </w:t>
            </w:r>
          </w:p>
          <w:p w14:paraId="2C8438C6" w14:textId="77777777" w:rsidR="00BC1A1E" w:rsidRPr="00D353B4" w:rsidRDefault="00BC1A1E" w:rsidP="00471B94">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egzamin (2 godz./0,1 ECTS), </w:t>
            </w:r>
          </w:p>
          <w:p w14:paraId="6782C650" w14:textId="77777777" w:rsidR="00BC1A1E" w:rsidRPr="00D353B4" w:rsidRDefault="00BC1A1E" w:rsidP="00471B94">
            <w:pPr>
              <w:ind w:left="120"/>
            </w:pPr>
            <w:r w:rsidRPr="00D353B4">
              <w:t>Łącznie – 42 godz./1,7 ECTS</w:t>
            </w:r>
          </w:p>
          <w:p w14:paraId="1EFEE8B8" w14:textId="77777777" w:rsidR="00BC1A1E" w:rsidRPr="00D353B4" w:rsidRDefault="00BC1A1E" w:rsidP="00471B94">
            <w:r w:rsidRPr="00D353B4">
              <w:t>Niekontaktowe</w:t>
            </w:r>
          </w:p>
          <w:p w14:paraId="3432A5C6" w14:textId="77777777" w:rsidR="00BC1A1E" w:rsidRPr="00D353B4" w:rsidRDefault="00BC1A1E" w:rsidP="00471B94">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(38 godz./1,5 ECTS),</w:t>
            </w:r>
          </w:p>
          <w:p w14:paraId="160E68FC" w14:textId="77777777" w:rsidR="00BC1A1E" w:rsidRPr="00D353B4" w:rsidRDefault="00BC1A1E" w:rsidP="00471B94">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wykonanie projektu (10 godz./0,4 ECTS),</w:t>
            </w:r>
          </w:p>
          <w:p w14:paraId="41DE4D09" w14:textId="77777777" w:rsidR="00BC1A1E" w:rsidRPr="00D353B4" w:rsidRDefault="00BC1A1E" w:rsidP="00471B94">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studiowanie literatury (35 godz./1,4 ECTS),</w:t>
            </w:r>
          </w:p>
          <w:p w14:paraId="578A8B51" w14:textId="083E22AC" w:rsidR="00BC1A1E" w:rsidRPr="00D353B4" w:rsidRDefault="00BC1A1E" w:rsidP="00471B94">
            <w:pPr>
              <w:jc w:val="both"/>
            </w:pPr>
            <w:r w:rsidRPr="00D353B4">
              <w:t>Łącznie 83 godz./3,3 ECTS</w:t>
            </w:r>
          </w:p>
        </w:tc>
      </w:tr>
      <w:tr w:rsidR="00BC1A1E" w:rsidRPr="00D353B4" w14:paraId="3A6D4954" w14:textId="77777777" w:rsidTr="00471B94">
        <w:trPr>
          <w:trHeight w:val="20"/>
        </w:trPr>
        <w:tc>
          <w:tcPr>
            <w:tcW w:w="2123" w:type="pct"/>
            <w:shd w:val="clear" w:color="auto" w:fill="auto"/>
          </w:tcPr>
          <w:p w14:paraId="62052F8A" w14:textId="77777777" w:rsidR="00BC1A1E" w:rsidRPr="00D353B4" w:rsidRDefault="00BC1A1E" w:rsidP="00471B94">
            <w:r w:rsidRPr="00D353B4">
              <w:lastRenderedPageBreak/>
              <w:t>Nakład pracy związany z zajęciami wymagającymi bezpośredniego udziału nauczyciela akademickiego</w:t>
            </w:r>
          </w:p>
        </w:tc>
        <w:tc>
          <w:tcPr>
            <w:tcW w:w="2877" w:type="pct"/>
            <w:shd w:val="clear" w:color="auto" w:fill="auto"/>
          </w:tcPr>
          <w:p w14:paraId="6371BCA2" w14:textId="77777777" w:rsidR="00BC1A1E" w:rsidRPr="00D353B4" w:rsidRDefault="00BC1A1E" w:rsidP="00471B94">
            <w:pPr>
              <w:jc w:val="both"/>
            </w:pPr>
            <w:r w:rsidRPr="00D353B4">
              <w:t>Udział:</w:t>
            </w:r>
          </w:p>
          <w:p w14:paraId="1D5E7E9A" w14:textId="77777777" w:rsidR="00BC1A1E" w:rsidRPr="00D353B4" w:rsidRDefault="00BC1A1E" w:rsidP="00471B94">
            <w:pPr>
              <w:jc w:val="both"/>
            </w:pPr>
            <w:r w:rsidRPr="00D353B4">
              <w:t>w wykładach – 10 godz.</w:t>
            </w:r>
          </w:p>
          <w:p w14:paraId="4D2B9510" w14:textId="77777777" w:rsidR="00BC1A1E" w:rsidRPr="00D353B4" w:rsidRDefault="00BC1A1E" w:rsidP="00471B94">
            <w:pPr>
              <w:jc w:val="both"/>
            </w:pPr>
            <w:r w:rsidRPr="00D353B4">
              <w:t xml:space="preserve">w ćwiczeniach audytoryjnych – 20 godz. </w:t>
            </w:r>
          </w:p>
          <w:p w14:paraId="1C026CB8" w14:textId="77777777" w:rsidR="00BC1A1E" w:rsidRPr="00D353B4" w:rsidRDefault="00BC1A1E" w:rsidP="00471B94">
            <w:pPr>
              <w:jc w:val="both"/>
            </w:pPr>
            <w:r w:rsidRPr="00D353B4">
              <w:t xml:space="preserve">w ćwiczeniach laboratoryjnych – 10 godz. </w:t>
            </w:r>
          </w:p>
          <w:p w14:paraId="24118385" w14:textId="77777777" w:rsidR="00BC1A1E" w:rsidRPr="00D353B4" w:rsidRDefault="00BC1A1E" w:rsidP="00471B94">
            <w:pPr>
              <w:jc w:val="both"/>
            </w:pPr>
            <w:r w:rsidRPr="00D353B4">
              <w:t>egzamin – 2 godz.</w:t>
            </w:r>
          </w:p>
          <w:p w14:paraId="05878105" w14:textId="4EEF5364" w:rsidR="00BC1A1E" w:rsidRPr="00D353B4" w:rsidRDefault="00BC1A1E" w:rsidP="00471B94">
            <w:pPr>
              <w:jc w:val="both"/>
            </w:pPr>
            <w:r w:rsidRPr="00D353B4">
              <w:t>Łącznie – 42 godz./1,7 ECTS</w:t>
            </w:r>
          </w:p>
        </w:tc>
      </w:tr>
    </w:tbl>
    <w:p w14:paraId="402C2012" w14:textId="77777777" w:rsidR="001A4B09" w:rsidRPr="00D353B4" w:rsidRDefault="001A4B09">
      <w:pPr>
        <w:rPr>
          <w:b/>
          <w:sz w:val="28"/>
          <w:szCs w:val="28"/>
        </w:rPr>
      </w:pPr>
    </w:p>
    <w:p w14:paraId="3A5D5E85" w14:textId="5A936438" w:rsidR="005F0DB3" w:rsidRPr="00D353B4" w:rsidRDefault="001A4B09">
      <w:pPr>
        <w:rPr>
          <w:b/>
          <w:sz w:val="28"/>
          <w:szCs w:val="28"/>
        </w:rPr>
      </w:pPr>
      <w:r w:rsidRPr="00D353B4">
        <w:rPr>
          <w:b/>
          <w:sz w:val="28"/>
          <w:szCs w:val="28"/>
        </w:rPr>
        <w:t>Karta opisu zajęć z modułu  Uproszczone formy księgowości Blok 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53D0E1C0" w14:textId="77777777" w:rsidTr="00471B94">
        <w:tc>
          <w:tcPr>
            <w:tcW w:w="2123" w:type="pct"/>
            <w:shd w:val="clear" w:color="auto" w:fill="auto"/>
          </w:tcPr>
          <w:p w14:paraId="45ECD1ED" w14:textId="15542C7D" w:rsidR="00874ABD" w:rsidRPr="00D353B4" w:rsidRDefault="00874ABD" w:rsidP="006C580C">
            <w:r w:rsidRPr="00D353B4">
              <w:t xml:space="preserve">Nazwa kierunku studiów </w:t>
            </w:r>
          </w:p>
        </w:tc>
        <w:tc>
          <w:tcPr>
            <w:tcW w:w="2877" w:type="pct"/>
            <w:shd w:val="clear" w:color="auto" w:fill="auto"/>
          </w:tcPr>
          <w:p w14:paraId="293E3DAD" w14:textId="19189ACE" w:rsidR="00874ABD" w:rsidRPr="00D353B4" w:rsidRDefault="00874ABD" w:rsidP="00FA5EA3">
            <w:r w:rsidRPr="00D353B4">
              <w:t>Turystyka i Rekreacja</w:t>
            </w:r>
            <w:r w:rsidR="00032671" w:rsidRPr="00D353B4">
              <w:t xml:space="preserve"> </w:t>
            </w:r>
          </w:p>
        </w:tc>
      </w:tr>
      <w:tr w:rsidR="00D353B4" w:rsidRPr="00D353B4" w14:paraId="1B7B52C1" w14:textId="77777777" w:rsidTr="00471B94">
        <w:tc>
          <w:tcPr>
            <w:tcW w:w="2123" w:type="pct"/>
            <w:shd w:val="clear" w:color="auto" w:fill="auto"/>
          </w:tcPr>
          <w:p w14:paraId="0F715CAB" w14:textId="77777777" w:rsidR="00874ABD" w:rsidRPr="00D353B4" w:rsidRDefault="00874ABD" w:rsidP="00FA5EA3">
            <w:r w:rsidRPr="00D353B4">
              <w:t>Nazwa modułu, także nazwa w języku angielskim</w:t>
            </w:r>
          </w:p>
        </w:tc>
        <w:tc>
          <w:tcPr>
            <w:tcW w:w="2877" w:type="pct"/>
            <w:shd w:val="clear" w:color="auto" w:fill="auto"/>
          </w:tcPr>
          <w:p w14:paraId="0AFCBE67" w14:textId="77777777" w:rsidR="00874ABD" w:rsidRPr="00D353B4" w:rsidRDefault="00874ABD" w:rsidP="00FA5EA3">
            <w:r w:rsidRPr="00D353B4">
              <w:t>Uproszczone formy księgowości </w:t>
            </w:r>
          </w:p>
          <w:p w14:paraId="1D212453" w14:textId="77777777" w:rsidR="00874ABD" w:rsidRPr="00D353B4" w:rsidRDefault="00874ABD" w:rsidP="00FA5EA3">
            <w:r w:rsidRPr="00D353B4">
              <w:t>Simplified accounting forms</w:t>
            </w:r>
          </w:p>
        </w:tc>
      </w:tr>
      <w:tr w:rsidR="00D353B4" w:rsidRPr="00D353B4" w14:paraId="5F5F0BDD" w14:textId="77777777" w:rsidTr="00471B94">
        <w:tc>
          <w:tcPr>
            <w:tcW w:w="2123" w:type="pct"/>
            <w:shd w:val="clear" w:color="auto" w:fill="auto"/>
          </w:tcPr>
          <w:p w14:paraId="7755D3B3" w14:textId="593B7E11" w:rsidR="00874ABD" w:rsidRPr="00D353B4" w:rsidRDefault="00874ABD" w:rsidP="006C580C">
            <w:r w:rsidRPr="00D353B4">
              <w:t xml:space="preserve">Język wykładowy </w:t>
            </w:r>
          </w:p>
        </w:tc>
        <w:tc>
          <w:tcPr>
            <w:tcW w:w="2877" w:type="pct"/>
            <w:shd w:val="clear" w:color="auto" w:fill="auto"/>
          </w:tcPr>
          <w:p w14:paraId="32A78326" w14:textId="77777777" w:rsidR="00874ABD" w:rsidRPr="00D353B4" w:rsidRDefault="00874ABD" w:rsidP="00FA5EA3">
            <w:r w:rsidRPr="00D353B4">
              <w:t>Polski</w:t>
            </w:r>
          </w:p>
        </w:tc>
      </w:tr>
      <w:tr w:rsidR="00D353B4" w:rsidRPr="00D353B4" w14:paraId="04103A3C" w14:textId="77777777" w:rsidTr="00471B94">
        <w:tc>
          <w:tcPr>
            <w:tcW w:w="2123" w:type="pct"/>
            <w:shd w:val="clear" w:color="auto" w:fill="auto"/>
          </w:tcPr>
          <w:p w14:paraId="1297D2AB" w14:textId="5A603707" w:rsidR="00874ABD" w:rsidRPr="00D353B4" w:rsidRDefault="00874ABD" w:rsidP="006C580C">
            <w:pPr>
              <w:autoSpaceDE w:val="0"/>
              <w:autoSpaceDN w:val="0"/>
              <w:adjustRightInd w:val="0"/>
            </w:pPr>
            <w:r w:rsidRPr="00D353B4">
              <w:t xml:space="preserve">Rodzaj modułu </w:t>
            </w:r>
          </w:p>
        </w:tc>
        <w:tc>
          <w:tcPr>
            <w:tcW w:w="2877" w:type="pct"/>
            <w:shd w:val="clear" w:color="auto" w:fill="auto"/>
          </w:tcPr>
          <w:p w14:paraId="6579932E" w14:textId="77777777" w:rsidR="00874ABD" w:rsidRPr="00D353B4" w:rsidRDefault="00874ABD" w:rsidP="00FA5EA3">
            <w:r w:rsidRPr="00D353B4">
              <w:t>fakultatywny</w:t>
            </w:r>
          </w:p>
        </w:tc>
      </w:tr>
      <w:tr w:rsidR="00D353B4" w:rsidRPr="00D353B4" w14:paraId="25519765" w14:textId="77777777" w:rsidTr="00471B94">
        <w:tc>
          <w:tcPr>
            <w:tcW w:w="2123" w:type="pct"/>
            <w:shd w:val="clear" w:color="auto" w:fill="auto"/>
          </w:tcPr>
          <w:p w14:paraId="7D96C032" w14:textId="77777777" w:rsidR="00874ABD" w:rsidRPr="00D353B4" w:rsidRDefault="00874ABD" w:rsidP="00FA5EA3">
            <w:r w:rsidRPr="00D353B4">
              <w:t>Poziom studiów</w:t>
            </w:r>
          </w:p>
        </w:tc>
        <w:tc>
          <w:tcPr>
            <w:tcW w:w="2877" w:type="pct"/>
            <w:shd w:val="clear" w:color="auto" w:fill="auto"/>
          </w:tcPr>
          <w:p w14:paraId="1B584B68" w14:textId="77777777" w:rsidR="00874ABD" w:rsidRPr="00D353B4" w:rsidRDefault="00874ABD" w:rsidP="00FA5EA3">
            <w:r w:rsidRPr="00D353B4">
              <w:t>pierwszego stopnia/licencjackie</w:t>
            </w:r>
          </w:p>
        </w:tc>
      </w:tr>
      <w:tr w:rsidR="00D353B4" w:rsidRPr="00D353B4" w14:paraId="79E10B1D" w14:textId="77777777" w:rsidTr="00471B94">
        <w:tc>
          <w:tcPr>
            <w:tcW w:w="2123" w:type="pct"/>
            <w:shd w:val="clear" w:color="auto" w:fill="auto"/>
          </w:tcPr>
          <w:p w14:paraId="4B3ED09C" w14:textId="382BF41D" w:rsidR="00874ABD" w:rsidRPr="00D353B4" w:rsidRDefault="00874ABD" w:rsidP="006C580C">
            <w:r w:rsidRPr="00D353B4">
              <w:t>Forma studiów</w:t>
            </w:r>
          </w:p>
        </w:tc>
        <w:tc>
          <w:tcPr>
            <w:tcW w:w="2877" w:type="pct"/>
            <w:shd w:val="clear" w:color="auto" w:fill="auto"/>
          </w:tcPr>
          <w:p w14:paraId="43D5BDD9" w14:textId="004253BD" w:rsidR="00874ABD" w:rsidRPr="00D353B4" w:rsidRDefault="006C580C" w:rsidP="00FA5EA3">
            <w:r w:rsidRPr="00D353B4">
              <w:t>nie</w:t>
            </w:r>
            <w:r w:rsidR="00874ABD" w:rsidRPr="00D353B4">
              <w:t>stacjonarne</w:t>
            </w:r>
          </w:p>
        </w:tc>
      </w:tr>
      <w:tr w:rsidR="00D353B4" w:rsidRPr="00D353B4" w14:paraId="000B2B4A" w14:textId="77777777" w:rsidTr="00471B94">
        <w:tc>
          <w:tcPr>
            <w:tcW w:w="2123" w:type="pct"/>
            <w:shd w:val="clear" w:color="auto" w:fill="auto"/>
          </w:tcPr>
          <w:p w14:paraId="49745D35" w14:textId="77777777" w:rsidR="00874ABD" w:rsidRPr="00D353B4" w:rsidRDefault="00874ABD" w:rsidP="00FA5EA3">
            <w:r w:rsidRPr="00D353B4">
              <w:t>Rok studiów dla kierunku</w:t>
            </w:r>
          </w:p>
        </w:tc>
        <w:tc>
          <w:tcPr>
            <w:tcW w:w="2877" w:type="pct"/>
            <w:shd w:val="clear" w:color="auto" w:fill="auto"/>
          </w:tcPr>
          <w:p w14:paraId="102895E5" w14:textId="77777777" w:rsidR="00874ABD" w:rsidRPr="00D353B4" w:rsidRDefault="00874ABD" w:rsidP="00FA5EA3">
            <w:r w:rsidRPr="00D353B4">
              <w:t>III</w:t>
            </w:r>
          </w:p>
        </w:tc>
      </w:tr>
      <w:tr w:rsidR="00D353B4" w:rsidRPr="00D353B4" w14:paraId="131F1CCA" w14:textId="77777777" w:rsidTr="00471B94">
        <w:tc>
          <w:tcPr>
            <w:tcW w:w="2123" w:type="pct"/>
            <w:shd w:val="clear" w:color="auto" w:fill="auto"/>
          </w:tcPr>
          <w:p w14:paraId="47887918" w14:textId="77777777" w:rsidR="00874ABD" w:rsidRPr="00D353B4" w:rsidRDefault="00874ABD" w:rsidP="00FA5EA3">
            <w:r w:rsidRPr="00D353B4">
              <w:t>Semestr dla kierunku</w:t>
            </w:r>
          </w:p>
        </w:tc>
        <w:tc>
          <w:tcPr>
            <w:tcW w:w="2877" w:type="pct"/>
            <w:shd w:val="clear" w:color="auto" w:fill="auto"/>
          </w:tcPr>
          <w:p w14:paraId="599A64EF" w14:textId="77777777" w:rsidR="00874ABD" w:rsidRPr="00D353B4" w:rsidRDefault="00874ABD" w:rsidP="00FA5EA3">
            <w:r w:rsidRPr="00D353B4">
              <w:t>5</w:t>
            </w:r>
          </w:p>
        </w:tc>
      </w:tr>
      <w:tr w:rsidR="00D353B4" w:rsidRPr="00D353B4" w14:paraId="78B0F66E" w14:textId="77777777" w:rsidTr="00471B94">
        <w:tc>
          <w:tcPr>
            <w:tcW w:w="2123" w:type="pct"/>
            <w:shd w:val="clear" w:color="auto" w:fill="auto"/>
          </w:tcPr>
          <w:p w14:paraId="2BA01D71" w14:textId="77777777" w:rsidR="00874ABD" w:rsidRPr="00D353B4" w:rsidRDefault="00874ABD" w:rsidP="00FA5EA3">
            <w:pPr>
              <w:autoSpaceDE w:val="0"/>
              <w:autoSpaceDN w:val="0"/>
              <w:adjustRightInd w:val="0"/>
            </w:pPr>
            <w:r w:rsidRPr="00D353B4">
              <w:t>Liczba punktów ECTS z podziałem na kontaktowe/niekontaktowe</w:t>
            </w:r>
          </w:p>
        </w:tc>
        <w:tc>
          <w:tcPr>
            <w:tcW w:w="2877" w:type="pct"/>
            <w:shd w:val="clear" w:color="auto" w:fill="auto"/>
          </w:tcPr>
          <w:p w14:paraId="38964A66" w14:textId="4AEF8442" w:rsidR="00874ABD" w:rsidRPr="00D353B4" w:rsidRDefault="00874ABD" w:rsidP="00FA5EA3">
            <w:r w:rsidRPr="00D353B4">
              <w:t>5 (</w:t>
            </w:r>
            <w:r w:rsidR="006C580C" w:rsidRPr="00D353B4">
              <w:t>1,</w:t>
            </w:r>
            <w:r w:rsidR="0044731F" w:rsidRPr="00D353B4">
              <w:t>8</w:t>
            </w:r>
            <w:r w:rsidR="006C580C" w:rsidRPr="00D353B4">
              <w:t>/3,</w:t>
            </w:r>
            <w:r w:rsidR="0044731F" w:rsidRPr="00D353B4">
              <w:t>2</w:t>
            </w:r>
            <w:r w:rsidRPr="00D353B4">
              <w:t>)</w:t>
            </w:r>
          </w:p>
        </w:tc>
      </w:tr>
      <w:tr w:rsidR="00D353B4" w:rsidRPr="00D353B4" w14:paraId="45AEA4CF" w14:textId="77777777" w:rsidTr="00471B94">
        <w:tc>
          <w:tcPr>
            <w:tcW w:w="2123" w:type="pct"/>
            <w:shd w:val="clear" w:color="auto" w:fill="auto"/>
          </w:tcPr>
          <w:p w14:paraId="37EACFD3" w14:textId="77777777" w:rsidR="00874ABD" w:rsidRPr="00D353B4" w:rsidRDefault="00874ABD" w:rsidP="00FA5EA3">
            <w:pPr>
              <w:autoSpaceDE w:val="0"/>
              <w:autoSpaceDN w:val="0"/>
              <w:adjustRightInd w:val="0"/>
            </w:pPr>
            <w:r w:rsidRPr="00D353B4">
              <w:t>Tytuł naukowy/stopień naukowy, imię i nazwisko osoby odpowiedzialnej za moduł</w:t>
            </w:r>
          </w:p>
        </w:tc>
        <w:tc>
          <w:tcPr>
            <w:tcW w:w="2877" w:type="pct"/>
            <w:shd w:val="clear" w:color="auto" w:fill="auto"/>
          </w:tcPr>
          <w:p w14:paraId="4633A0DA" w14:textId="77777777" w:rsidR="00874ABD" w:rsidRPr="00D353B4" w:rsidRDefault="00874ABD" w:rsidP="00FA5EA3">
            <w:r w:rsidRPr="00D353B4">
              <w:t>Dr Julia Wojciechowska-Solis</w:t>
            </w:r>
          </w:p>
        </w:tc>
      </w:tr>
      <w:tr w:rsidR="00D353B4" w:rsidRPr="00D353B4" w14:paraId="320D2404" w14:textId="77777777" w:rsidTr="00471B94">
        <w:tc>
          <w:tcPr>
            <w:tcW w:w="2123" w:type="pct"/>
            <w:shd w:val="clear" w:color="auto" w:fill="auto"/>
          </w:tcPr>
          <w:p w14:paraId="7FAF8844" w14:textId="0FF77253" w:rsidR="00874ABD" w:rsidRPr="00D353B4" w:rsidRDefault="00874ABD" w:rsidP="00FA5EA3">
            <w:r w:rsidRPr="00D353B4">
              <w:t>Jednostka oferująca moduł</w:t>
            </w:r>
          </w:p>
        </w:tc>
        <w:tc>
          <w:tcPr>
            <w:tcW w:w="2877" w:type="pct"/>
            <w:shd w:val="clear" w:color="auto" w:fill="auto"/>
          </w:tcPr>
          <w:p w14:paraId="0C0B8C2C" w14:textId="77777777" w:rsidR="00874ABD" w:rsidRPr="00D353B4" w:rsidRDefault="00874ABD" w:rsidP="00FA5EA3">
            <w:r w:rsidRPr="00D353B4">
              <w:t>Katedra Herbologii i Technik Uprawy Roślin</w:t>
            </w:r>
          </w:p>
        </w:tc>
      </w:tr>
      <w:tr w:rsidR="00D353B4" w:rsidRPr="00D353B4" w14:paraId="50CB4D0F" w14:textId="77777777" w:rsidTr="00471B94">
        <w:tc>
          <w:tcPr>
            <w:tcW w:w="2123" w:type="pct"/>
            <w:shd w:val="clear" w:color="auto" w:fill="auto"/>
          </w:tcPr>
          <w:p w14:paraId="3D2B717D" w14:textId="77777777" w:rsidR="00874ABD" w:rsidRPr="00D353B4" w:rsidRDefault="00874ABD" w:rsidP="00FA5EA3">
            <w:r w:rsidRPr="00D353B4">
              <w:t>Cel modułu</w:t>
            </w:r>
          </w:p>
          <w:p w14:paraId="46AD9F8D" w14:textId="77777777" w:rsidR="00874ABD" w:rsidRPr="00D353B4" w:rsidRDefault="00874ABD" w:rsidP="00FA5EA3"/>
        </w:tc>
        <w:tc>
          <w:tcPr>
            <w:tcW w:w="2877" w:type="pct"/>
            <w:shd w:val="clear" w:color="auto" w:fill="auto"/>
          </w:tcPr>
          <w:p w14:paraId="0DCEC795" w14:textId="77777777" w:rsidR="00874ABD" w:rsidRPr="00D353B4" w:rsidRDefault="00874ABD" w:rsidP="00FA5EA3">
            <w:pPr>
              <w:autoSpaceDE w:val="0"/>
              <w:autoSpaceDN w:val="0"/>
              <w:adjustRightInd w:val="0"/>
            </w:pPr>
            <w:r w:rsidRPr="00D353B4">
              <w:t>Celem przedmiotu jest nabycie umiejętności prowadzenia uproszczonej księgowości z użyciem komputera w  przedsiębiorstwie turystycznym, np. wystawiania faktur VAT oraz innych dowodów zakupu i sprzedaży, naliczania płac, zobowiązań wobec ZUS i US</w:t>
            </w:r>
          </w:p>
        </w:tc>
      </w:tr>
      <w:tr w:rsidR="00D353B4" w:rsidRPr="00D353B4" w14:paraId="2860C1A0" w14:textId="77777777" w:rsidTr="00471B94">
        <w:trPr>
          <w:trHeight w:val="236"/>
        </w:trPr>
        <w:tc>
          <w:tcPr>
            <w:tcW w:w="2123" w:type="pct"/>
            <w:vMerge w:val="restart"/>
            <w:shd w:val="clear" w:color="auto" w:fill="auto"/>
          </w:tcPr>
          <w:p w14:paraId="22581F8D" w14:textId="77777777" w:rsidR="00874ABD" w:rsidRPr="00D353B4" w:rsidRDefault="00874ABD" w:rsidP="00FA5EA3">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29BF3BAA" w14:textId="77777777" w:rsidR="00874ABD" w:rsidRPr="00D353B4" w:rsidRDefault="00874ABD" w:rsidP="00FA5EA3">
            <w:r w:rsidRPr="00D353B4">
              <w:t xml:space="preserve">Wiedza: </w:t>
            </w:r>
          </w:p>
        </w:tc>
      </w:tr>
      <w:tr w:rsidR="00D353B4" w:rsidRPr="00D353B4" w14:paraId="1D537DF4" w14:textId="77777777" w:rsidTr="00471B94">
        <w:trPr>
          <w:trHeight w:val="233"/>
        </w:trPr>
        <w:tc>
          <w:tcPr>
            <w:tcW w:w="2123" w:type="pct"/>
            <w:vMerge/>
            <w:shd w:val="clear" w:color="auto" w:fill="auto"/>
          </w:tcPr>
          <w:p w14:paraId="22F0DAF0" w14:textId="77777777" w:rsidR="00874ABD" w:rsidRPr="00D353B4" w:rsidRDefault="00874ABD" w:rsidP="00FA5EA3">
            <w:pPr>
              <w:rPr>
                <w:highlight w:val="yellow"/>
              </w:rPr>
            </w:pPr>
          </w:p>
        </w:tc>
        <w:tc>
          <w:tcPr>
            <w:tcW w:w="2877" w:type="pct"/>
            <w:shd w:val="clear" w:color="auto" w:fill="auto"/>
          </w:tcPr>
          <w:p w14:paraId="0D0BEB6D" w14:textId="77777777" w:rsidR="00874ABD" w:rsidRPr="00D353B4" w:rsidRDefault="00874ABD" w:rsidP="00FA5EA3">
            <w:r w:rsidRPr="00D353B4">
              <w:t>1. zna zaawansowane  zagadnienia ekonomiczne dotyczące zasad księgowania operacji gospodarczych w przedsiębiorstwie turystycznym.</w:t>
            </w:r>
          </w:p>
        </w:tc>
      </w:tr>
      <w:tr w:rsidR="00D353B4" w:rsidRPr="00D353B4" w14:paraId="00D1972F" w14:textId="77777777" w:rsidTr="00471B94">
        <w:trPr>
          <w:trHeight w:val="215"/>
        </w:trPr>
        <w:tc>
          <w:tcPr>
            <w:tcW w:w="2123" w:type="pct"/>
            <w:vMerge/>
            <w:shd w:val="clear" w:color="auto" w:fill="auto"/>
          </w:tcPr>
          <w:p w14:paraId="2713CCD0" w14:textId="77777777" w:rsidR="00874ABD" w:rsidRPr="00D353B4" w:rsidRDefault="00874ABD" w:rsidP="00FA5EA3">
            <w:pPr>
              <w:rPr>
                <w:highlight w:val="yellow"/>
              </w:rPr>
            </w:pPr>
          </w:p>
        </w:tc>
        <w:tc>
          <w:tcPr>
            <w:tcW w:w="2877" w:type="pct"/>
            <w:shd w:val="clear" w:color="auto" w:fill="auto"/>
          </w:tcPr>
          <w:p w14:paraId="3DA512DE" w14:textId="77777777" w:rsidR="00874ABD" w:rsidRPr="00D353B4" w:rsidRDefault="00874ABD" w:rsidP="00FA5EA3">
            <w:r w:rsidRPr="00D353B4">
              <w:t>2. zna różnorodne formy prowadzenia księgowości w przedsiębiorstwie turystycznym.</w:t>
            </w:r>
          </w:p>
        </w:tc>
      </w:tr>
      <w:tr w:rsidR="00D353B4" w:rsidRPr="00D353B4" w14:paraId="6711DAB2" w14:textId="77777777" w:rsidTr="00471B94">
        <w:trPr>
          <w:trHeight w:val="233"/>
        </w:trPr>
        <w:tc>
          <w:tcPr>
            <w:tcW w:w="2123" w:type="pct"/>
            <w:vMerge/>
            <w:shd w:val="clear" w:color="auto" w:fill="auto"/>
          </w:tcPr>
          <w:p w14:paraId="03A192F6" w14:textId="77777777" w:rsidR="00874ABD" w:rsidRPr="00D353B4" w:rsidRDefault="00874ABD" w:rsidP="00FA5EA3">
            <w:pPr>
              <w:rPr>
                <w:highlight w:val="yellow"/>
              </w:rPr>
            </w:pPr>
          </w:p>
        </w:tc>
        <w:tc>
          <w:tcPr>
            <w:tcW w:w="2877" w:type="pct"/>
            <w:shd w:val="clear" w:color="auto" w:fill="auto"/>
          </w:tcPr>
          <w:p w14:paraId="688F9346" w14:textId="77777777" w:rsidR="00874ABD" w:rsidRPr="00D353B4" w:rsidRDefault="00874ABD" w:rsidP="00FA5EA3">
            <w:r w:rsidRPr="00D353B4">
              <w:t>Umiejętności:</w:t>
            </w:r>
          </w:p>
        </w:tc>
      </w:tr>
      <w:tr w:rsidR="00D353B4" w:rsidRPr="00D353B4" w14:paraId="22ECFBFA" w14:textId="77777777" w:rsidTr="00471B94">
        <w:trPr>
          <w:trHeight w:val="233"/>
        </w:trPr>
        <w:tc>
          <w:tcPr>
            <w:tcW w:w="2123" w:type="pct"/>
            <w:vMerge/>
            <w:shd w:val="clear" w:color="auto" w:fill="auto"/>
          </w:tcPr>
          <w:p w14:paraId="32FFDFB1" w14:textId="77777777" w:rsidR="00874ABD" w:rsidRPr="00D353B4" w:rsidRDefault="00874ABD" w:rsidP="00FA5EA3">
            <w:pPr>
              <w:rPr>
                <w:highlight w:val="yellow"/>
              </w:rPr>
            </w:pPr>
          </w:p>
        </w:tc>
        <w:tc>
          <w:tcPr>
            <w:tcW w:w="2877" w:type="pct"/>
            <w:shd w:val="clear" w:color="auto" w:fill="auto"/>
          </w:tcPr>
          <w:p w14:paraId="1D355AE6" w14:textId="77777777" w:rsidR="00874ABD" w:rsidRPr="00D353B4" w:rsidRDefault="00874ABD" w:rsidP="00FA5EA3">
            <w:r w:rsidRPr="00D353B4">
              <w:t>1. samodzielnie potrafi wykorzystywać technologie informatyczne aby prowadzić prostą księgowość w przedsiębiorstwie turystycznym</w:t>
            </w:r>
          </w:p>
        </w:tc>
      </w:tr>
      <w:tr w:rsidR="00D353B4" w:rsidRPr="00D353B4" w14:paraId="713130A5" w14:textId="77777777" w:rsidTr="00471B94">
        <w:trPr>
          <w:trHeight w:val="689"/>
        </w:trPr>
        <w:tc>
          <w:tcPr>
            <w:tcW w:w="2123" w:type="pct"/>
            <w:vMerge/>
            <w:shd w:val="clear" w:color="auto" w:fill="auto"/>
          </w:tcPr>
          <w:p w14:paraId="788B782A" w14:textId="77777777" w:rsidR="00874ABD" w:rsidRPr="00D353B4" w:rsidRDefault="00874ABD" w:rsidP="00FA5EA3">
            <w:pPr>
              <w:rPr>
                <w:highlight w:val="yellow"/>
              </w:rPr>
            </w:pPr>
          </w:p>
        </w:tc>
        <w:tc>
          <w:tcPr>
            <w:tcW w:w="2877" w:type="pct"/>
            <w:shd w:val="clear" w:color="auto" w:fill="auto"/>
          </w:tcPr>
          <w:p w14:paraId="198DD500" w14:textId="77777777" w:rsidR="00874ABD" w:rsidRPr="00D353B4" w:rsidRDefault="00874ABD" w:rsidP="00FA5EA3">
            <w:r w:rsidRPr="00D353B4">
              <w:t>2.</w:t>
            </w:r>
            <w:r w:rsidRPr="00D353B4">
              <w:rPr>
                <w:shd w:val="clear" w:color="auto" w:fill="FFFFFF"/>
              </w:rPr>
              <w:t xml:space="preserve"> samodzielnie potrafi prowadzić dokumenty księgowe, tworzyć niezbędną dokumentacje.</w:t>
            </w:r>
          </w:p>
        </w:tc>
      </w:tr>
      <w:tr w:rsidR="00D353B4" w:rsidRPr="00D353B4" w14:paraId="54CB7DF7" w14:textId="77777777" w:rsidTr="00471B94">
        <w:trPr>
          <w:trHeight w:val="233"/>
        </w:trPr>
        <w:tc>
          <w:tcPr>
            <w:tcW w:w="2123" w:type="pct"/>
            <w:vMerge/>
            <w:shd w:val="clear" w:color="auto" w:fill="auto"/>
          </w:tcPr>
          <w:p w14:paraId="07242D5F" w14:textId="77777777" w:rsidR="00874ABD" w:rsidRPr="00D353B4" w:rsidRDefault="00874ABD" w:rsidP="00FA5EA3">
            <w:pPr>
              <w:rPr>
                <w:highlight w:val="yellow"/>
              </w:rPr>
            </w:pPr>
          </w:p>
        </w:tc>
        <w:tc>
          <w:tcPr>
            <w:tcW w:w="2877" w:type="pct"/>
            <w:shd w:val="clear" w:color="auto" w:fill="auto"/>
          </w:tcPr>
          <w:p w14:paraId="11ED39B5" w14:textId="77777777" w:rsidR="00874ABD" w:rsidRPr="00D353B4" w:rsidRDefault="00874ABD" w:rsidP="00FA5EA3">
            <w:r w:rsidRPr="00D353B4">
              <w:t>Kompetencje społeczne:</w:t>
            </w:r>
          </w:p>
        </w:tc>
      </w:tr>
      <w:tr w:rsidR="00D353B4" w:rsidRPr="00D353B4" w14:paraId="495F10F9" w14:textId="77777777" w:rsidTr="00471B94">
        <w:trPr>
          <w:trHeight w:val="986"/>
        </w:trPr>
        <w:tc>
          <w:tcPr>
            <w:tcW w:w="2123" w:type="pct"/>
            <w:vMerge/>
            <w:shd w:val="clear" w:color="auto" w:fill="auto"/>
          </w:tcPr>
          <w:p w14:paraId="1DAC42D3" w14:textId="77777777" w:rsidR="00874ABD" w:rsidRPr="00D353B4" w:rsidRDefault="00874ABD" w:rsidP="00FA5EA3">
            <w:pPr>
              <w:rPr>
                <w:highlight w:val="yellow"/>
              </w:rPr>
            </w:pPr>
          </w:p>
        </w:tc>
        <w:tc>
          <w:tcPr>
            <w:tcW w:w="2877" w:type="pct"/>
            <w:shd w:val="clear" w:color="auto" w:fill="auto"/>
          </w:tcPr>
          <w:p w14:paraId="748C672D" w14:textId="77777777" w:rsidR="00874ABD" w:rsidRPr="00D353B4" w:rsidRDefault="00874ABD" w:rsidP="00FA5EA3">
            <w:r w:rsidRPr="00D353B4">
              <w:t>1. samodzielnie podejmować decyzje dotyczące działalności finansowej przedsiębiorstwa turystycznego w oparciu o dokumenty księgowe.</w:t>
            </w:r>
          </w:p>
        </w:tc>
      </w:tr>
      <w:tr w:rsidR="00D353B4" w:rsidRPr="00D353B4" w14:paraId="67104A7F" w14:textId="77777777" w:rsidTr="00471B94">
        <w:tc>
          <w:tcPr>
            <w:tcW w:w="2123" w:type="pct"/>
            <w:shd w:val="clear" w:color="auto" w:fill="auto"/>
          </w:tcPr>
          <w:p w14:paraId="5F1B0263" w14:textId="77777777" w:rsidR="00874ABD" w:rsidRPr="00D353B4" w:rsidRDefault="00874ABD" w:rsidP="00FA5EA3">
            <w:r w:rsidRPr="00D353B4">
              <w:t>Odniesienie modułowych efektów uczenia się do kierunkowych efektów uczenia się</w:t>
            </w:r>
          </w:p>
        </w:tc>
        <w:tc>
          <w:tcPr>
            <w:tcW w:w="2877" w:type="pct"/>
            <w:shd w:val="clear" w:color="auto" w:fill="auto"/>
          </w:tcPr>
          <w:p w14:paraId="2A377951" w14:textId="77777777" w:rsidR="00874ABD" w:rsidRPr="00D353B4" w:rsidRDefault="00874ABD" w:rsidP="00FA5EA3">
            <w:pPr>
              <w:jc w:val="both"/>
            </w:pPr>
            <w:r w:rsidRPr="00D353B4">
              <w:t>W1 – TR_W01</w:t>
            </w:r>
          </w:p>
          <w:p w14:paraId="2D35DABD" w14:textId="77777777" w:rsidR="00874ABD" w:rsidRPr="00D353B4" w:rsidRDefault="00874ABD" w:rsidP="00FA5EA3">
            <w:pPr>
              <w:jc w:val="both"/>
            </w:pPr>
            <w:r w:rsidRPr="00D353B4">
              <w:t>W2 – TR_W010</w:t>
            </w:r>
          </w:p>
          <w:p w14:paraId="061554FD" w14:textId="77777777" w:rsidR="00874ABD" w:rsidRPr="00D353B4" w:rsidRDefault="00874ABD" w:rsidP="00FA5EA3">
            <w:pPr>
              <w:jc w:val="both"/>
            </w:pPr>
            <w:r w:rsidRPr="00D353B4">
              <w:t>U1 – TR_U03</w:t>
            </w:r>
          </w:p>
          <w:p w14:paraId="7B6A1698" w14:textId="77777777" w:rsidR="00874ABD" w:rsidRPr="00D353B4" w:rsidRDefault="00874ABD" w:rsidP="00FA5EA3">
            <w:pPr>
              <w:jc w:val="both"/>
            </w:pPr>
            <w:r w:rsidRPr="00D353B4">
              <w:t>U2 – TR_U04</w:t>
            </w:r>
          </w:p>
          <w:p w14:paraId="2FF1B743" w14:textId="77777777" w:rsidR="00874ABD" w:rsidRPr="00D353B4" w:rsidRDefault="00874ABD" w:rsidP="00FA5EA3">
            <w:pPr>
              <w:jc w:val="both"/>
            </w:pPr>
            <w:r w:rsidRPr="00D353B4">
              <w:t>K1 - TR_K01</w:t>
            </w:r>
          </w:p>
        </w:tc>
      </w:tr>
      <w:tr w:rsidR="00D353B4" w:rsidRPr="00D353B4" w14:paraId="307E8F9C" w14:textId="77777777" w:rsidTr="00471B94">
        <w:tc>
          <w:tcPr>
            <w:tcW w:w="2123" w:type="pct"/>
            <w:shd w:val="clear" w:color="auto" w:fill="auto"/>
          </w:tcPr>
          <w:p w14:paraId="7706DD13" w14:textId="77777777" w:rsidR="00874ABD" w:rsidRPr="00D353B4" w:rsidRDefault="00874ABD" w:rsidP="00FA5EA3">
            <w:r w:rsidRPr="00D353B4">
              <w:lastRenderedPageBreak/>
              <w:t>Odniesienie modułowych efektów uczenia się do efektów inżynierskich (jeżeli dotyczy)</w:t>
            </w:r>
          </w:p>
        </w:tc>
        <w:tc>
          <w:tcPr>
            <w:tcW w:w="2877" w:type="pct"/>
            <w:shd w:val="clear" w:color="auto" w:fill="auto"/>
          </w:tcPr>
          <w:p w14:paraId="5D5C142B" w14:textId="77777777" w:rsidR="00874ABD" w:rsidRPr="00D353B4" w:rsidRDefault="00874ABD" w:rsidP="00FA5EA3">
            <w:pPr>
              <w:jc w:val="both"/>
            </w:pPr>
            <w:r w:rsidRPr="00D353B4">
              <w:t xml:space="preserve">Nie dotyczy </w:t>
            </w:r>
          </w:p>
        </w:tc>
      </w:tr>
      <w:tr w:rsidR="00D353B4" w:rsidRPr="00D353B4" w14:paraId="7594D94F" w14:textId="77777777" w:rsidTr="00471B94">
        <w:tc>
          <w:tcPr>
            <w:tcW w:w="2123" w:type="pct"/>
            <w:shd w:val="clear" w:color="auto" w:fill="auto"/>
          </w:tcPr>
          <w:p w14:paraId="02583349" w14:textId="77777777" w:rsidR="00874ABD" w:rsidRPr="00D353B4" w:rsidRDefault="00874ABD" w:rsidP="00FA5EA3">
            <w:r w:rsidRPr="00D353B4">
              <w:t xml:space="preserve">Wymagania wstępne i dodatkowe </w:t>
            </w:r>
          </w:p>
        </w:tc>
        <w:tc>
          <w:tcPr>
            <w:tcW w:w="2877" w:type="pct"/>
            <w:shd w:val="clear" w:color="auto" w:fill="auto"/>
          </w:tcPr>
          <w:p w14:paraId="0CB4224F" w14:textId="77777777" w:rsidR="00874ABD" w:rsidRPr="00D353B4" w:rsidRDefault="00874ABD" w:rsidP="00FA5EA3">
            <w:pPr>
              <w:jc w:val="both"/>
            </w:pPr>
            <w:r w:rsidRPr="00D353B4">
              <w:t>Ekonomika i finanse w turystyce</w:t>
            </w:r>
          </w:p>
        </w:tc>
      </w:tr>
      <w:tr w:rsidR="00D353B4" w:rsidRPr="00D353B4" w14:paraId="65BFBC13" w14:textId="77777777" w:rsidTr="00471B94">
        <w:tc>
          <w:tcPr>
            <w:tcW w:w="2123" w:type="pct"/>
            <w:shd w:val="clear" w:color="auto" w:fill="auto"/>
          </w:tcPr>
          <w:p w14:paraId="6A61ADC3" w14:textId="77777777" w:rsidR="00874ABD" w:rsidRPr="00D353B4" w:rsidRDefault="00874ABD" w:rsidP="00FA5EA3">
            <w:r w:rsidRPr="00D353B4">
              <w:t xml:space="preserve">Treści programowe modułu </w:t>
            </w:r>
          </w:p>
          <w:p w14:paraId="40540F7F" w14:textId="77777777" w:rsidR="00874ABD" w:rsidRPr="00D353B4" w:rsidRDefault="00874ABD" w:rsidP="00FA5EA3"/>
        </w:tc>
        <w:tc>
          <w:tcPr>
            <w:tcW w:w="2877" w:type="pct"/>
            <w:shd w:val="clear" w:color="auto" w:fill="auto"/>
          </w:tcPr>
          <w:p w14:paraId="73E34610" w14:textId="77777777" w:rsidR="00874ABD" w:rsidRPr="00D353B4" w:rsidRDefault="00874ABD" w:rsidP="00FA5EA3">
            <w:r w:rsidRPr="00D353B4">
              <w:t>Wykłady obejmuje podstawy teoretyczne z zakresu prowadzenia księgowości w przedsiębiorstwie turystycznym.</w:t>
            </w:r>
          </w:p>
          <w:p w14:paraId="38D886FF" w14:textId="690D57ED" w:rsidR="00874ABD" w:rsidRPr="00D353B4" w:rsidRDefault="00874ABD" w:rsidP="00533071">
            <w:r w:rsidRPr="00D353B4">
              <w:t xml:space="preserve">Ćwiczenia obejmują zagadnienia związane z prowadzeniem uproszczonej księgowości w przedsiębiorstwie turystycznym z użyciem narzędzi komputerowych. </w:t>
            </w:r>
          </w:p>
        </w:tc>
      </w:tr>
      <w:tr w:rsidR="00D353B4" w:rsidRPr="00D353B4" w14:paraId="31C61FA3" w14:textId="77777777" w:rsidTr="00471B94">
        <w:tc>
          <w:tcPr>
            <w:tcW w:w="2123" w:type="pct"/>
            <w:shd w:val="clear" w:color="auto" w:fill="auto"/>
          </w:tcPr>
          <w:p w14:paraId="079F2422" w14:textId="77777777" w:rsidR="00874ABD" w:rsidRPr="00D353B4" w:rsidRDefault="00874ABD" w:rsidP="00FA5EA3">
            <w:r w:rsidRPr="00D353B4">
              <w:t>Wykaz literatury podstawowej i uzupełniającej</w:t>
            </w:r>
          </w:p>
        </w:tc>
        <w:tc>
          <w:tcPr>
            <w:tcW w:w="2877" w:type="pct"/>
            <w:shd w:val="clear" w:color="auto" w:fill="auto"/>
          </w:tcPr>
          <w:p w14:paraId="7F39F028" w14:textId="77777777" w:rsidR="00874ABD" w:rsidRPr="00D353B4" w:rsidRDefault="00874ABD" w:rsidP="00FA5EA3">
            <w:r w:rsidRPr="00D353B4">
              <w:t>M. Chomuszko, Kurs księgowości komputerowej System Symfonia z płytą CD, Wydawnictwo Naukowe PWN, Warszawa 2010</w:t>
            </w:r>
          </w:p>
          <w:p w14:paraId="6CBF3D7E" w14:textId="77777777" w:rsidR="00874ABD" w:rsidRPr="00D353B4" w:rsidRDefault="00874ABD" w:rsidP="00FA5EA3">
            <w:r w:rsidRPr="00D353B4">
              <w:t>M. Chomuszko, Kurs Kadry i płace, System symfonia, Wydawnictwo Naukowe PWN, Warszawa 2010</w:t>
            </w:r>
          </w:p>
          <w:p w14:paraId="7FA6FA7D" w14:textId="77777777" w:rsidR="00874ABD" w:rsidRPr="00D353B4" w:rsidRDefault="00874ABD" w:rsidP="00FA5EA3">
            <w:r w:rsidRPr="00D353B4">
              <w:t>USTAWA z dnia 29 września 1994 r. o rachunkowości</w:t>
            </w:r>
          </w:p>
          <w:p w14:paraId="43E48705" w14:textId="77777777" w:rsidR="00874ABD" w:rsidRPr="00D353B4" w:rsidRDefault="00874ABD" w:rsidP="00FA5EA3">
            <w:r w:rsidRPr="00D353B4">
              <w:t>Mazurek-Kusiak, 2010, Zarządzanie amortyzacją w przedsiębiorstwie hotelarskim, transgraniczej w: Przybyła A., Wytrążek W., Prawne i gospodarcze aspekty działalności w turystyce, Wschód Agencja Usługowa, Lublin 2010.</w:t>
            </w:r>
          </w:p>
          <w:p w14:paraId="311C9D2A" w14:textId="77777777" w:rsidR="00874ABD" w:rsidRPr="00D353B4" w:rsidRDefault="00874ABD" w:rsidP="00FA5EA3">
            <w:r w:rsidRPr="00D353B4">
              <w:t>Mazurek-Kusiak A., Janicka J., 2011, Podatkowe i społeczno-ekonomiczne aspekty finansowania wczasów pracowniczych przez ZFŚŚ ba przykładzie Lubelskiego Urzędu Wojewódzkiego, w: Stasiak A., Perspektywy i kierunki rozwoju turystyki społecznej w Polsce, Wydawnictwo WSTH, Łódź</w:t>
            </w:r>
          </w:p>
        </w:tc>
      </w:tr>
      <w:tr w:rsidR="00D353B4" w:rsidRPr="00D353B4" w14:paraId="512232F4" w14:textId="77777777" w:rsidTr="00471B94">
        <w:tc>
          <w:tcPr>
            <w:tcW w:w="2123" w:type="pct"/>
            <w:shd w:val="clear" w:color="auto" w:fill="auto"/>
          </w:tcPr>
          <w:p w14:paraId="18B87FB7" w14:textId="77777777" w:rsidR="00874ABD" w:rsidRPr="00D353B4" w:rsidRDefault="00874ABD" w:rsidP="00FA5EA3">
            <w:r w:rsidRPr="00D353B4">
              <w:t>Planowane formy/działania/metody dydaktyczne</w:t>
            </w:r>
          </w:p>
        </w:tc>
        <w:tc>
          <w:tcPr>
            <w:tcW w:w="2877" w:type="pct"/>
            <w:shd w:val="clear" w:color="auto" w:fill="auto"/>
          </w:tcPr>
          <w:p w14:paraId="79085E9A" w14:textId="77777777" w:rsidR="00874ABD" w:rsidRPr="00D353B4" w:rsidRDefault="00874ABD" w:rsidP="00FA5EA3">
            <w:r w:rsidRPr="00D353B4">
              <w:t>Ćwiczenia będą odbywały się w pracowni komputerowej z dostępem do Internetu; obliczenia rachunkowe; metoda symulacji.</w:t>
            </w:r>
          </w:p>
        </w:tc>
      </w:tr>
      <w:tr w:rsidR="00D353B4" w:rsidRPr="00D353B4" w14:paraId="0FE49410" w14:textId="77777777" w:rsidTr="00471B94">
        <w:tc>
          <w:tcPr>
            <w:tcW w:w="2123" w:type="pct"/>
            <w:shd w:val="clear" w:color="auto" w:fill="auto"/>
          </w:tcPr>
          <w:p w14:paraId="2809A1F8" w14:textId="77777777" w:rsidR="005B1436" w:rsidRPr="00D353B4" w:rsidRDefault="005B1436" w:rsidP="005B1436">
            <w:r w:rsidRPr="00D353B4">
              <w:t>Sposoby weryfikacji oraz formy dokumentowania osiągniętych efektów uczenia się</w:t>
            </w:r>
          </w:p>
        </w:tc>
        <w:tc>
          <w:tcPr>
            <w:tcW w:w="2877" w:type="pct"/>
            <w:shd w:val="clear" w:color="auto" w:fill="auto"/>
            <w:vAlign w:val="center"/>
          </w:tcPr>
          <w:p w14:paraId="777B70C9" w14:textId="77777777" w:rsidR="005B1436" w:rsidRPr="00D353B4" w:rsidRDefault="005B1436" w:rsidP="005B1436">
            <w:r w:rsidRPr="00D353B4">
              <w:t>W1, W2 – ocena pracy studenta na zajęciach, ocena z egzaminu</w:t>
            </w:r>
          </w:p>
          <w:p w14:paraId="55A2B90B" w14:textId="77777777" w:rsidR="005B1436" w:rsidRPr="00D353B4" w:rsidRDefault="005B1436" w:rsidP="005B1436">
            <w:r w:rsidRPr="00D353B4">
              <w:t>U1 – ocena pracy studenta na zajęciach</w:t>
            </w:r>
          </w:p>
          <w:p w14:paraId="5EA1B5BC" w14:textId="77777777" w:rsidR="005B1436" w:rsidRPr="00D353B4" w:rsidRDefault="005B1436" w:rsidP="005B1436">
            <w:r w:rsidRPr="00D353B4">
              <w:t>U2 – ocena pracy studenta na zajęciach</w:t>
            </w:r>
          </w:p>
          <w:p w14:paraId="05C5CA0A" w14:textId="7CC5C5DC" w:rsidR="005B1436" w:rsidRPr="00D353B4" w:rsidRDefault="005B1436" w:rsidP="005B1436">
            <w:pPr>
              <w:jc w:val="both"/>
            </w:pPr>
            <w:r w:rsidRPr="00D353B4">
              <w:t>K1 – ocena pracy studenta na zajęciach</w:t>
            </w:r>
          </w:p>
        </w:tc>
      </w:tr>
      <w:tr w:rsidR="00D353B4" w:rsidRPr="00D353B4" w14:paraId="70EAE73C" w14:textId="77777777" w:rsidTr="00471B94">
        <w:tc>
          <w:tcPr>
            <w:tcW w:w="2123" w:type="pct"/>
            <w:shd w:val="clear" w:color="auto" w:fill="auto"/>
          </w:tcPr>
          <w:p w14:paraId="4F10E6A7" w14:textId="77777777" w:rsidR="00874ABD" w:rsidRPr="00D353B4" w:rsidRDefault="00874ABD" w:rsidP="00FA5EA3">
            <w:r w:rsidRPr="00D353B4">
              <w:t>Elementy i wagi mające wpływ na ocenę końcową</w:t>
            </w:r>
          </w:p>
          <w:p w14:paraId="566D8163" w14:textId="77777777" w:rsidR="00874ABD" w:rsidRPr="00D353B4" w:rsidRDefault="00874ABD" w:rsidP="00FA5EA3"/>
          <w:p w14:paraId="4209A24F" w14:textId="77777777" w:rsidR="00874ABD" w:rsidRPr="00D353B4" w:rsidRDefault="00874ABD" w:rsidP="00FA5EA3"/>
        </w:tc>
        <w:tc>
          <w:tcPr>
            <w:tcW w:w="2877" w:type="pct"/>
            <w:shd w:val="clear" w:color="auto" w:fill="auto"/>
          </w:tcPr>
          <w:p w14:paraId="06A48765" w14:textId="0B063E93" w:rsidR="00874ABD" w:rsidRPr="00D353B4" w:rsidRDefault="005B1436" w:rsidP="00FA5EA3">
            <w:pPr>
              <w:jc w:val="both"/>
            </w:pPr>
            <w:r w:rsidRPr="00D353B4">
              <w:t>Ocenę końcową stanowi średnia ocen z ćwiczeń (poszczególnych ćwiczeń realizowanych w ramach zajęć) i egzaminu z wykładów. Jeżeli student jest aktywny na zajęciach ocena może zostać podniesiona.</w:t>
            </w:r>
          </w:p>
        </w:tc>
      </w:tr>
      <w:tr w:rsidR="00D353B4" w:rsidRPr="00D353B4" w14:paraId="2F10A56A" w14:textId="77777777" w:rsidTr="00471B94">
        <w:trPr>
          <w:trHeight w:val="2324"/>
        </w:trPr>
        <w:tc>
          <w:tcPr>
            <w:tcW w:w="2123" w:type="pct"/>
            <w:shd w:val="clear" w:color="auto" w:fill="auto"/>
          </w:tcPr>
          <w:p w14:paraId="7EB5D5D0" w14:textId="77777777" w:rsidR="006C580C" w:rsidRPr="00D353B4" w:rsidRDefault="006C580C" w:rsidP="006C580C">
            <w:pPr>
              <w:jc w:val="both"/>
            </w:pPr>
            <w:r w:rsidRPr="00D353B4">
              <w:t>Bilans punktów ECTS</w:t>
            </w:r>
          </w:p>
        </w:tc>
        <w:tc>
          <w:tcPr>
            <w:tcW w:w="2877" w:type="pct"/>
            <w:shd w:val="clear" w:color="auto" w:fill="auto"/>
          </w:tcPr>
          <w:p w14:paraId="72015CFC" w14:textId="77777777" w:rsidR="006C580C" w:rsidRPr="00D353B4" w:rsidRDefault="006C580C" w:rsidP="006C580C">
            <w:r w:rsidRPr="00D353B4">
              <w:rPr>
                <w:bCs/>
              </w:rPr>
              <w:t>Kontaktowe:</w:t>
            </w:r>
          </w:p>
          <w:p w14:paraId="39593299" w14:textId="77777777" w:rsidR="006C580C" w:rsidRPr="00D353B4" w:rsidRDefault="006C580C" w:rsidP="006C580C">
            <w:r w:rsidRPr="00D353B4">
              <w:t>10 godz. wykłady</w:t>
            </w:r>
          </w:p>
          <w:p w14:paraId="2DF6E595" w14:textId="2598ED2D" w:rsidR="006C580C" w:rsidRPr="00D353B4" w:rsidRDefault="00AA68AD" w:rsidP="006C580C">
            <w:r w:rsidRPr="00D353B4">
              <w:t>3</w:t>
            </w:r>
            <w:r w:rsidR="006C580C" w:rsidRPr="00D353B4">
              <w:t>0 godz. ćwiczenia laboratoryjne</w:t>
            </w:r>
          </w:p>
          <w:p w14:paraId="73D26256" w14:textId="6794ADAF" w:rsidR="006C580C" w:rsidRPr="00D353B4" w:rsidRDefault="00AA68AD" w:rsidP="006C580C">
            <w:r w:rsidRPr="00D353B4">
              <w:t>2</w:t>
            </w:r>
            <w:r w:rsidR="006C580C" w:rsidRPr="00D353B4">
              <w:t xml:space="preserve"> godz. konsultacji dotyczących </w:t>
            </w:r>
            <w:r w:rsidR="005B1436" w:rsidRPr="00D353B4">
              <w:t>wykonywanych na ćwiczeniach zadań</w:t>
            </w:r>
          </w:p>
          <w:p w14:paraId="69137BF2" w14:textId="77777777" w:rsidR="006C580C" w:rsidRPr="00D353B4" w:rsidRDefault="006C580C" w:rsidP="006C580C">
            <w:r w:rsidRPr="00D353B4">
              <w:t>2 godz. egzamin pisemny</w:t>
            </w:r>
          </w:p>
          <w:p w14:paraId="2B86D2C0" w14:textId="537B0DC5" w:rsidR="006C580C" w:rsidRPr="00D353B4" w:rsidRDefault="006C580C" w:rsidP="006C580C">
            <w:r w:rsidRPr="00D353B4">
              <w:t xml:space="preserve">Razem godziny kontaktowe </w:t>
            </w:r>
            <w:r w:rsidR="005B1436" w:rsidRPr="00D353B4">
              <w:t>44</w:t>
            </w:r>
            <w:r w:rsidRPr="00D353B4">
              <w:t xml:space="preserve"> godz. (1,</w:t>
            </w:r>
            <w:r w:rsidR="005B1436" w:rsidRPr="00D353B4">
              <w:t>8</w:t>
            </w:r>
            <w:r w:rsidRPr="00D353B4">
              <w:t xml:space="preserve"> ECTS)</w:t>
            </w:r>
          </w:p>
          <w:p w14:paraId="6E4FCF70" w14:textId="77777777" w:rsidR="006C580C" w:rsidRPr="00D353B4" w:rsidRDefault="006C580C" w:rsidP="006C580C"/>
          <w:p w14:paraId="06D5E4AA" w14:textId="77777777" w:rsidR="006C580C" w:rsidRPr="00D353B4" w:rsidRDefault="006C580C" w:rsidP="006C580C">
            <w:r w:rsidRPr="00D353B4">
              <w:rPr>
                <w:bCs/>
              </w:rPr>
              <w:t>Niekontaktowe:</w:t>
            </w:r>
          </w:p>
          <w:p w14:paraId="56B213AA" w14:textId="3CA179BB" w:rsidR="006C580C" w:rsidRPr="00D353B4" w:rsidRDefault="006C580C" w:rsidP="006C580C">
            <w:r w:rsidRPr="00D353B4">
              <w:t>2</w:t>
            </w:r>
            <w:r w:rsidR="00AA68AD" w:rsidRPr="00D353B4">
              <w:t>1</w:t>
            </w:r>
            <w:r w:rsidRPr="00D353B4">
              <w:t xml:space="preserve"> godz. – przygotowanie do ćwiczeń</w:t>
            </w:r>
          </w:p>
          <w:p w14:paraId="08A94CA9" w14:textId="574310BE" w:rsidR="006C580C" w:rsidRPr="00D353B4" w:rsidRDefault="006C580C" w:rsidP="006C580C">
            <w:r w:rsidRPr="00D353B4">
              <w:t>2</w:t>
            </w:r>
            <w:r w:rsidR="0044731F" w:rsidRPr="00D353B4">
              <w:t>0</w:t>
            </w:r>
            <w:r w:rsidRPr="00D353B4">
              <w:t xml:space="preserve"> godz. – przygotowanie do prac zaliczeniowych</w:t>
            </w:r>
          </w:p>
          <w:p w14:paraId="61EE9216" w14:textId="14D3C76E" w:rsidR="006C580C" w:rsidRPr="00D353B4" w:rsidRDefault="006C580C" w:rsidP="006C580C">
            <w:r w:rsidRPr="00D353B4">
              <w:t>2</w:t>
            </w:r>
            <w:r w:rsidR="0044731F" w:rsidRPr="00D353B4">
              <w:t>0</w:t>
            </w:r>
            <w:r w:rsidRPr="00D353B4">
              <w:t xml:space="preserve"> godz. – czytanie zalecanej literatury</w:t>
            </w:r>
          </w:p>
          <w:p w14:paraId="186733A8" w14:textId="77777777" w:rsidR="006C580C" w:rsidRPr="00D353B4" w:rsidRDefault="006C580C" w:rsidP="006C580C">
            <w:r w:rsidRPr="00D353B4">
              <w:lastRenderedPageBreak/>
              <w:t>20 godz. – przygotowanie się do egzaminu</w:t>
            </w:r>
          </w:p>
          <w:p w14:paraId="4A356974" w14:textId="1FE24FC6" w:rsidR="006C580C" w:rsidRPr="00D353B4" w:rsidRDefault="006C580C" w:rsidP="006C580C">
            <w:r w:rsidRPr="00D353B4">
              <w:t xml:space="preserve">Razem godzimy niekontaktowe </w:t>
            </w:r>
            <w:r w:rsidR="0044731F" w:rsidRPr="00D353B4">
              <w:t>8</w:t>
            </w:r>
            <w:r w:rsidR="00AA68AD" w:rsidRPr="00D353B4">
              <w:t>1</w:t>
            </w:r>
            <w:r w:rsidRPr="00D353B4">
              <w:t xml:space="preserve"> godz. (3,</w:t>
            </w:r>
            <w:r w:rsidR="0044731F" w:rsidRPr="00D353B4">
              <w:t>2</w:t>
            </w:r>
            <w:r w:rsidRPr="00D353B4">
              <w:t xml:space="preserve"> ECTS)</w:t>
            </w:r>
          </w:p>
          <w:p w14:paraId="675E7DE5" w14:textId="7E1B7488" w:rsidR="006C580C" w:rsidRPr="00D353B4" w:rsidRDefault="006C580C" w:rsidP="006C580C">
            <w:pPr>
              <w:jc w:val="both"/>
            </w:pPr>
            <w:r w:rsidRPr="00D353B4">
              <w:t>Łączny nakład pracy studenta to 125 godz. co odpowiada 5 punktom ECTS</w:t>
            </w:r>
          </w:p>
        </w:tc>
      </w:tr>
      <w:tr w:rsidR="006C580C" w:rsidRPr="00D353B4" w14:paraId="177DF249" w14:textId="77777777" w:rsidTr="00471B94">
        <w:trPr>
          <w:trHeight w:val="718"/>
        </w:trPr>
        <w:tc>
          <w:tcPr>
            <w:tcW w:w="2123" w:type="pct"/>
            <w:shd w:val="clear" w:color="auto" w:fill="auto"/>
          </w:tcPr>
          <w:p w14:paraId="2CA6AA93" w14:textId="77777777" w:rsidR="006C580C" w:rsidRPr="00D353B4" w:rsidRDefault="006C580C" w:rsidP="006C580C">
            <w:r w:rsidRPr="00D353B4">
              <w:lastRenderedPageBreak/>
              <w:t>Nakład pracy związany z zajęciami wymagającymi bezpośredniego udziału nauczyciela akademickiego</w:t>
            </w:r>
          </w:p>
        </w:tc>
        <w:tc>
          <w:tcPr>
            <w:tcW w:w="2877" w:type="pct"/>
            <w:shd w:val="clear" w:color="auto" w:fill="auto"/>
          </w:tcPr>
          <w:p w14:paraId="6DD855AF" w14:textId="77777777" w:rsidR="006C580C" w:rsidRPr="00D353B4" w:rsidRDefault="006C580C" w:rsidP="006C580C">
            <w:r w:rsidRPr="00D353B4">
              <w:t>10 godz. wykłady</w:t>
            </w:r>
          </w:p>
          <w:p w14:paraId="1F5C020D" w14:textId="7988AB79" w:rsidR="006C580C" w:rsidRPr="00D353B4" w:rsidRDefault="002551F8" w:rsidP="006C580C">
            <w:r w:rsidRPr="00D353B4">
              <w:t>30</w:t>
            </w:r>
            <w:r w:rsidR="006C580C" w:rsidRPr="00D353B4">
              <w:t xml:space="preserve"> godz. ćwiczenia laboratoryjne</w:t>
            </w:r>
          </w:p>
          <w:p w14:paraId="27C780B8" w14:textId="0B273CE4" w:rsidR="006C580C" w:rsidRPr="00D353B4" w:rsidRDefault="006C72CA" w:rsidP="006C580C">
            <w:r w:rsidRPr="00D353B4">
              <w:t>2</w:t>
            </w:r>
            <w:r w:rsidR="006C580C" w:rsidRPr="00D353B4">
              <w:t xml:space="preserve"> godz. konsultacji </w:t>
            </w:r>
          </w:p>
          <w:p w14:paraId="2BA1DE13" w14:textId="77777777" w:rsidR="006C580C" w:rsidRPr="00D353B4" w:rsidRDefault="006C580C" w:rsidP="006C580C">
            <w:r w:rsidRPr="00D353B4">
              <w:t>2 godz. egzamin pisemny</w:t>
            </w:r>
          </w:p>
          <w:p w14:paraId="313D4B49" w14:textId="25066C5D" w:rsidR="006C580C" w:rsidRPr="00D353B4" w:rsidRDefault="006C580C" w:rsidP="00533071">
            <w:r w:rsidRPr="00D353B4">
              <w:t xml:space="preserve">Razem godziny kontaktowe </w:t>
            </w:r>
            <w:r w:rsidR="002551F8" w:rsidRPr="00D353B4">
              <w:t>4</w:t>
            </w:r>
            <w:r w:rsidR="006C72CA" w:rsidRPr="00D353B4">
              <w:t>4</w:t>
            </w:r>
            <w:r w:rsidRPr="00D353B4">
              <w:t xml:space="preserve"> godz. (1,</w:t>
            </w:r>
            <w:r w:rsidR="002551F8" w:rsidRPr="00D353B4">
              <w:t>8</w:t>
            </w:r>
            <w:r w:rsidRPr="00D353B4">
              <w:t xml:space="preserve"> ECTS)</w:t>
            </w:r>
          </w:p>
        </w:tc>
      </w:tr>
    </w:tbl>
    <w:p w14:paraId="55C487ED" w14:textId="77777777" w:rsidR="00874ABD" w:rsidRPr="00D353B4" w:rsidRDefault="00874ABD" w:rsidP="00FA5EA3"/>
    <w:p w14:paraId="552FCF20" w14:textId="5405E14B" w:rsidR="001A4B09" w:rsidRPr="00D353B4" w:rsidRDefault="001A4B09" w:rsidP="001A4B09">
      <w:pPr>
        <w:rPr>
          <w:b/>
          <w:sz w:val="26"/>
          <w:szCs w:val="26"/>
        </w:rPr>
      </w:pPr>
      <w:r w:rsidRPr="00D353B4">
        <w:rPr>
          <w:b/>
          <w:sz w:val="26"/>
          <w:szCs w:val="26"/>
        </w:rPr>
        <w:t>Karta opisu zajęć z modułu  Przedsięwzięcia gospodarcze w turystyce  Blok 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3CC5546D" w14:textId="77777777" w:rsidTr="00471B94">
        <w:trPr>
          <w:trHeight w:val="20"/>
        </w:trPr>
        <w:tc>
          <w:tcPr>
            <w:tcW w:w="2123" w:type="pct"/>
            <w:shd w:val="clear" w:color="auto" w:fill="auto"/>
          </w:tcPr>
          <w:p w14:paraId="0C5D01EC" w14:textId="5BE5FC71" w:rsidR="00874ABD" w:rsidRPr="00D353B4" w:rsidRDefault="00874ABD" w:rsidP="00874ABD">
            <w:r w:rsidRPr="00D353B4">
              <w:t xml:space="preserve">Nazwa kierunku studiów </w:t>
            </w:r>
          </w:p>
        </w:tc>
        <w:tc>
          <w:tcPr>
            <w:tcW w:w="2877" w:type="pct"/>
            <w:shd w:val="clear" w:color="auto" w:fill="auto"/>
          </w:tcPr>
          <w:p w14:paraId="671F7481" w14:textId="595AA8F6" w:rsidR="00874ABD" w:rsidRPr="00D353B4" w:rsidRDefault="00874ABD" w:rsidP="00FA5EA3">
            <w:r w:rsidRPr="00D353B4">
              <w:t>Turystyka i Rekreacja</w:t>
            </w:r>
          </w:p>
        </w:tc>
      </w:tr>
      <w:tr w:rsidR="00D353B4" w:rsidRPr="00D353B4" w14:paraId="4AA69923" w14:textId="77777777" w:rsidTr="00471B94">
        <w:trPr>
          <w:trHeight w:val="20"/>
        </w:trPr>
        <w:tc>
          <w:tcPr>
            <w:tcW w:w="2123" w:type="pct"/>
            <w:shd w:val="clear" w:color="auto" w:fill="auto"/>
          </w:tcPr>
          <w:p w14:paraId="7944B216" w14:textId="77777777" w:rsidR="00874ABD" w:rsidRPr="00D353B4" w:rsidRDefault="00874ABD" w:rsidP="00FA5EA3">
            <w:r w:rsidRPr="00D353B4">
              <w:t>Nazwa modułu, także nazwa w języku angielskim</w:t>
            </w:r>
          </w:p>
        </w:tc>
        <w:tc>
          <w:tcPr>
            <w:tcW w:w="2877" w:type="pct"/>
            <w:shd w:val="clear" w:color="auto" w:fill="auto"/>
          </w:tcPr>
          <w:p w14:paraId="5B70E3B0" w14:textId="77777777" w:rsidR="00874ABD" w:rsidRPr="00D353B4" w:rsidRDefault="00874ABD" w:rsidP="00FA5EA3">
            <w:r w:rsidRPr="00D353B4">
              <w:t>Przedsięwzięcia gospodarcze w turystyce</w:t>
            </w:r>
          </w:p>
          <w:p w14:paraId="14DBADC8" w14:textId="77777777" w:rsidR="00874ABD" w:rsidRPr="00D353B4" w:rsidRDefault="00874ABD" w:rsidP="00FA5EA3">
            <w:r w:rsidRPr="00D353B4">
              <w:t>The economic operations in tourism</w:t>
            </w:r>
          </w:p>
        </w:tc>
      </w:tr>
      <w:tr w:rsidR="00D353B4" w:rsidRPr="00D353B4" w14:paraId="60D84CFA" w14:textId="77777777" w:rsidTr="00471B94">
        <w:trPr>
          <w:trHeight w:val="20"/>
        </w:trPr>
        <w:tc>
          <w:tcPr>
            <w:tcW w:w="2123" w:type="pct"/>
            <w:shd w:val="clear" w:color="auto" w:fill="auto"/>
          </w:tcPr>
          <w:p w14:paraId="64AB9F60" w14:textId="0610CFFE" w:rsidR="00874ABD" w:rsidRPr="00D353B4" w:rsidRDefault="00874ABD" w:rsidP="00874ABD">
            <w:r w:rsidRPr="00D353B4">
              <w:t xml:space="preserve">Język wykładowy </w:t>
            </w:r>
          </w:p>
        </w:tc>
        <w:tc>
          <w:tcPr>
            <w:tcW w:w="2877" w:type="pct"/>
            <w:shd w:val="clear" w:color="auto" w:fill="auto"/>
          </w:tcPr>
          <w:p w14:paraId="270E0B68" w14:textId="77777777" w:rsidR="00874ABD" w:rsidRPr="00D353B4" w:rsidRDefault="00874ABD" w:rsidP="00FA5EA3">
            <w:r w:rsidRPr="00D353B4">
              <w:t>Polski</w:t>
            </w:r>
          </w:p>
        </w:tc>
      </w:tr>
      <w:tr w:rsidR="00D353B4" w:rsidRPr="00D353B4" w14:paraId="30CEDAD4" w14:textId="77777777" w:rsidTr="00471B94">
        <w:trPr>
          <w:trHeight w:val="20"/>
        </w:trPr>
        <w:tc>
          <w:tcPr>
            <w:tcW w:w="2123" w:type="pct"/>
            <w:shd w:val="clear" w:color="auto" w:fill="auto"/>
          </w:tcPr>
          <w:p w14:paraId="639011CE" w14:textId="4E0808F5" w:rsidR="00874ABD" w:rsidRPr="00D353B4" w:rsidRDefault="00874ABD" w:rsidP="00874ABD">
            <w:pPr>
              <w:autoSpaceDE w:val="0"/>
              <w:autoSpaceDN w:val="0"/>
              <w:adjustRightInd w:val="0"/>
            </w:pPr>
            <w:r w:rsidRPr="00D353B4">
              <w:t xml:space="preserve">Rodzaj modułu </w:t>
            </w:r>
          </w:p>
        </w:tc>
        <w:tc>
          <w:tcPr>
            <w:tcW w:w="2877" w:type="pct"/>
            <w:shd w:val="clear" w:color="auto" w:fill="auto"/>
          </w:tcPr>
          <w:p w14:paraId="2907F1AA" w14:textId="77777777" w:rsidR="00874ABD" w:rsidRPr="00D353B4" w:rsidRDefault="00874ABD" w:rsidP="00FA5EA3">
            <w:r w:rsidRPr="00D353B4">
              <w:t>fakultatywny</w:t>
            </w:r>
          </w:p>
        </w:tc>
      </w:tr>
      <w:tr w:rsidR="00D353B4" w:rsidRPr="00D353B4" w14:paraId="35D606FA" w14:textId="77777777" w:rsidTr="00471B94">
        <w:trPr>
          <w:trHeight w:val="20"/>
        </w:trPr>
        <w:tc>
          <w:tcPr>
            <w:tcW w:w="2123" w:type="pct"/>
            <w:shd w:val="clear" w:color="auto" w:fill="auto"/>
          </w:tcPr>
          <w:p w14:paraId="0AADC937" w14:textId="77777777" w:rsidR="00874ABD" w:rsidRPr="00D353B4" w:rsidRDefault="00874ABD" w:rsidP="00FA5EA3">
            <w:r w:rsidRPr="00D353B4">
              <w:t>Poziom studiów</w:t>
            </w:r>
          </w:p>
        </w:tc>
        <w:tc>
          <w:tcPr>
            <w:tcW w:w="2877" w:type="pct"/>
            <w:shd w:val="clear" w:color="auto" w:fill="auto"/>
          </w:tcPr>
          <w:p w14:paraId="480D006C" w14:textId="77777777" w:rsidR="00874ABD" w:rsidRPr="00D353B4" w:rsidRDefault="00874ABD" w:rsidP="00FA5EA3">
            <w:r w:rsidRPr="00D353B4">
              <w:t>pierwszego stopnia/licencjackie</w:t>
            </w:r>
          </w:p>
        </w:tc>
      </w:tr>
      <w:tr w:rsidR="00D353B4" w:rsidRPr="00D353B4" w14:paraId="6C03ADBF" w14:textId="77777777" w:rsidTr="00471B94">
        <w:trPr>
          <w:trHeight w:val="20"/>
        </w:trPr>
        <w:tc>
          <w:tcPr>
            <w:tcW w:w="2123" w:type="pct"/>
            <w:shd w:val="clear" w:color="auto" w:fill="auto"/>
          </w:tcPr>
          <w:p w14:paraId="340E1EDB" w14:textId="254C75FF" w:rsidR="00874ABD" w:rsidRPr="00D353B4" w:rsidRDefault="00874ABD" w:rsidP="00874ABD">
            <w:r w:rsidRPr="00D353B4">
              <w:t>Forma studiów</w:t>
            </w:r>
          </w:p>
        </w:tc>
        <w:tc>
          <w:tcPr>
            <w:tcW w:w="2877" w:type="pct"/>
            <w:shd w:val="clear" w:color="auto" w:fill="auto"/>
          </w:tcPr>
          <w:p w14:paraId="1CC27B5F" w14:textId="341A9483" w:rsidR="00874ABD" w:rsidRPr="00D353B4" w:rsidRDefault="00533071" w:rsidP="00FA5EA3">
            <w:r w:rsidRPr="00D353B4">
              <w:t>nie</w:t>
            </w:r>
            <w:r w:rsidR="00874ABD" w:rsidRPr="00D353B4">
              <w:t>stacjonarne</w:t>
            </w:r>
          </w:p>
        </w:tc>
      </w:tr>
      <w:tr w:rsidR="00D353B4" w:rsidRPr="00D353B4" w14:paraId="36B8965C" w14:textId="77777777" w:rsidTr="00471B94">
        <w:trPr>
          <w:trHeight w:val="20"/>
        </w:trPr>
        <w:tc>
          <w:tcPr>
            <w:tcW w:w="2123" w:type="pct"/>
            <w:shd w:val="clear" w:color="auto" w:fill="auto"/>
          </w:tcPr>
          <w:p w14:paraId="642D681A" w14:textId="77777777" w:rsidR="00874ABD" w:rsidRPr="00D353B4" w:rsidRDefault="00874ABD" w:rsidP="00FA5EA3">
            <w:r w:rsidRPr="00D353B4">
              <w:t>Rok studiów dla kierunku</w:t>
            </w:r>
          </w:p>
        </w:tc>
        <w:tc>
          <w:tcPr>
            <w:tcW w:w="2877" w:type="pct"/>
            <w:shd w:val="clear" w:color="auto" w:fill="auto"/>
          </w:tcPr>
          <w:p w14:paraId="3CFFA70E" w14:textId="77777777" w:rsidR="00874ABD" w:rsidRPr="00D353B4" w:rsidRDefault="00874ABD" w:rsidP="00FA5EA3">
            <w:r w:rsidRPr="00D353B4">
              <w:t>III</w:t>
            </w:r>
          </w:p>
        </w:tc>
      </w:tr>
      <w:tr w:rsidR="00D353B4" w:rsidRPr="00D353B4" w14:paraId="1C64D4C1" w14:textId="77777777" w:rsidTr="00471B94">
        <w:trPr>
          <w:trHeight w:val="20"/>
        </w:trPr>
        <w:tc>
          <w:tcPr>
            <w:tcW w:w="2123" w:type="pct"/>
            <w:shd w:val="clear" w:color="auto" w:fill="auto"/>
          </w:tcPr>
          <w:p w14:paraId="626D0BD4" w14:textId="77777777" w:rsidR="00874ABD" w:rsidRPr="00D353B4" w:rsidRDefault="00874ABD" w:rsidP="00FA5EA3">
            <w:r w:rsidRPr="00D353B4">
              <w:t>Semestr dla kierunku</w:t>
            </w:r>
          </w:p>
        </w:tc>
        <w:tc>
          <w:tcPr>
            <w:tcW w:w="2877" w:type="pct"/>
            <w:shd w:val="clear" w:color="auto" w:fill="auto"/>
          </w:tcPr>
          <w:p w14:paraId="0C6BBE01" w14:textId="77777777" w:rsidR="00874ABD" w:rsidRPr="00D353B4" w:rsidRDefault="00874ABD" w:rsidP="00FA5EA3">
            <w:r w:rsidRPr="00D353B4">
              <w:t>5</w:t>
            </w:r>
          </w:p>
        </w:tc>
      </w:tr>
      <w:tr w:rsidR="00D353B4" w:rsidRPr="00D353B4" w14:paraId="5D1C34CA" w14:textId="77777777" w:rsidTr="00471B94">
        <w:trPr>
          <w:trHeight w:val="20"/>
        </w:trPr>
        <w:tc>
          <w:tcPr>
            <w:tcW w:w="2123" w:type="pct"/>
            <w:shd w:val="clear" w:color="auto" w:fill="auto"/>
          </w:tcPr>
          <w:p w14:paraId="63429FEA" w14:textId="77777777" w:rsidR="00874ABD" w:rsidRPr="00D353B4" w:rsidRDefault="00874ABD" w:rsidP="00FA5EA3">
            <w:pPr>
              <w:autoSpaceDE w:val="0"/>
              <w:autoSpaceDN w:val="0"/>
              <w:adjustRightInd w:val="0"/>
            </w:pPr>
            <w:r w:rsidRPr="00D353B4">
              <w:t>Liczba punktów ECTS z podziałem na kontaktowe/niekontaktowe</w:t>
            </w:r>
          </w:p>
        </w:tc>
        <w:tc>
          <w:tcPr>
            <w:tcW w:w="2877" w:type="pct"/>
            <w:shd w:val="clear" w:color="auto" w:fill="auto"/>
          </w:tcPr>
          <w:p w14:paraId="0DFDCFDE" w14:textId="1987BA79" w:rsidR="00874ABD" w:rsidRPr="00D353B4" w:rsidRDefault="00874ABD" w:rsidP="00FA5EA3">
            <w:r w:rsidRPr="00D353B4">
              <w:t>5 (</w:t>
            </w:r>
            <w:r w:rsidR="006C580C" w:rsidRPr="00D353B4">
              <w:t>1,</w:t>
            </w:r>
            <w:r w:rsidR="0044731F" w:rsidRPr="00D353B4">
              <w:t>8</w:t>
            </w:r>
            <w:r w:rsidR="006C580C" w:rsidRPr="00D353B4">
              <w:t>/3,</w:t>
            </w:r>
            <w:r w:rsidR="0044731F" w:rsidRPr="00D353B4">
              <w:t>2</w:t>
            </w:r>
            <w:r w:rsidRPr="00D353B4">
              <w:t>)</w:t>
            </w:r>
          </w:p>
        </w:tc>
      </w:tr>
      <w:tr w:rsidR="00D353B4" w:rsidRPr="00D353B4" w14:paraId="5E3F7D61" w14:textId="77777777" w:rsidTr="00471B94">
        <w:trPr>
          <w:trHeight w:val="20"/>
        </w:trPr>
        <w:tc>
          <w:tcPr>
            <w:tcW w:w="2123" w:type="pct"/>
            <w:shd w:val="clear" w:color="auto" w:fill="auto"/>
          </w:tcPr>
          <w:p w14:paraId="1E220B9E" w14:textId="77777777" w:rsidR="00874ABD" w:rsidRPr="00D353B4" w:rsidRDefault="00874ABD" w:rsidP="00FA5EA3">
            <w:pPr>
              <w:autoSpaceDE w:val="0"/>
              <w:autoSpaceDN w:val="0"/>
              <w:adjustRightInd w:val="0"/>
            </w:pPr>
            <w:r w:rsidRPr="00D353B4">
              <w:t>Tytuł naukowy/stopień naukowy, imię i nazwisko osoby odpowiedzialnej za moduł</w:t>
            </w:r>
          </w:p>
        </w:tc>
        <w:tc>
          <w:tcPr>
            <w:tcW w:w="2877" w:type="pct"/>
            <w:shd w:val="clear" w:color="auto" w:fill="auto"/>
          </w:tcPr>
          <w:p w14:paraId="1B2464E6" w14:textId="77777777" w:rsidR="00874ABD" w:rsidRPr="00D353B4" w:rsidRDefault="00874ABD" w:rsidP="00FA5EA3">
            <w:r w:rsidRPr="00D353B4">
              <w:t>Dr Julia Wojciechowska-Solis</w:t>
            </w:r>
          </w:p>
        </w:tc>
      </w:tr>
      <w:tr w:rsidR="00D353B4" w:rsidRPr="00D353B4" w14:paraId="3174BA1D" w14:textId="77777777" w:rsidTr="00471B94">
        <w:trPr>
          <w:trHeight w:val="20"/>
        </w:trPr>
        <w:tc>
          <w:tcPr>
            <w:tcW w:w="2123" w:type="pct"/>
            <w:shd w:val="clear" w:color="auto" w:fill="auto"/>
          </w:tcPr>
          <w:p w14:paraId="2B631890" w14:textId="01578D0F" w:rsidR="00874ABD" w:rsidRPr="00D353B4" w:rsidRDefault="00874ABD" w:rsidP="00874ABD">
            <w:r w:rsidRPr="00D353B4">
              <w:t>Jednostka oferująca moduł</w:t>
            </w:r>
          </w:p>
        </w:tc>
        <w:tc>
          <w:tcPr>
            <w:tcW w:w="2877" w:type="pct"/>
            <w:shd w:val="clear" w:color="auto" w:fill="auto"/>
          </w:tcPr>
          <w:p w14:paraId="13B2124C" w14:textId="77777777" w:rsidR="00874ABD" w:rsidRPr="00D353B4" w:rsidRDefault="00874ABD" w:rsidP="00FA5EA3">
            <w:r w:rsidRPr="00D353B4">
              <w:t>Katedra Herbologii i Technik Uprawy Roślin</w:t>
            </w:r>
          </w:p>
        </w:tc>
      </w:tr>
      <w:tr w:rsidR="00D353B4" w:rsidRPr="00D353B4" w14:paraId="50F4A8E7" w14:textId="77777777" w:rsidTr="00471B94">
        <w:trPr>
          <w:trHeight w:val="20"/>
        </w:trPr>
        <w:tc>
          <w:tcPr>
            <w:tcW w:w="2123" w:type="pct"/>
            <w:shd w:val="clear" w:color="auto" w:fill="auto"/>
          </w:tcPr>
          <w:p w14:paraId="6614AF78" w14:textId="77777777" w:rsidR="00874ABD" w:rsidRPr="00D353B4" w:rsidRDefault="00874ABD" w:rsidP="00FA5EA3">
            <w:r w:rsidRPr="00D353B4">
              <w:t>Cel modułu</w:t>
            </w:r>
          </w:p>
          <w:p w14:paraId="429C6CA1" w14:textId="77777777" w:rsidR="00874ABD" w:rsidRPr="00D353B4" w:rsidRDefault="00874ABD" w:rsidP="00FA5EA3"/>
        </w:tc>
        <w:tc>
          <w:tcPr>
            <w:tcW w:w="2877" w:type="pct"/>
            <w:shd w:val="clear" w:color="auto" w:fill="auto"/>
          </w:tcPr>
          <w:p w14:paraId="060034C2" w14:textId="77777777" w:rsidR="00874ABD" w:rsidRPr="00D353B4" w:rsidRDefault="00874ABD" w:rsidP="00FA5EA3">
            <w:pPr>
              <w:autoSpaceDE w:val="0"/>
              <w:autoSpaceDN w:val="0"/>
              <w:adjustRightInd w:val="0"/>
            </w:pPr>
            <w:r w:rsidRPr="00D353B4">
              <w:t>Celem przedmiotu jest przekazanie wiedzy z zakresu zarządzania szansami stworzonymi przez otoczenie zewnętrzne (analiza ryzyka inwestycyjnego), możliwości uzyskania funduszy na stworzenie oraz rozwijanie działalności gospodarczej (opracowanie samodzielnie biznesplanu). Możliwość oceny własnego potencjału. Oraz zapoznanie studenta z procedurą patentową</w:t>
            </w:r>
          </w:p>
        </w:tc>
      </w:tr>
      <w:tr w:rsidR="00D353B4" w:rsidRPr="00D353B4" w14:paraId="65AACA86" w14:textId="77777777" w:rsidTr="00471B94">
        <w:trPr>
          <w:trHeight w:val="20"/>
        </w:trPr>
        <w:tc>
          <w:tcPr>
            <w:tcW w:w="2123" w:type="pct"/>
            <w:vMerge w:val="restart"/>
            <w:shd w:val="clear" w:color="auto" w:fill="auto"/>
          </w:tcPr>
          <w:p w14:paraId="5500891F" w14:textId="77777777" w:rsidR="00874ABD" w:rsidRPr="00D353B4" w:rsidRDefault="00874ABD" w:rsidP="00FA5EA3">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109956FC" w14:textId="77777777" w:rsidR="00874ABD" w:rsidRPr="00D353B4" w:rsidRDefault="00874ABD" w:rsidP="00FA5EA3">
            <w:r w:rsidRPr="00D353B4">
              <w:t xml:space="preserve">Wiedza: </w:t>
            </w:r>
          </w:p>
        </w:tc>
      </w:tr>
      <w:tr w:rsidR="00D353B4" w:rsidRPr="00D353B4" w14:paraId="5E6F5EE9" w14:textId="77777777" w:rsidTr="00471B94">
        <w:trPr>
          <w:trHeight w:val="20"/>
        </w:trPr>
        <w:tc>
          <w:tcPr>
            <w:tcW w:w="2123" w:type="pct"/>
            <w:vMerge/>
            <w:shd w:val="clear" w:color="auto" w:fill="auto"/>
          </w:tcPr>
          <w:p w14:paraId="642873BC" w14:textId="77777777" w:rsidR="00874ABD" w:rsidRPr="00D353B4" w:rsidRDefault="00874ABD" w:rsidP="00FA5EA3">
            <w:pPr>
              <w:rPr>
                <w:highlight w:val="yellow"/>
              </w:rPr>
            </w:pPr>
          </w:p>
        </w:tc>
        <w:tc>
          <w:tcPr>
            <w:tcW w:w="2877" w:type="pct"/>
            <w:shd w:val="clear" w:color="auto" w:fill="auto"/>
          </w:tcPr>
          <w:p w14:paraId="7EECD334" w14:textId="77777777" w:rsidR="00874ABD" w:rsidRPr="00D353B4" w:rsidRDefault="00874ABD" w:rsidP="00FA5EA3">
            <w:r w:rsidRPr="00D353B4">
              <w:t xml:space="preserve">1. zna zasady pisania biznesplanu, potrzebnego do uzyskania funduszy na prowadzenia działalności gospodarczej w sektorze turystycznym. </w:t>
            </w:r>
          </w:p>
        </w:tc>
      </w:tr>
      <w:tr w:rsidR="00D353B4" w:rsidRPr="00D353B4" w14:paraId="0B3B6C34" w14:textId="77777777" w:rsidTr="00471B94">
        <w:trPr>
          <w:trHeight w:val="20"/>
        </w:trPr>
        <w:tc>
          <w:tcPr>
            <w:tcW w:w="2123" w:type="pct"/>
            <w:vMerge/>
            <w:shd w:val="clear" w:color="auto" w:fill="auto"/>
          </w:tcPr>
          <w:p w14:paraId="7198F592" w14:textId="77777777" w:rsidR="00874ABD" w:rsidRPr="00D353B4" w:rsidRDefault="00874ABD" w:rsidP="00FA5EA3">
            <w:pPr>
              <w:rPr>
                <w:highlight w:val="yellow"/>
              </w:rPr>
            </w:pPr>
          </w:p>
        </w:tc>
        <w:tc>
          <w:tcPr>
            <w:tcW w:w="2877" w:type="pct"/>
            <w:shd w:val="clear" w:color="auto" w:fill="auto"/>
          </w:tcPr>
          <w:p w14:paraId="1411D595" w14:textId="77777777" w:rsidR="00874ABD" w:rsidRPr="00D353B4" w:rsidRDefault="00874ABD" w:rsidP="00FA5EA3">
            <w:r w:rsidRPr="00D353B4">
              <w:t>2. zna różnorodne techniki oceny przedsięwzięć gospodarczych z uwzględnieniem ryzyka.</w:t>
            </w:r>
          </w:p>
        </w:tc>
      </w:tr>
      <w:tr w:rsidR="00D353B4" w:rsidRPr="00D353B4" w14:paraId="121F685E" w14:textId="77777777" w:rsidTr="00471B94">
        <w:trPr>
          <w:trHeight w:val="20"/>
        </w:trPr>
        <w:tc>
          <w:tcPr>
            <w:tcW w:w="2123" w:type="pct"/>
            <w:vMerge/>
            <w:shd w:val="clear" w:color="auto" w:fill="auto"/>
          </w:tcPr>
          <w:p w14:paraId="01B2CDC7" w14:textId="77777777" w:rsidR="00874ABD" w:rsidRPr="00D353B4" w:rsidRDefault="00874ABD" w:rsidP="00FA5EA3">
            <w:pPr>
              <w:rPr>
                <w:highlight w:val="yellow"/>
              </w:rPr>
            </w:pPr>
          </w:p>
        </w:tc>
        <w:tc>
          <w:tcPr>
            <w:tcW w:w="2877" w:type="pct"/>
            <w:shd w:val="clear" w:color="auto" w:fill="auto"/>
          </w:tcPr>
          <w:p w14:paraId="438CF853" w14:textId="77777777" w:rsidR="00874ABD" w:rsidRPr="00D353B4" w:rsidRDefault="00874ABD" w:rsidP="00FA5EA3">
            <w:r w:rsidRPr="00D353B4">
              <w:t>Umiejętności:</w:t>
            </w:r>
          </w:p>
        </w:tc>
      </w:tr>
      <w:tr w:rsidR="00D353B4" w:rsidRPr="00D353B4" w14:paraId="387A333B" w14:textId="77777777" w:rsidTr="00471B94">
        <w:trPr>
          <w:trHeight w:val="20"/>
        </w:trPr>
        <w:tc>
          <w:tcPr>
            <w:tcW w:w="2123" w:type="pct"/>
            <w:vMerge/>
            <w:shd w:val="clear" w:color="auto" w:fill="auto"/>
          </w:tcPr>
          <w:p w14:paraId="59F38AF4" w14:textId="77777777" w:rsidR="00874ABD" w:rsidRPr="00D353B4" w:rsidRDefault="00874ABD" w:rsidP="00FA5EA3">
            <w:pPr>
              <w:rPr>
                <w:highlight w:val="yellow"/>
              </w:rPr>
            </w:pPr>
          </w:p>
        </w:tc>
        <w:tc>
          <w:tcPr>
            <w:tcW w:w="2877" w:type="pct"/>
            <w:shd w:val="clear" w:color="auto" w:fill="auto"/>
          </w:tcPr>
          <w:p w14:paraId="6F26A44E" w14:textId="77777777" w:rsidR="00874ABD" w:rsidRPr="00D353B4" w:rsidRDefault="00874ABD" w:rsidP="00FA5EA3">
            <w:r w:rsidRPr="00D353B4">
              <w:t>1. samodzielnie potrafi pozyskiwać niezbędne dane do napisania biznesplanu</w:t>
            </w:r>
          </w:p>
        </w:tc>
      </w:tr>
      <w:tr w:rsidR="00D353B4" w:rsidRPr="00D353B4" w14:paraId="71FE0374" w14:textId="77777777" w:rsidTr="00471B94">
        <w:trPr>
          <w:trHeight w:val="20"/>
        </w:trPr>
        <w:tc>
          <w:tcPr>
            <w:tcW w:w="2123" w:type="pct"/>
            <w:vMerge/>
            <w:shd w:val="clear" w:color="auto" w:fill="auto"/>
          </w:tcPr>
          <w:p w14:paraId="430C31AE" w14:textId="77777777" w:rsidR="00874ABD" w:rsidRPr="00D353B4" w:rsidRDefault="00874ABD" w:rsidP="00FA5EA3">
            <w:pPr>
              <w:rPr>
                <w:highlight w:val="yellow"/>
              </w:rPr>
            </w:pPr>
          </w:p>
        </w:tc>
        <w:tc>
          <w:tcPr>
            <w:tcW w:w="2877" w:type="pct"/>
            <w:shd w:val="clear" w:color="auto" w:fill="auto"/>
          </w:tcPr>
          <w:p w14:paraId="45DAB27B" w14:textId="77777777" w:rsidR="00874ABD" w:rsidRPr="00D353B4" w:rsidRDefault="00874ABD" w:rsidP="00FA5EA3">
            <w:r w:rsidRPr="00D353B4">
              <w:t>2.</w:t>
            </w:r>
            <w:r w:rsidRPr="00D353B4">
              <w:rPr>
                <w:shd w:val="clear" w:color="auto" w:fill="FFFFFF"/>
              </w:rPr>
              <w:t xml:space="preserve"> samodzielnie potrafi wykorzystywać różne metody oceny ryzyka przedsięwzięć gospodarczych w sektorze turystycznym.</w:t>
            </w:r>
          </w:p>
        </w:tc>
      </w:tr>
      <w:tr w:rsidR="00D353B4" w:rsidRPr="00D353B4" w14:paraId="0B6C760C" w14:textId="77777777" w:rsidTr="00471B94">
        <w:trPr>
          <w:trHeight w:val="20"/>
        </w:trPr>
        <w:tc>
          <w:tcPr>
            <w:tcW w:w="2123" w:type="pct"/>
            <w:vMerge/>
            <w:shd w:val="clear" w:color="auto" w:fill="auto"/>
          </w:tcPr>
          <w:p w14:paraId="38D77320" w14:textId="77777777" w:rsidR="00874ABD" w:rsidRPr="00D353B4" w:rsidRDefault="00874ABD" w:rsidP="00FA5EA3">
            <w:pPr>
              <w:rPr>
                <w:highlight w:val="yellow"/>
              </w:rPr>
            </w:pPr>
          </w:p>
        </w:tc>
        <w:tc>
          <w:tcPr>
            <w:tcW w:w="2877" w:type="pct"/>
            <w:shd w:val="clear" w:color="auto" w:fill="auto"/>
          </w:tcPr>
          <w:p w14:paraId="3C686160" w14:textId="77777777" w:rsidR="00874ABD" w:rsidRPr="00D353B4" w:rsidRDefault="00874ABD" w:rsidP="00FA5EA3">
            <w:r w:rsidRPr="00D353B4">
              <w:t>Kompetencje społeczne:</w:t>
            </w:r>
          </w:p>
        </w:tc>
      </w:tr>
      <w:tr w:rsidR="00D353B4" w:rsidRPr="00D353B4" w14:paraId="129C3A3E" w14:textId="77777777" w:rsidTr="00471B94">
        <w:trPr>
          <w:trHeight w:val="20"/>
        </w:trPr>
        <w:tc>
          <w:tcPr>
            <w:tcW w:w="2123" w:type="pct"/>
            <w:vMerge/>
            <w:shd w:val="clear" w:color="auto" w:fill="auto"/>
          </w:tcPr>
          <w:p w14:paraId="5AF9597D" w14:textId="77777777" w:rsidR="00874ABD" w:rsidRPr="00D353B4" w:rsidRDefault="00874ABD" w:rsidP="00FA5EA3">
            <w:pPr>
              <w:rPr>
                <w:highlight w:val="yellow"/>
              </w:rPr>
            </w:pPr>
          </w:p>
        </w:tc>
        <w:tc>
          <w:tcPr>
            <w:tcW w:w="2877" w:type="pct"/>
            <w:shd w:val="clear" w:color="auto" w:fill="auto"/>
          </w:tcPr>
          <w:p w14:paraId="2AEAF3EB" w14:textId="77777777" w:rsidR="00874ABD" w:rsidRPr="00D353B4" w:rsidRDefault="00874ABD" w:rsidP="00FA5EA3">
            <w:r w:rsidRPr="00D353B4">
              <w:t>1. samodzielnego podejmowania decyzji dotyczących zaangażowania się w przedsięwzięcia gospodarcze.</w:t>
            </w:r>
          </w:p>
        </w:tc>
      </w:tr>
      <w:tr w:rsidR="00D353B4" w:rsidRPr="00D353B4" w14:paraId="06C44CA3" w14:textId="77777777" w:rsidTr="00471B94">
        <w:trPr>
          <w:trHeight w:val="20"/>
        </w:trPr>
        <w:tc>
          <w:tcPr>
            <w:tcW w:w="2123" w:type="pct"/>
            <w:shd w:val="clear" w:color="auto" w:fill="auto"/>
          </w:tcPr>
          <w:p w14:paraId="0E731506" w14:textId="77777777" w:rsidR="00874ABD" w:rsidRPr="00D353B4" w:rsidRDefault="00874ABD" w:rsidP="00FA5EA3">
            <w:r w:rsidRPr="00D353B4">
              <w:t>Odniesienie modułowych efektów uczenia się do kierunkowych efektów uczenia się</w:t>
            </w:r>
          </w:p>
        </w:tc>
        <w:tc>
          <w:tcPr>
            <w:tcW w:w="2877" w:type="pct"/>
            <w:shd w:val="clear" w:color="auto" w:fill="auto"/>
          </w:tcPr>
          <w:p w14:paraId="6FFA3901" w14:textId="77777777" w:rsidR="00874ABD" w:rsidRPr="00D353B4" w:rsidRDefault="00874ABD" w:rsidP="00FA5EA3">
            <w:pPr>
              <w:jc w:val="both"/>
            </w:pPr>
            <w:r w:rsidRPr="00D353B4">
              <w:t>W1 – TR_W01</w:t>
            </w:r>
          </w:p>
          <w:p w14:paraId="6D69D38C" w14:textId="77777777" w:rsidR="00874ABD" w:rsidRPr="00D353B4" w:rsidRDefault="00874ABD" w:rsidP="00FA5EA3">
            <w:pPr>
              <w:jc w:val="both"/>
            </w:pPr>
            <w:r w:rsidRPr="00D353B4">
              <w:t>W2 – TR_W010</w:t>
            </w:r>
          </w:p>
          <w:p w14:paraId="0FE58930" w14:textId="77777777" w:rsidR="00874ABD" w:rsidRPr="00D353B4" w:rsidRDefault="00874ABD" w:rsidP="00FA5EA3">
            <w:pPr>
              <w:jc w:val="both"/>
            </w:pPr>
            <w:r w:rsidRPr="00D353B4">
              <w:t>U1 – TR_U03</w:t>
            </w:r>
          </w:p>
          <w:p w14:paraId="73CCBC7E" w14:textId="77777777" w:rsidR="00874ABD" w:rsidRPr="00D353B4" w:rsidRDefault="00874ABD" w:rsidP="00FA5EA3">
            <w:pPr>
              <w:jc w:val="both"/>
            </w:pPr>
            <w:r w:rsidRPr="00D353B4">
              <w:t>U2 – TR_U04</w:t>
            </w:r>
          </w:p>
          <w:p w14:paraId="1068279C" w14:textId="7622D7EB" w:rsidR="00874ABD" w:rsidRPr="00D353B4" w:rsidRDefault="00874ABD" w:rsidP="00FA5EA3">
            <w:pPr>
              <w:jc w:val="both"/>
            </w:pPr>
            <w:r w:rsidRPr="00D353B4">
              <w:t xml:space="preserve">K1 </w:t>
            </w:r>
            <w:r w:rsidR="00AC66FD" w:rsidRPr="00D353B4">
              <w:t>–</w:t>
            </w:r>
            <w:r w:rsidRPr="00D353B4">
              <w:t xml:space="preserve"> TR_K01</w:t>
            </w:r>
          </w:p>
        </w:tc>
      </w:tr>
      <w:tr w:rsidR="00D353B4" w:rsidRPr="00D353B4" w14:paraId="6F528BD6" w14:textId="77777777" w:rsidTr="00471B94">
        <w:trPr>
          <w:trHeight w:val="20"/>
        </w:trPr>
        <w:tc>
          <w:tcPr>
            <w:tcW w:w="2123" w:type="pct"/>
            <w:shd w:val="clear" w:color="auto" w:fill="auto"/>
          </w:tcPr>
          <w:p w14:paraId="33BCCF33" w14:textId="77777777" w:rsidR="00874ABD" w:rsidRPr="00D353B4" w:rsidRDefault="00874ABD" w:rsidP="00FA5EA3">
            <w:r w:rsidRPr="00D353B4">
              <w:t>Odniesienie modułowych efektów uczenia się do efektów inżynierskich (jeżeli dotyczy)</w:t>
            </w:r>
          </w:p>
        </w:tc>
        <w:tc>
          <w:tcPr>
            <w:tcW w:w="2877" w:type="pct"/>
            <w:shd w:val="clear" w:color="auto" w:fill="auto"/>
          </w:tcPr>
          <w:p w14:paraId="6D65A407" w14:textId="77777777" w:rsidR="00874ABD" w:rsidRPr="00D353B4" w:rsidRDefault="00874ABD" w:rsidP="00FA5EA3">
            <w:pPr>
              <w:jc w:val="both"/>
            </w:pPr>
            <w:r w:rsidRPr="00D353B4">
              <w:t xml:space="preserve">Nie dotyczy </w:t>
            </w:r>
          </w:p>
        </w:tc>
      </w:tr>
      <w:tr w:rsidR="00D353B4" w:rsidRPr="00D353B4" w14:paraId="69A40EA1" w14:textId="77777777" w:rsidTr="00471B94">
        <w:trPr>
          <w:trHeight w:val="20"/>
        </w:trPr>
        <w:tc>
          <w:tcPr>
            <w:tcW w:w="2123" w:type="pct"/>
            <w:shd w:val="clear" w:color="auto" w:fill="auto"/>
          </w:tcPr>
          <w:p w14:paraId="4CCB9524" w14:textId="77777777" w:rsidR="00874ABD" w:rsidRPr="00D353B4" w:rsidRDefault="00874ABD" w:rsidP="00FA5EA3">
            <w:r w:rsidRPr="00D353B4">
              <w:t xml:space="preserve">Wymagania wstępne i dodatkowe </w:t>
            </w:r>
          </w:p>
        </w:tc>
        <w:tc>
          <w:tcPr>
            <w:tcW w:w="2877" w:type="pct"/>
            <w:shd w:val="clear" w:color="auto" w:fill="auto"/>
          </w:tcPr>
          <w:p w14:paraId="39255E6B" w14:textId="77777777" w:rsidR="00874ABD" w:rsidRPr="00D353B4" w:rsidRDefault="00874ABD" w:rsidP="00FA5EA3">
            <w:pPr>
              <w:jc w:val="both"/>
            </w:pPr>
            <w:r w:rsidRPr="00D353B4">
              <w:t>Technologie informatyczne, Systemy informatyczne w turystyce</w:t>
            </w:r>
          </w:p>
        </w:tc>
      </w:tr>
      <w:tr w:rsidR="00D353B4" w:rsidRPr="00D353B4" w14:paraId="513D7B34" w14:textId="77777777" w:rsidTr="00471B94">
        <w:trPr>
          <w:trHeight w:val="20"/>
        </w:trPr>
        <w:tc>
          <w:tcPr>
            <w:tcW w:w="2123" w:type="pct"/>
            <w:shd w:val="clear" w:color="auto" w:fill="auto"/>
          </w:tcPr>
          <w:p w14:paraId="55D21592" w14:textId="77777777" w:rsidR="00874ABD" w:rsidRPr="00D353B4" w:rsidRDefault="00874ABD" w:rsidP="00FA5EA3">
            <w:r w:rsidRPr="00D353B4">
              <w:t xml:space="preserve">Treści programowe modułu </w:t>
            </w:r>
          </w:p>
          <w:p w14:paraId="77926F22" w14:textId="77777777" w:rsidR="00874ABD" w:rsidRPr="00D353B4" w:rsidRDefault="00874ABD" w:rsidP="00FA5EA3"/>
        </w:tc>
        <w:tc>
          <w:tcPr>
            <w:tcW w:w="2877" w:type="pct"/>
            <w:shd w:val="clear" w:color="auto" w:fill="auto"/>
          </w:tcPr>
          <w:p w14:paraId="47BE572C" w14:textId="77777777" w:rsidR="00874ABD" w:rsidRPr="00D353B4" w:rsidRDefault="00874ABD" w:rsidP="00FA5EA3">
            <w:r w:rsidRPr="00D353B4">
              <w:t>Wykłady obejmują: wiedzę z zakresu przedsięwzięć realizowanych przez przedsiębiorstwa sektora turystycznego, metody ocen inwestycji, metody ocen ryzyka realizowanych przedsięwzięć.</w:t>
            </w:r>
          </w:p>
          <w:p w14:paraId="3C277843" w14:textId="0BC8701E" w:rsidR="00874ABD" w:rsidRPr="00D353B4" w:rsidRDefault="00874ABD" w:rsidP="00874ABD">
            <w:r w:rsidRPr="00D353B4">
              <w:t>Ćwiczenia obejmują: wiedzę z zakresu: funkcji arkusza kalkulacyjnego EXEL, obliczenia kosztów inwestycji w sektorze turystycznym. Sporządzenie tablic w których są liczone koszty oraz przychodu niezbędne do sporządzenia Biznesplanu. Zapoznanie się z opcjami finansowania przedsięwzięć w przedsiębiorstwie, a także z opcjami tworzenia zespołu zarządzającego inwestycjami.</w:t>
            </w:r>
          </w:p>
        </w:tc>
      </w:tr>
      <w:tr w:rsidR="00D353B4" w:rsidRPr="00D353B4" w14:paraId="35A35B8A" w14:textId="77777777" w:rsidTr="00471B94">
        <w:trPr>
          <w:trHeight w:val="20"/>
        </w:trPr>
        <w:tc>
          <w:tcPr>
            <w:tcW w:w="2123" w:type="pct"/>
            <w:shd w:val="clear" w:color="auto" w:fill="auto"/>
          </w:tcPr>
          <w:p w14:paraId="3EAC6410" w14:textId="77777777" w:rsidR="00874ABD" w:rsidRPr="00D353B4" w:rsidRDefault="00874ABD" w:rsidP="00FA5EA3">
            <w:r w:rsidRPr="00D353B4">
              <w:t>Wykaz literatury podstawowej i uzupełniającej</w:t>
            </w:r>
          </w:p>
        </w:tc>
        <w:tc>
          <w:tcPr>
            <w:tcW w:w="2877" w:type="pct"/>
            <w:shd w:val="clear" w:color="auto" w:fill="auto"/>
          </w:tcPr>
          <w:p w14:paraId="7687A269" w14:textId="77777777" w:rsidR="00874ABD" w:rsidRPr="00D353B4" w:rsidRDefault="00874ABD" w:rsidP="00FA5EA3">
            <w:r w:rsidRPr="00D353B4">
              <w:t>Literatura obowiązkowa</w:t>
            </w:r>
          </w:p>
          <w:p w14:paraId="4C6E85DD" w14:textId="77777777" w:rsidR="00874ABD" w:rsidRPr="00D353B4" w:rsidRDefault="00874ABD" w:rsidP="00FA5EA3">
            <w:r w:rsidRPr="00D353B4">
              <w:t>David H., Bangs J., 1999, Plan marketingowy, PWN, Warszawa.</w:t>
            </w:r>
          </w:p>
          <w:p w14:paraId="47124288" w14:textId="77777777" w:rsidR="00874ABD" w:rsidRPr="00D353B4" w:rsidRDefault="00874ABD" w:rsidP="00FA5EA3">
            <w:r w:rsidRPr="00D353B4">
              <w:t>Jajuga K., Jajuga T.,2015, Inwestycje. Instrumenty finansowe, aktywa niefinansowe, ryzyko finansowe, inżynieria finansowa, PWN.</w:t>
            </w:r>
          </w:p>
          <w:p w14:paraId="228F2DAE" w14:textId="77777777" w:rsidR="00874ABD" w:rsidRPr="00D353B4" w:rsidRDefault="00874ABD" w:rsidP="00FA5EA3">
            <w:r w:rsidRPr="00D353B4">
              <w:t>Mielcarz P., Paszczyk P., 2013, Analiza Projektów Inwestycyjnych w procesie tworzenia wartości przedsiębiorstwa, PWN</w:t>
            </w:r>
          </w:p>
          <w:p w14:paraId="69D8309E" w14:textId="77777777" w:rsidR="00874ABD" w:rsidRPr="00D353B4" w:rsidRDefault="00874ABD" w:rsidP="00FA5EA3">
            <w:r w:rsidRPr="00D353B4">
              <w:t>Pawlak Z., Biznesplan – zastosowanie i przykłady, Wyd. Poltext, Warszawa</w:t>
            </w:r>
          </w:p>
          <w:p w14:paraId="04DB7AB1" w14:textId="77777777" w:rsidR="00AC66FD" w:rsidRPr="00D353B4" w:rsidRDefault="00AC66FD" w:rsidP="00FA5EA3"/>
          <w:p w14:paraId="25CE1762" w14:textId="77777777" w:rsidR="00874ABD" w:rsidRPr="00D353B4" w:rsidRDefault="00874ABD" w:rsidP="00FA5EA3">
            <w:r w:rsidRPr="00D353B4">
              <w:t>Literatura uzupełniająca</w:t>
            </w:r>
          </w:p>
          <w:p w14:paraId="6E63D959" w14:textId="77777777" w:rsidR="00874ABD" w:rsidRPr="00D353B4" w:rsidRDefault="00874ABD" w:rsidP="00FA5EA3">
            <w:r w:rsidRPr="00D353B4">
              <w:t>Pasieczny A.,2007, Biznesplan, Wyd. Ekonomiczne, Warszawa</w:t>
            </w:r>
          </w:p>
          <w:p w14:paraId="079627DE" w14:textId="77777777" w:rsidR="00874ABD" w:rsidRPr="00D353B4" w:rsidRDefault="00874ABD" w:rsidP="00FA5EA3">
            <w:r w:rsidRPr="00D353B4">
              <w:t>Pomykalski A., 2005, Zarządzanie i planowanie marketingowe, Wyd. Naukowe PWN, Warszawa.</w:t>
            </w:r>
          </w:p>
          <w:p w14:paraId="26841EEE" w14:textId="77777777" w:rsidR="00874ABD" w:rsidRPr="00D353B4" w:rsidRDefault="00874ABD" w:rsidP="00FA5EA3">
            <w:r w:rsidRPr="00D353B4">
              <w:t>Materiały proponowane przez Urząd Patentowy RP</w:t>
            </w:r>
          </w:p>
        </w:tc>
      </w:tr>
      <w:tr w:rsidR="00D353B4" w:rsidRPr="00D353B4" w14:paraId="1E5A6DB9" w14:textId="77777777" w:rsidTr="00471B94">
        <w:trPr>
          <w:trHeight w:val="20"/>
        </w:trPr>
        <w:tc>
          <w:tcPr>
            <w:tcW w:w="2123" w:type="pct"/>
            <w:shd w:val="clear" w:color="auto" w:fill="auto"/>
          </w:tcPr>
          <w:p w14:paraId="56FB971F" w14:textId="77777777" w:rsidR="00874ABD" w:rsidRPr="00D353B4" w:rsidRDefault="00874ABD" w:rsidP="00FA5EA3">
            <w:r w:rsidRPr="00D353B4">
              <w:t>Planowane formy/działania/metody dydaktyczne</w:t>
            </w:r>
          </w:p>
        </w:tc>
        <w:tc>
          <w:tcPr>
            <w:tcW w:w="2877" w:type="pct"/>
            <w:shd w:val="clear" w:color="auto" w:fill="auto"/>
          </w:tcPr>
          <w:p w14:paraId="0CE15FE0" w14:textId="77777777" w:rsidR="00874ABD" w:rsidRPr="00D353B4" w:rsidRDefault="00874ABD" w:rsidP="00FA5EA3">
            <w:r w:rsidRPr="00D353B4">
              <w:t>Wykład z użyciem prezentacji PP.</w:t>
            </w:r>
          </w:p>
          <w:p w14:paraId="3D27BF29" w14:textId="77777777" w:rsidR="00874ABD" w:rsidRPr="00D353B4" w:rsidRDefault="00874ABD" w:rsidP="00FA5EA3">
            <w:r w:rsidRPr="00D353B4">
              <w:t xml:space="preserve">Ćwiczenia będą odbywały się w pracowni komputerowej z dostępem do Internetu i wyposażonej w pakiet programów MS Office. </w:t>
            </w:r>
          </w:p>
          <w:p w14:paraId="38DD56DF" w14:textId="77777777" w:rsidR="00874ABD" w:rsidRPr="00D353B4" w:rsidRDefault="00874ABD" w:rsidP="00FA5EA3">
            <w:r w:rsidRPr="00D353B4">
              <w:t>Metody dydaktyczne:  wykonanie projektu na ćwiczeniach (Biznesplan/Analiza ryzyka przedsięwzięć inwestycyjnych), dyskusja, studium przypadku.</w:t>
            </w:r>
          </w:p>
        </w:tc>
      </w:tr>
      <w:tr w:rsidR="00D353B4" w:rsidRPr="00D353B4" w14:paraId="6D79B30C" w14:textId="77777777" w:rsidTr="00471B94">
        <w:trPr>
          <w:trHeight w:val="20"/>
        </w:trPr>
        <w:tc>
          <w:tcPr>
            <w:tcW w:w="2123" w:type="pct"/>
            <w:shd w:val="clear" w:color="auto" w:fill="auto"/>
          </w:tcPr>
          <w:p w14:paraId="0E301B57" w14:textId="77777777" w:rsidR="00874ABD" w:rsidRPr="00D353B4" w:rsidRDefault="00874ABD" w:rsidP="00FA5EA3">
            <w:r w:rsidRPr="00D353B4">
              <w:lastRenderedPageBreak/>
              <w:t>Sposoby weryfikacji oraz formy dokumentowania osiągniętych efektów uczenia się</w:t>
            </w:r>
          </w:p>
        </w:tc>
        <w:tc>
          <w:tcPr>
            <w:tcW w:w="2877" w:type="pct"/>
            <w:shd w:val="clear" w:color="auto" w:fill="auto"/>
          </w:tcPr>
          <w:p w14:paraId="669596DE" w14:textId="77777777" w:rsidR="00874ABD" w:rsidRPr="00D353B4" w:rsidRDefault="00874ABD" w:rsidP="00FA5EA3">
            <w:pPr>
              <w:jc w:val="both"/>
            </w:pPr>
            <w:r w:rsidRPr="00D353B4">
              <w:t>W1. – ocena pracy studenta na zajęciach</w:t>
            </w:r>
          </w:p>
          <w:p w14:paraId="13C9C0AE" w14:textId="0E6A8227" w:rsidR="00874ABD" w:rsidRPr="00D353B4" w:rsidRDefault="00874ABD" w:rsidP="00FA5EA3">
            <w:pPr>
              <w:jc w:val="both"/>
            </w:pPr>
            <w:r w:rsidRPr="00D353B4">
              <w:t xml:space="preserve">W2. </w:t>
            </w:r>
            <w:r w:rsidR="004F6757" w:rsidRPr="00D353B4">
              <w:t>–</w:t>
            </w:r>
            <w:r w:rsidRPr="00D353B4">
              <w:t xml:space="preserve"> ocena pracy studenta na zajęciach</w:t>
            </w:r>
          </w:p>
          <w:p w14:paraId="3DF19A9E" w14:textId="79833D76" w:rsidR="00874ABD" w:rsidRPr="00D353B4" w:rsidRDefault="00874ABD" w:rsidP="00FA5EA3">
            <w:pPr>
              <w:jc w:val="both"/>
            </w:pPr>
            <w:r w:rsidRPr="00D353B4">
              <w:t xml:space="preserve">U1. </w:t>
            </w:r>
            <w:r w:rsidR="004F6757" w:rsidRPr="00D353B4">
              <w:t>–</w:t>
            </w:r>
            <w:r w:rsidRPr="00D353B4">
              <w:t xml:space="preserve"> ocena pracy studenta na zajęciach</w:t>
            </w:r>
          </w:p>
          <w:p w14:paraId="78C57D35" w14:textId="3C9D1175" w:rsidR="00874ABD" w:rsidRPr="00D353B4" w:rsidRDefault="00874ABD" w:rsidP="00FA5EA3">
            <w:pPr>
              <w:jc w:val="both"/>
            </w:pPr>
            <w:r w:rsidRPr="00D353B4">
              <w:t xml:space="preserve">U2. </w:t>
            </w:r>
            <w:r w:rsidR="004F6757" w:rsidRPr="00D353B4">
              <w:t>–</w:t>
            </w:r>
            <w:r w:rsidRPr="00D353B4">
              <w:t xml:space="preserve"> ocena pracy studenta na zajęciach</w:t>
            </w:r>
          </w:p>
          <w:p w14:paraId="4B6143FA" w14:textId="410183AC" w:rsidR="00874ABD" w:rsidRPr="00D353B4" w:rsidRDefault="00874ABD" w:rsidP="00FA5EA3">
            <w:pPr>
              <w:jc w:val="both"/>
            </w:pPr>
            <w:r w:rsidRPr="00D353B4">
              <w:t xml:space="preserve">K1. </w:t>
            </w:r>
            <w:r w:rsidR="004F6757" w:rsidRPr="00D353B4">
              <w:t>–</w:t>
            </w:r>
            <w:r w:rsidRPr="00D353B4">
              <w:t xml:space="preserve"> ocena pracy studenta na zajęciach</w:t>
            </w:r>
          </w:p>
        </w:tc>
      </w:tr>
      <w:tr w:rsidR="00D353B4" w:rsidRPr="00D353B4" w14:paraId="5D93EC68" w14:textId="77777777" w:rsidTr="00471B94">
        <w:trPr>
          <w:trHeight w:val="20"/>
        </w:trPr>
        <w:tc>
          <w:tcPr>
            <w:tcW w:w="2123" w:type="pct"/>
            <w:shd w:val="clear" w:color="auto" w:fill="auto"/>
          </w:tcPr>
          <w:p w14:paraId="70D6BC68" w14:textId="77777777" w:rsidR="00874ABD" w:rsidRPr="00D353B4" w:rsidRDefault="00874ABD" w:rsidP="00FA5EA3">
            <w:r w:rsidRPr="00D353B4">
              <w:t>Elementy i wagi mające wpływ na ocenę końcową</w:t>
            </w:r>
          </w:p>
          <w:p w14:paraId="7906D518" w14:textId="77777777" w:rsidR="00874ABD" w:rsidRPr="00D353B4" w:rsidRDefault="00874ABD" w:rsidP="00FA5EA3"/>
          <w:p w14:paraId="1629E88A" w14:textId="77777777" w:rsidR="00874ABD" w:rsidRPr="00D353B4" w:rsidRDefault="00874ABD" w:rsidP="00FA5EA3"/>
        </w:tc>
        <w:tc>
          <w:tcPr>
            <w:tcW w:w="2877" w:type="pct"/>
            <w:shd w:val="clear" w:color="auto" w:fill="auto"/>
          </w:tcPr>
          <w:p w14:paraId="60CAC27C" w14:textId="77777777" w:rsidR="00874ABD" w:rsidRPr="00D353B4" w:rsidRDefault="00874ABD" w:rsidP="00FA5EA3">
            <w:pPr>
              <w:jc w:val="both"/>
            </w:pPr>
            <w:r w:rsidRPr="00D353B4">
              <w:t>Ocenę końcową stanowi średnia ocen z poszczególnych ćwiczeń realizowanych w ramach zajęć. Jeżeli student jest aktywny na zajęciach ocena może zostać podniesiona.</w:t>
            </w:r>
          </w:p>
        </w:tc>
      </w:tr>
      <w:tr w:rsidR="00D353B4" w:rsidRPr="00D353B4" w14:paraId="717889A8" w14:textId="77777777" w:rsidTr="00471B94">
        <w:trPr>
          <w:trHeight w:val="20"/>
        </w:trPr>
        <w:tc>
          <w:tcPr>
            <w:tcW w:w="2123" w:type="pct"/>
            <w:shd w:val="clear" w:color="auto" w:fill="auto"/>
          </w:tcPr>
          <w:p w14:paraId="0EE13810" w14:textId="77777777" w:rsidR="0044731F" w:rsidRPr="00D353B4" w:rsidRDefault="0044731F" w:rsidP="0044731F">
            <w:pPr>
              <w:jc w:val="both"/>
            </w:pPr>
            <w:r w:rsidRPr="00D353B4">
              <w:t>Bilans punktów ECTS</w:t>
            </w:r>
          </w:p>
        </w:tc>
        <w:tc>
          <w:tcPr>
            <w:tcW w:w="2877" w:type="pct"/>
            <w:shd w:val="clear" w:color="auto" w:fill="auto"/>
          </w:tcPr>
          <w:p w14:paraId="023DA6BB" w14:textId="77777777" w:rsidR="0044731F" w:rsidRPr="00D353B4" w:rsidRDefault="0044731F" w:rsidP="0044731F">
            <w:r w:rsidRPr="00D353B4">
              <w:rPr>
                <w:bCs/>
              </w:rPr>
              <w:t>Kontaktowe:</w:t>
            </w:r>
          </w:p>
          <w:p w14:paraId="12320A7C" w14:textId="77777777" w:rsidR="0044731F" w:rsidRPr="00D353B4" w:rsidRDefault="0044731F" w:rsidP="0044731F">
            <w:r w:rsidRPr="00D353B4">
              <w:t>10 godz. wykłady</w:t>
            </w:r>
          </w:p>
          <w:p w14:paraId="24C8F385" w14:textId="77777777" w:rsidR="0044731F" w:rsidRPr="00D353B4" w:rsidRDefault="0044731F" w:rsidP="0044731F">
            <w:r w:rsidRPr="00D353B4">
              <w:t>30 godz. ćwiczenia laboratoryjne</w:t>
            </w:r>
          </w:p>
          <w:p w14:paraId="4C32EFD6" w14:textId="77777777" w:rsidR="0044731F" w:rsidRPr="00D353B4" w:rsidRDefault="0044731F" w:rsidP="0044731F">
            <w:r w:rsidRPr="00D353B4">
              <w:t>2 godz. konsultacji dotyczących wykonywanych na ćwiczeniach zadań</w:t>
            </w:r>
          </w:p>
          <w:p w14:paraId="5927B943" w14:textId="77777777" w:rsidR="0044731F" w:rsidRPr="00D353B4" w:rsidRDefault="0044731F" w:rsidP="0044731F">
            <w:r w:rsidRPr="00D353B4">
              <w:t>2 godz. egzamin pisemny</w:t>
            </w:r>
          </w:p>
          <w:p w14:paraId="63FB14FB" w14:textId="77777777" w:rsidR="0044731F" w:rsidRPr="00D353B4" w:rsidRDefault="0044731F" w:rsidP="0044731F">
            <w:r w:rsidRPr="00D353B4">
              <w:t>Razem godziny kontaktowe 44 godz. (1,8 ECTS)</w:t>
            </w:r>
          </w:p>
          <w:p w14:paraId="3260D2A0" w14:textId="77777777" w:rsidR="0044731F" w:rsidRPr="00D353B4" w:rsidRDefault="0044731F" w:rsidP="0044731F"/>
          <w:p w14:paraId="477D1E1D" w14:textId="77777777" w:rsidR="0044731F" w:rsidRPr="00D353B4" w:rsidRDefault="0044731F" w:rsidP="0044731F">
            <w:r w:rsidRPr="00D353B4">
              <w:rPr>
                <w:bCs/>
              </w:rPr>
              <w:t>Niekontaktowe:</w:t>
            </w:r>
          </w:p>
          <w:p w14:paraId="25F91E25" w14:textId="77777777" w:rsidR="0044731F" w:rsidRPr="00D353B4" w:rsidRDefault="0044731F" w:rsidP="0044731F">
            <w:r w:rsidRPr="00D353B4">
              <w:t>21 godz. – przygotowanie do ćwiczeń</w:t>
            </w:r>
          </w:p>
          <w:p w14:paraId="61064296" w14:textId="77777777" w:rsidR="0044731F" w:rsidRPr="00D353B4" w:rsidRDefault="0044731F" w:rsidP="0044731F">
            <w:r w:rsidRPr="00D353B4">
              <w:t>20 godz. – przygotowanie do prac zaliczeniowych</w:t>
            </w:r>
          </w:p>
          <w:p w14:paraId="483569D4" w14:textId="77777777" w:rsidR="0044731F" w:rsidRPr="00D353B4" w:rsidRDefault="0044731F" w:rsidP="0044731F">
            <w:r w:rsidRPr="00D353B4">
              <w:t>20 godz. – czytanie zalecanej literatury</w:t>
            </w:r>
          </w:p>
          <w:p w14:paraId="4429D517" w14:textId="77777777" w:rsidR="0044731F" w:rsidRPr="00D353B4" w:rsidRDefault="0044731F" w:rsidP="0044731F">
            <w:r w:rsidRPr="00D353B4">
              <w:t>20 godz. – przygotowanie się do egzaminu</w:t>
            </w:r>
          </w:p>
          <w:p w14:paraId="13E09C7D" w14:textId="77777777" w:rsidR="0044731F" w:rsidRPr="00D353B4" w:rsidRDefault="0044731F" w:rsidP="0044731F">
            <w:r w:rsidRPr="00D353B4">
              <w:t>Razem godzimy niekontaktowe 81 godz. (3,2 ECTS)</w:t>
            </w:r>
          </w:p>
          <w:p w14:paraId="6C937EE8" w14:textId="2AE025AD" w:rsidR="0044731F" w:rsidRPr="00D353B4" w:rsidRDefault="0044731F" w:rsidP="0044731F">
            <w:pPr>
              <w:jc w:val="both"/>
            </w:pPr>
            <w:r w:rsidRPr="00D353B4">
              <w:t>Łączny nakład pracy studenta to 125 godz. co odpowiada 5 punktom ECTS</w:t>
            </w:r>
          </w:p>
        </w:tc>
      </w:tr>
      <w:tr w:rsidR="0044731F" w:rsidRPr="00D353B4" w14:paraId="12C5AEF1" w14:textId="77777777" w:rsidTr="00471B94">
        <w:trPr>
          <w:trHeight w:val="20"/>
        </w:trPr>
        <w:tc>
          <w:tcPr>
            <w:tcW w:w="2123" w:type="pct"/>
            <w:shd w:val="clear" w:color="auto" w:fill="auto"/>
          </w:tcPr>
          <w:p w14:paraId="3845EA24" w14:textId="77777777" w:rsidR="0044731F" w:rsidRPr="00D353B4" w:rsidRDefault="0044731F" w:rsidP="0044731F">
            <w:r w:rsidRPr="00D353B4">
              <w:t>Nakład pracy związany z zajęciami wymagającymi bezpośredniego udziału nauczyciela akademickiego</w:t>
            </w:r>
          </w:p>
        </w:tc>
        <w:tc>
          <w:tcPr>
            <w:tcW w:w="2877" w:type="pct"/>
            <w:shd w:val="clear" w:color="auto" w:fill="auto"/>
          </w:tcPr>
          <w:p w14:paraId="1C779C1B" w14:textId="77777777" w:rsidR="0044731F" w:rsidRPr="00D353B4" w:rsidRDefault="0044731F" w:rsidP="0044731F">
            <w:r w:rsidRPr="00D353B4">
              <w:t>10 godz. wykłady</w:t>
            </w:r>
          </w:p>
          <w:p w14:paraId="33AC7972" w14:textId="77777777" w:rsidR="0044731F" w:rsidRPr="00D353B4" w:rsidRDefault="0044731F" w:rsidP="0044731F">
            <w:r w:rsidRPr="00D353B4">
              <w:t>30 godz. ćwiczenia laboratoryjne</w:t>
            </w:r>
          </w:p>
          <w:p w14:paraId="7ABBE8BF" w14:textId="77777777" w:rsidR="0044731F" w:rsidRPr="00D353B4" w:rsidRDefault="0044731F" w:rsidP="0044731F">
            <w:r w:rsidRPr="00D353B4">
              <w:t xml:space="preserve">2 godz. konsultacji </w:t>
            </w:r>
          </w:p>
          <w:p w14:paraId="15DCDB87" w14:textId="77777777" w:rsidR="0044731F" w:rsidRPr="00D353B4" w:rsidRDefault="0044731F" w:rsidP="0044731F">
            <w:r w:rsidRPr="00D353B4">
              <w:t>2 godz. egzamin pisemny</w:t>
            </w:r>
          </w:p>
          <w:p w14:paraId="5438669E" w14:textId="54DE927F" w:rsidR="0044731F" w:rsidRPr="00D353B4" w:rsidRDefault="0044731F" w:rsidP="0044731F">
            <w:r w:rsidRPr="00D353B4">
              <w:t>Razem godziny kontaktowe 44 godz. (1,8 ECTS)</w:t>
            </w:r>
          </w:p>
        </w:tc>
      </w:tr>
    </w:tbl>
    <w:p w14:paraId="65697B69" w14:textId="68A15401" w:rsidR="001A4B09" w:rsidRPr="00D353B4" w:rsidRDefault="001A4B09" w:rsidP="00AD3881"/>
    <w:p w14:paraId="431E7EC3" w14:textId="04ACBC00" w:rsidR="000850AF" w:rsidRPr="00D353B4" w:rsidRDefault="000850AF" w:rsidP="000850AF">
      <w:pPr>
        <w:rPr>
          <w:b/>
          <w:bCs/>
          <w:sz w:val="28"/>
          <w:szCs w:val="28"/>
        </w:rPr>
      </w:pPr>
      <w:r w:rsidRPr="00D353B4">
        <w:rPr>
          <w:b/>
          <w:sz w:val="28"/>
          <w:szCs w:val="28"/>
        </w:rPr>
        <w:t xml:space="preserve">Karta opisu zajęć z modułu </w:t>
      </w:r>
      <w:r w:rsidRPr="00D353B4">
        <w:rPr>
          <w:b/>
          <w:bCs/>
          <w:sz w:val="28"/>
          <w:szCs w:val="28"/>
        </w:rPr>
        <w:t>Metody badania rynku turystycznego BLOK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6636"/>
      </w:tblGrid>
      <w:tr w:rsidR="00D353B4" w:rsidRPr="00D353B4" w14:paraId="6C3A16B8" w14:textId="77777777" w:rsidTr="002B65BB">
        <w:trPr>
          <w:trHeight w:val="20"/>
        </w:trPr>
        <w:tc>
          <w:tcPr>
            <w:tcW w:w="1554" w:type="pct"/>
            <w:shd w:val="clear" w:color="auto" w:fill="auto"/>
          </w:tcPr>
          <w:p w14:paraId="03F1CF9E" w14:textId="77777777" w:rsidR="000850AF" w:rsidRPr="00D353B4" w:rsidRDefault="000850AF" w:rsidP="002B65BB">
            <w:r w:rsidRPr="00D353B4">
              <w:t xml:space="preserve">Nazwa kierunku studiów </w:t>
            </w:r>
          </w:p>
        </w:tc>
        <w:tc>
          <w:tcPr>
            <w:tcW w:w="3446" w:type="pct"/>
            <w:shd w:val="clear" w:color="auto" w:fill="auto"/>
          </w:tcPr>
          <w:p w14:paraId="6EB68C87" w14:textId="77777777" w:rsidR="000850AF" w:rsidRPr="00D353B4" w:rsidRDefault="000850AF" w:rsidP="002B65BB">
            <w:r w:rsidRPr="00D353B4">
              <w:t xml:space="preserve">Turystyka i rekreacja </w:t>
            </w:r>
          </w:p>
        </w:tc>
      </w:tr>
      <w:tr w:rsidR="00D353B4" w:rsidRPr="00D353B4" w14:paraId="0A5C2871" w14:textId="77777777" w:rsidTr="002B65BB">
        <w:trPr>
          <w:trHeight w:val="20"/>
        </w:trPr>
        <w:tc>
          <w:tcPr>
            <w:tcW w:w="1554" w:type="pct"/>
            <w:shd w:val="clear" w:color="auto" w:fill="auto"/>
          </w:tcPr>
          <w:p w14:paraId="0B867E78" w14:textId="77777777" w:rsidR="000850AF" w:rsidRPr="00D353B4" w:rsidRDefault="000850AF" w:rsidP="002B65BB">
            <w:r w:rsidRPr="00D353B4">
              <w:t>Nazwa modułu, także nazwa w języku angielskim</w:t>
            </w:r>
          </w:p>
        </w:tc>
        <w:tc>
          <w:tcPr>
            <w:tcW w:w="3446" w:type="pct"/>
            <w:shd w:val="clear" w:color="auto" w:fill="auto"/>
          </w:tcPr>
          <w:p w14:paraId="41AE6B2E" w14:textId="77777777" w:rsidR="000850AF" w:rsidRPr="00D353B4" w:rsidRDefault="000850AF" w:rsidP="002B65BB">
            <w:pPr>
              <w:rPr>
                <w:bCs/>
                <w:lang w:val="en-GB"/>
              </w:rPr>
            </w:pPr>
            <w:r w:rsidRPr="00D353B4">
              <w:rPr>
                <w:bCs/>
                <w:lang w:val="en-GB"/>
              </w:rPr>
              <w:t>Metody badania rynku turystycznego</w:t>
            </w:r>
          </w:p>
          <w:p w14:paraId="5B529648" w14:textId="77777777" w:rsidR="000850AF" w:rsidRPr="00D353B4" w:rsidRDefault="000850AF" w:rsidP="002B65BB">
            <w:pPr>
              <w:rPr>
                <w:lang w:val="en-GB"/>
              </w:rPr>
            </w:pPr>
            <w:r w:rsidRPr="00D353B4">
              <w:rPr>
                <w:lang w:val="en-GB"/>
              </w:rPr>
              <w:t>Methods of researching the tourism market</w:t>
            </w:r>
          </w:p>
        </w:tc>
      </w:tr>
      <w:tr w:rsidR="00D353B4" w:rsidRPr="00D353B4" w14:paraId="19590F05" w14:textId="77777777" w:rsidTr="002B65BB">
        <w:trPr>
          <w:trHeight w:val="20"/>
        </w:trPr>
        <w:tc>
          <w:tcPr>
            <w:tcW w:w="1554" w:type="pct"/>
            <w:shd w:val="clear" w:color="auto" w:fill="auto"/>
          </w:tcPr>
          <w:p w14:paraId="0C883A31" w14:textId="77777777" w:rsidR="000850AF" w:rsidRPr="00D353B4" w:rsidRDefault="000850AF" w:rsidP="002B65BB">
            <w:r w:rsidRPr="00D353B4">
              <w:t xml:space="preserve">Język wykładowy </w:t>
            </w:r>
          </w:p>
        </w:tc>
        <w:tc>
          <w:tcPr>
            <w:tcW w:w="3446" w:type="pct"/>
            <w:shd w:val="clear" w:color="auto" w:fill="auto"/>
          </w:tcPr>
          <w:p w14:paraId="612D13AF" w14:textId="77777777" w:rsidR="000850AF" w:rsidRPr="00D353B4" w:rsidRDefault="000850AF" w:rsidP="002B65BB">
            <w:r w:rsidRPr="00D353B4">
              <w:t>polski</w:t>
            </w:r>
          </w:p>
        </w:tc>
      </w:tr>
      <w:tr w:rsidR="00D353B4" w:rsidRPr="00D353B4" w14:paraId="40E5176E" w14:textId="77777777" w:rsidTr="002B65BB">
        <w:trPr>
          <w:trHeight w:val="20"/>
        </w:trPr>
        <w:tc>
          <w:tcPr>
            <w:tcW w:w="1554" w:type="pct"/>
            <w:shd w:val="clear" w:color="auto" w:fill="auto"/>
          </w:tcPr>
          <w:p w14:paraId="08A2029E" w14:textId="77777777" w:rsidR="000850AF" w:rsidRPr="00D353B4" w:rsidRDefault="000850AF" w:rsidP="002B65BB">
            <w:pPr>
              <w:autoSpaceDE w:val="0"/>
              <w:autoSpaceDN w:val="0"/>
              <w:adjustRightInd w:val="0"/>
            </w:pPr>
            <w:r w:rsidRPr="00D353B4">
              <w:t xml:space="preserve">Rodzaj modułu </w:t>
            </w:r>
          </w:p>
        </w:tc>
        <w:tc>
          <w:tcPr>
            <w:tcW w:w="3446" w:type="pct"/>
            <w:shd w:val="clear" w:color="auto" w:fill="auto"/>
          </w:tcPr>
          <w:p w14:paraId="4A4B2C08" w14:textId="77777777" w:rsidR="000850AF" w:rsidRPr="00D353B4" w:rsidRDefault="000850AF" w:rsidP="002B65BB">
            <w:r w:rsidRPr="00D353B4">
              <w:t>fakultatywny</w:t>
            </w:r>
          </w:p>
        </w:tc>
      </w:tr>
      <w:tr w:rsidR="00D353B4" w:rsidRPr="00D353B4" w14:paraId="39560713" w14:textId="77777777" w:rsidTr="002B65BB">
        <w:trPr>
          <w:trHeight w:val="20"/>
        </w:trPr>
        <w:tc>
          <w:tcPr>
            <w:tcW w:w="1554" w:type="pct"/>
            <w:shd w:val="clear" w:color="auto" w:fill="auto"/>
          </w:tcPr>
          <w:p w14:paraId="2FC0BFB6" w14:textId="77777777" w:rsidR="000850AF" w:rsidRPr="00D353B4" w:rsidRDefault="000850AF" w:rsidP="002B65BB">
            <w:r w:rsidRPr="00D353B4">
              <w:t>Poziom studiów</w:t>
            </w:r>
          </w:p>
        </w:tc>
        <w:tc>
          <w:tcPr>
            <w:tcW w:w="3446" w:type="pct"/>
            <w:shd w:val="clear" w:color="auto" w:fill="auto"/>
          </w:tcPr>
          <w:p w14:paraId="10878069" w14:textId="77777777" w:rsidR="000850AF" w:rsidRPr="00D353B4" w:rsidRDefault="000850AF" w:rsidP="002B65BB">
            <w:r w:rsidRPr="00D353B4">
              <w:t>pierwszego stopnia</w:t>
            </w:r>
          </w:p>
        </w:tc>
      </w:tr>
      <w:tr w:rsidR="00D353B4" w:rsidRPr="00D353B4" w14:paraId="146A312D" w14:textId="77777777" w:rsidTr="002B65BB">
        <w:trPr>
          <w:trHeight w:val="20"/>
        </w:trPr>
        <w:tc>
          <w:tcPr>
            <w:tcW w:w="1554" w:type="pct"/>
            <w:shd w:val="clear" w:color="auto" w:fill="auto"/>
          </w:tcPr>
          <w:p w14:paraId="345A2FF5" w14:textId="77777777" w:rsidR="000850AF" w:rsidRPr="00D353B4" w:rsidRDefault="000850AF" w:rsidP="002B65BB">
            <w:r w:rsidRPr="00D353B4">
              <w:t>Forma studiów</w:t>
            </w:r>
          </w:p>
        </w:tc>
        <w:tc>
          <w:tcPr>
            <w:tcW w:w="3446" w:type="pct"/>
            <w:shd w:val="clear" w:color="auto" w:fill="auto"/>
          </w:tcPr>
          <w:p w14:paraId="02EE8B7F" w14:textId="77777777" w:rsidR="000850AF" w:rsidRPr="00D353B4" w:rsidRDefault="000850AF" w:rsidP="002B65BB">
            <w:r w:rsidRPr="00D353B4">
              <w:t>niestacjonarne</w:t>
            </w:r>
          </w:p>
        </w:tc>
      </w:tr>
      <w:tr w:rsidR="00D353B4" w:rsidRPr="00D353B4" w14:paraId="4955076A" w14:textId="77777777" w:rsidTr="002B65BB">
        <w:trPr>
          <w:trHeight w:val="20"/>
        </w:trPr>
        <w:tc>
          <w:tcPr>
            <w:tcW w:w="1554" w:type="pct"/>
            <w:shd w:val="clear" w:color="auto" w:fill="auto"/>
          </w:tcPr>
          <w:p w14:paraId="48ED3B01" w14:textId="77777777" w:rsidR="000850AF" w:rsidRPr="00D353B4" w:rsidRDefault="000850AF" w:rsidP="002B65BB">
            <w:r w:rsidRPr="00D353B4">
              <w:t>Rok studiów dla kierunku</w:t>
            </w:r>
          </w:p>
        </w:tc>
        <w:tc>
          <w:tcPr>
            <w:tcW w:w="3446" w:type="pct"/>
            <w:shd w:val="clear" w:color="auto" w:fill="auto"/>
          </w:tcPr>
          <w:p w14:paraId="4FFD73EC" w14:textId="77777777" w:rsidR="000850AF" w:rsidRPr="00D353B4" w:rsidRDefault="000850AF" w:rsidP="002B65BB">
            <w:r w:rsidRPr="00D353B4">
              <w:t>III</w:t>
            </w:r>
          </w:p>
        </w:tc>
      </w:tr>
      <w:tr w:rsidR="00D353B4" w:rsidRPr="00D353B4" w14:paraId="680F0465" w14:textId="77777777" w:rsidTr="002B65BB">
        <w:trPr>
          <w:trHeight w:val="20"/>
        </w:trPr>
        <w:tc>
          <w:tcPr>
            <w:tcW w:w="1554" w:type="pct"/>
            <w:shd w:val="clear" w:color="auto" w:fill="auto"/>
          </w:tcPr>
          <w:p w14:paraId="5E0A4FD0" w14:textId="77777777" w:rsidR="000850AF" w:rsidRPr="00D353B4" w:rsidRDefault="000850AF" w:rsidP="002B65BB">
            <w:r w:rsidRPr="00D353B4">
              <w:t>Semestr dla kierunku</w:t>
            </w:r>
          </w:p>
        </w:tc>
        <w:tc>
          <w:tcPr>
            <w:tcW w:w="3446" w:type="pct"/>
            <w:shd w:val="clear" w:color="auto" w:fill="auto"/>
          </w:tcPr>
          <w:p w14:paraId="4CA4C464" w14:textId="4594B5B2" w:rsidR="000850AF" w:rsidRPr="00D353B4" w:rsidRDefault="000850AF" w:rsidP="002B65BB">
            <w:r w:rsidRPr="00D353B4">
              <w:t>5</w:t>
            </w:r>
          </w:p>
        </w:tc>
      </w:tr>
      <w:tr w:rsidR="00D353B4" w:rsidRPr="00D353B4" w14:paraId="05E6E6D5" w14:textId="77777777" w:rsidTr="002B65BB">
        <w:trPr>
          <w:trHeight w:val="20"/>
        </w:trPr>
        <w:tc>
          <w:tcPr>
            <w:tcW w:w="1554" w:type="pct"/>
            <w:shd w:val="clear" w:color="auto" w:fill="auto"/>
          </w:tcPr>
          <w:p w14:paraId="23288F41" w14:textId="77777777" w:rsidR="000850AF" w:rsidRPr="00D353B4" w:rsidRDefault="000850AF" w:rsidP="002B65BB">
            <w:pPr>
              <w:autoSpaceDE w:val="0"/>
              <w:autoSpaceDN w:val="0"/>
              <w:adjustRightInd w:val="0"/>
            </w:pPr>
            <w:r w:rsidRPr="00D353B4">
              <w:t>Liczba punktów ECTS z podziałem na kontaktowe/niekontaktowe</w:t>
            </w:r>
          </w:p>
        </w:tc>
        <w:tc>
          <w:tcPr>
            <w:tcW w:w="3446" w:type="pct"/>
            <w:shd w:val="clear" w:color="auto" w:fill="auto"/>
          </w:tcPr>
          <w:p w14:paraId="660C6E0D" w14:textId="52EBECAF" w:rsidR="000850AF" w:rsidRPr="00D353B4" w:rsidRDefault="006258B0" w:rsidP="002B65BB">
            <w:r w:rsidRPr="00D353B4">
              <w:t>2</w:t>
            </w:r>
            <w:r w:rsidR="000850AF" w:rsidRPr="00D353B4">
              <w:t xml:space="preserve"> (0,9/</w:t>
            </w:r>
            <w:r w:rsidRPr="00D353B4">
              <w:t>1,1</w:t>
            </w:r>
            <w:r w:rsidR="000850AF" w:rsidRPr="00D353B4">
              <w:t>)</w:t>
            </w:r>
          </w:p>
        </w:tc>
      </w:tr>
      <w:tr w:rsidR="00D353B4" w:rsidRPr="00D353B4" w14:paraId="14A72A8E" w14:textId="77777777" w:rsidTr="002B65BB">
        <w:trPr>
          <w:trHeight w:val="20"/>
        </w:trPr>
        <w:tc>
          <w:tcPr>
            <w:tcW w:w="1554" w:type="pct"/>
            <w:shd w:val="clear" w:color="auto" w:fill="auto"/>
          </w:tcPr>
          <w:p w14:paraId="06322165" w14:textId="77777777" w:rsidR="000850AF" w:rsidRPr="00D353B4" w:rsidRDefault="000850AF" w:rsidP="002B65BB">
            <w:pPr>
              <w:autoSpaceDE w:val="0"/>
              <w:autoSpaceDN w:val="0"/>
              <w:adjustRightInd w:val="0"/>
            </w:pPr>
            <w:r w:rsidRPr="00D353B4">
              <w:t>Tytuł naukowy/stopień naukowy, imię i nazwisko osoby odpowiedzialnej za moduł</w:t>
            </w:r>
          </w:p>
        </w:tc>
        <w:tc>
          <w:tcPr>
            <w:tcW w:w="3446" w:type="pct"/>
            <w:shd w:val="clear" w:color="auto" w:fill="auto"/>
          </w:tcPr>
          <w:p w14:paraId="4C37D304" w14:textId="77777777" w:rsidR="000850AF" w:rsidRPr="00D353B4" w:rsidRDefault="000850AF" w:rsidP="002B65BB">
            <w:r w:rsidRPr="00D353B4">
              <w:t xml:space="preserve">dr Agata Kobyłka </w:t>
            </w:r>
          </w:p>
        </w:tc>
      </w:tr>
      <w:tr w:rsidR="00D353B4" w:rsidRPr="00D353B4" w14:paraId="457C5337" w14:textId="77777777" w:rsidTr="002B65BB">
        <w:trPr>
          <w:trHeight w:val="20"/>
        </w:trPr>
        <w:tc>
          <w:tcPr>
            <w:tcW w:w="1554" w:type="pct"/>
            <w:shd w:val="clear" w:color="auto" w:fill="auto"/>
          </w:tcPr>
          <w:p w14:paraId="6C1844DA" w14:textId="77777777" w:rsidR="000850AF" w:rsidRPr="00D353B4" w:rsidRDefault="000850AF" w:rsidP="002B65BB">
            <w:r w:rsidRPr="00D353B4">
              <w:t>Jednostka oferująca moduł</w:t>
            </w:r>
          </w:p>
        </w:tc>
        <w:tc>
          <w:tcPr>
            <w:tcW w:w="3446" w:type="pct"/>
            <w:shd w:val="clear" w:color="auto" w:fill="auto"/>
          </w:tcPr>
          <w:p w14:paraId="7A165308" w14:textId="77777777" w:rsidR="000850AF" w:rsidRPr="00D353B4" w:rsidRDefault="000850AF" w:rsidP="002B65BB">
            <w:r w:rsidRPr="00D353B4">
              <w:t>Katedra Turystyki i Rekreacji</w:t>
            </w:r>
          </w:p>
        </w:tc>
      </w:tr>
      <w:tr w:rsidR="00D353B4" w:rsidRPr="00D353B4" w14:paraId="2BEE7562" w14:textId="77777777" w:rsidTr="002B65BB">
        <w:trPr>
          <w:trHeight w:val="20"/>
        </w:trPr>
        <w:tc>
          <w:tcPr>
            <w:tcW w:w="1554" w:type="pct"/>
            <w:shd w:val="clear" w:color="auto" w:fill="auto"/>
          </w:tcPr>
          <w:p w14:paraId="4D9141D1" w14:textId="77777777" w:rsidR="0044731F" w:rsidRPr="00D353B4" w:rsidRDefault="0044731F" w:rsidP="0044731F">
            <w:r w:rsidRPr="00D353B4">
              <w:t>Cel modułu</w:t>
            </w:r>
          </w:p>
        </w:tc>
        <w:tc>
          <w:tcPr>
            <w:tcW w:w="3446" w:type="pct"/>
            <w:shd w:val="clear" w:color="auto" w:fill="auto"/>
          </w:tcPr>
          <w:p w14:paraId="5896CAC9" w14:textId="274C7E9C" w:rsidR="0044731F" w:rsidRPr="00D353B4" w:rsidRDefault="0044731F" w:rsidP="0044731F">
            <w:pPr>
              <w:autoSpaceDE w:val="0"/>
              <w:autoSpaceDN w:val="0"/>
              <w:adjustRightInd w:val="0"/>
            </w:pPr>
            <w:r w:rsidRPr="00D353B4">
              <w:t xml:space="preserve">Celem modułu jest zapoznanie studentów z metodami i technikami badania rynku turystycznego, umożliwiającymi </w:t>
            </w:r>
            <w:r w:rsidRPr="00D353B4">
              <w:lastRenderedPageBreak/>
              <w:t>analizę popytu, podaży oraz preferencji turystów. Studenci nabędą umiejętności identyfikowania trendów, segmentacji rynku, interpretacji wyników badań w kontekście planowania i zarządzania w branży turystycznej oraz wykorzystania narzędzi analitycznych w badaniach turystycznych.</w:t>
            </w:r>
          </w:p>
        </w:tc>
      </w:tr>
      <w:tr w:rsidR="00D353B4" w:rsidRPr="00D353B4" w14:paraId="2BABC9C1" w14:textId="77777777" w:rsidTr="002B65BB">
        <w:trPr>
          <w:trHeight w:val="20"/>
        </w:trPr>
        <w:tc>
          <w:tcPr>
            <w:tcW w:w="1554" w:type="pct"/>
            <w:vMerge w:val="restart"/>
            <w:shd w:val="clear" w:color="auto" w:fill="auto"/>
          </w:tcPr>
          <w:p w14:paraId="761A0DCF" w14:textId="77777777" w:rsidR="00287A37" w:rsidRPr="00D353B4" w:rsidRDefault="00287A37" w:rsidP="0044731F">
            <w:r w:rsidRPr="00D353B4">
              <w:lastRenderedPageBreak/>
              <w:t>Efekty uczenia się dla modułu to opis zasobu wiedzy, umiejętności i kompetencji społecznych, które student osiągnie po zrealizowaniu zajęć.</w:t>
            </w:r>
          </w:p>
        </w:tc>
        <w:tc>
          <w:tcPr>
            <w:tcW w:w="3446" w:type="pct"/>
            <w:shd w:val="clear" w:color="auto" w:fill="auto"/>
          </w:tcPr>
          <w:p w14:paraId="6090BCE7" w14:textId="2A8ADAD6" w:rsidR="00287A37" w:rsidRPr="00D353B4" w:rsidRDefault="00287A37" w:rsidP="0044731F">
            <w:r w:rsidRPr="00D353B4">
              <w:t xml:space="preserve">Wiedza: </w:t>
            </w:r>
          </w:p>
        </w:tc>
      </w:tr>
      <w:tr w:rsidR="00D353B4" w:rsidRPr="00D353B4" w14:paraId="5A36AEAF" w14:textId="77777777" w:rsidTr="002B65BB">
        <w:trPr>
          <w:trHeight w:val="20"/>
        </w:trPr>
        <w:tc>
          <w:tcPr>
            <w:tcW w:w="1554" w:type="pct"/>
            <w:vMerge/>
            <w:shd w:val="clear" w:color="auto" w:fill="auto"/>
          </w:tcPr>
          <w:p w14:paraId="7867B0CD" w14:textId="77777777" w:rsidR="00287A37" w:rsidRPr="00D353B4" w:rsidRDefault="00287A37" w:rsidP="0044731F">
            <w:pPr>
              <w:rPr>
                <w:highlight w:val="yellow"/>
              </w:rPr>
            </w:pPr>
          </w:p>
        </w:tc>
        <w:tc>
          <w:tcPr>
            <w:tcW w:w="3446" w:type="pct"/>
            <w:shd w:val="clear" w:color="auto" w:fill="auto"/>
          </w:tcPr>
          <w:p w14:paraId="3CF69173" w14:textId="347EB81D" w:rsidR="00287A37" w:rsidRPr="00D353B4" w:rsidRDefault="00287A37" w:rsidP="0044731F">
            <w:r w:rsidRPr="00D353B4">
              <w:t>W1 – zna podstawowe metody i techniki badania rynku turystycznego oraz rozumie ich zastosowanie w analizie popytu i podaży</w:t>
            </w:r>
          </w:p>
        </w:tc>
      </w:tr>
      <w:tr w:rsidR="00D353B4" w:rsidRPr="00D353B4" w14:paraId="443922D3" w14:textId="77777777" w:rsidTr="002B65BB">
        <w:trPr>
          <w:trHeight w:val="20"/>
        </w:trPr>
        <w:tc>
          <w:tcPr>
            <w:tcW w:w="1554" w:type="pct"/>
            <w:vMerge/>
            <w:shd w:val="clear" w:color="auto" w:fill="auto"/>
          </w:tcPr>
          <w:p w14:paraId="7ED85B78" w14:textId="77777777" w:rsidR="00287A37" w:rsidRPr="00D353B4" w:rsidRDefault="00287A37" w:rsidP="0044731F">
            <w:pPr>
              <w:rPr>
                <w:highlight w:val="yellow"/>
              </w:rPr>
            </w:pPr>
          </w:p>
        </w:tc>
        <w:tc>
          <w:tcPr>
            <w:tcW w:w="3446" w:type="pct"/>
            <w:shd w:val="clear" w:color="auto" w:fill="auto"/>
          </w:tcPr>
          <w:p w14:paraId="4D39FA03" w14:textId="0984A8EA" w:rsidR="00287A37" w:rsidRPr="00D353B4" w:rsidRDefault="00287A37" w:rsidP="0044731F">
            <w:r w:rsidRPr="00D353B4">
              <w:t xml:space="preserve">W2 – zna zasady przygotowania kwestionariuszy ankiet i wywiadu </w:t>
            </w:r>
          </w:p>
        </w:tc>
      </w:tr>
      <w:tr w:rsidR="00D353B4" w:rsidRPr="00D353B4" w14:paraId="1D1F10CB" w14:textId="77777777" w:rsidTr="002B65BB">
        <w:trPr>
          <w:trHeight w:val="20"/>
        </w:trPr>
        <w:tc>
          <w:tcPr>
            <w:tcW w:w="1554" w:type="pct"/>
            <w:vMerge/>
            <w:shd w:val="clear" w:color="auto" w:fill="auto"/>
          </w:tcPr>
          <w:p w14:paraId="5EF9DB68" w14:textId="77777777" w:rsidR="00287A37" w:rsidRPr="00D353B4" w:rsidRDefault="00287A37" w:rsidP="0044731F">
            <w:pPr>
              <w:rPr>
                <w:highlight w:val="yellow"/>
              </w:rPr>
            </w:pPr>
          </w:p>
        </w:tc>
        <w:tc>
          <w:tcPr>
            <w:tcW w:w="3446" w:type="pct"/>
            <w:shd w:val="clear" w:color="auto" w:fill="auto"/>
          </w:tcPr>
          <w:p w14:paraId="32630E0F" w14:textId="5525F2AE" w:rsidR="00287A37" w:rsidRPr="00D353B4" w:rsidRDefault="00287A37" w:rsidP="0044731F">
            <w:r w:rsidRPr="00D353B4">
              <w:t>W3 – zna narzędzia analityczne wykorzystywane w badaniach rynku turystycznego</w:t>
            </w:r>
          </w:p>
        </w:tc>
      </w:tr>
      <w:tr w:rsidR="00D353B4" w:rsidRPr="00D353B4" w14:paraId="78657584" w14:textId="77777777" w:rsidTr="002B65BB">
        <w:trPr>
          <w:trHeight w:val="20"/>
        </w:trPr>
        <w:tc>
          <w:tcPr>
            <w:tcW w:w="1554" w:type="pct"/>
            <w:vMerge/>
            <w:shd w:val="clear" w:color="auto" w:fill="auto"/>
          </w:tcPr>
          <w:p w14:paraId="4BD41031" w14:textId="77777777" w:rsidR="00287A37" w:rsidRPr="00D353B4" w:rsidRDefault="00287A37" w:rsidP="0044731F">
            <w:pPr>
              <w:rPr>
                <w:highlight w:val="yellow"/>
              </w:rPr>
            </w:pPr>
          </w:p>
        </w:tc>
        <w:tc>
          <w:tcPr>
            <w:tcW w:w="3446" w:type="pct"/>
            <w:shd w:val="clear" w:color="auto" w:fill="auto"/>
          </w:tcPr>
          <w:p w14:paraId="217DF67A" w14:textId="2FACF32B" w:rsidR="00287A37" w:rsidRPr="00D353B4" w:rsidRDefault="00287A37" w:rsidP="0044731F">
            <w:r w:rsidRPr="00D353B4">
              <w:t>Umiejętności:</w:t>
            </w:r>
          </w:p>
        </w:tc>
      </w:tr>
      <w:tr w:rsidR="00D353B4" w:rsidRPr="00D353B4" w14:paraId="35BF479C" w14:textId="77777777" w:rsidTr="002B65BB">
        <w:trPr>
          <w:trHeight w:val="20"/>
        </w:trPr>
        <w:tc>
          <w:tcPr>
            <w:tcW w:w="1554" w:type="pct"/>
            <w:vMerge/>
            <w:shd w:val="clear" w:color="auto" w:fill="auto"/>
          </w:tcPr>
          <w:p w14:paraId="675A48EE" w14:textId="77777777" w:rsidR="00287A37" w:rsidRPr="00D353B4" w:rsidRDefault="00287A37" w:rsidP="0044731F">
            <w:pPr>
              <w:rPr>
                <w:highlight w:val="yellow"/>
              </w:rPr>
            </w:pPr>
          </w:p>
        </w:tc>
        <w:tc>
          <w:tcPr>
            <w:tcW w:w="3446" w:type="pct"/>
            <w:shd w:val="clear" w:color="auto" w:fill="auto"/>
          </w:tcPr>
          <w:p w14:paraId="0DACB598" w14:textId="3524BC33" w:rsidR="00287A37" w:rsidRPr="00D353B4" w:rsidRDefault="00287A37" w:rsidP="0044731F">
            <w:r w:rsidRPr="00D353B4">
              <w:t>U1 – potrafi zaprojektować badanie rynku turystycznego, określając cel, metody oraz narzędzia badawcze</w:t>
            </w:r>
          </w:p>
        </w:tc>
      </w:tr>
      <w:tr w:rsidR="00D353B4" w:rsidRPr="00D353B4" w14:paraId="61A84651" w14:textId="77777777" w:rsidTr="002B65BB">
        <w:trPr>
          <w:trHeight w:val="20"/>
        </w:trPr>
        <w:tc>
          <w:tcPr>
            <w:tcW w:w="1554" w:type="pct"/>
            <w:vMerge/>
            <w:shd w:val="clear" w:color="auto" w:fill="auto"/>
          </w:tcPr>
          <w:p w14:paraId="062AF8C7" w14:textId="77777777" w:rsidR="00287A37" w:rsidRPr="00D353B4" w:rsidRDefault="00287A37" w:rsidP="0044731F">
            <w:pPr>
              <w:rPr>
                <w:highlight w:val="yellow"/>
              </w:rPr>
            </w:pPr>
          </w:p>
        </w:tc>
        <w:tc>
          <w:tcPr>
            <w:tcW w:w="3446" w:type="pct"/>
            <w:shd w:val="clear" w:color="auto" w:fill="auto"/>
          </w:tcPr>
          <w:p w14:paraId="39969A3F" w14:textId="1A42FA0C" w:rsidR="00287A37" w:rsidRPr="00D353B4" w:rsidRDefault="00287A37" w:rsidP="0044731F">
            <w:r w:rsidRPr="00D353B4">
              <w:t xml:space="preserve">U2 – umie wyszukiwać dane dotyczące rynku turystycznego w bazach danych GUS  </w:t>
            </w:r>
          </w:p>
        </w:tc>
      </w:tr>
      <w:tr w:rsidR="00D353B4" w:rsidRPr="00D353B4" w14:paraId="195DD531" w14:textId="77777777" w:rsidTr="002B65BB">
        <w:trPr>
          <w:trHeight w:val="20"/>
        </w:trPr>
        <w:tc>
          <w:tcPr>
            <w:tcW w:w="1554" w:type="pct"/>
            <w:vMerge/>
            <w:shd w:val="clear" w:color="auto" w:fill="auto"/>
          </w:tcPr>
          <w:p w14:paraId="0F9E6CB1" w14:textId="77777777" w:rsidR="00287A37" w:rsidRPr="00D353B4" w:rsidRDefault="00287A37" w:rsidP="0044731F">
            <w:pPr>
              <w:rPr>
                <w:highlight w:val="yellow"/>
              </w:rPr>
            </w:pPr>
          </w:p>
        </w:tc>
        <w:tc>
          <w:tcPr>
            <w:tcW w:w="3446" w:type="pct"/>
            <w:shd w:val="clear" w:color="auto" w:fill="auto"/>
          </w:tcPr>
          <w:p w14:paraId="4BBC7EEB" w14:textId="2CC6D82D" w:rsidR="00287A37" w:rsidRPr="00D353B4" w:rsidRDefault="00287A37" w:rsidP="0044731F">
            <w:r w:rsidRPr="00D353B4">
              <w:t>U3 – umie przeprowadzić analizę danych dotyczących rynku turystycznego i wyciągnąć wnioski, które mogą być wykorzystane w planowaniu strategicznym</w:t>
            </w:r>
          </w:p>
        </w:tc>
      </w:tr>
      <w:tr w:rsidR="00D353B4" w:rsidRPr="00D353B4" w14:paraId="359A2A2E" w14:textId="77777777" w:rsidTr="002B65BB">
        <w:trPr>
          <w:trHeight w:val="20"/>
        </w:trPr>
        <w:tc>
          <w:tcPr>
            <w:tcW w:w="1554" w:type="pct"/>
            <w:vMerge/>
            <w:shd w:val="clear" w:color="auto" w:fill="auto"/>
          </w:tcPr>
          <w:p w14:paraId="3FC867C8" w14:textId="77777777" w:rsidR="00287A37" w:rsidRPr="00D353B4" w:rsidRDefault="00287A37" w:rsidP="0044731F">
            <w:pPr>
              <w:rPr>
                <w:highlight w:val="yellow"/>
              </w:rPr>
            </w:pPr>
          </w:p>
        </w:tc>
        <w:tc>
          <w:tcPr>
            <w:tcW w:w="3446" w:type="pct"/>
            <w:shd w:val="clear" w:color="auto" w:fill="auto"/>
          </w:tcPr>
          <w:p w14:paraId="0642393A" w14:textId="7418389C" w:rsidR="00287A37" w:rsidRPr="00D353B4" w:rsidRDefault="00287A37" w:rsidP="0044731F">
            <w:r w:rsidRPr="00D353B4">
              <w:t>U4 – potrafi przygotować raport z wynikami badań oraz zaprezentować je w formie atrakcyjnej i zrozumiałej dla odbiorców</w:t>
            </w:r>
          </w:p>
        </w:tc>
      </w:tr>
      <w:tr w:rsidR="00D353B4" w:rsidRPr="00D353B4" w14:paraId="40B6A86D" w14:textId="77777777" w:rsidTr="002B65BB">
        <w:trPr>
          <w:trHeight w:val="20"/>
        </w:trPr>
        <w:tc>
          <w:tcPr>
            <w:tcW w:w="1554" w:type="pct"/>
            <w:vMerge/>
            <w:shd w:val="clear" w:color="auto" w:fill="auto"/>
          </w:tcPr>
          <w:p w14:paraId="765104D1" w14:textId="77777777" w:rsidR="00287A37" w:rsidRPr="00D353B4" w:rsidRDefault="00287A37" w:rsidP="0044731F">
            <w:pPr>
              <w:rPr>
                <w:highlight w:val="yellow"/>
              </w:rPr>
            </w:pPr>
          </w:p>
        </w:tc>
        <w:tc>
          <w:tcPr>
            <w:tcW w:w="3446" w:type="pct"/>
            <w:shd w:val="clear" w:color="auto" w:fill="auto"/>
          </w:tcPr>
          <w:p w14:paraId="1D32CB86" w14:textId="2ED031D0" w:rsidR="00287A37" w:rsidRPr="00D353B4" w:rsidRDefault="00287A37" w:rsidP="0044731F">
            <w:r w:rsidRPr="00D353B4">
              <w:t>Kompetencje społeczne:</w:t>
            </w:r>
          </w:p>
        </w:tc>
      </w:tr>
      <w:tr w:rsidR="00D353B4" w:rsidRPr="00D353B4" w14:paraId="7E9A10F7" w14:textId="77777777" w:rsidTr="002B65BB">
        <w:trPr>
          <w:trHeight w:val="20"/>
        </w:trPr>
        <w:tc>
          <w:tcPr>
            <w:tcW w:w="1554" w:type="pct"/>
            <w:vMerge/>
            <w:shd w:val="clear" w:color="auto" w:fill="auto"/>
          </w:tcPr>
          <w:p w14:paraId="3A6821C8" w14:textId="0FD39D2C" w:rsidR="00287A37" w:rsidRPr="00D353B4" w:rsidRDefault="00287A37" w:rsidP="0044731F"/>
        </w:tc>
        <w:tc>
          <w:tcPr>
            <w:tcW w:w="3446" w:type="pct"/>
            <w:shd w:val="clear" w:color="auto" w:fill="auto"/>
          </w:tcPr>
          <w:p w14:paraId="6D6CB649" w14:textId="043CD078" w:rsidR="00287A37" w:rsidRPr="00D353B4" w:rsidRDefault="00287A37" w:rsidP="0044731F">
            <w:pPr>
              <w:jc w:val="both"/>
            </w:pPr>
            <w:r w:rsidRPr="00D353B4">
              <w:t>K1 – wykazuje postawę proaktywną i kreatywną w rozwiązywaniu problemów badawczych w turystyce</w:t>
            </w:r>
          </w:p>
        </w:tc>
      </w:tr>
      <w:tr w:rsidR="00D353B4" w:rsidRPr="00D353B4" w14:paraId="4A65BD22" w14:textId="77777777" w:rsidTr="00411C4B">
        <w:trPr>
          <w:trHeight w:val="20"/>
        </w:trPr>
        <w:tc>
          <w:tcPr>
            <w:tcW w:w="1554" w:type="pct"/>
            <w:vMerge/>
            <w:shd w:val="clear" w:color="auto" w:fill="auto"/>
          </w:tcPr>
          <w:p w14:paraId="7789DD12" w14:textId="444156B5" w:rsidR="00287A37" w:rsidRPr="00D353B4" w:rsidRDefault="00287A37" w:rsidP="0044731F"/>
        </w:tc>
        <w:tc>
          <w:tcPr>
            <w:tcW w:w="3446" w:type="pct"/>
            <w:shd w:val="clear" w:color="auto" w:fill="auto"/>
          </w:tcPr>
          <w:p w14:paraId="7EF2F9CA" w14:textId="6CAF4503" w:rsidR="00287A37" w:rsidRPr="00D353B4" w:rsidRDefault="00287A37" w:rsidP="0044731F">
            <w:pPr>
              <w:jc w:val="both"/>
            </w:pPr>
            <w:r w:rsidRPr="00D353B4">
              <w:t>K2 – potrafi współpracować w zespole przy realizacji badań i wspólnie analizować wyniki, uwzględniając różne perspektywy</w:t>
            </w:r>
          </w:p>
        </w:tc>
      </w:tr>
      <w:tr w:rsidR="00D353B4" w:rsidRPr="00D353B4" w14:paraId="5DDCE7E8" w14:textId="77777777" w:rsidTr="002B65BB">
        <w:trPr>
          <w:trHeight w:val="20"/>
        </w:trPr>
        <w:tc>
          <w:tcPr>
            <w:tcW w:w="1554" w:type="pct"/>
            <w:vMerge/>
            <w:shd w:val="clear" w:color="auto" w:fill="auto"/>
          </w:tcPr>
          <w:p w14:paraId="3C1599D8" w14:textId="19A840A9" w:rsidR="00287A37" w:rsidRPr="00D353B4" w:rsidRDefault="00287A37" w:rsidP="0044731F"/>
        </w:tc>
        <w:tc>
          <w:tcPr>
            <w:tcW w:w="3446" w:type="pct"/>
            <w:shd w:val="clear" w:color="auto" w:fill="auto"/>
          </w:tcPr>
          <w:p w14:paraId="73FA2150" w14:textId="1FC9DA8D" w:rsidR="00287A37" w:rsidRPr="00D353B4" w:rsidRDefault="00287A37" w:rsidP="0044731F">
            <w:pPr>
              <w:jc w:val="both"/>
            </w:pPr>
            <w:r w:rsidRPr="00D353B4">
              <w:t xml:space="preserve">K3 – prezentuje wyniki przeprowadzonych badań i broni opracowanych wniosków </w:t>
            </w:r>
          </w:p>
        </w:tc>
      </w:tr>
      <w:tr w:rsidR="00D353B4" w:rsidRPr="00D353B4" w14:paraId="03F57D70" w14:textId="77777777" w:rsidTr="002B65BB">
        <w:trPr>
          <w:trHeight w:val="20"/>
        </w:trPr>
        <w:tc>
          <w:tcPr>
            <w:tcW w:w="1554" w:type="pct"/>
            <w:shd w:val="clear" w:color="auto" w:fill="auto"/>
          </w:tcPr>
          <w:p w14:paraId="706B2C57" w14:textId="0932C8C8" w:rsidR="00287A37" w:rsidRPr="00D353B4" w:rsidRDefault="00287A37" w:rsidP="00287A37">
            <w:r w:rsidRPr="00D353B4">
              <w:t>Odniesienie modułowych efektów uczenia się do kierunkowych efektów uczenia się</w:t>
            </w:r>
          </w:p>
        </w:tc>
        <w:tc>
          <w:tcPr>
            <w:tcW w:w="3446" w:type="pct"/>
            <w:shd w:val="clear" w:color="auto" w:fill="auto"/>
          </w:tcPr>
          <w:p w14:paraId="0885EE8B" w14:textId="77777777" w:rsidR="00287A37" w:rsidRPr="00D353B4" w:rsidRDefault="00287A37" w:rsidP="00287A37">
            <w:pPr>
              <w:jc w:val="both"/>
            </w:pPr>
            <w:r w:rsidRPr="00D353B4">
              <w:t>W1, W2, W3 – TR_W1, TR_W02, TR_W03, TR_W09</w:t>
            </w:r>
          </w:p>
          <w:p w14:paraId="151CECAB" w14:textId="77777777" w:rsidR="00287A37" w:rsidRPr="00D353B4" w:rsidRDefault="00287A37" w:rsidP="00287A37">
            <w:pPr>
              <w:jc w:val="both"/>
            </w:pPr>
            <w:r w:rsidRPr="00D353B4">
              <w:t>U1 – TR_U04</w:t>
            </w:r>
          </w:p>
          <w:p w14:paraId="11B00902" w14:textId="77777777" w:rsidR="00287A37" w:rsidRPr="00D353B4" w:rsidRDefault="00287A37" w:rsidP="00287A37">
            <w:pPr>
              <w:jc w:val="both"/>
            </w:pPr>
            <w:r w:rsidRPr="00D353B4">
              <w:t>U2 – TR_U02, TR_U03</w:t>
            </w:r>
          </w:p>
          <w:p w14:paraId="29563DA3" w14:textId="77777777" w:rsidR="00287A37" w:rsidRPr="00D353B4" w:rsidRDefault="00287A37" w:rsidP="00287A37">
            <w:pPr>
              <w:jc w:val="both"/>
            </w:pPr>
            <w:r w:rsidRPr="00D353B4">
              <w:t xml:space="preserve">U3 – TR_U02, TR_U03, TR_U05 </w:t>
            </w:r>
          </w:p>
          <w:p w14:paraId="6C875A9F" w14:textId="77777777" w:rsidR="00287A37" w:rsidRPr="00D353B4" w:rsidRDefault="00287A37" w:rsidP="00287A37">
            <w:pPr>
              <w:jc w:val="both"/>
            </w:pPr>
            <w:r w:rsidRPr="00D353B4">
              <w:t>U4 – TR_U01</w:t>
            </w:r>
          </w:p>
          <w:p w14:paraId="1FAC7FBF" w14:textId="77777777" w:rsidR="00287A37" w:rsidRPr="00D353B4" w:rsidRDefault="00287A37" w:rsidP="00287A37">
            <w:pPr>
              <w:jc w:val="both"/>
            </w:pPr>
            <w:r w:rsidRPr="00D353B4">
              <w:t>K1 – TR_K01</w:t>
            </w:r>
          </w:p>
          <w:p w14:paraId="5A90E6DC" w14:textId="37AD9123" w:rsidR="00287A37" w:rsidRPr="00D353B4" w:rsidRDefault="00287A37" w:rsidP="00287A37">
            <w:pPr>
              <w:jc w:val="both"/>
            </w:pPr>
            <w:r w:rsidRPr="00D353B4">
              <w:t>K2, K3 – TR_K03</w:t>
            </w:r>
          </w:p>
        </w:tc>
      </w:tr>
      <w:tr w:rsidR="00D353B4" w:rsidRPr="00D353B4" w14:paraId="29DE592A" w14:textId="77777777" w:rsidTr="0063714B">
        <w:trPr>
          <w:trHeight w:val="20"/>
        </w:trPr>
        <w:tc>
          <w:tcPr>
            <w:tcW w:w="1554" w:type="pct"/>
            <w:shd w:val="clear" w:color="auto" w:fill="auto"/>
          </w:tcPr>
          <w:p w14:paraId="1EDD5471" w14:textId="7C4D6091" w:rsidR="00287A37" w:rsidRPr="00D353B4" w:rsidRDefault="00287A37" w:rsidP="00287A37">
            <w:r w:rsidRPr="00D353B4">
              <w:t>Odniesienie modułowych efektów uczenia się do efektów inżynierskich (jeżeli dotyczy)</w:t>
            </w:r>
          </w:p>
        </w:tc>
        <w:tc>
          <w:tcPr>
            <w:tcW w:w="3446" w:type="pct"/>
            <w:shd w:val="clear" w:color="auto" w:fill="auto"/>
            <w:vAlign w:val="center"/>
          </w:tcPr>
          <w:p w14:paraId="2BFD276D" w14:textId="54A285CB" w:rsidR="00287A37" w:rsidRPr="00D353B4" w:rsidRDefault="00287A37" w:rsidP="00287A37">
            <w:pPr>
              <w:jc w:val="both"/>
            </w:pPr>
            <w:r w:rsidRPr="00D353B4">
              <w:t>nie dotyczy</w:t>
            </w:r>
          </w:p>
        </w:tc>
      </w:tr>
      <w:tr w:rsidR="00D353B4" w:rsidRPr="00D353B4" w14:paraId="20676C3E" w14:textId="77777777" w:rsidTr="002B65BB">
        <w:trPr>
          <w:trHeight w:val="20"/>
        </w:trPr>
        <w:tc>
          <w:tcPr>
            <w:tcW w:w="1554" w:type="pct"/>
            <w:shd w:val="clear" w:color="auto" w:fill="auto"/>
          </w:tcPr>
          <w:p w14:paraId="1853C127" w14:textId="3F7E988E" w:rsidR="00287A37" w:rsidRPr="00D353B4" w:rsidRDefault="00287A37" w:rsidP="00287A37">
            <w:r w:rsidRPr="00D353B4">
              <w:t xml:space="preserve">Wymagania wstępne i dodatkowe </w:t>
            </w:r>
          </w:p>
        </w:tc>
        <w:tc>
          <w:tcPr>
            <w:tcW w:w="3446" w:type="pct"/>
            <w:shd w:val="clear" w:color="auto" w:fill="auto"/>
          </w:tcPr>
          <w:p w14:paraId="79F39083" w14:textId="77777777" w:rsidR="00287A37" w:rsidRPr="00D353B4" w:rsidRDefault="00287A37" w:rsidP="00287A37">
            <w:pPr>
              <w:jc w:val="both"/>
            </w:pPr>
            <w:r w:rsidRPr="00D353B4">
              <w:t xml:space="preserve">Umiejętność obsługi MS Office – Word i Excel </w:t>
            </w:r>
          </w:p>
          <w:p w14:paraId="6025ACEA" w14:textId="0FFBF4A5" w:rsidR="00287A37" w:rsidRPr="00D353B4" w:rsidRDefault="00287A37" w:rsidP="00287A37">
            <w:pPr>
              <w:jc w:val="both"/>
            </w:pPr>
            <w:r w:rsidRPr="00D353B4">
              <w:t xml:space="preserve">Przedmiot: Organizacja pracy biurowej w turystyce </w:t>
            </w:r>
          </w:p>
        </w:tc>
      </w:tr>
      <w:tr w:rsidR="00D353B4" w:rsidRPr="00D353B4" w14:paraId="239E3EF5" w14:textId="77777777" w:rsidTr="002B65BB">
        <w:trPr>
          <w:trHeight w:val="20"/>
        </w:trPr>
        <w:tc>
          <w:tcPr>
            <w:tcW w:w="1554" w:type="pct"/>
            <w:shd w:val="clear" w:color="auto" w:fill="auto"/>
          </w:tcPr>
          <w:p w14:paraId="7EB99435" w14:textId="77777777" w:rsidR="00287A37" w:rsidRPr="00D353B4" w:rsidRDefault="00287A37" w:rsidP="00287A37">
            <w:r w:rsidRPr="00D353B4">
              <w:t xml:space="preserve">Treści programowe modułu </w:t>
            </w:r>
          </w:p>
        </w:tc>
        <w:tc>
          <w:tcPr>
            <w:tcW w:w="3446" w:type="pct"/>
            <w:shd w:val="clear" w:color="auto" w:fill="auto"/>
          </w:tcPr>
          <w:p w14:paraId="757D0F04" w14:textId="77777777" w:rsidR="00287A37" w:rsidRPr="00D353B4" w:rsidRDefault="00287A37" w:rsidP="00287A37">
            <w:pPr>
              <w:jc w:val="both"/>
            </w:pPr>
            <w:r w:rsidRPr="00D353B4">
              <w:t xml:space="preserve">WYKŁAD: Cel i znaczenie badań. Badanie popytu, podaży, preferencji turystów, segmentacji klientów, atrakcyjności destynacji turystycznych oraz trendów w turystyce. Czynniki wpływające na dynamikę rynku turystycznego, takich jak sezonowość, zachowania turystów, wpływ wydarzeń i atrakcji na wybory klientów oraz analiza konkurencji w branży turystycznej. Metody badania sezonowości, analizy przepływu turystów, badania wpływu atrakcji turystycznych, monitoringu ruchu turystycznego. </w:t>
            </w:r>
            <w:r w:rsidRPr="00D353B4">
              <w:lastRenderedPageBreak/>
              <w:t xml:space="preserve">Źródła danych w badaniach rynku turystycznego, bazy danych turystycznych w Polsce. Metody zbierania danych. Wykorzystanie technologii w badaniach rynku turystycznego. Zastosowanie badań rynku w planowaniu strategii turystycznych. Analiza przypadków – omówienie badań rynkowych w turystyce. </w:t>
            </w:r>
          </w:p>
          <w:p w14:paraId="59B612F3" w14:textId="77777777" w:rsidR="00287A37" w:rsidRPr="00D353B4" w:rsidRDefault="00287A37" w:rsidP="00287A37">
            <w:pPr>
              <w:jc w:val="both"/>
            </w:pPr>
          </w:p>
          <w:p w14:paraId="7993512E" w14:textId="3901CFEA" w:rsidR="00287A37" w:rsidRPr="00D353B4" w:rsidRDefault="00287A37" w:rsidP="00287A37">
            <w:r w:rsidRPr="00D353B4">
              <w:t xml:space="preserve">ĆWICZENIA: Wyszukiwanie informacji w GUS np. w corocznym raporcie „Turystyka w … roku”, Banku Danych Lokalnych. Analiza liczby turystów odwiedzających dany region oraz ich preferencji dotyczących zakwaterowania (dane GUS, barometr turystyczny). Obliczanie wskaźników funkcji turystycznej. Analiza pułapek w analizie danych. Badanie tajemniczy klient w biurach podróży w Lublinie. Zasady przygotowania kwestionariusza ankiety. Tworzenie planu badań (projekt). Tabele przestawne. Tworzenie raportu z badania rynku turystycznego i prezentacja wyników badań z wykorzystaniem data storytellingu (projekt). </w:t>
            </w:r>
          </w:p>
        </w:tc>
      </w:tr>
      <w:tr w:rsidR="00D353B4" w:rsidRPr="00D353B4" w14:paraId="38747CEA" w14:textId="77777777" w:rsidTr="0063714B">
        <w:trPr>
          <w:trHeight w:val="20"/>
        </w:trPr>
        <w:tc>
          <w:tcPr>
            <w:tcW w:w="1554" w:type="pct"/>
            <w:shd w:val="clear" w:color="auto" w:fill="auto"/>
          </w:tcPr>
          <w:p w14:paraId="08E2108D" w14:textId="77777777" w:rsidR="00287A37" w:rsidRPr="00D353B4" w:rsidRDefault="00287A37" w:rsidP="00287A37">
            <w:r w:rsidRPr="00D353B4">
              <w:lastRenderedPageBreak/>
              <w:t>Wykaz literatury podstawowej i uzupełniającej</w:t>
            </w:r>
          </w:p>
        </w:tc>
        <w:tc>
          <w:tcPr>
            <w:tcW w:w="3446" w:type="pct"/>
            <w:shd w:val="clear" w:color="auto" w:fill="auto"/>
          </w:tcPr>
          <w:p w14:paraId="031EDF90" w14:textId="77777777" w:rsidR="00287A37" w:rsidRPr="00D353B4" w:rsidRDefault="00287A37" w:rsidP="00287A37">
            <w:r w:rsidRPr="00D353B4">
              <w:t>Literatura obowiązkowa:</w:t>
            </w:r>
          </w:p>
          <w:p w14:paraId="5273507B" w14:textId="77777777" w:rsidR="00287A37" w:rsidRPr="00D353B4" w:rsidRDefault="00287A37" w:rsidP="00287A37">
            <w:pPr>
              <w:pStyle w:val="Akapitzlist"/>
              <w:numPr>
                <w:ilvl w:val="0"/>
                <w:numId w:val="114"/>
              </w:numPr>
              <w:suppressAutoHyphens w:val="0"/>
              <w:autoSpaceDN/>
              <w:spacing w:line="240" w:lineRule="auto"/>
              <w:ind w:left="33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Dziedzic E. (red.) (2015) Badania konsumentów usług turystycznych w regionach, Wyd. Polska Organizacja Turystyczna, Warszawa.  </w:t>
            </w:r>
          </w:p>
          <w:p w14:paraId="2CE36F3B" w14:textId="77777777" w:rsidR="00287A37" w:rsidRPr="00D353B4" w:rsidRDefault="00287A37" w:rsidP="00287A37">
            <w:pPr>
              <w:pStyle w:val="Akapitzlist"/>
              <w:numPr>
                <w:ilvl w:val="0"/>
                <w:numId w:val="114"/>
              </w:numPr>
              <w:suppressAutoHyphens w:val="0"/>
              <w:autoSpaceDN/>
              <w:spacing w:line="240" w:lineRule="auto"/>
              <w:ind w:left="33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Kędzior Z. (red.) (2005), Badania rynku: metody zastosowania, Polskie Wydawnictwo Ekonomiczne, Warszawa. </w:t>
            </w:r>
          </w:p>
          <w:p w14:paraId="2C2EEE2C" w14:textId="77777777" w:rsidR="00287A37" w:rsidRPr="00D353B4" w:rsidRDefault="00287A37" w:rsidP="00287A37">
            <w:pPr>
              <w:pStyle w:val="Akapitzlist"/>
              <w:numPr>
                <w:ilvl w:val="0"/>
                <w:numId w:val="114"/>
              </w:numPr>
              <w:suppressAutoHyphens w:val="0"/>
              <w:autoSpaceDN/>
              <w:spacing w:line="240" w:lineRule="auto"/>
              <w:ind w:left="339" w:hanging="283"/>
              <w:contextualSpacing/>
              <w:jc w:val="left"/>
              <w:textAlignment w:val="auto"/>
              <w:rPr>
                <w:rFonts w:ascii="Times New Roman" w:hAnsi="Times New Roman"/>
                <w:sz w:val="24"/>
                <w:szCs w:val="24"/>
              </w:rPr>
            </w:pPr>
            <w:r w:rsidRPr="00D353B4">
              <w:rPr>
                <w:rFonts w:ascii="Times New Roman" w:hAnsi="Times New Roman"/>
                <w:sz w:val="24"/>
                <w:szCs w:val="24"/>
              </w:rPr>
              <w:t>Pfaff D. (2010) Badania rynku. Jak pozyskiwać najistotniejsze dla firmy informacje marketingowe, Wyd. BC.edu, Warszawa.</w:t>
            </w:r>
          </w:p>
          <w:p w14:paraId="1F73C941" w14:textId="77777777" w:rsidR="00287A37" w:rsidRPr="00D353B4" w:rsidRDefault="00287A37" w:rsidP="00287A37"/>
          <w:p w14:paraId="37FC9017" w14:textId="77777777" w:rsidR="00287A37" w:rsidRPr="00D353B4" w:rsidRDefault="00287A37" w:rsidP="00287A37">
            <w:pPr>
              <w:rPr>
                <w:lang w:val="en-GB"/>
              </w:rPr>
            </w:pPr>
            <w:r w:rsidRPr="00D353B4">
              <w:rPr>
                <w:lang w:val="en-GB"/>
              </w:rPr>
              <w:t xml:space="preserve">Literatura uzupełniająca: </w:t>
            </w:r>
          </w:p>
          <w:p w14:paraId="6F309526" w14:textId="77777777" w:rsidR="00287A37" w:rsidRPr="00D353B4" w:rsidRDefault="00287A37" w:rsidP="00287A37">
            <w:pPr>
              <w:pStyle w:val="Akapitzlist"/>
              <w:numPr>
                <w:ilvl w:val="0"/>
                <w:numId w:val="115"/>
              </w:numPr>
              <w:suppressAutoHyphens w:val="0"/>
              <w:autoSpaceDN/>
              <w:spacing w:line="240" w:lineRule="auto"/>
              <w:ind w:left="33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Bąk I., Markowicz I., Mojsiewicz M., Wawrzyniak K. (2015), Statystyka opisowa. Przykłady i zadania, CeDeWu, Warszawa. </w:t>
            </w:r>
          </w:p>
          <w:p w14:paraId="35D6C7FE" w14:textId="77777777" w:rsidR="00287A37" w:rsidRPr="00D353B4" w:rsidRDefault="00287A37" w:rsidP="00287A37">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Butowski L. (2020) Metodologia badań nad turystyką. Podstawy ontologiczne i epistemologiczne oraz rozwój historyczno-instytucjonalny, Polskie Wydawnictwo Ekonomiczne, Warszawa. </w:t>
            </w:r>
          </w:p>
          <w:p w14:paraId="0BC3386A" w14:textId="77777777" w:rsidR="00287A37" w:rsidRPr="00D353B4" w:rsidRDefault="00287A37" w:rsidP="00287A37">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Heath C., Starr K. (2022), Liczby się liczą. Data storytelling czyli jak opowiadać o danych, MTbiznes, Warszawa. </w:t>
            </w:r>
          </w:p>
          <w:p w14:paraId="5B57E584" w14:textId="77777777" w:rsidR="00287A37" w:rsidRPr="00D353B4" w:rsidRDefault="00287A37" w:rsidP="00287A37">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Malinowski A. (2009) Podstawy statystyki z elementami demografii, LIBER, Warszawa. </w:t>
            </w:r>
          </w:p>
          <w:p w14:paraId="333CA436" w14:textId="560CDCD5" w:rsidR="00287A37" w:rsidRPr="00D353B4" w:rsidRDefault="00287A37" w:rsidP="00287A37">
            <w:pPr>
              <w:contextualSpacing/>
            </w:pPr>
            <w:r w:rsidRPr="00D353B4">
              <w:t>Pociecha M. (2002), Metody statystyczne w zarządzaniu turystyką, ALBIS, Kraków.</w:t>
            </w:r>
          </w:p>
        </w:tc>
      </w:tr>
      <w:tr w:rsidR="00D353B4" w:rsidRPr="00D353B4" w14:paraId="06A76E4E" w14:textId="77777777" w:rsidTr="002B65BB">
        <w:trPr>
          <w:trHeight w:val="20"/>
        </w:trPr>
        <w:tc>
          <w:tcPr>
            <w:tcW w:w="1554" w:type="pct"/>
            <w:shd w:val="clear" w:color="auto" w:fill="auto"/>
          </w:tcPr>
          <w:p w14:paraId="67E8F9EB" w14:textId="77777777" w:rsidR="00287A37" w:rsidRPr="00D353B4" w:rsidRDefault="00287A37" w:rsidP="00287A37">
            <w:r w:rsidRPr="00D353B4">
              <w:t>Planowane formy/działania/metody dydaktyczne</w:t>
            </w:r>
          </w:p>
        </w:tc>
        <w:tc>
          <w:tcPr>
            <w:tcW w:w="3446" w:type="pct"/>
            <w:shd w:val="clear" w:color="auto" w:fill="auto"/>
          </w:tcPr>
          <w:p w14:paraId="38BB1A7A" w14:textId="77777777" w:rsidR="00287A37" w:rsidRPr="00D353B4" w:rsidRDefault="00287A37" w:rsidP="00287A37">
            <w:r w:rsidRPr="00D353B4">
              <w:t xml:space="preserve">Wykład z wykorzystaniem urządzeń multimedialnych. Ćwiczenia z wykorzystaniem metod aktywizujących, dyskusja, praca zespołowa, praca ze studium przypadku, wykonanie projektu, ćwiczenia z wykorzystaniem komputera. </w:t>
            </w:r>
          </w:p>
          <w:p w14:paraId="7C2A87C4" w14:textId="7CF38F6F" w:rsidR="00287A37" w:rsidRPr="00D353B4" w:rsidRDefault="00287A37" w:rsidP="00287A37">
            <w:r w:rsidRPr="00D353B4">
              <w:t>Ćwiczenia laboratoryjne w sali komputerowej w grupach max 15-osobowych. Do dyspozycji każdego studenta komputer stacjonarny.</w:t>
            </w:r>
          </w:p>
        </w:tc>
      </w:tr>
      <w:tr w:rsidR="00D353B4" w:rsidRPr="00D353B4" w14:paraId="3D1FF1D0" w14:textId="77777777" w:rsidTr="002B65BB">
        <w:trPr>
          <w:trHeight w:val="20"/>
        </w:trPr>
        <w:tc>
          <w:tcPr>
            <w:tcW w:w="1554" w:type="pct"/>
            <w:shd w:val="clear" w:color="auto" w:fill="auto"/>
          </w:tcPr>
          <w:p w14:paraId="603F62CD" w14:textId="77777777" w:rsidR="00287A37" w:rsidRPr="00D353B4" w:rsidRDefault="00287A37" w:rsidP="00287A37">
            <w:r w:rsidRPr="00D353B4">
              <w:t>Sposoby weryfikacji oraz formy dokumentowania osiągniętych efektów uczenia się</w:t>
            </w:r>
          </w:p>
        </w:tc>
        <w:tc>
          <w:tcPr>
            <w:tcW w:w="3446" w:type="pct"/>
            <w:shd w:val="clear" w:color="auto" w:fill="auto"/>
          </w:tcPr>
          <w:p w14:paraId="61992C0C" w14:textId="77777777" w:rsidR="00287A37" w:rsidRPr="00D353B4" w:rsidRDefault="00287A37" w:rsidP="00287A37">
            <w:pPr>
              <w:jc w:val="both"/>
            </w:pPr>
            <w:r w:rsidRPr="00D353B4">
              <w:t xml:space="preserve">Warunkiem uzyskania zaliczenia przedmiotu jest obecność na ćwiczeniach i uzyskanie pozytywnych ocen:  </w:t>
            </w:r>
          </w:p>
          <w:p w14:paraId="4C3BB72E" w14:textId="77777777" w:rsidR="00287A37" w:rsidRPr="00D353B4" w:rsidRDefault="00287A37" w:rsidP="00287A37">
            <w:pPr>
              <w:jc w:val="both"/>
            </w:pPr>
            <w:r w:rsidRPr="00D353B4">
              <w:t xml:space="preserve">W1, W2, W3: zaliczenie testowe wykładów   </w:t>
            </w:r>
          </w:p>
          <w:p w14:paraId="29EF2BFD" w14:textId="77777777" w:rsidR="00287A37" w:rsidRPr="00D353B4" w:rsidRDefault="00287A37" w:rsidP="00287A37">
            <w:pPr>
              <w:jc w:val="both"/>
            </w:pPr>
            <w:r w:rsidRPr="00D353B4">
              <w:lastRenderedPageBreak/>
              <w:t>U1, W2: ocena zadania projektowego (zaplanowanie badania dla władz wybranego miasta mającego na celu dowiedzenie się jakie atrakcje przyciągną najwięcej turystów).</w:t>
            </w:r>
          </w:p>
          <w:p w14:paraId="57775F4D" w14:textId="77777777" w:rsidR="00287A37" w:rsidRPr="00D353B4" w:rsidRDefault="00287A37" w:rsidP="00287A37">
            <w:pPr>
              <w:jc w:val="both"/>
            </w:pPr>
            <w:r w:rsidRPr="00D353B4">
              <w:t>U3, U4: ocena zadania projektowego (tworzenie raportu za badań i prezentacja wyników)</w:t>
            </w:r>
          </w:p>
          <w:p w14:paraId="198FF760" w14:textId="77777777" w:rsidR="00287A37" w:rsidRPr="00D353B4" w:rsidRDefault="00287A37" w:rsidP="00287A37">
            <w:pPr>
              <w:jc w:val="both"/>
            </w:pPr>
            <w:r w:rsidRPr="00D353B4">
              <w:t xml:space="preserve">W1-W3, U2, K1, K2: plusy za aktywność na zajęciach </w:t>
            </w:r>
          </w:p>
          <w:p w14:paraId="4311CEA7" w14:textId="77777777" w:rsidR="00287A37" w:rsidRPr="00D353B4" w:rsidRDefault="00287A37" w:rsidP="00287A37">
            <w:pPr>
              <w:jc w:val="both"/>
            </w:pPr>
          </w:p>
          <w:p w14:paraId="17589A30" w14:textId="1D31C006" w:rsidR="00287A37" w:rsidRPr="00D353B4" w:rsidRDefault="00287A37" w:rsidP="00287A37">
            <w:pPr>
              <w:jc w:val="both"/>
            </w:pPr>
            <w:r w:rsidRPr="00D353B4">
              <w:t>Formy dokumentowania osiągniętych efektów uczenia się – lista obecności, lista ocen, archiwizowane prace studentów.</w:t>
            </w:r>
          </w:p>
        </w:tc>
      </w:tr>
      <w:tr w:rsidR="00D353B4" w:rsidRPr="00D353B4" w14:paraId="74069F02" w14:textId="77777777" w:rsidTr="002B65BB">
        <w:trPr>
          <w:trHeight w:val="20"/>
        </w:trPr>
        <w:tc>
          <w:tcPr>
            <w:tcW w:w="1554" w:type="pct"/>
            <w:shd w:val="clear" w:color="auto" w:fill="auto"/>
          </w:tcPr>
          <w:p w14:paraId="0D8C9241" w14:textId="77777777" w:rsidR="00287A37" w:rsidRPr="00D353B4" w:rsidRDefault="00287A37" w:rsidP="00287A37">
            <w:r w:rsidRPr="00D353B4">
              <w:lastRenderedPageBreak/>
              <w:t>Elementy i wagi mające wpływ na ocenę końcową</w:t>
            </w:r>
          </w:p>
          <w:p w14:paraId="64D38B59" w14:textId="77777777" w:rsidR="00287A37" w:rsidRPr="00D353B4" w:rsidRDefault="00287A37" w:rsidP="00287A37"/>
        </w:tc>
        <w:tc>
          <w:tcPr>
            <w:tcW w:w="3446" w:type="pct"/>
            <w:shd w:val="clear" w:color="auto" w:fill="auto"/>
          </w:tcPr>
          <w:p w14:paraId="0862C6A1" w14:textId="77777777" w:rsidR="00287A37" w:rsidRPr="00D353B4" w:rsidRDefault="00287A37" w:rsidP="00287A37">
            <w:pPr>
              <w:jc w:val="both"/>
            </w:pPr>
            <w:r w:rsidRPr="00D353B4">
              <w:t xml:space="preserve">Ocena końcowa = średnia oceny z zaliczenia ze stopniem i ćwiczeń </w:t>
            </w:r>
          </w:p>
          <w:p w14:paraId="506AB321" w14:textId="77777777" w:rsidR="00287A37" w:rsidRPr="00D353B4" w:rsidRDefault="00287A37" w:rsidP="00287A37">
            <w:pPr>
              <w:jc w:val="both"/>
            </w:pPr>
            <w:r w:rsidRPr="00D353B4">
              <w:t>0,50: zaliczenie ze stopniem</w:t>
            </w:r>
          </w:p>
          <w:p w14:paraId="2866CC03" w14:textId="77777777" w:rsidR="00287A37" w:rsidRPr="00D353B4" w:rsidRDefault="00287A37" w:rsidP="00287A37">
            <w:pPr>
              <w:jc w:val="both"/>
            </w:pPr>
            <w:r w:rsidRPr="00D353B4">
              <w:t>0,15: ocena zadania projektowego I</w:t>
            </w:r>
          </w:p>
          <w:p w14:paraId="0AAD4C76" w14:textId="77777777" w:rsidR="00287A37" w:rsidRPr="00D353B4" w:rsidRDefault="00287A37" w:rsidP="00287A37">
            <w:pPr>
              <w:jc w:val="both"/>
            </w:pPr>
            <w:r w:rsidRPr="00D353B4">
              <w:t>0,15: ocena zadania projektowego II</w:t>
            </w:r>
          </w:p>
          <w:p w14:paraId="62DA83FE" w14:textId="355AF547" w:rsidR="00287A37" w:rsidRPr="00D353B4" w:rsidRDefault="00287A37" w:rsidP="00287A37">
            <w:pPr>
              <w:jc w:val="both"/>
            </w:pPr>
            <w:r w:rsidRPr="00D353B4">
              <w:t>0,20: ocena za aktywność na zajęciach</w:t>
            </w:r>
          </w:p>
        </w:tc>
      </w:tr>
      <w:tr w:rsidR="00D353B4" w:rsidRPr="00D353B4" w14:paraId="0221B013" w14:textId="77777777" w:rsidTr="002B65BB">
        <w:trPr>
          <w:trHeight w:val="20"/>
        </w:trPr>
        <w:tc>
          <w:tcPr>
            <w:tcW w:w="1554" w:type="pct"/>
            <w:shd w:val="clear" w:color="auto" w:fill="auto"/>
          </w:tcPr>
          <w:p w14:paraId="3D0EF39B" w14:textId="77777777" w:rsidR="00287A37" w:rsidRPr="00D353B4" w:rsidRDefault="00287A37" w:rsidP="00287A37">
            <w:pPr>
              <w:jc w:val="both"/>
            </w:pPr>
            <w:r w:rsidRPr="00D353B4">
              <w:t>Bilans punktów ECTS</w:t>
            </w:r>
          </w:p>
        </w:tc>
        <w:tc>
          <w:tcPr>
            <w:tcW w:w="3446" w:type="pct"/>
            <w:shd w:val="clear" w:color="auto" w:fill="auto"/>
          </w:tcPr>
          <w:p w14:paraId="01A46019" w14:textId="771B3F4D" w:rsidR="00287A37" w:rsidRPr="00D353B4" w:rsidRDefault="00287A37" w:rsidP="00287A37">
            <w:pPr>
              <w:jc w:val="both"/>
            </w:pPr>
            <w:r w:rsidRPr="00D353B4">
              <w:t>Kontaktowe – 22 godz. (0,9 ECTS):</w:t>
            </w:r>
          </w:p>
          <w:p w14:paraId="24AC787F" w14:textId="6A41F143" w:rsidR="00287A37" w:rsidRPr="00D353B4" w:rsidRDefault="00287A37" w:rsidP="00287A37">
            <w:r w:rsidRPr="00D353B4">
              <w:t>10 godz. (0,4 ECTS) – wykłady</w:t>
            </w:r>
          </w:p>
          <w:p w14:paraId="07976C3B" w14:textId="7ED18987" w:rsidR="00287A37" w:rsidRPr="00D353B4" w:rsidRDefault="00287A37" w:rsidP="00287A37">
            <w:r w:rsidRPr="00D353B4">
              <w:t>10 godz. (0,4 ECTS) – ćwiczenia laboratoryjne</w:t>
            </w:r>
          </w:p>
          <w:p w14:paraId="571FC539" w14:textId="117F1346" w:rsidR="00287A37" w:rsidRPr="00D353B4" w:rsidRDefault="00287A37" w:rsidP="00287A37">
            <w:r w:rsidRPr="00D353B4">
              <w:t xml:space="preserve">2 godz. (0,1 ECTS) – konsultacje związane z wykładami i przygotowywaniem projektu </w:t>
            </w:r>
          </w:p>
          <w:p w14:paraId="78DDFD39" w14:textId="77777777" w:rsidR="00287A37" w:rsidRPr="00D353B4" w:rsidRDefault="00287A37" w:rsidP="00287A37"/>
          <w:p w14:paraId="7748703C" w14:textId="10C2A0FE" w:rsidR="00287A37" w:rsidRPr="00D353B4" w:rsidRDefault="00287A37" w:rsidP="00287A37">
            <w:r w:rsidRPr="00D353B4">
              <w:t>Niekontaktowe – 28 godz. (1,1 ECTS):</w:t>
            </w:r>
          </w:p>
          <w:p w14:paraId="3106A9CE" w14:textId="755988DA" w:rsidR="00287A37" w:rsidRPr="00D353B4" w:rsidRDefault="00287A37" w:rsidP="00287A37">
            <w:r w:rsidRPr="00D353B4">
              <w:t>5 godz. (0,2 ECTS) – studiowanie literatury</w:t>
            </w:r>
          </w:p>
          <w:p w14:paraId="67AD0EFD" w14:textId="3247ADBB" w:rsidR="00287A37" w:rsidRPr="00D353B4" w:rsidRDefault="00287A37" w:rsidP="00287A37">
            <w:r w:rsidRPr="00D353B4">
              <w:t xml:space="preserve">5 godz. (0,2 ECTS) – przygotowanie projektu </w:t>
            </w:r>
          </w:p>
          <w:p w14:paraId="7524E0DD" w14:textId="02E0B195" w:rsidR="00287A37" w:rsidRPr="00D353B4" w:rsidRDefault="00287A37" w:rsidP="00287A37">
            <w:r w:rsidRPr="00D353B4">
              <w:t>6 godz. (0,2 ECTS) – przygotowanie się i wizyta w biurze podróże jako tajemniczy klient</w:t>
            </w:r>
          </w:p>
          <w:p w14:paraId="22D38023" w14:textId="4B7F8B00" w:rsidR="00287A37" w:rsidRPr="00D353B4" w:rsidRDefault="00287A37" w:rsidP="00287A37">
            <w:r w:rsidRPr="00D353B4">
              <w:t>6 godz. (0,2 ECTS) – przygotowanie się do kolokwium</w:t>
            </w:r>
          </w:p>
          <w:p w14:paraId="26E79050" w14:textId="3888D104" w:rsidR="00287A37" w:rsidRPr="00D353B4" w:rsidRDefault="00287A37" w:rsidP="00287A37">
            <w:r w:rsidRPr="00D353B4">
              <w:t>6 godz. (0,2 ECTS) – przygotowanie się do zaliczenie wykładów</w:t>
            </w:r>
          </w:p>
          <w:p w14:paraId="1C981F7C" w14:textId="77777777" w:rsidR="00287A37" w:rsidRPr="00D353B4" w:rsidRDefault="00287A37" w:rsidP="00287A37"/>
          <w:p w14:paraId="12FCAA65" w14:textId="09A36B46" w:rsidR="00287A37" w:rsidRPr="00D353B4" w:rsidRDefault="00287A37" w:rsidP="00287A37">
            <w:pPr>
              <w:jc w:val="both"/>
              <w:rPr>
                <w:bCs/>
              </w:rPr>
            </w:pPr>
            <w:r w:rsidRPr="00D353B4">
              <w:rPr>
                <w:bCs/>
              </w:rPr>
              <w:t>50 godz. (2 ECTS) – łączny nakład pracy studenta</w:t>
            </w:r>
          </w:p>
        </w:tc>
      </w:tr>
      <w:tr w:rsidR="00287A37" w:rsidRPr="00D353B4" w14:paraId="5891AEAF" w14:textId="77777777" w:rsidTr="002B65BB">
        <w:trPr>
          <w:trHeight w:val="20"/>
        </w:trPr>
        <w:tc>
          <w:tcPr>
            <w:tcW w:w="1554" w:type="pct"/>
            <w:shd w:val="clear" w:color="auto" w:fill="auto"/>
          </w:tcPr>
          <w:p w14:paraId="616C7209" w14:textId="77777777" w:rsidR="00287A37" w:rsidRPr="00D353B4" w:rsidRDefault="00287A37" w:rsidP="00287A37">
            <w:r w:rsidRPr="00D353B4">
              <w:t>Nakład pracy związany z zajęciami wymagającymi bezpośredniego udziału nauczyciela akademickiego</w:t>
            </w:r>
          </w:p>
        </w:tc>
        <w:tc>
          <w:tcPr>
            <w:tcW w:w="3446" w:type="pct"/>
            <w:shd w:val="clear" w:color="auto" w:fill="auto"/>
          </w:tcPr>
          <w:p w14:paraId="185FB8C3" w14:textId="442FEB62" w:rsidR="00287A37" w:rsidRPr="00D353B4" w:rsidRDefault="00287A37" w:rsidP="00287A37">
            <w:pPr>
              <w:jc w:val="both"/>
            </w:pPr>
            <w:r w:rsidRPr="00D353B4">
              <w:t xml:space="preserve">Udział w wykładach – 10 godz. </w:t>
            </w:r>
          </w:p>
          <w:p w14:paraId="4AB9ADCF" w14:textId="3818B84A" w:rsidR="00287A37" w:rsidRPr="00D353B4" w:rsidRDefault="00287A37" w:rsidP="00287A37">
            <w:pPr>
              <w:jc w:val="both"/>
            </w:pPr>
            <w:r w:rsidRPr="00D353B4">
              <w:t xml:space="preserve">Udział w ćwiczeniach laboratoryjnych – 10 godz. </w:t>
            </w:r>
          </w:p>
          <w:p w14:paraId="504DC467" w14:textId="140E8F22" w:rsidR="00287A37" w:rsidRPr="00D353B4" w:rsidRDefault="00287A37" w:rsidP="00287A37">
            <w:r w:rsidRPr="00D353B4">
              <w:t xml:space="preserve">Udział w konsultacjach związanych z wykładami i przygotowywaniem projektu   – 2 godz. </w:t>
            </w:r>
          </w:p>
          <w:p w14:paraId="527473F7" w14:textId="798B388F" w:rsidR="00287A37" w:rsidRPr="00D353B4" w:rsidRDefault="00287A37" w:rsidP="00287A37">
            <w:pPr>
              <w:jc w:val="both"/>
            </w:pPr>
            <w:r w:rsidRPr="00D353B4">
              <w:t>Kontaktowe – 22 godz. (0,9 ECTS)</w:t>
            </w:r>
          </w:p>
        </w:tc>
      </w:tr>
    </w:tbl>
    <w:p w14:paraId="67E75540" w14:textId="77777777" w:rsidR="000850AF" w:rsidRPr="00D353B4" w:rsidRDefault="000850AF" w:rsidP="000850AF"/>
    <w:p w14:paraId="30BE64BF" w14:textId="5F8D47E4" w:rsidR="000850AF" w:rsidRPr="00D353B4" w:rsidRDefault="000850AF" w:rsidP="000850AF">
      <w:pPr>
        <w:rPr>
          <w:b/>
          <w:bCs/>
          <w:sz w:val="28"/>
          <w:szCs w:val="28"/>
        </w:rPr>
      </w:pPr>
      <w:r w:rsidRPr="00D353B4">
        <w:rPr>
          <w:b/>
          <w:sz w:val="28"/>
          <w:szCs w:val="28"/>
        </w:rPr>
        <w:t xml:space="preserve">Karta opisu zajęć z modułu </w:t>
      </w:r>
      <w:r w:rsidRPr="00D353B4">
        <w:rPr>
          <w:b/>
          <w:bCs/>
          <w:sz w:val="28"/>
          <w:szCs w:val="28"/>
        </w:rPr>
        <w:t>Badania marketingowe BLOK</w:t>
      </w:r>
      <w:r w:rsidR="002B65BB" w:rsidRPr="00D353B4">
        <w:rPr>
          <w:b/>
          <w:bCs/>
          <w:sz w:val="28"/>
          <w:szCs w:val="28"/>
        </w:rPr>
        <w:t xml:space="preserve">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6636"/>
      </w:tblGrid>
      <w:tr w:rsidR="00D353B4" w:rsidRPr="00D353B4" w14:paraId="6C35D089" w14:textId="77777777" w:rsidTr="002B65BB">
        <w:trPr>
          <w:trHeight w:val="20"/>
        </w:trPr>
        <w:tc>
          <w:tcPr>
            <w:tcW w:w="1554" w:type="pct"/>
            <w:shd w:val="clear" w:color="auto" w:fill="auto"/>
          </w:tcPr>
          <w:p w14:paraId="132BCDD4" w14:textId="77777777" w:rsidR="000850AF" w:rsidRPr="00D353B4" w:rsidRDefault="000850AF" w:rsidP="002B65BB">
            <w:r w:rsidRPr="00D353B4">
              <w:t xml:space="preserve">Nazwa kierunku studiów </w:t>
            </w:r>
          </w:p>
        </w:tc>
        <w:tc>
          <w:tcPr>
            <w:tcW w:w="3446" w:type="pct"/>
            <w:shd w:val="clear" w:color="auto" w:fill="auto"/>
          </w:tcPr>
          <w:p w14:paraId="1283FAB6" w14:textId="77777777" w:rsidR="000850AF" w:rsidRPr="00D353B4" w:rsidRDefault="000850AF" w:rsidP="002B65BB">
            <w:r w:rsidRPr="00D353B4">
              <w:t xml:space="preserve">Turystyka i rekreacja </w:t>
            </w:r>
          </w:p>
        </w:tc>
      </w:tr>
      <w:tr w:rsidR="00D353B4" w:rsidRPr="00D353B4" w14:paraId="51A13425" w14:textId="77777777" w:rsidTr="002B65BB">
        <w:trPr>
          <w:trHeight w:val="20"/>
        </w:trPr>
        <w:tc>
          <w:tcPr>
            <w:tcW w:w="1554" w:type="pct"/>
            <w:shd w:val="clear" w:color="auto" w:fill="auto"/>
          </w:tcPr>
          <w:p w14:paraId="678E0F5A" w14:textId="77777777" w:rsidR="000850AF" w:rsidRPr="00D353B4" w:rsidRDefault="000850AF" w:rsidP="002B65BB">
            <w:r w:rsidRPr="00D353B4">
              <w:t>Nazwa modułu, także nazwa w języku angielskim</w:t>
            </w:r>
          </w:p>
        </w:tc>
        <w:tc>
          <w:tcPr>
            <w:tcW w:w="3446" w:type="pct"/>
            <w:shd w:val="clear" w:color="auto" w:fill="auto"/>
          </w:tcPr>
          <w:p w14:paraId="4FEFEC00" w14:textId="77777777" w:rsidR="000850AF" w:rsidRPr="00D353B4" w:rsidRDefault="000850AF" w:rsidP="002B65BB">
            <w:pPr>
              <w:rPr>
                <w:bCs/>
              </w:rPr>
            </w:pPr>
            <w:r w:rsidRPr="00D353B4">
              <w:rPr>
                <w:bCs/>
              </w:rPr>
              <w:t>Badania marketingowe</w:t>
            </w:r>
          </w:p>
          <w:p w14:paraId="423DA2F4" w14:textId="77777777" w:rsidR="000850AF" w:rsidRPr="00D353B4" w:rsidRDefault="000850AF" w:rsidP="002B65BB">
            <w:r w:rsidRPr="00D353B4">
              <w:t>Marketing research</w:t>
            </w:r>
          </w:p>
        </w:tc>
      </w:tr>
      <w:tr w:rsidR="00D353B4" w:rsidRPr="00D353B4" w14:paraId="52385DCC" w14:textId="77777777" w:rsidTr="002B65BB">
        <w:trPr>
          <w:trHeight w:val="20"/>
        </w:trPr>
        <w:tc>
          <w:tcPr>
            <w:tcW w:w="1554" w:type="pct"/>
            <w:shd w:val="clear" w:color="auto" w:fill="auto"/>
          </w:tcPr>
          <w:p w14:paraId="305A508D" w14:textId="77777777" w:rsidR="000850AF" w:rsidRPr="00D353B4" w:rsidRDefault="000850AF" w:rsidP="002B65BB">
            <w:r w:rsidRPr="00D353B4">
              <w:t xml:space="preserve">Język wykładowy </w:t>
            </w:r>
          </w:p>
        </w:tc>
        <w:tc>
          <w:tcPr>
            <w:tcW w:w="3446" w:type="pct"/>
            <w:shd w:val="clear" w:color="auto" w:fill="auto"/>
          </w:tcPr>
          <w:p w14:paraId="13D0F449" w14:textId="77777777" w:rsidR="000850AF" w:rsidRPr="00D353B4" w:rsidRDefault="000850AF" w:rsidP="002B65BB">
            <w:r w:rsidRPr="00D353B4">
              <w:t>polski</w:t>
            </w:r>
          </w:p>
        </w:tc>
      </w:tr>
      <w:tr w:rsidR="00D353B4" w:rsidRPr="00D353B4" w14:paraId="74720695" w14:textId="77777777" w:rsidTr="002B65BB">
        <w:trPr>
          <w:trHeight w:val="20"/>
        </w:trPr>
        <w:tc>
          <w:tcPr>
            <w:tcW w:w="1554" w:type="pct"/>
            <w:shd w:val="clear" w:color="auto" w:fill="auto"/>
          </w:tcPr>
          <w:p w14:paraId="57734DAC" w14:textId="77777777" w:rsidR="000850AF" w:rsidRPr="00D353B4" w:rsidRDefault="000850AF" w:rsidP="002B65BB">
            <w:pPr>
              <w:autoSpaceDE w:val="0"/>
              <w:autoSpaceDN w:val="0"/>
              <w:adjustRightInd w:val="0"/>
            </w:pPr>
            <w:r w:rsidRPr="00D353B4">
              <w:t xml:space="preserve">Rodzaj modułu </w:t>
            </w:r>
          </w:p>
        </w:tc>
        <w:tc>
          <w:tcPr>
            <w:tcW w:w="3446" w:type="pct"/>
            <w:shd w:val="clear" w:color="auto" w:fill="auto"/>
          </w:tcPr>
          <w:p w14:paraId="7D77B545" w14:textId="77777777" w:rsidR="000850AF" w:rsidRPr="00D353B4" w:rsidRDefault="000850AF" w:rsidP="002B65BB">
            <w:r w:rsidRPr="00D353B4">
              <w:t>fakultatywny</w:t>
            </w:r>
          </w:p>
        </w:tc>
      </w:tr>
      <w:tr w:rsidR="00D353B4" w:rsidRPr="00D353B4" w14:paraId="602BF6DB" w14:textId="77777777" w:rsidTr="002B65BB">
        <w:trPr>
          <w:trHeight w:val="20"/>
        </w:trPr>
        <w:tc>
          <w:tcPr>
            <w:tcW w:w="1554" w:type="pct"/>
            <w:shd w:val="clear" w:color="auto" w:fill="auto"/>
          </w:tcPr>
          <w:p w14:paraId="55737F55" w14:textId="77777777" w:rsidR="000850AF" w:rsidRPr="00D353B4" w:rsidRDefault="000850AF" w:rsidP="002B65BB">
            <w:r w:rsidRPr="00D353B4">
              <w:t>Poziom studiów</w:t>
            </w:r>
          </w:p>
        </w:tc>
        <w:tc>
          <w:tcPr>
            <w:tcW w:w="3446" w:type="pct"/>
            <w:shd w:val="clear" w:color="auto" w:fill="auto"/>
          </w:tcPr>
          <w:p w14:paraId="4AE8CDCC" w14:textId="77777777" w:rsidR="000850AF" w:rsidRPr="00D353B4" w:rsidRDefault="000850AF" w:rsidP="002B65BB">
            <w:r w:rsidRPr="00D353B4">
              <w:t>pierwszego stopnia</w:t>
            </w:r>
          </w:p>
        </w:tc>
      </w:tr>
      <w:tr w:rsidR="00D353B4" w:rsidRPr="00D353B4" w14:paraId="2E6E6CCF" w14:textId="77777777" w:rsidTr="002B65BB">
        <w:trPr>
          <w:trHeight w:val="20"/>
        </w:trPr>
        <w:tc>
          <w:tcPr>
            <w:tcW w:w="1554" w:type="pct"/>
            <w:shd w:val="clear" w:color="auto" w:fill="auto"/>
          </w:tcPr>
          <w:p w14:paraId="11AA110B" w14:textId="77777777" w:rsidR="000850AF" w:rsidRPr="00D353B4" w:rsidRDefault="000850AF" w:rsidP="002B65BB">
            <w:r w:rsidRPr="00D353B4">
              <w:t>Forma studiów</w:t>
            </w:r>
          </w:p>
        </w:tc>
        <w:tc>
          <w:tcPr>
            <w:tcW w:w="3446" w:type="pct"/>
            <w:shd w:val="clear" w:color="auto" w:fill="auto"/>
          </w:tcPr>
          <w:p w14:paraId="445C9289" w14:textId="77777777" w:rsidR="000850AF" w:rsidRPr="00D353B4" w:rsidRDefault="000850AF" w:rsidP="002B65BB">
            <w:r w:rsidRPr="00D353B4">
              <w:t>niestacjonarne</w:t>
            </w:r>
          </w:p>
        </w:tc>
      </w:tr>
      <w:tr w:rsidR="00D353B4" w:rsidRPr="00D353B4" w14:paraId="38C038E4" w14:textId="77777777" w:rsidTr="002B65BB">
        <w:trPr>
          <w:trHeight w:val="20"/>
        </w:trPr>
        <w:tc>
          <w:tcPr>
            <w:tcW w:w="1554" w:type="pct"/>
            <w:shd w:val="clear" w:color="auto" w:fill="auto"/>
          </w:tcPr>
          <w:p w14:paraId="5D510F46" w14:textId="77777777" w:rsidR="000850AF" w:rsidRPr="00D353B4" w:rsidRDefault="000850AF" w:rsidP="002B65BB">
            <w:r w:rsidRPr="00D353B4">
              <w:t>Rok studiów dla kierunku</w:t>
            </w:r>
          </w:p>
        </w:tc>
        <w:tc>
          <w:tcPr>
            <w:tcW w:w="3446" w:type="pct"/>
            <w:shd w:val="clear" w:color="auto" w:fill="auto"/>
          </w:tcPr>
          <w:p w14:paraId="09C3D49D" w14:textId="77777777" w:rsidR="000850AF" w:rsidRPr="00D353B4" w:rsidRDefault="000850AF" w:rsidP="002B65BB">
            <w:r w:rsidRPr="00D353B4">
              <w:t>III</w:t>
            </w:r>
          </w:p>
        </w:tc>
      </w:tr>
      <w:tr w:rsidR="00D353B4" w:rsidRPr="00D353B4" w14:paraId="55624CF3" w14:textId="77777777" w:rsidTr="002B65BB">
        <w:trPr>
          <w:trHeight w:val="20"/>
        </w:trPr>
        <w:tc>
          <w:tcPr>
            <w:tcW w:w="1554" w:type="pct"/>
            <w:shd w:val="clear" w:color="auto" w:fill="auto"/>
          </w:tcPr>
          <w:p w14:paraId="415362F6" w14:textId="77777777" w:rsidR="000850AF" w:rsidRPr="00D353B4" w:rsidRDefault="000850AF" w:rsidP="002B65BB">
            <w:r w:rsidRPr="00D353B4">
              <w:t>Semestr dla kierunku</w:t>
            </w:r>
          </w:p>
        </w:tc>
        <w:tc>
          <w:tcPr>
            <w:tcW w:w="3446" w:type="pct"/>
            <w:shd w:val="clear" w:color="auto" w:fill="auto"/>
          </w:tcPr>
          <w:p w14:paraId="370852EE" w14:textId="49EE9220" w:rsidR="000850AF" w:rsidRPr="00D353B4" w:rsidRDefault="000850AF" w:rsidP="002B65BB">
            <w:r w:rsidRPr="00D353B4">
              <w:t>5</w:t>
            </w:r>
          </w:p>
        </w:tc>
      </w:tr>
      <w:tr w:rsidR="00D353B4" w:rsidRPr="00D353B4" w14:paraId="385E4774" w14:textId="77777777" w:rsidTr="002B65BB">
        <w:trPr>
          <w:trHeight w:val="20"/>
        </w:trPr>
        <w:tc>
          <w:tcPr>
            <w:tcW w:w="1554" w:type="pct"/>
            <w:shd w:val="clear" w:color="auto" w:fill="auto"/>
          </w:tcPr>
          <w:p w14:paraId="372EF3F9" w14:textId="77777777" w:rsidR="000850AF" w:rsidRPr="00D353B4" w:rsidRDefault="000850AF" w:rsidP="002B65BB">
            <w:pPr>
              <w:autoSpaceDE w:val="0"/>
              <w:autoSpaceDN w:val="0"/>
              <w:adjustRightInd w:val="0"/>
            </w:pPr>
            <w:r w:rsidRPr="00D353B4">
              <w:t>Liczba punktów ECTS z podziałem na kontaktowe/niekontaktowe</w:t>
            </w:r>
          </w:p>
        </w:tc>
        <w:tc>
          <w:tcPr>
            <w:tcW w:w="3446" w:type="pct"/>
            <w:shd w:val="clear" w:color="auto" w:fill="auto"/>
          </w:tcPr>
          <w:p w14:paraId="1F526E4D" w14:textId="57619456" w:rsidR="000850AF" w:rsidRPr="00D353B4" w:rsidRDefault="006258B0" w:rsidP="002B65BB">
            <w:r w:rsidRPr="00D353B4">
              <w:t>2 (0,9/1,1)</w:t>
            </w:r>
          </w:p>
        </w:tc>
      </w:tr>
      <w:tr w:rsidR="00D353B4" w:rsidRPr="00D353B4" w14:paraId="4496BAFC" w14:textId="77777777" w:rsidTr="002B65BB">
        <w:trPr>
          <w:trHeight w:val="20"/>
        </w:trPr>
        <w:tc>
          <w:tcPr>
            <w:tcW w:w="1554" w:type="pct"/>
            <w:shd w:val="clear" w:color="auto" w:fill="auto"/>
          </w:tcPr>
          <w:p w14:paraId="13E811EC" w14:textId="77777777" w:rsidR="000850AF" w:rsidRPr="00D353B4" w:rsidRDefault="000850AF" w:rsidP="002B65BB">
            <w:pPr>
              <w:autoSpaceDE w:val="0"/>
              <w:autoSpaceDN w:val="0"/>
              <w:adjustRightInd w:val="0"/>
            </w:pPr>
            <w:r w:rsidRPr="00D353B4">
              <w:t>Tytuł naukowy/stopień naukowy, imię i nazwisko osoby odpowiedzialnej za moduł</w:t>
            </w:r>
          </w:p>
        </w:tc>
        <w:tc>
          <w:tcPr>
            <w:tcW w:w="3446" w:type="pct"/>
            <w:shd w:val="clear" w:color="auto" w:fill="auto"/>
          </w:tcPr>
          <w:p w14:paraId="490449F9" w14:textId="77777777" w:rsidR="000850AF" w:rsidRPr="00D353B4" w:rsidRDefault="000850AF" w:rsidP="002B65BB">
            <w:r w:rsidRPr="00D353B4">
              <w:t xml:space="preserve">dr Agata Kobyłka </w:t>
            </w:r>
          </w:p>
        </w:tc>
      </w:tr>
      <w:tr w:rsidR="00D353B4" w:rsidRPr="00D353B4" w14:paraId="7436E7B7" w14:textId="77777777" w:rsidTr="002B65BB">
        <w:trPr>
          <w:trHeight w:val="20"/>
        </w:trPr>
        <w:tc>
          <w:tcPr>
            <w:tcW w:w="1554" w:type="pct"/>
            <w:shd w:val="clear" w:color="auto" w:fill="auto"/>
          </w:tcPr>
          <w:p w14:paraId="6590341B" w14:textId="77777777" w:rsidR="000850AF" w:rsidRPr="00D353B4" w:rsidRDefault="000850AF" w:rsidP="002B65BB">
            <w:r w:rsidRPr="00D353B4">
              <w:lastRenderedPageBreak/>
              <w:t>Jednostka oferująca moduł</w:t>
            </w:r>
          </w:p>
        </w:tc>
        <w:tc>
          <w:tcPr>
            <w:tcW w:w="3446" w:type="pct"/>
            <w:shd w:val="clear" w:color="auto" w:fill="auto"/>
          </w:tcPr>
          <w:p w14:paraId="682BD27D" w14:textId="77777777" w:rsidR="000850AF" w:rsidRPr="00D353B4" w:rsidRDefault="000850AF" w:rsidP="002B65BB">
            <w:r w:rsidRPr="00D353B4">
              <w:t>Katedra Turystyki i Rekreacji</w:t>
            </w:r>
          </w:p>
        </w:tc>
      </w:tr>
      <w:tr w:rsidR="00D353B4" w:rsidRPr="00D353B4" w14:paraId="701BDEB5" w14:textId="77777777" w:rsidTr="002B65BB">
        <w:trPr>
          <w:trHeight w:val="20"/>
        </w:trPr>
        <w:tc>
          <w:tcPr>
            <w:tcW w:w="1554" w:type="pct"/>
            <w:shd w:val="clear" w:color="auto" w:fill="auto"/>
          </w:tcPr>
          <w:p w14:paraId="79643D4E" w14:textId="77777777" w:rsidR="000850AF" w:rsidRPr="00D353B4" w:rsidRDefault="000850AF" w:rsidP="002B65BB">
            <w:r w:rsidRPr="00D353B4">
              <w:t>Cel modułu</w:t>
            </w:r>
          </w:p>
        </w:tc>
        <w:tc>
          <w:tcPr>
            <w:tcW w:w="3446" w:type="pct"/>
            <w:shd w:val="clear" w:color="auto" w:fill="auto"/>
          </w:tcPr>
          <w:p w14:paraId="1590D3D9" w14:textId="1837EAE3" w:rsidR="000850AF" w:rsidRPr="00D353B4" w:rsidRDefault="004142DD" w:rsidP="002B65BB">
            <w:pPr>
              <w:autoSpaceDE w:val="0"/>
              <w:autoSpaceDN w:val="0"/>
              <w:adjustRightInd w:val="0"/>
            </w:pPr>
            <w:r w:rsidRPr="00D353B4">
              <w:t>Celem modułu jest rozwinięcie wiedzy i umiejętności studentów w zakresie przeprowadzania badań marketingowych, wspierających procesy decyzyjne w organizacjach. Studenci nauczą się projektować, realizować i analizować badania marketingowe, wykorzystując różnorodne techniki i narzędzia badawcze. Moduł ma na celu przygotowanie studentów do efektywnego identyfikowania potrzeb konsumentów, oceny skuteczności działań marketingowych oraz podejmowania strategicznych decyzji na podstawie wyników badań.</w:t>
            </w:r>
          </w:p>
        </w:tc>
      </w:tr>
      <w:tr w:rsidR="00D353B4" w:rsidRPr="00D353B4" w14:paraId="74EE8E56" w14:textId="77777777" w:rsidTr="002B65BB">
        <w:trPr>
          <w:trHeight w:val="20"/>
        </w:trPr>
        <w:tc>
          <w:tcPr>
            <w:tcW w:w="1554" w:type="pct"/>
            <w:vMerge w:val="restart"/>
            <w:shd w:val="clear" w:color="auto" w:fill="auto"/>
          </w:tcPr>
          <w:p w14:paraId="783BAC67" w14:textId="77777777" w:rsidR="004142DD" w:rsidRPr="00D353B4" w:rsidRDefault="004142DD" w:rsidP="004142DD">
            <w:r w:rsidRPr="00D353B4">
              <w:t>Efekty uczenia się dla modułu to opis zasobu wiedzy, umiejętności i kompetencji społecznych, które student osiągnie po zrealizowaniu zajęć.</w:t>
            </w:r>
          </w:p>
        </w:tc>
        <w:tc>
          <w:tcPr>
            <w:tcW w:w="3446" w:type="pct"/>
            <w:shd w:val="clear" w:color="auto" w:fill="auto"/>
          </w:tcPr>
          <w:p w14:paraId="2451E5EE" w14:textId="6F927844" w:rsidR="004142DD" w:rsidRPr="00D353B4" w:rsidRDefault="004142DD" w:rsidP="004142DD">
            <w:r w:rsidRPr="00D353B4">
              <w:t xml:space="preserve">Wiedza: </w:t>
            </w:r>
          </w:p>
        </w:tc>
      </w:tr>
      <w:tr w:rsidR="00D353B4" w:rsidRPr="00D353B4" w14:paraId="73F4C47B" w14:textId="77777777" w:rsidTr="002B65BB">
        <w:trPr>
          <w:trHeight w:val="20"/>
        </w:trPr>
        <w:tc>
          <w:tcPr>
            <w:tcW w:w="1554" w:type="pct"/>
            <w:vMerge/>
            <w:shd w:val="clear" w:color="auto" w:fill="auto"/>
          </w:tcPr>
          <w:p w14:paraId="7ED75FE4" w14:textId="77777777" w:rsidR="004142DD" w:rsidRPr="00D353B4" w:rsidRDefault="004142DD" w:rsidP="004142DD">
            <w:pPr>
              <w:rPr>
                <w:highlight w:val="yellow"/>
              </w:rPr>
            </w:pPr>
          </w:p>
        </w:tc>
        <w:tc>
          <w:tcPr>
            <w:tcW w:w="3446" w:type="pct"/>
            <w:shd w:val="clear" w:color="auto" w:fill="auto"/>
          </w:tcPr>
          <w:p w14:paraId="2786A856" w14:textId="26B370DB" w:rsidR="004142DD" w:rsidRPr="00D353B4" w:rsidRDefault="004142DD" w:rsidP="004142DD">
            <w:r w:rsidRPr="00D353B4">
              <w:t>W1 – zna podstawowe pojęcia, metody i techniki badań marketingowych oraz ich zastosowanie w analizie rynku</w:t>
            </w:r>
          </w:p>
        </w:tc>
      </w:tr>
      <w:tr w:rsidR="00D353B4" w:rsidRPr="00D353B4" w14:paraId="25DFBB22" w14:textId="77777777" w:rsidTr="002B65BB">
        <w:trPr>
          <w:trHeight w:val="20"/>
        </w:trPr>
        <w:tc>
          <w:tcPr>
            <w:tcW w:w="1554" w:type="pct"/>
            <w:vMerge/>
            <w:shd w:val="clear" w:color="auto" w:fill="auto"/>
          </w:tcPr>
          <w:p w14:paraId="10228957" w14:textId="77777777" w:rsidR="004142DD" w:rsidRPr="00D353B4" w:rsidRDefault="004142DD" w:rsidP="004142DD">
            <w:pPr>
              <w:rPr>
                <w:highlight w:val="yellow"/>
              </w:rPr>
            </w:pPr>
          </w:p>
        </w:tc>
        <w:tc>
          <w:tcPr>
            <w:tcW w:w="3446" w:type="pct"/>
            <w:shd w:val="clear" w:color="auto" w:fill="auto"/>
          </w:tcPr>
          <w:p w14:paraId="17FB7C64" w14:textId="2E3DCE83" w:rsidR="004142DD" w:rsidRPr="00D353B4" w:rsidRDefault="004142DD" w:rsidP="004142DD">
            <w:r w:rsidRPr="00D353B4">
              <w:t>W2 – zna etapy prowadzenia badań marketingowych, od identyfikacji problemu marketingowego po raportowanie wyników</w:t>
            </w:r>
          </w:p>
        </w:tc>
      </w:tr>
      <w:tr w:rsidR="00D353B4" w:rsidRPr="00D353B4" w14:paraId="2B76037F" w14:textId="77777777" w:rsidTr="002B65BB">
        <w:trPr>
          <w:trHeight w:val="20"/>
        </w:trPr>
        <w:tc>
          <w:tcPr>
            <w:tcW w:w="1554" w:type="pct"/>
            <w:vMerge/>
            <w:shd w:val="clear" w:color="auto" w:fill="auto"/>
          </w:tcPr>
          <w:p w14:paraId="5FEDE7C9" w14:textId="77777777" w:rsidR="004142DD" w:rsidRPr="00D353B4" w:rsidRDefault="004142DD" w:rsidP="004142DD">
            <w:pPr>
              <w:rPr>
                <w:highlight w:val="yellow"/>
              </w:rPr>
            </w:pPr>
          </w:p>
        </w:tc>
        <w:tc>
          <w:tcPr>
            <w:tcW w:w="3446" w:type="pct"/>
            <w:shd w:val="clear" w:color="auto" w:fill="auto"/>
          </w:tcPr>
          <w:p w14:paraId="44E1F4B8" w14:textId="14285002" w:rsidR="004142DD" w:rsidRPr="00D353B4" w:rsidRDefault="004142DD" w:rsidP="004142DD">
            <w:r w:rsidRPr="00D353B4">
              <w:t>W3 – zna narzędzia analizy danych marketingowych, w tym metody wizualizacji danych</w:t>
            </w:r>
          </w:p>
        </w:tc>
      </w:tr>
      <w:tr w:rsidR="00D353B4" w:rsidRPr="00D353B4" w14:paraId="336004CD" w14:textId="77777777" w:rsidTr="002B65BB">
        <w:trPr>
          <w:trHeight w:val="20"/>
        </w:trPr>
        <w:tc>
          <w:tcPr>
            <w:tcW w:w="1554" w:type="pct"/>
            <w:vMerge/>
            <w:shd w:val="clear" w:color="auto" w:fill="auto"/>
          </w:tcPr>
          <w:p w14:paraId="131AC0AD" w14:textId="77777777" w:rsidR="004142DD" w:rsidRPr="00D353B4" w:rsidRDefault="004142DD" w:rsidP="004142DD">
            <w:pPr>
              <w:rPr>
                <w:highlight w:val="yellow"/>
              </w:rPr>
            </w:pPr>
          </w:p>
        </w:tc>
        <w:tc>
          <w:tcPr>
            <w:tcW w:w="3446" w:type="pct"/>
            <w:shd w:val="clear" w:color="auto" w:fill="auto"/>
          </w:tcPr>
          <w:p w14:paraId="045E5E9B" w14:textId="2572D652" w:rsidR="004142DD" w:rsidRPr="00D353B4" w:rsidRDefault="004142DD" w:rsidP="004142DD">
            <w:r w:rsidRPr="00D353B4">
              <w:t>Umiejętności:</w:t>
            </w:r>
          </w:p>
        </w:tc>
      </w:tr>
      <w:tr w:rsidR="00D353B4" w:rsidRPr="00D353B4" w14:paraId="0D8EFDFA" w14:textId="77777777" w:rsidTr="002B65BB">
        <w:trPr>
          <w:trHeight w:val="20"/>
        </w:trPr>
        <w:tc>
          <w:tcPr>
            <w:tcW w:w="1554" w:type="pct"/>
            <w:vMerge/>
            <w:shd w:val="clear" w:color="auto" w:fill="auto"/>
          </w:tcPr>
          <w:p w14:paraId="05A4F18F" w14:textId="77777777" w:rsidR="004142DD" w:rsidRPr="00D353B4" w:rsidRDefault="004142DD" w:rsidP="004142DD">
            <w:pPr>
              <w:rPr>
                <w:highlight w:val="yellow"/>
              </w:rPr>
            </w:pPr>
          </w:p>
        </w:tc>
        <w:tc>
          <w:tcPr>
            <w:tcW w:w="3446" w:type="pct"/>
            <w:shd w:val="clear" w:color="auto" w:fill="auto"/>
          </w:tcPr>
          <w:p w14:paraId="23D3C08F" w14:textId="04D20F7F" w:rsidR="004142DD" w:rsidRPr="00D353B4" w:rsidRDefault="004142DD" w:rsidP="004142DD">
            <w:r w:rsidRPr="00D353B4">
              <w:t>U1 – umie zaprojektować badanie marketingowe, wybierając odpowiednie metody, narzędzia i techniki zbierania danych</w:t>
            </w:r>
          </w:p>
        </w:tc>
      </w:tr>
      <w:tr w:rsidR="00D353B4" w:rsidRPr="00D353B4" w14:paraId="0B7F27FD" w14:textId="77777777" w:rsidTr="002B65BB">
        <w:trPr>
          <w:trHeight w:val="20"/>
        </w:trPr>
        <w:tc>
          <w:tcPr>
            <w:tcW w:w="1554" w:type="pct"/>
            <w:vMerge/>
            <w:shd w:val="clear" w:color="auto" w:fill="auto"/>
          </w:tcPr>
          <w:p w14:paraId="41B212FF" w14:textId="77777777" w:rsidR="004142DD" w:rsidRPr="00D353B4" w:rsidRDefault="004142DD" w:rsidP="004142DD">
            <w:pPr>
              <w:rPr>
                <w:highlight w:val="yellow"/>
              </w:rPr>
            </w:pPr>
          </w:p>
        </w:tc>
        <w:tc>
          <w:tcPr>
            <w:tcW w:w="3446" w:type="pct"/>
            <w:shd w:val="clear" w:color="auto" w:fill="auto"/>
          </w:tcPr>
          <w:p w14:paraId="678F9CCC" w14:textId="3988190E" w:rsidR="004142DD" w:rsidRPr="00D353B4" w:rsidRDefault="004142DD" w:rsidP="004142DD">
            <w:r w:rsidRPr="00D353B4">
              <w:t>U2 – umie przeprowadzić analizę danych marketingowych wykorzystując tabele przestawne, interpretować wyniki i formułować wnioski wspierające proces decyzyjny</w:t>
            </w:r>
          </w:p>
        </w:tc>
      </w:tr>
      <w:tr w:rsidR="00D353B4" w:rsidRPr="00D353B4" w14:paraId="3D7296BD" w14:textId="77777777" w:rsidTr="002B65BB">
        <w:trPr>
          <w:trHeight w:val="20"/>
        </w:trPr>
        <w:tc>
          <w:tcPr>
            <w:tcW w:w="1554" w:type="pct"/>
            <w:vMerge/>
            <w:shd w:val="clear" w:color="auto" w:fill="auto"/>
          </w:tcPr>
          <w:p w14:paraId="282DBB46" w14:textId="77777777" w:rsidR="004142DD" w:rsidRPr="00D353B4" w:rsidRDefault="004142DD" w:rsidP="004142DD">
            <w:pPr>
              <w:rPr>
                <w:highlight w:val="yellow"/>
              </w:rPr>
            </w:pPr>
          </w:p>
        </w:tc>
        <w:tc>
          <w:tcPr>
            <w:tcW w:w="3446" w:type="pct"/>
            <w:shd w:val="clear" w:color="auto" w:fill="auto"/>
          </w:tcPr>
          <w:p w14:paraId="7D764644" w14:textId="7273BC71" w:rsidR="004142DD" w:rsidRPr="00D353B4" w:rsidRDefault="004142DD" w:rsidP="004142DD">
            <w:r w:rsidRPr="00D353B4">
              <w:t>U3 – umie przygotować i przedstawić raport z badań marketingowych w formie profesjonalnej i dopasowanej do odbiorców</w:t>
            </w:r>
          </w:p>
        </w:tc>
      </w:tr>
      <w:tr w:rsidR="00D353B4" w:rsidRPr="00D353B4" w14:paraId="63D643F6" w14:textId="77777777" w:rsidTr="002B65BB">
        <w:trPr>
          <w:trHeight w:val="20"/>
        </w:trPr>
        <w:tc>
          <w:tcPr>
            <w:tcW w:w="1554" w:type="pct"/>
            <w:vMerge/>
            <w:shd w:val="clear" w:color="auto" w:fill="auto"/>
          </w:tcPr>
          <w:p w14:paraId="700DAA32" w14:textId="77777777" w:rsidR="004142DD" w:rsidRPr="00D353B4" w:rsidRDefault="004142DD" w:rsidP="004142DD">
            <w:pPr>
              <w:rPr>
                <w:highlight w:val="yellow"/>
              </w:rPr>
            </w:pPr>
          </w:p>
        </w:tc>
        <w:tc>
          <w:tcPr>
            <w:tcW w:w="3446" w:type="pct"/>
            <w:shd w:val="clear" w:color="auto" w:fill="auto"/>
          </w:tcPr>
          <w:p w14:paraId="574742B0" w14:textId="78F87FE9" w:rsidR="004142DD" w:rsidRPr="00D353B4" w:rsidRDefault="004142DD" w:rsidP="004142DD">
            <w:r w:rsidRPr="00D353B4">
              <w:t>Kompetencje społeczne:</w:t>
            </w:r>
          </w:p>
        </w:tc>
      </w:tr>
      <w:tr w:rsidR="00D353B4" w:rsidRPr="00D353B4" w14:paraId="6B386248" w14:textId="77777777" w:rsidTr="002B65BB">
        <w:trPr>
          <w:trHeight w:val="20"/>
        </w:trPr>
        <w:tc>
          <w:tcPr>
            <w:tcW w:w="1554" w:type="pct"/>
            <w:vMerge/>
            <w:shd w:val="clear" w:color="auto" w:fill="auto"/>
          </w:tcPr>
          <w:p w14:paraId="2DFA0F08" w14:textId="77777777" w:rsidR="004142DD" w:rsidRPr="00D353B4" w:rsidRDefault="004142DD" w:rsidP="004142DD">
            <w:pPr>
              <w:rPr>
                <w:highlight w:val="yellow"/>
              </w:rPr>
            </w:pPr>
          </w:p>
        </w:tc>
        <w:tc>
          <w:tcPr>
            <w:tcW w:w="3446" w:type="pct"/>
            <w:shd w:val="clear" w:color="auto" w:fill="auto"/>
          </w:tcPr>
          <w:p w14:paraId="6D1F7780" w14:textId="4713D37A" w:rsidR="004142DD" w:rsidRPr="00D353B4" w:rsidRDefault="004142DD" w:rsidP="004142DD">
            <w:r w:rsidRPr="00D353B4">
              <w:t xml:space="preserve">K1 – potrafi wcielić się w rolę tajemniczego klienta </w:t>
            </w:r>
          </w:p>
        </w:tc>
      </w:tr>
      <w:tr w:rsidR="00D353B4" w:rsidRPr="00D353B4" w14:paraId="49B7C7FD" w14:textId="77777777" w:rsidTr="002B65BB">
        <w:trPr>
          <w:trHeight w:val="20"/>
        </w:trPr>
        <w:tc>
          <w:tcPr>
            <w:tcW w:w="1554" w:type="pct"/>
            <w:vMerge/>
            <w:shd w:val="clear" w:color="auto" w:fill="auto"/>
          </w:tcPr>
          <w:p w14:paraId="6D1F5CDD" w14:textId="77777777" w:rsidR="004142DD" w:rsidRPr="00D353B4" w:rsidRDefault="004142DD" w:rsidP="004142DD">
            <w:pPr>
              <w:rPr>
                <w:highlight w:val="yellow"/>
              </w:rPr>
            </w:pPr>
          </w:p>
        </w:tc>
        <w:tc>
          <w:tcPr>
            <w:tcW w:w="3446" w:type="pct"/>
            <w:shd w:val="clear" w:color="auto" w:fill="auto"/>
          </w:tcPr>
          <w:p w14:paraId="673A7C19" w14:textId="7366F452" w:rsidR="004142DD" w:rsidRPr="00D353B4" w:rsidRDefault="004142DD" w:rsidP="004142DD">
            <w:r w:rsidRPr="00D353B4">
              <w:t>K2 – wykazuje postawę otwartości i krytycznego myślenia w analizie danych oraz w ocenie strategii marketingowych</w:t>
            </w:r>
          </w:p>
        </w:tc>
      </w:tr>
      <w:tr w:rsidR="00D353B4" w:rsidRPr="00D353B4" w14:paraId="4D8DEB7B" w14:textId="77777777" w:rsidTr="002B65BB">
        <w:trPr>
          <w:trHeight w:val="20"/>
        </w:trPr>
        <w:tc>
          <w:tcPr>
            <w:tcW w:w="1554" w:type="pct"/>
            <w:vMerge/>
            <w:shd w:val="clear" w:color="auto" w:fill="auto"/>
          </w:tcPr>
          <w:p w14:paraId="1C4A2355" w14:textId="77777777" w:rsidR="004142DD" w:rsidRPr="00D353B4" w:rsidRDefault="004142DD" w:rsidP="004142DD">
            <w:pPr>
              <w:rPr>
                <w:highlight w:val="yellow"/>
              </w:rPr>
            </w:pPr>
          </w:p>
        </w:tc>
        <w:tc>
          <w:tcPr>
            <w:tcW w:w="3446" w:type="pct"/>
            <w:shd w:val="clear" w:color="auto" w:fill="auto"/>
          </w:tcPr>
          <w:p w14:paraId="633A45A0" w14:textId="4FB7ECF1" w:rsidR="004142DD" w:rsidRPr="00D353B4" w:rsidRDefault="004142DD" w:rsidP="004142DD">
            <w:r w:rsidRPr="00D353B4">
              <w:t>K3 – rozumie znaczenie etyki w badaniach marketingowych oraz jej wpływ na wiarygodność wyników</w:t>
            </w:r>
          </w:p>
        </w:tc>
      </w:tr>
      <w:tr w:rsidR="00D353B4" w:rsidRPr="00D353B4" w14:paraId="3480AA82" w14:textId="77777777" w:rsidTr="002B65BB">
        <w:trPr>
          <w:trHeight w:val="20"/>
        </w:trPr>
        <w:tc>
          <w:tcPr>
            <w:tcW w:w="1554" w:type="pct"/>
            <w:shd w:val="clear" w:color="auto" w:fill="auto"/>
          </w:tcPr>
          <w:p w14:paraId="2A8006E2" w14:textId="77777777" w:rsidR="000850AF" w:rsidRPr="00D353B4" w:rsidRDefault="000850AF" w:rsidP="002B65BB">
            <w:r w:rsidRPr="00D353B4">
              <w:t>Odniesienie modułowych efektów uczenia się do kierunkowych efektów uczenia się</w:t>
            </w:r>
          </w:p>
        </w:tc>
        <w:tc>
          <w:tcPr>
            <w:tcW w:w="3446" w:type="pct"/>
            <w:shd w:val="clear" w:color="auto" w:fill="auto"/>
          </w:tcPr>
          <w:p w14:paraId="3F834DEB" w14:textId="77777777" w:rsidR="00895C51" w:rsidRPr="00D353B4" w:rsidRDefault="00895C51" w:rsidP="00895C51">
            <w:pPr>
              <w:jc w:val="both"/>
            </w:pPr>
            <w:r w:rsidRPr="00D353B4">
              <w:t>Kod efektu modułowego – kod efektu kierunkowego</w:t>
            </w:r>
          </w:p>
          <w:p w14:paraId="2B50F6BB" w14:textId="77777777" w:rsidR="00895C51" w:rsidRPr="00D353B4" w:rsidRDefault="00895C51" w:rsidP="00895C51">
            <w:pPr>
              <w:jc w:val="both"/>
            </w:pPr>
            <w:r w:rsidRPr="00D353B4">
              <w:t>W1, W2, W3 – TR_W1, TR_W02, TR_W03, TR_W09</w:t>
            </w:r>
          </w:p>
          <w:p w14:paraId="5C162CEA" w14:textId="77777777" w:rsidR="00895C51" w:rsidRPr="00D353B4" w:rsidRDefault="00895C51" w:rsidP="00895C51">
            <w:pPr>
              <w:jc w:val="both"/>
            </w:pPr>
            <w:r w:rsidRPr="00D353B4">
              <w:t>U1 – TR_U04</w:t>
            </w:r>
          </w:p>
          <w:p w14:paraId="59C5E3B3" w14:textId="77777777" w:rsidR="00895C51" w:rsidRPr="00D353B4" w:rsidRDefault="00895C51" w:rsidP="00895C51">
            <w:pPr>
              <w:jc w:val="both"/>
            </w:pPr>
            <w:r w:rsidRPr="00D353B4">
              <w:t>U2 – TR_U02, TR_U03</w:t>
            </w:r>
          </w:p>
          <w:p w14:paraId="17BD29F0" w14:textId="77777777" w:rsidR="00895C51" w:rsidRPr="00D353B4" w:rsidRDefault="00895C51" w:rsidP="00895C51">
            <w:pPr>
              <w:jc w:val="both"/>
            </w:pPr>
            <w:r w:rsidRPr="00D353B4">
              <w:t xml:space="preserve">U3 – TR_U02, TR_U03, TR_U05 </w:t>
            </w:r>
          </w:p>
          <w:p w14:paraId="4EFEA2D8" w14:textId="77777777" w:rsidR="00895C51" w:rsidRPr="00D353B4" w:rsidRDefault="00895C51" w:rsidP="00895C51">
            <w:pPr>
              <w:jc w:val="both"/>
            </w:pPr>
            <w:r w:rsidRPr="00D353B4">
              <w:t>K1 – TR_K01</w:t>
            </w:r>
          </w:p>
          <w:p w14:paraId="19BA1D53" w14:textId="77777777" w:rsidR="00895C51" w:rsidRPr="00D353B4" w:rsidRDefault="00895C51" w:rsidP="00895C51">
            <w:pPr>
              <w:jc w:val="both"/>
            </w:pPr>
            <w:r w:rsidRPr="00D353B4">
              <w:t xml:space="preserve">K2 – TR_K02  </w:t>
            </w:r>
          </w:p>
          <w:p w14:paraId="17ABCA68" w14:textId="1403BF5D" w:rsidR="000850AF" w:rsidRPr="00D353B4" w:rsidRDefault="00895C51" w:rsidP="00895C51">
            <w:pPr>
              <w:jc w:val="both"/>
            </w:pPr>
            <w:r w:rsidRPr="00D353B4">
              <w:t>K3 – TR_K03</w:t>
            </w:r>
          </w:p>
        </w:tc>
      </w:tr>
      <w:tr w:rsidR="00D353B4" w:rsidRPr="00D353B4" w14:paraId="00E701DE" w14:textId="77777777" w:rsidTr="002B65BB">
        <w:trPr>
          <w:trHeight w:val="20"/>
        </w:trPr>
        <w:tc>
          <w:tcPr>
            <w:tcW w:w="1554" w:type="pct"/>
            <w:shd w:val="clear" w:color="auto" w:fill="auto"/>
          </w:tcPr>
          <w:p w14:paraId="471A15F1" w14:textId="77777777" w:rsidR="000850AF" w:rsidRPr="00D353B4" w:rsidRDefault="000850AF" w:rsidP="002B65BB">
            <w:r w:rsidRPr="00D353B4">
              <w:t>Odniesienie modułowych efektów uczenia się do efektów inżynierskich (jeżeli dotyczy)</w:t>
            </w:r>
          </w:p>
        </w:tc>
        <w:tc>
          <w:tcPr>
            <w:tcW w:w="3446" w:type="pct"/>
            <w:shd w:val="clear" w:color="auto" w:fill="auto"/>
            <w:vAlign w:val="center"/>
          </w:tcPr>
          <w:p w14:paraId="4EC89AC9" w14:textId="77777777" w:rsidR="000850AF" w:rsidRPr="00D353B4" w:rsidRDefault="000850AF" w:rsidP="002B65BB">
            <w:pPr>
              <w:jc w:val="both"/>
            </w:pPr>
            <w:r w:rsidRPr="00D353B4">
              <w:t>nie dotyczy</w:t>
            </w:r>
          </w:p>
        </w:tc>
      </w:tr>
      <w:tr w:rsidR="00D353B4" w:rsidRPr="00D353B4" w14:paraId="2372A2CE" w14:textId="77777777" w:rsidTr="002B65BB">
        <w:trPr>
          <w:trHeight w:val="20"/>
        </w:trPr>
        <w:tc>
          <w:tcPr>
            <w:tcW w:w="1554" w:type="pct"/>
            <w:shd w:val="clear" w:color="auto" w:fill="auto"/>
          </w:tcPr>
          <w:p w14:paraId="393F43E4" w14:textId="77777777" w:rsidR="000850AF" w:rsidRPr="00D353B4" w:rsidRDefault="000850AF" w:rsidP="002B65BB">
            <w:r w:rsidRPr="00D353B4">
              <w:t xml:space="preserve">Wymagania wstępne i dodatkowe </w:t>
            </w:r>
          </w:p>
        </w:tc>
        <w:tc>
          <w:tcPr>
            <w:tcW w:w="3446" w:type="pct"/>
            <w:shd w:val="clear" w:color="auto" w:fill="auto"/>
          </w:tcPr>
          <w:p w14:paraId="4B1C5C0B" w14:textId="77777777" w:rsidR="000850AF" w:rsidRPr="00D353B4" w:rsidRDefault="000850AF" w:rsidP="002B65BB">
            <w:pPr>
              <w:jc w:val="both"/>
            </w:pPr>
            <w:r w:rsidRPr="00D353B4">
              <w:t xml:space="preserve">Umiejętność obsługi MS Office – Word i Excel </w:t>
            </w:r>
          </w:p>
          <w:p w14:paraId="1A03EB9D" w14:textId="77777777" w:rsidR="000850AF" w:rsidRPr="00D353B4" w:rsidRDefault="000850AF" w:rsidP="002B65BB">
            <w:pPr>
              <w:jc w:val="both"/>
            </w:pPr>
            <w:r w:rsidRPr="00D353B4">
              <w:t xml:space="preserve">Przedmiot: Organizacja pracy biurowej w turystyce </w:t>
            </w:r>
          </w:p>
        </w:tc>
      </w:tr>
      <w:tr w:rsidR="00D353B4" w:rsidRPr="00D353B4" w14:paraId="1C728947" w14:textId="77777777" w:rsidTr="002B65BB">
        <w:trPr>
          <w:trHeight w:val="20"/>
        </w:trPr>
        <w:tc>
          <w:tcPr>
            <w:tcW w:w="1554" w:type="pct"/>
            <w:shd w:val="clear" w:color="auto" w:fill="auto"/>
          </w:tcPr>
          <w:p w14:paraId="7FDC7839" w14:textId="77777777" w:rsidR="00895C51" w:rsidRPr="00D353B4" w:rsidRDefault="00895C51" w:rsidP="00895C51">
            <w:r w:rsidRPr="00D353B4">
              <w:t xml:space="preserve">Treści programowe modułu </w:t>
            </w:r>
          </w:p>
        </w:tc>
        <w:tc>
          <w:tcPr>
            <w:tcW w:w="3446" w:type="pct"/>
            <w:shd w:val="clear" w:color="auto" w:fill="auto"/>
          </w:tcPr>
          <w:p w14:paraId="4A9FA58E" w14:textId="77777777" w:rsidR="00895C51" w:rsidRPr="00D353B4" w:rsidRDefault="00895C51" w:rsidP="00895C51">
            <w:r w:rsidRPr="00D353B4">
              <w:t xml:space="preserve">WYKŁAD: Rodzaje badań marketingowych. Sposoby zbierania informacji marketingowej. System informacji marketingowej. Źródła pozyskiwania danych (w obrębie informacji własnych i obcych). Procedura badania marketingowego. Badania marketingowe dotyczące ogólnych procesów marketingowych, </w:t>
            </w:r>
            <w:r w:rsidRPr="00D353B4">
              <w:lastRenderedPageBreak/>
              <w:t>takich jak wprowadzanie produktów na rynek, badanie preferencji konsumentów, analiza skuteczności kampanii reklamowych, ocena konkurencji. Znaczenie badań marketingowych we wspieraniu decyzji związanych z opracowaniem skutecznych strategii promocyjnych, budowaniem wizerunku marki, ustalaniem cen produktów czy analizowaniem kanałów dystrybucji. Narzędzia analizy danych marketingowych. Etyka w badaniach marketingowych.</w:t>
            </w:r>
          </w:p>
          <w:p w14:paraId="699F0995" w14:textId="77777777" w:rsidR="00895C51" w:rsidRPr="00D353B4" w:rsidRDefault="00895C51" w:rsidP="00895C51"/>
          <w:p w14:paraId="53486C60" w14:textId="153F8088" w:rsidR="00895C51" w:rsidRPr="00D353B4" w:rsidRDefault="00895C51" w:rsidP="00895C51">
            <w:r w:rsidRPr="00D353B4">
              <w:t>ĆWICZENIA: Zakres informacji w zależności od źródła danych. Narzędzia badawcze wykorzystywane w badaniach marketingowych. Budowa kwestionariusza mierzącego poziom zadowolenia klientów z nowej usługi. Metody projekcyjne. Metody badania reklamy (jej skuteczności, efektywności, stopnia dotarcia do świadomości adresata). Analiza przykładów kampanii reklamowych. Analiza danych z mediów społecznościowych m.in. pod katem treści, interakcji. Analiza opinii na forach i tworzenie rekomendacji. Symulacja badania fokusowego. Tworzenie person turystycznych korzystających z usług danej firmy. Przygotowanie raportu z badań marketingowego – interpretacja danych i wyciąganie wniosków, prezentacja wyników i rekomendacji z wykorzystaniem data storytellingu (projekt).</w:t>
            </w:r>
          </w:p>
        </w:tc>
      </w:tr>
      <w:tr w:rsidR="00D353B4" w:rsidRPr="00D353B4" w14:paraId="28AEA983" w14:textId="77777777" w:rsidTr="002B65BB">
        <w:trPr>
          <w:trHeight w:val="20"/>
        </w:trPr>
        <w:tc>
          <w:tcPr>
            <w:tcW w:w="1554" w:type="pct"/>
            <w:shd w:val="clear" w:color="auto" w:fill="auto"/>
          </w:tcPr>
          <w:p w14:paraId="71091992" w14:textId="77777777" w:rsidR="00895C51" w:rsidRPr="00D353B4" w:rsidRDefault="00895C51" w:rsidP="00895C51">
            <w:r w:rsidRPr="00D353B4">
              <w:lastRenderedPageBreak/>
              <w:t>Wykaz literatury podstawowej i uzupełniającej</w:t>
            </w:r>
          </w:p>
        </w:tc>
        <w:tc>
          <w:tcPr>
            <w:tcW w:w="3446" w:type="pct"/>
            <w:shd w:val="clear" w:color="auto" w:fill="auto"/>
          </w:tcPr>
          <w:p w14:paraId="14D1FBFC" w14:textId="77777777" w:rsidR="00895C51" w:rsidRPr="00D353B4" w:rsidRDefault="00895C51" w:rsidP="00895C51">
            <w:r w:rsidRPr="00D353B4">
              <w:t>Literatura obowiązkowa:</w:t>
            </w:r>
          </w:p>
          <w:p w14:paraId="56BCAE7D" w14:textId="77777777" w:rsidR="00895C51" w:rsidRPr="00D353B4" w:rsidRDefault="00895C51" w:rsidP="00895C51">
            <w:pPr>
              <w:pStyle w:val="Akapitzlist"/>
              <w:numPr>
                <w:ilvl w:val="0"/>
                <w:numId w:val="114"/>
              </w:numPr>
              <w:suppressAutoHyphens w:val="0"/>
              <w:autoSpaceDN/>
              <w:spacing w:line="240" w:lineRule="auto"/>
              <w:ind w:left="33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Błaszczyk D., Machowska J. (2016), Badania skuteczności rekalmy, WSiP, Warszawa.  </w:t>
            </w:r>
          </w:p>
          <w:p w14:paraId="1F7ED73D" w14:textId="77777777" w:rsidR="00895C51" w:rsidRPr="00D353B4" w:rsidRDefault="00895C51" w:rsidP="00895C51">
            <w:pPr>
              <w:pStyle w:val="Akapitzlist"/>
              <w:numPr>
                <w:ilvl w:val="0"/>
                <w:numId w:val="114"/>
              </w:numPr>
              <w:suppressAutoHyphens w:val="0"/>
              <w:autoSpaceDN/>
              <w:spacing w:line="240" w:lineRule="auto"/>
              <w:ind w:left="33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Dziedzic E. (red.) (2015) Badania konsumentów usług turystycznych w regionach, Wyd. Polska Organizacja Turystyczna, Warszawa.  </w:t>
            </w:r>
          </w:p>
          <w:p w14:paraId="6014133A" w14:textId="77777777" w:rsidR="00895C51" w:rsidRPr="00D353B4" w:rsidRDefault="00895C51" w:rsidP="00895C51">
            <w:pPr>
              <w:pStyle w:val="Akapitzlist"/>
              <w:numPr>
                <w:ilvl w:val="0"/>
                <w:numId w:val="114"/>
              </w:numPr>
              <w:suppressAutoHyphens w:val="0"/>
              <w:autoSpaceDN/>
              <w:spacing w:line="240" w:lineRule="auto"/>
              <w:ind w:left="33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Mazurek-Łopacińska Kr (red.. (2016), Badania marketingowe: metody, techniki i obszary aplikacji we współczesnym rynku, Wyd. Naukowe PWN, Warszawa. </w:t>
            </w:r>
          </w:p>
          <w:p w14:paraId="7D3290A0" w14:textId="77777777" w:rsidR="00895C51" w:rsidRPr="00D353B4" w:rsidRDefault="00895C51" w:rsidP="00895C51">
            <w:pPr>
              <w:pStyle w:val="Akapitzlist"/>
              <w:numPr>
                <w:ilvl w:val="0"/>
                <w:numId w:val="114"/>
              </w:numPr>
              <w:suppressAutoHyphens w:val="0"/>
              <w:autoSpaceDN/>
              <w:spacing w:line="240" w:lineRule="auto"/>
              <w:ind w:left="339" w:hanging="283"/>
              <w:contextualSpacing/>
              <w:jc w:val="left"/>
              <w:textAlignment w:val="auto"/>
              <w:rPr>
                <w:rFonts w:ascii="Times New Roman" w:hAnsi="Times New Roman"/>
                <w:sz w:val="24"/>
                <w:szCs w:val="24"/>
              </w:rPr>
            </w:pPr>
            <w:r w:rsidRPr="00D353B4">
              <w:rPr>
                <w:rFonts w:ascii="Times New Roman" w:hAnsi="Times New Roman"/>
                <w:sz w:val="24"/>
                <w:szCs w:val="24"/>
              </w:rPr>
              <w:t>Pfaff D. (2010) Badania rynku. Jak pozyskiwać najistotniejsze dla firmy informacje marketingowe, Wyd. BC.edu, Warszawa.</w:t>
            </w:r>
          </w:p>
          <w:p w14:paraId="17E3544C" w14:textId="77777777" w:rsidR="00895C51" w:rsidRPr="00D353B4" w:rsidRDefault="00895C51" w:rsidP="00895C51"/>
          <w:p w14:paraId="072598FE" w14:textId="77777777" w:rsidR="00895C51" w:rsidRPr="00D353B4" w:rsidRDefault="00895C51" w:rsidP="00895C51">
            <w:pPr>
              <w:rPr>
                <w:lang w:val="en-GB"/>
              </w:rPr>
            </w:pPr>
            <w:r w:rsidRPr="00D353B4">
              <w:rPr>
                <w:lang w:val="en-GB"/>
              </w:rPr>
              <w:t xml:space="preserve">Literatura uzupełniająca: </w:t>
            </w:r>
          </w:p>
          <w:p w14:paraId="486AF049" w14:textId="77777777" w:rsidR="00895C51" w:rsidRPr="00D353B4" w:rsidRDefault="00895C51" w:rsidP="00895C51">
            <w:pPr>
              <w:pStyle w:val="Akapitzlist"/>
              <w:numPr>
                <w:ilvl w:val="0"/>
                <w:numId w:val="115"/>
              </w:numPr>
              <w:suppressAutoHyphens w:val="0"/>
              <w:autoSpaceDN/>
              <w:spacing w:line="240" w:lineRule="auto"/>
              <w:ind w:left="33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Bąk I., Markowicz I., Mojsiewicz M., Wawrzyniak K. (2015), Statystyka opisowa. Przykłady i zadania, CeDeWu, Warszawa. </w:t>
            </w:r>
          </w:p>
          <w:p w14:paraId="4990FA35" w14:textId="77777777" w:rsidR="00895C51" w:rsidRPr="00D353B4" w:rsidRDefault="00895C51" w:rsidP="00895C51">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Butowski L. (2020) Metodologia badań nad turystyką. Podstawy ontologiczne i epistemologiczne oraz rozwój historyczno-instytucjonalny, Polskie Wydawnictwo Ekonomiczne, Warszawa. </w:t>
            </w:r>
          </w:p>
          <w:p w14:paraId="59DBAD5A" w14:textId="77777777" w:rsidR="00895C51" w:rsidRPr="00D353B4" w:rsidRDefault="00895C51" w:rsidP="00895C51">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Malinowski A. (2009) Podstawy statystyki z elementami demografii, LIBER, Warszawa. </w:t>
            </w:r>
          </w:p>
          <w:p w14:paraId="1B47B31A" w14:textId="5B963753" w:rsidR="00895C51" w:rsidRPr="00D353B4" w:rsidRDefault="00895C51" w:rsidP="00895C51">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t>Pociecha M. (2002), Metody statystyczne w zarządzaniu turystyką, ALBIS, Kraków.</w:t>
            </w:r>
          </w:p>
        </w:tc>
      </w:tr>
      <w:tr w:rsidR="00D353B4" w:rsidRPr="00D353B4" w14:paraId="7D288199" w14:textId="77777777" w:rsidTr="002B65BB">
        <w:trPr>
          <w:trHeight w:val="20"/>
        </w:trPr>
        <w:tc>
          <w:tcPr>
            <w:tcW w:w="1554" w:type="pct"/>
            <w:shd w:val="clear" w:color="auto" w:fill="auto"/>
          </w:tcPr>
          <w:p w14:paraId="4FA9E1DA" w14:textId="77777777" w:rsidR="00895C51" w:rsidRPr="00D353B4" w:rsidRDefault="00895C51" w:rsidP="00895C51">
            <w:r w:rsidRPr="00D353B4">
              <w:t>Planowane formy/działania/metody dydaktyczne</w:t>
            </w:r>
          </w:p>
        </w:tc>
        <w:tc>
          <w:tcPr>
            <w:tcW w:w="3446" w:type="pct"/>
            <w:shd w:val="clear" w:color="auto" w:fill="auto"/>
          </w:tcPr>
          <w:p w14:paraId="3C687F01" w14:textId="77777777" w:rsidR="00895C51" w:rsidRPr="00D353B4" w:rsidRDefault="00895C51" w:rsidP="00895C51">
            <w:r w:rsidRPr="00D353B4">
              <w:t xml:space="preserve">Wykład z wykorzystaniem urządzeń multimedialnych. Ćwiczenia z wykorzystaniem metod aktywizujących, dyskusja, praca zespołowa, praca ze studium przypadku, wykonanie projektu, ćwiczenia z wykorzystaniem komputera. </w:t>
            </w:r>
          </w:p>
          <w:p w14:paraId="1432D52B" w14:textId="0FDD1F89" w:rsidR="00895C51" w:rsidRPr="00D353B4" w:rsidRDefault="00895C51" w:rsidP="00895C51">
            <w:r w:rsidRPr="00D353B4">
              <w:t>Ćwiczenia laboratoryjne w sali komputerowej w grupach max 15-osobowych. Do dyspozycji każdego studenta komputer stacjonarny.</w:t>
            </w:r>
          </w:p>
        </w:tc>
      </w:tr>
      <w:tr w:rsidR="00D353B4" w:rsidRPr="00D353B4" w14:paraId="6FF51434" w14:textId="77777777" w:rsidTr="002B65BB">
        <w:trPr>
          <w:trHeight w:val="20"/>
        </w:trPr>
        <w:tc>
          <w:tcPr>
            <w:tcW w:w="1554" w:type="pct"/>
            <w:shd w:val="clear" w:color="auto" w:fill="auto"/>
          </w:tcPr>
          <w:p w14:paraId="1600C684" w14:textId="77777777" w:rsidR="00895C51" w:rsidRPr="00D353B4" w:rsidRDefault="00895C51" w:rsidP="00895C51">
            <w:r w:rsidRPr="00D353B4">
              <w:lastRenderedPageBreak/>
              <w:t>Sposoby weryfikacji oraz formy dokumentowania osiągniętych efektów uczenia się</w:t>
            </w:r>
          </w:p>
        </w:tc>
        <w:tc>
          <w:tcPr>
            <w:tcW w:w="3446" w:type="pct"/>
            <w:shd w:val="clear" w:color="auto" w:fill="auto"/>
          </w:tcPr>
          <w:p w14:paraId="39C4500F" w14:textId="77777777" w:rsidR="00895C51" w:rsidRPr="00D353B4" w:rsidRDefault="00895C51" w:rsidP="00895C51">
            <w:pPr>
              <w:jc w:val="both"/>
            </w:pPr>
            <w:r w:rsidRPr="00D353B4">
              <w:t xml:space="preserve">Warunkiem uzyskania zaliczenia przedmiotu jest obecność na ćwiczeniach i uzyskanie pozytywnych ocen:  </w:t>
            </w:r>
          </w:p>
          <w:p w14:paraId="3B4031AE" w14:textId="77777777" w:rsidR="00895C51" w:rsidRPr="00D353B4" w:rsidRDefault="00895C51" w:rsidP="00895C51">
            <w:pPr>
              <w:jc w:val="both"/>
            </w:pPr>
            <w:r w:rsidRPr="00D353B4">
              <w:t xml:space="preserve">W1, W2, W3: zaliczenie testowe wykładów   </w:t>
            </w:r>
          </w:p>
          <w:p w14:paraId="28BEBF12" w14:textId="77777777" w:rsidR="00895C51" w:rsidRPr="00D353B4" w:rsidRDefault="00895C51" w:rsidP="00895C51">
            <w:pPr>
              <w:jc w:val="both"/>
            </w:pPr>
            <w:r w:rsidRPr="00D353B4">
              <w:t>U1, W2: ocena zadania projektowego (zaplanowanie badania marketingowego dla przedsiębiorstwa turystycznego)</w:t>
            </w:r>
          </w:p>
          <w:p w14:paraId="38B4EDBB" w14:textId="77777777" w:rsidR="00895C51" w:rsidRPr="00D353B4" w:rsidRDefault="00895C51" w:rsidP="00895C51">
            <w:pPr>
              <w:jc w:val="both"/>
            </w:pPr>
            <w:r w:rsidRPr="00D353B4">
              <w:t>U2, U3: ocena zadania projektowego (tworzenie raportu za badań marketingowych i prezentacja wyników)</w:t>
            </w:r>
          </w:p>
          <w:p w14:paraId="1010F0C2" w14:textId="77777777" w:rsidR="00895C51" w:rsidRPr="00D353B4" w:rsidRDefault="00895C51" w:rsidP="00895C51">
            <w:pPr>
              <w:jc w:val="both"/>
            </w:pPr>
            <w:r w:rsidRPr="00D353B4">
              <w:t xml:space="preserve">W1-W3, K1, K2: plusy za aktywność na zajęciach </w:t>
            </w:r>
          </w:p>
          <w:p w14:paraId="74F10370" w14:textId="77777777" w:rsidR="00895C51" w:rsidRPr="00D353B4" w:rsidRDefault="00895C51" w:rsidP="00895C51">
            <w:pPr>
              <w:jc w:val="both"/>
            </w:pPr>
          </w:p>
          <w:p w14:paraId="3BC0D696" w14:textId="5D1DCC08" w:rsidR="00895C51" w:rsidRPr="00D353B4" w:rsidRDefault="00895C51" w:rsidP="00895C51">
            <w:pPr>
              <w:jc w:val="both"/>
            </w:pPr>
            <w:r w:rsidRPr="00D353B4">
              <w:t>Formy dokumentowania osiągniętych efektów uczenia się – lista obecności, lista ocen, archiwizowane prace studentów.</w:t>
            </w:r>
          </w:p>
        </w:tc>
      </w:tr>
      <w:tr w:rsidR="00D353B4" w:rsidRPr="00D353B4" w14:paraId="7A6715A6" w14:textId="77777777" w:rsidTr="002B65BB">
        <w:trPr>
          <w:trHeight w:val="20"/>
        </w:trPr>
        <w:tc>
          <w:tcPr>
            <w:tcW w:w="1554" w:type="pct"/>
            <w:shd w:val="clear" w:color="auto" w:fill="auto"/>
          </w:tcPr>
          <w:p w14:paraId="2814F552" w14:textId="77777777" w:rsidR="00895C51" w:rsidRPr="00D353B4" w:rsidRDefault="00895C51" w:rsidP="00895C51">
            <w:r w:rsidRPr="00D353B4">
              <w:t>Elementy i wagi mające wpływ na ocenę końcową</w:t>
            </w:r>
          </w:p>
          <w:p w14:paraId="471409F4" w14:textId="77777777" w:rsidR="00895C51" w:rsidRPr="00D353B4" w:rsidRDefault="00895C51" w:rsidP="00895C51"/>
        </w:tc>
        <w:tc>
          <w:tcPr>
            <w:tcW w:w="3446" w:type="pct"/>
            <w:shd w:val="clear" w:color="auto" w:fill="auto"/>
          </w:tcPr>
          <w:p w14:paraId="42A3289E" w14:textId="77777777" w:rsidR="00895C51" w:rsidRPr="00D353B4" w:rsidRDefault="00895C51" w:rsidP="00895C51">
            <w:pPr>
              <w:jc w:val="both"/>
            </w:pPr>
            <w:r w:rsidRPr="00D353B4">
              <w:t xml:space="preserve">Ocena końcowa = średnia oceny z zaliczenia ze stopniem i ćwiczeń </w:t>
            </w:r>
          </w:p>
          <w:p w14:paraId="085A01AE" w14:textId="77777777" w:rsidR="00895C51" w:rsidRPr="00D353B4" w:rsidRDefault="00895C51" w:rsidP="00895C51">
            <w:pPr>
              <w:jc w:val="both"/>
            </w:pPr>
            <w:r w:rsidRPr="00D353B4">
              <w:t>0,50: zaliczenie ze stopniem</w:t>
            </w:r>
          </w:p>
          <w:p w14:paraId="7FFF373D" w14:textId="77777777" w:rsidR="00895C51" w:rsidRPr="00D353B4" w:rsidRDefault="00895C51" w:rsidP="00895C51">
            <w:pPr>
              <w:jc w:val="both"/>
            </w:pPr>
            <w:r w:rsidRPr="00D353B4">
              <w:t>0,15: ocena zadania projektowego I</w:t>
            </w:r>
          </w:p>
          <w:p w14:paraId="7CF726DA" w14:textId="77777777" w:rsidR="00895C51" w:rsidRPr="00D353B4" w:rsidRDefault="00895C51" w:rsidP="00895C51">
            <w:pPr>
              <w:jc w:val="both"/>
            </w:pPr>
            <w:r w:rsidRPr="00D353B4">
              <w:t>0,15: ocena zadania projektowego II</w:t>
            </w:r>
          </w:p>
          <w:p w14:paraId="1D9864FE" w14:textId="309A779A" w:rsidR="00895C51" w:rsidRPr="00D353B4" w:rsidRDefault="00895C51" w:rsidP="00895C51">
            <w:pPr>
              <w:jc w:val="both"/>
            </w:pPr>
            <w:r w:rsidRPr="00D353B4">
              <w:t>0,20: ocena za aktywność na zajęciach</w:t>
            </w:r>
          </w:p>
        </w:tc>
      </w:tr>
      <w:tr w:rsidR="00D353B4" w:rsidRPr="00D353B4" w14:paraId="458BB10E" w14:textId="77777777" w:rsidTr="002B65BB">
        <w:trPr>
          <w:trHeight w:val="20"/>
        </w:trPr>
        <w:tc>
          <w:tcPr>
            <w:tcW w:w="1554" w:type="pct"/>
            <w:shd w:val="clear" w:color="auto" w:fill="auto"/>
          </w:tcPr>
          <w:p w14:paraId="5FB6760B" w14:textId="77777777" w:rsidR="00895C51" w:rsidRPr="00D353B4" w:rsidRDefault="00895C51" w:rsidP="00895C51">
            <w:pPr>
              <w:jc w:val="both"/>
            </w:pPr>
            <w:r w:rsidRPr="00D353B4">
              <w:t>Bilans punktów ECTS</w:t>
            </w:r>
          </w:p>
        </w:tc>
        <w:tc>
          <w:tcPr>
            <w:tcW w:w="3446" w:type="pct"/>
            <w:shd w:val="clear" w:color="auto" w:fill="auto"/>
          </w:tcPr>
          <w:p w14:paraId="1521782D" w14:textId="77777777" w:rsidR="00895C51" w:rsidRPr="00D353B4" w:rsidRDefault="00895C51" w:rsidP="00895C51">
            <w:pPr>
              <w:jc w:val="both"/>
            </w:pPr>
            <w:r w:rsidRPr="00D353B4">
              <w:t>Kontaktowe – 22 godz. (0,9 ECTS):</w:t>
            </w:r>
          </w:p>
          <w:p w14:paraId="400C09AD" w14:textId="77777777" w:rsidR="00895C51" w:rsidRPr="00D353B4" w:rsidRDefault="00895C51" w:rsidP="00895C51">
            <w:r w:rsidRPr="00D353B4">
              <w:t>10 godz. (0,4 ECTS) – wykłady</w:t>
            </w:r>
          </w:p>
          <w:p w14:paraId="28DBF596" w14:textId="77777777" w:rsidR="00895C51" w:rsidRPr="00D353B4" w:rsidRDefault="00895C51" w:rsidP="00895C51">
            <w:r w:rsidRPr="00D353B4">
              <w:t>10 godz. (0,4 ECTS) – ćwiczenia laboratoryjne</w:t>
            </w:r>
          </w:p>
          <w:p w14:paraId="196936C3" w14:textId="77777777" w:rsidR="00895C51" w:rsidRPr="00D353B4" w:rsidRDefault="00895C51" w:rsidP="00895C51">
            <w:r w:rsidRPr="00D353B4">
              <w:t xml:space="preserve">2 godz. (0,1 ECTS) – konsultacje związane z wykładami i przygotowywaniem projektu </w:t>
            </w:r>
          </w:p>
          <w:p w14:paraId="7466A450" w14:textId="77777777" w:rsidR="00895C51" w:rsidRPr="00D353B4" w:rsidRDefault="00895C51" w:rsidP="00895C51"/>
          <w:p w14:paraId="20BA8A39" w14:textId="77777777" w:rsidR="00895C51" w:rsidRPr="00D353B4" w:rsidRDefault="00895C51" w:rsidP="00895C51">
            <w:r w:rsidRPr="00D353B4">
              <w:t>Niekontaktowe – 28 godz. (1,1 ECTS):</w:t>
            </w:r>
          </w:p>
          <w:p w14:paraId="2F557B9C" w14:textId="77777777" w:rsidR="00895C51" w:rsidRPr="00D353B4" w:rsidRDefault="00895C51" w:rsidP="00895C51">
            <w:r w:rsidRPr="00D353B4">
              <w:t>5 godz. (0,2 ECTS) – studiowanie literatury</w:t>
            </w:r>
          </w:p>
          <w:p w14:paraId="7D73CD69" w14:textId="77777777" w:rsidR="00895C51" w:rsidRPr="00D353B4" w:rsidRDefault="00895C51" w:rsidP="00895C51">
            <w:r w:rsidRPr="00D353B4">
              <w:t xml:space="preserve">5 godz. (0,2 ECTS) – przygotowanie projektu </w:t>
            </w:r>
          </w:p>
          <w:p w14:paraId="5E9C28C2" w14:textId="77777777" w:rsidR="00895C51" w:rsidRPr="00D353B4" w:rsidRDefault="00895C51" w:rsidP="00895C51">
            <w:r w:rsidRPr="00D353B4">
              <w:t>6 godz. (0,2 ECTS) – przygotowanie się i wizyta w biurze podróże jako tajemniczy klient</w:t>
            </w:r>
          </w:p>
          <w:p w14:paraId="27D47ECF" w14:textId="77777777" w:rsidR="00895C51" w:rsidRPr="00D353B4" w:rsidRDefault="00895C51" w:rsidP="00895C51">
            <w:r w:rsidRPr="00D353B4">
              <w:t>6 godz. (0,2 ECTS) – przygotowanie się do kolokwium</w:t>
            </w:r>
          </w:p>
          <w:p w14:paraId="1E1186FF" w14:textId="77777777" w:rsidR="00895C51" w:rsidRPr="00D353B4" w:rsidRDefault="00895C51" w:rsidP="00895C51">
            <w:r w:rsidRPr="00D353B4">
              <w:t>6 godz. (0,2 ECTS) – przygotowanie się do zaliczenie wykładów</w:t>
            </w:r>
          </w:p>
          <w:p w14:paraId="2174962B" w14:textId="77777777" w:rsidR="00895C51" w:rsidRPr="00D353B4" w:rsidRDefault="00895C51" w:rsidP="00895C51"/>
          <w:p w14:paraId="02A315E5" w14:textId="10B1A593" w:rsidR="00895C51" w:rsidRPr="00D353B4" w:rsidRDefault="00895C51" w:rsidP="00895C51">
            <w:pPr>
              <w:jc w:val="both"/>
              <w:rPr>
                <w:bCs/>
              </w:rPr>
            </w:pPr>
            <w:r w:rsidRPr="00D353B4">
              <w:rPr>
                <w:bCs/>
              </w:rPr>
              <w:t>50 godz. (2 ECTS) – łączny nakład pracy studenta</w:t>
            </w:r>
          </w:p>
        </w:tc>
      </w:tr>
      <w:tr w:rsidR="00895C51" w:rsidRPr="00D353B4" w14:paraId="4641C23A" w14:textId="77777777" w:rsidTr="002B65BB">
        <w:trPr>
          <w:trHeight w:val="20"/>
        </w:trPr>
        <w:tc>
          <w:tcPr>
            <w:tcW w:w="1554" w:type="pct"/>
            <w:shd w:val="clear" w:color="auto" w:fill="auto"/>
          </w:tcPr>
          <w:p w14:paraId="1B144F24" w14:textId="77777777" w:rsidR="00895C51" w:rsidRPr="00D353B4" w:rsidRDefault="00895C51" w:rsidP="00895C51">
            <w:r w:rsidRPr="00D353B4">
              <w:t>Nakład pracy związany z zajęciami wymagającymi bezpośredniego udziału nauczyciela akademickiego</w:t>
            </w:r>
          </w:p>
        </w:tc>
        <w:tc>
          <w:tcPr>
            <w:tcW w:w="3446" w:type="pct"/>
            <w:shd w:val="clear" w:color="auto" w:fill="auto"/>
          </w:tcPr>
          <w:p w14:paraId="7A71B6E4" w14:textId="77777777" w:rsidR="00895C51" w:rsidRPr="00D353B4" w:rsidRDefault="00895C51" w:rsidP="00895C51">
            <w:pPr>
              <w:jc w:val="both"/>
            </w:pPr>
            <w:r w:rsidRPr="00D353B4">
              <w:t xml:space="preserve">Udział w wykładach – 10 godz. </w:t>
            </w:r>
          </w:p>
          <w:p w14:paraId="778249C7" w14:textId="77777777" w:rsidR="00895C51" w:rsidRPr="00D353B4" w:rsidRDefault="00895C51" w:rsidP="00895C51">
            <w:pPr>
              <w:jc w:val="both"/>
            </w:pPr>
            <w:r w:rsidRPr="00D353B4">
              <w:t xml:space="preserve">Udział w ćwiczeniach laboratoryjnych – 10 godz. </w:t>
            </w:r>
          </w:p>
          <w:p w14:paraId="5C55485C" w14:textId="77777777" w:rsidR="00895C51" w:rsidRPr="00D353B4" w:rsidRDefault="00895C51" w:rsidP="00895C51">
            <w:r w:rsidRPr="00D353B4">
              <w:t xml:space="preserve">Udział w konsultacjach związanych z wykładami i przygotowywaniem projektu   – 2 godz. </w:t>
            </w:r>
          </w:p>
          <w:p w14:paraId="3862ED98" w14:textId="4EC5CF02" w:rsidR="00895C51" w:rsidRPr="00D353B4" w:rsidRDefault="00895C51" w:rsidP="00895C51">
            <w:pPr>
              <w:jc w:val="both"/>
            </w:pPr>
            <w:r w:rsidRPr="00D353B4">
              <w:t>Kontaktowe – 22 godz. (0,9 ECTS)</w:t>
            </w:r>
          </w:p>
        </w:tc>
      </w:tr>
    </w:tbl>
    <w:p w14:paraId="63C4F506" w14:textId="77777777" w:rsidR="000850AF" w:rsidRPr="00D353B4" w:rsidRDefault="000850AF" w:rsidP="000850AF">
      <w:pPr>
        <w:rPr>
          <w:sz w:val="28"/>
          <w:szCs w:val="28"/>
        </w:rPr>
      </w:pPr>
    </w:p>
    <w:p w14:paraId="7FBE66CE" w14:textId="7D807749" w:rsidR="002B65BB" w:rsidRPr="00D353B4" w:rsidRDefault="002B65BB" w:rsidP="002B65BB">
      <w:pPr>
        <w:rPr>
          <w:b/>
          <w:sz w:val="26"/>
          <w:szCs w:val="26"/>
        </w:rPr>
      </w:pPr>
      <w:r w:rsidRPr="00D353B4">
        <w:rPr>
          <w:b/>
          <w:sz w:val="26"/>
          <w:szCs w:val="26"/>
        </w:rPr>
        <w:t xml:space="preserve">Karta opisu zajęć z modułu  </w:t>
      </w:r>
      <w:r w:rsidRPr="00D353B4">
        <w:rPr>
          <w:b/>
          <w:bCs/>
          <w:sz w:val="26"/>
          <w:szCs w:val="26"/>
        </w:rPr>
        <w:t>Marketing terytorialny</w:t>
      </w:r>
      <w:r w:rsidRPr="00D353B4">
        <w:rPr>
          <w:b/>
          <w:sz w:val="34"/>
          <w:szCs w:val="34"/>
        </w:rPr>
        <w:t xml:space="preserve"> </w:t>
      </w:r>
      <w:r w:rsidRPr="00D353B4">
        <w:rPr>
          <w:b/>
          <w:sz w:val="26"/>
          <w:szCs w:val="26"/>
        </w:rPr>
        <w:t>Blok G</w:t>
      </w:r>
    </w:p>
    <w:tbl>
      <w:tblPr>
        <w:tblW w:w="5000" w:type="pct"/>
        <w:tblCellMar>
          <w:top w:w="15" w:type="dxa"/>
          <w:left w:w="15" w:type="dxa"/>
          <w:bottom w:w="15" w:type="dxa"/>
          <w:right w:w="15" w:type="dxa"/>
        </w:tblCellMar>
        <w:tblLook w:val="04A0" w:firstRow="1" w:lastRow="0" w:firstColumn="1" w:lastColumn="0" w:noHBand="0" w:noVBand="1"/>
      </w:tblPr>
      <w:tblGrid>
        <w:gridCol w:w="3175"/>
        <w:gridCol w:w="6453"/>
      </w:tblGrid>
      <w:tr w:rsidR="00D353B4" w:rsidRPr="00D353B4" w14:paraId="31812386"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7AD729" w14:textId="77777777" w:rsidR="002B65BB" w:rsidRPr="00D353B4" w:rsidRDefault="002B65BB" w:rsidP="002B65BB">
            <w:r w:rsidRPr="00D353B4">
              <w:t>Nazwa kierunku studiów </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9D1024" w14:textId="77777777" w:rsidR="002B65BB" w:rsidRPr="00D353B4" w:rsidRDefault="002B65BB" w:rsidP="002B65BB">
            <w:r w:rsidRPr="00D353B4">
              <w:t>Turystyka i Rekreacja </w:t>
            </w:r>
          </w:p>
        </w:tc>
      </w:tr>
      <w:tr w:rsidR="00D353B4" w:rsidRPr="00D353B4" w14:paraId="77F2046E"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3C9BA1" w14:textId="77777777" w:rsidR="002B65BB" w:rsidRPr="00D353B4" w:rsidRDefault="002B65BB" w:rsidP="002B65BB">
            <w:r w:rsidRPr="00D353B4">
              <w:t>Nazwa modułu, także nazwa w języku angielskim</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2B4210" w14:textId="2B1F0AC9" w:rsidR="002B65BB" w:rsidRPr="00D353B4" w:rsidRDefault="002B65BB" w:rsidP="002B65BB">
            <w:r w:rsidRPr="00D353B4">
              <w:rPr>
                <w:bCs/>
              </w:rPr>
              <w:t xml:space="preserve">Marketing </w:t>
            </w:r>
            <w:r w:rsidR="00287A37" w:rsidRPr="00D353B4">
              <w:rPr>
                <w:bCs/>
              </w:rPr>
              <w:t>t</w:t>
            </w:r>
            <w:r w:rsidRPr="00D353B4">
              <w:rPr>
                <w:bCs/>
              </w:rPr>
              <w:t>erytorialny </w:t>
            </w:r>
          </w:p>
          <w:p w14:paraId="589219BB" w14:textId="77777777" w:rsidR="002B65BB" w:rsidRPr="00D353B4" w:rsidRDefault="002B65BB" w:rsidP="002B65BB">
            <w:r w:rsidRPr="00D353B4">
              <w:t>Territorial Marketing</w:t>
            </w:r>
          </w:p>
        </w:tc>
      </w:tr>
      <w:tr w:rsidR="00D353B4" w:rsidRPr="00D353B4" w14:paraId="6DA40DB7"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A0E693" w14:textId="77777777" w:rsidR="002B65BB" w:rsidRPr="00D353B4" w:rsidRDefault="002B65BB" w:rsidP="002B65BB">
            <w:r w:rsidRPr="00D353B4">
              <w:t>Język wykładowy </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BA5D8F" w14:textId="77777777" w:rsidR="002B65BB" w:rsidRPr="00D353B4" w:rsidRDefault="002B65BB" w:rsidP="002B65BB">
            <w:r w:rsidRPr="00D353B4">
              <w:t>Polski</w:t>
            </w:r>
          </w:p>
        </w:tc>
      </w:tr>
      <w:tr w:rsidR="00D353B4" w:rsidRPr="00D353B4" w14:paraId="6EC7671A"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AF0C5B" w14:textId="77777777" w:rsidR="002B65BB" w:rsidRPr="00D353B4" w:rsidRDefault="002B65BB" w:rsidP="002B65BB">
            <w:r w:rsidRPr="00D353B4">
              <w:t>Rodzaj modułu </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79E808" w14:textId="77777777" w:rsidR="002B65BB" w:rsidRPr="00D353B4" w:rsidRDefault="002B65BB" w:rsidP="002B65BB">
            <w:r w:rsidRPr="00D353B4">
              <w:t>Fakultatywny</w:t>
            </w:r>
          </w:p>
        </w:tc>
      </w:tr>
      <w:tr w:rsidR="00D353B4" w:rsidRPr="00D353B4" w14:paraId="2FBFBCF5"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CB355F" w14:textId="77777777" w:rsidR="002B65BB" w:rsidRPr="00D353B4" w:rsidRDefault="002B65BB" w:rsidP="002B65BB">
            <w:r w:rsidRPr="00D353B4">
              <w:t>Poziom studiów</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CB711F" w14:textId="77777777" w:rsidR="002B65BB" w:rsidRPr="00D353B4" w:rsidRDefault="002B65BB" w:rsidP="002B65BB">
            <w:r w:rsidRPr="00D353B4">
              <w:t>pierwszego stopnia</w:t>
            </w:r>
          </w:p>
        </w:tc>
      </w:tr>
      <w:tr w:rsidR="00D353B4" w:rsidRPr="00D353B4" w14:paraId="706FF633"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C0BEDF" w14:textId="77777777" w:rsidR="002B65BB" w:rsidRPr="00D353B4" w:rsidRDefault="002B65BB" w:rsidP="002B65BB">
            <w:r w:rsidRPr="00D353B4">
              <w:t>Forma studiów</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674FE0" w14:textId="77777777" w:rsidR="002B65BB" w:rsidRPr="00D353B4" w:rsidRDefault="002B65BB" w:rsidP="002B65BB">
            <w:r w:rsidRPr="00D353B4">
              <w:t>niestacjonarne</w:t>
            </w:r>
          </w:p>
        </w:tc>
      </w:tr>
      <w:tr w:rsidR="00D353B4" w:rsidRPr="00D353B4" w14:paraId="3A1E7E66"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44FAB7" w14:textId="77777777" w:rsidR="002B65BB" w:rsidRPr="00D353B4" w:rsidRDefault="002B65BB" w:rsidP="002B65BB">
            <w:r w:rsidRPr="00D353B4">
              <w:t>Rok studiów dla kierunku</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52FF71" w14:textId="77777777" w:rsidR="002B65BB" w:rsidRPr="00D353B4" w:rsidRDefault="002B65BB" w:rsidP="002B65BB">
            <w:r w:rsidRPr="00D353B4">
              <w:t>III</w:t>
            </w:r>
          </w:p>
        </w:tc>
      </w:tr>
      <w:tr w:rsidR="00D353B4" w:rsidRPr="00D353B4" w14:paraId="6529ACEA"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E3DBB5" w14:textId="77777777" w:rsidR="002B65BB" w:rsidRPr="00D353B4" w:rsidRDefault="002B65BB" w:rsidP="002B65BB">
            <w:r w:rsidRPr="00D353B4">
              <w:t>Semestr dla kierunku</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7081A0" w14:textId="77777777" w:rsidR="002B65BB" w:rsidRPr="00D353B4" w:rsidRDefault="002B65BB" w:rsidP="002B65BB">
            <w:r w:rsidRPr="00D353B4">
              <w:t>5</w:t>
            </w:r>
          </w:p>
        </w:tc>
      </w:tr>
      <w:tr w:rsidR="00D353B4" w:rsidRPr="00D353B4" w14:paraId="1FBABD7A"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DB8C64" w14:textId="77777777" w:rsidR="002B65BB" w:rsidRPr="00D353B4" w:rsidRDefault="002B65BB" w:rsidP="002B65BB">
            <w:r w:rsidRPr="00D353B4">
              <w:t>Liczba punktów ECTS z podziałem na kontaktowe/niekontaktowe</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A583B7" w14:textId="46616BB0" w:rsidR="002B65BB" w:rsidRPr="00D353B4" w:rsidRDefault="002B65BB" w:rsidP="002B65BB">
            <w:r w:rsidRPr="00D353B4">
              <w:t>3 (0</w:t>
            </w:r>
            <w:r w:rsidR="006258B0" w:rsidRPr="00D353B4">
              <w:t>,</w:t>
            </w:r>
            <w:r w:rsidRPr="00D353B4">
              <w:t>8/</w:t>
            </w:r>
            <w:r w:rsidR="006258B0" w:rsidRPr="00D353B4">
              <w:t>2,</w:t>
            </w:r>
            <w:r w:rsidRPr="00D353B4">
              <w:t>2)</w:t>
            </w:r>
          </w:p>
        </w:tc>
      </w:tr>
      <w:tr w:rsidR="00D353B4" w:rsidRPr="00D353B4" w14:paraId="3AA07807"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03BB6C" w14:textId="77777777" w:rsidR="002B65BB" w:rsidRPr="00D353B4" w:rsidRDefault="002B65BB" w:rsidP="002B65BB">
            <w:r w:rsidRPr="00D353B4">
              <w:lastRenderedPageBreak/>
              <w:t>Tytuł naukowy/stopień naukowy, imię i nazwisko osoby odpowiedzialnej za moduł</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3A10B9" w14:textId="77777777" w:rsidR="002B65BB" w:rsidRPr="00D353B4" w:rsidRDefault="002B65BB" w:rsidP="002B65BB">
            <w:r w:rsidRPr="00D353B4">
              <w:t>dr hab. Anna Mazurek-Kusiak, prof. uczelni</w:t>
            </w:r>
          </w:p>
        </w:tc>
      </w:tr>
      <w:tr w:rsidR="00D353B4" w:rsidRPr="00D353B4" w14:paraId="170C439D"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2970D2" w14:textId="77777777" w:rsidR="002B65BB" w:rsidRPr="00D353B4" w:rsidRDefault="002B65BB" w:rsidP="002B65BB">
            <w:r w:rsidRPr="00D353B4">
              <w:t>Jednostka oferująca moduł</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D9FEAF" w14:textId="77777777" w:rsidR="002B65BB" w:rsidRPr="00D353B4" w:rsidRDefault="002B65BB" w:rsidP="002B65BB">
            <w:r w:rsidRPr="00D353B4">
              <w:t>Katedra Turystyki i Rekreacji </w:t>
            </w:r>
          </w:p>
        </w:tc>
      </w:tr>
      <w:tr w:rsidR="00D353B4" w:rsidRPr="00D353B4" w14:paraId="32CE23EF"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8A8ED0" w14:textId="77777777" w:rsidR="002B65BB" w:rsidRPr="00D353B4" w:rsidRDefault="002B65BB" w:rsidP="002B65BB">
            <w:r w:rsidRPr="00D353B4">
              <w:t>Cel modułu</w:t>
            </w:r>
          </w:p>
          <w:p w14:paraId="7A95A4EA"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E49FAA" w14:textId="77777777" w:rsidR="002B65BB" w:rsidRPr="00D353B4" w:rsidRDefault="002B65BB" w:rsidP="002B65BB">
            <w:pPr>
              <w:jc w:val="both"/>
            </w:pPr>
            <w:r w:rsidRPr="00D353B4">
              <w:t>Celem kształcenia jest nauczenie słuchaczy nowego, odpowiedniego do współczesnych wyzwań, patrzenia na sprawy rozwoju kraju, regionów i miast z perspektywy ich konkurencyjności oraz wyrobienie u słuchaczy umiejętności stosowania instrumentarium marketingowego do zarządzania rozwojem miejsc. Przedmiot ten ma za zadanie dostarczyć wiedzę i umiejętności dotyczące budowania zdolności konkurencyjnej regionów i miast, także z użyciem nowoczesnych narzędzi promocji, dbania o wizerunek tych obszarów oraz budowy przewagi konkurencyjnej w  oparciu o lokalne walory. Przedmiot prezentuje nowe spojrzenie na sprawy rozwoju krajów, regionów i miast. Ukierunkowują słuchaczy na współcześnie bardzo ważne zagadnienia związane z konkurencyjnością gospodarczą. Studenci nabywają umiejętność pisania strategii rozwoju regionów. </w:t>
            </w:r>
          </w:p>
        </w:tc>
      </w:tr>
      <w:tr w:rsidR="00D353B4" w:rsidRPr="00D353B4" w14:paraId="6D05F8AE" w14:textId="77777777" w:rsidTr="00287A37">
        <w:trPr>
          <w:trHeight w:val="236"/>
        </w:trPr>
        <w:tc>
          <w:tcPr>
            <w:tcW w:w="1649"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45663C" w14:textId="77777777" w:rsidR="002B65BB" w:rsidRPr="00D353B4" w:rsidRDefault="002B65BB" w:rsidP="002B65BB">
            <w:pPr>
              <w:jc w:val="both"/>
            </w:pPr>
            <w:r w:rsidRPr="00D353B4">
              <w:t>Efekty uczenia się dla modułu to opis zasobu wiedzy, umiejętności i kompetencji społecznych, które student osiągnie po zrealizowaniu zajęć.</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6FE08A" w14:textId="77777777" w:rsidR="002B65BB" w:rsidRPr="00D353B4" w:rsidRDefault="002B65BB" w:rsidP="002B65BB">
            <w:r w:rsidRPr="00D353B4">
              <w:rPr>
                <w:bCs/>
              </w:rPr>
              <w:t>Wiedza:</w:t>
            </w:r>
          </w:p>
        </w:tc>
      </w:tr>
      <w:tr w:rsidR="00D353B4" w:rsidRPr="00D353B4" w14:paraId="523D088D" w14:textId="77777777" w:rsidTr="00287A37">
        <w:trPr>
          <w:trHeight w:val="233"/>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14:paraId="1922104B"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D7C212" w14:textId="77777777" w:rsidR="002B65BB" w:rsidRPr="00D353B4" w:rsidRDefault="002B65BB" w:rsidP="002B65BB">
            <w:r w:rsidRPr="00D353B4">
              <w:t>W1. wie co to jest marketing terytorialny</w:t>
            </w:r>
          </w:p>
        </w:tc>
      </w:tr>
      <w:tr w:rsidR="00D353B4" w:rsidRPr="00D353B4" w14:paraId="4BF23960" w14:textId="77777777" w:rsidTr="00287A37">
        <w:trPr>
          <w:trHeight w:val="233"/>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14:paraId="0A7DE52A"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CD2ADE" w14:textId="77777777" w:rsidR="002B65BB" w:rsidRPr="00D353B4" w:rsidRDefault="002B65BB" w:rsidP="002B65BB">
            <w:r w:rsidRPr="00D353B4">
              <w:t>W2 zna zasady budowania strategii promocji miejsca</w:t>
            </w:r>
          </w:p>
        </w:tc>
      </w:tr>
      <w:tr w:rsidR="00D353B4" w:rsidRPr="00D353B4" w14:paraId="56B63C32" w14:textId="77777777" w:rsidTr="00287A37">
        <w:trPr>
          <w:trHeight w:val="476"/>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14:paraId="268FF098"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0DAD17" w14:textId="77777777" w:rsidR="002B65BB" w:rsidRPr="00D353B4" w:rsidRDefault="002B65BB" w:rsidP="002B65BB">
            <w:r w:rsidRPr="00D353B4">
              <w:t>W3. zna potencjalne źródła porażek marketingu  miejsca</w:t>
            </w:r>
          </w:p>
        </w:tc>
      </w:tr>
      <w:tr w:rsidR="00D353B4" w:rsidRPr="00D353B4" w14:paraId="2612079C" w14:textId="77777777" w:rsidTr="00287A37">
        <w:trPr>
          <w:trHeight w:val="233"/>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14:paraId="28303949"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12674E" w14:textId="77777777" w:rsidR="002B65BB" w:rsidRPr="00D353B4" w:rsidRDefault="002B65BB" w:rsidP="002B65BB">
            <w:r w:rsidRPr="00D353B4">
              <w:rPr>
                <w:bCs/>
              </w:rPr>
              <w:t>Umiejętności:</w:t>
            </w:r>
          </w:p>
        </w:tc>
      </w:tr>
      <w:tr w:rsidR="00D353B4" w:rsidRPr="00D353B4" w14:paraId="777E3F5B" w14:textId="77777777" w:rsidTr="00287A37">
        <w:trPr>
          <w:trHeight w:val="233"/>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14:paraId="1CBAB135"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2D074F" w14:textId="77777777" w:rsidR="002B65BB" w:rsidRPr="00D353B4" w:rsidRDefault="002B65BB" w:rsidP="002B65BB">
            <w:r w:rsidRPr="00D353B4">
              <w:t>U1.potrafi stworzyć projekt kampanii promocyjnej wybranego regionu</w:t>
            </w:r>
          </w:p>
        </w:tc>
      </w:tr>
      <w:tr w:rsidR="00D353B4" w:rsidRPr="00D353B4" w14:paraId="7D1D0F81" w14:textId="77777777" w:rsidTr="00287A37">
        <w:trPr>
          <w:trHeight w:val="233"/>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14:paraId="41518836"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E346B9" w14:textId="77777777" w:rsidR="002B65BB" w:rsidRPr="00D353B4" w:rsidRDefault="002B65BB" w:rsidP="002B65BB">
            <w:r w:rsidRPr="00D353B4">
              <w:t>U2.potrafi zaplanować działalność organizacji pozarządowych, które wpływają na jakość życia mieszkańców wybranego regionu</w:t>
            </w:r>
          </w:p>
        </w:tc>
      </w:tr>
      <w:tr w:rsidR="00D353B4" w:rsidRPr="00D353B4" w14:paraId="59FEF7D6" w14:textId="77777777" w:rsidTr="00287A37">
        <w:trPr>
          <w:trHeight w:val="233"/>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14:paraId="5EE8C212"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6A1045" w14:textId="77777777" w:rsidR="002B65BB" w:rsidRPr="00D353B4" w:rsidRDefault="002B65BB" w:rsidP="002B65BB">
            <w:r w:rsidRPr="00D353B4">
              <w:t>U3.potrafi napisać strategię rozwoju regionu</w:t>
            </w:r>
          </w:p>
        </w:tc>
      </w:tr>
      <w:tr w:rsidR="00D353B4" w:rsidRPr="00D353B4" w14:paraId="61039798" w14:textId="77777777" w:rsidTr="00287A37">
        <w:trPr>
          <w:trHeight w:val="233"/>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14:paraId="2576C59A"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877E42" w14:textId="77777777" w:rsidR="002B65BB" w:rsidRPr="00D353B4" w:rsidRDefault="002B65BB" w:rsidP="002B65BB">
            <w:r w:rsidRPr="00D353B4">
              <w:rPr>
                <w:bCs/>
              </w:rPr>
              <w:t>Kompetencje społeczne:</w:t>
            </w:r>
          </w:p>
        </w:tc>
      </w:tr>
      <w:tr w:rsidR="00D353B4" w:rsidRPr="00D353B4" w14:paraId="522FCC36" w14:textId="77777777" w:rsidTr="00287A37">
        <w:trPr>
          <w:trHeight w:val="233"/>
        </w:trPr>
        <w:tc>
          <w:tcPr>
            <w:tcW w:w="1649" w:type="pct"/>
            <w:vMerge/>
            <w:tcBorders>
              <w:top w:val="single" w:sz="4" w:space="0" w:color="000000"/>
              <w:left w:val="single" w:sz="4" w:space="0" w:color="000000"/>
              <w:bottom w:val="single" w:sz="4" w:space="0" w:color="000000"/>
              <w:right w:val="single" w:sz="4" w:space="0" w:color="000000"/>
            </w:tcBorders>
            <w:vAlign w:val="center"/>
            <w:hideMark/>
          </w:tcPr>
          <w:p w14:paraId="61DB9874"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748C1B" w14:textId="77777777" w:rsidR="002B65BB" w:rsidRPr="00D353B4" w:rsidRDefault="002B65BB" w:rsidP="002B65BB">
            <w:r w:rsidRPr="00D353B4">
              <w:t>K1. jest świadomy wagi przemian, jakie dokonały się 30 lat temu i dużych możliwości leżących w rękach mieszkańców gmin, powiatów, województw i wybieranych przez nich przedstawicieli,</w:t>
            </w:r>
          </w:p>
        </w:tc>
      </w:tr>
      <w:tr w:rsidR="00D353B4" w:rsidRPr="00D353B4" w14:paraId="2D7FA73D" w14:textId="77777777" w:rsidTr="00287A37">
        <w:trPr>
          <w:trHeight w:val="718"/>
        </w:trPr>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BA1CBF" w14:textId="77777777" w:rsidR="002B65BB" w:rsidRPr="00D353B4" w:rsidRDefault="002B65BB" w:rsidP="002B65BB">
            <w:pPr>
              <w:jc w:val="both"/>
            </w:pPr>
            <w:r w:rsidRPr="00D353B4">
              <w:t>Odniesienie modułowych efektów uczenia się do kierunkowych efektów uczenia się</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ED78CC" w14:textId="77777777" w:rsidR="002B65BB" w:rsidRPr="00D353B4" w:rsidRDefault="002B65BB" w:rsidP="002B65BB">
            <w:pPr>
              <w:ind w:left="153"/>
            </w:pPr>
            <w:r w:rsidRPr="00D353B4">
              <w:t>Kod efektu modułowego – kod efektu kierunkowego </w:t>
            </w:r>
          </w:p>
          <w:p w14:paraId="753FE06E" w14:textId="77777777" w:rsidR="002B65BB" w:rsidRPr="00D353B4" w:rsidRDefault="002B65BB" w:rsidP="002B65BB">
            <w:pPr>
              <w:ind w:left="11"/>
            </w:pPr>
            <w:r w:rsidRPr="00D353B4">
              <w:rPr>
                <w:bCs/>
              </w:rPr>
              <w:t xml:space="preserve">W1 – </w:t>
            </w:r>
            <w:r w:rsidRPr="00D353B4">
              <w:t> TR_W01</w:t>
            </w:r>
            <w:r w:rsidRPr="00D353B4">
              <w:rPr>
                <w:bCs/>
              </w:rPr>
              <w:t xml:space="preserve">              U1</w:t>
            </w:r>
            <w:r w:rsidRPr="00D353B4">
              <w:t xml:space="preserve"> – TR_U04           </w:t>
            </w:r>
            <w:r w:rsidRPr="00D353B4">
              <w:rPr>
                <w:bCs/>
              </w:rPr>
              <w:t>K1</w:t>
            </w:r>
            <w:r w:rsidRPr="00D353B4">
              <w:t xml:space="preserve"> – R_K01</w:t>
            </w:r>
          </w:p>
          <w:p w14:paraId="2E91D040" w14:textId="77777777" w:rsidR="002B65BB" w:rsidRPr="00D353B4" w:rsidRDefault="002B65BB" w:rsidP="002B65BB">
            <w:pPr>
              <w:ind w:left="11"/>
              <w:jc w:val="both"/>
            </w:pPr>
            <w:r w:rsidRPr="00D353B4">
              <w:rPr>
                <w:bCs/>
              </w:rPr>
              <w:t xml:space="preserve">W2 – </w:t>
            </w:r>
            <w:r w:rsidRPr="00D353B4">
              <w:t>TR_W01</w:t>
            </w:r>
            <w:r w:rsidRPr="00D353B4">
              <w:rPr>
                <w:bCs/>
              </w:rPr>
              <w:t xml:space="preserve">               U2</w:t>
            </w:r>
            <w:r w:rsidRPr="00D353B4">
              <w:t xml:space="preserve"> – TR_U01              </w:t>
            </w:r>
          </w:p>
          <w:p w14:paraId="2AEEFD7E" w14:textId="77777777" w:rsidR="002B65BB" w:rsidRPr="00D353B4" w:rsidRDefault="002B65BB" w:rsidP="002B65BB">
            <w:pPr>
              <w:ind w:left="11"/>
              <w:jc w:val="both"/>
            </w:pPr>
            <w:r w:rsidRPr="00D353B4">
              <w:rPr>
                <w:bCs/>
              </w:rPr>
              <w:t xml:space="preserve">W3 – </w:t>
            </w:r>
            <w:r w:rsidRPr="00D353B4">
              <w:t>TR_W01</w:t>
            </w:r>
            <w:r w:rsidRPr="00D353B4">
              <w:rPr>
                <w:bCs/>
              </w:rPr>
              <w:t xml:space="preserve">                 U3</w:t>
            </w:r>
            <w:r w:rsidRPr="00D353B4">
              <w:t xml:space="preserve"> – TR_U03</w:t>
            </w:r>
            <w:r w:rsidRPr="00D353B4">
              <w:rPr>
                <w:bCs/>
              </w:rPr>
              <w:t>                                  </w:t>
            </w:r>
          </w:p>
        </w:tc>
      </w:tr>
      <w:tr w:rsidR="00D353B4" w:rsidRPr="00D353B4" w14:paraId="6F1C11C3" w14:textId="77777777" w:rsidTr="00287A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1649" w:type="pct"/>
            <w:tcBorders>
              <w:top w:val="single" w:sz="4" w:space="0" w:color="auto"/>
              <w:left w:val="single" w:sz="4" w:space="0" w:color="auto"/>
              <w:bottom w:val="single" w:sz="4" w:space="0" w:color="auto"/>
              <w:right w:val="single" w:sz="4" w:space="0" w:color="auto"/>
            </w:tcBorders>
            <w:hideMark/>
          </w:tcPr>
          <w:p w14:paraId="153F882F" w14:textId="77777777" w:rsidR="002B65BB" w:rsidRPr="00D353B4" w:rsidRDefault="002B65BB" w:rsidP="002B65BB">
            <w:pPr>
              <w:spacing w:line="256" w:lineRule="auto"/>
            </w:pPr>
            <w:r w:rsidRPr="00D353B4">
              <w:t>Odniesienie modułowych efektów uczenia się do efektów inżynierskich (jeżeli dotyczy)</w:t>
            </w:r>
          </w:p>
        </w:tc>
        <w:tc>
          <w:tcPr>
            <w:tcW w:w="3351" w:type="pct"/>
            <w:tcBorders>
              <w:top w:val="single" w:sz="4" w:space="0" w:color="auto"/>
              <w:left w:val="single" w:sz="4" w:space="0" w:color="auto"/>
              <w:bottom w:val="single" w:sz="4" w:space="0" w:color="auto"/>
              <w:right w:val="single" w:sz="4" w:space="0" w:color="auto"/>
            </w:tcBorders>
            <w:hideMark/>
          </w:tcPr>
          <w:p w14:paraId="41582F51" w14:textId="77777777" w:rsidR="002B65BB" w:rsidRPr="00D353B4" w:rsidRDefault="002B65BB" w:rsidP="002B65BB">
            <w:pPr>
              <w:spacing w:line="256" w:lineRule="auto"/>
              <w:jc w:val="center"/>
              <w:rPr>
                <w:highlight w:val="red"/>
              </w:rPr>
            </w:pPr>
            <w:r w:rsidRPr="00D353B4">
              <w:t>nie dotyczy</w:t>
            </w:r>
          </w:p>
        </w:tc>
      </w:tr>
      <w:tr w:rsidR="00D353B4" w:rsidRPr="00D353B4" w14:paraId="4876B0BA"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E24FCA" w14:textId="77777777" w:rsidR="002B65BB" w:rsidRPr="00D353B4" w:rsidRDefault="002B65BB" w:rsidP="002B65BB">
            <w:r w:rsidRPr="00D353B4">
              <w:t>Wymagania wstępne i dodatkowe </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1BCC3A" w14:textId="77777777" w:rsidR="002B65BB" w:rsidRPr="00D353B4" w:rsidRDefault="002B65BB" w:rsidP="002B65BB">
            <w:pPr>
              <w:jc w:val="both"/>
            </w:pPr>
            <w:r w:rsidRPr="00D353B4">
              <w:t>Zarządzenie w turystyce i rekreacji</w:t>
            </w:r>
          </w:p>
        </w:tc>
      </w:tr>
      <w:tr w:rsidR="00D353B4" w:rsidRPr="00D353B4" w14:paraId="3D79D375"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669961" w14:textId="77777777" w:rsidR="002B65BB" w:rsidRPr="00D353B4" w:rsidRDefault="002B65BB" w:rsidP="002B65BB">
            <w:r w:rsidRPr="00D353B4">
              <w:t>Treści programowe modułu </w:t>
            </w:r>
          </w:p>
          <w:p w14:paraId="5716CE7E"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FC90B7" w14:textId="77777777" w:rsidR="002B65BB" w:rsidRPr="00D353B4" w:rsidRDefault="002B65BB" w:rsidP="002B65BB">
            <w:pPr>
              <w:jc w:val="both"/>
            </w:pPr>
            <w:r w:rsidRPr="00D353B4">
              <w:t xml:space="preserve">Wykład dotyczy: dotyczy podstawowych zagadnień związanych z marketingiem terytorialnym, tworzenia marki miejsca, porażek marketingu terytorialnego, studium przypadków promocji krajów i marketingu miast i regionów, partnerstwo podmiotów </w:t>
            </w:r>
            <w:r w:rsidRPr="00D353B4">
              <w:lastRenderedPageBreak/>
              <w:t>działających na rynku miast i regionów. Na tym tle przedstawiona jest rola administracji publicznej (centralnej i samorządowej), organizacji pozarządowych i przedsiębiorstw w budowaniu zdolności konkurencyjnej obszarów terytorialnych. Praktyczna wiedza dotycząca marketingu terytorialnego i promocji, osadzona jest  w szerszym kontekście wiedzy z zakresu historii, kultury i promocji miasta Lublina, zasad prowadzenia debaty oksfordzkiej. </w:t>
            </w:r>
          </w:p>
          <w:p w14:paraId="14488743" w14:textId="77777777" w:rsidR="002B65BB" w:rsidRPr="00D353B4" w:rsidRDefault="002B65BB" w:rsidP="002B65BB">
            <w:pPr>
              <w:jc w:val="both"/>
            </w:pPr>
            <w:r w:rsidRPr="00D353B4">
              <w:t>Ćwiczenia dotyczą: pisania fragmentów strategii rozwoju wsi (analiza istniejących zasobów, cele, misja, wizja, analiza SWOT, projekt strategii promocji), poznania roli organizacji pozarządowych do zwiększania jakości życia mieszkańców danych miejscowości. </w:t>
            </w:r>
          </w:p>
        </w:tc>
      </w:tr>
      <w:tr w:rsidR="00D353B4" w:rsidRPr="00D353B4" w14:paraId="121A7A74"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B1F93D" w14:textId="77777777" w:rsidR="002B65BB" w:rsidRPr="00D353B4" w:rsidRDefault="002B65BB" w:rsidP="002B65BB">
            <w:r w:rsidRPr="00D353B4">
              <w:lastRenderedPageBreak/>
              <w:t>Wykaz literatury podstawowej i uzupełniającej</w:t>
            </w:r>
          </w:p>
          <w:p w14:paraId="17B34273" w14:textId="77777777" w:rsidR="002B65BB" w:rsidRPr="00D353B4" w:rsidRDefault="002B65BB" w:rsidP="002B65BB"/>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08EC79" w14:textId="77777777" w:rsidR="002B65BB" w:rsidRPr="00D353B4" w:rsidRDefault="002B65BB" w:rsidP="002B65BB">
            <w:pPr>
              <w:jc w:val="both"/>
            </w:pPr>
            <w:r w:rsidRPr="00D353B4">
              <w:rPr>
                <w:bCs/>
              </w:rPr>
              <w:t>Literatura obowiązkowa</w:t>
            </w:r>
          </w:p>
          <w:p w14:paraId="1864CEBA" w14:textId="77777777" w:rsidR="002B65BB" w:rsidRPr="00D353B4" w:rsidRDefault="002B65BB" w:rsidP="00287A37">
            <w:pPr>
              <w:numPr>
                <w:ilvl w:val="0"/>
                <w:numId w:val="7"/>
              </w:numPr>
              <w:tabs>
                <w:tab w:val="clear" w:pos="720"/>
                <w:tab w:val="num" w:pos="436"/>
              </w:tabs>
              <w:ind w:left="436"/>
              <w:jc w:val="both"/>
              <w:textAlignment w:val="baseline"/>
            </w:pPr>
            <w:r w:rsidRPr="00D353B4">
              <w:t>J. Pogorzelski, Praktyczny marketing miast i regionów, Oficyna Wolters Kluwers, Warszawa 2012.</w:t>
            </w:r>
          </w:p>
          <w:p w14:paraId="6E5B7734" w14:textId="77777777" w:rsidR="002B65BB" w:rsidRPr="00D353B4" w:rsidRDefault="002B65BB" w:rsidP="00287A37">
            <w:pPr>
              <w:numPr>
                <w:ilvl w:val="0"/>
                <w:numId w:val="7"/>
              </w:numPr>
              <w:tabs>
                <w:tab w:val="clear" w:pos="720"/>
                <w:tab w:val="num" w:pos="436"/>
              </w:tabs>
              <w:ind w:left="436"/>
              <w:jc w:val="both"/>
              <w:textAlignment w:val="baseline"/>
            </w:pPr>
            <w:r w:rsidRPr="00D353B4">
              <w:t>J. Hawlena,  A. Mazurek-Kusiak, i in. , Turystyka wybrane zagadnienia, Wyd. Spatium, Radom 2022, s. 5-30 (rozdział 1)</w:t>
            </w:r>
          </w:p>
          <w:p w14:paraId="45F90A97" w14:textId="77777777" w:rsidR="002B65BB" w:rsidRPr="00D353B4" w:rsidRDefault="002B65BB" w:rsidP="00287A37">
            <w:pPr>
              <w:numPr>
                <w:ilvl w:val="0"/>
                <w:numId w:val="7"/>
              </w:numPr>
              <w:tabs>
                <w:tab w:val="clear" w:pos="720"/>
                <w:tab w:val="num" w:pos="436"/>
              </w:tabs>
              <w:ind w:left="436"/>
              <w:jc w:val="both"/>
              <w:textAlignment w:val="baseline"/>
            </w:pPr>
            <w:r w:rsidRPr="00D353B4">
              <w:t>A. Szromnik, Marketing terytorialny – miasto i region na rynku, Oficyna Wolters Kluwers, Warszawa 2016.</w:t>
            </w:r>
          </w:p>
          <w:p w14:paraId="7CCCE7FB" w14:textId="77777777" w:rsidR="00287A37" w:rsidRPr="00D353B4" w:rsidRDefault="00287A37" w:rsidP="002B65BB">
            <w:pPr>
              <w:rPr>
                <w:bCs/>
              </w:rPr>
            </w:pPr>
          </w:p>
          <w:p w14:paraId="7E1810B4" w14:textId="7A6B2DE7" w:rsidR="002B65BB" w:rsidRPr="00D353B4" w:rsidRDefault="002B65BB" w:rsidP="002B65BB">
            <w:r w:rsidRPr="00D353B4">
              <w:rPr>
                <w:bCs/>
              </w:rPr>
              <w:t>Literatura dodatkowa</w:t>
            </w:r>
          </w:p>
          <w:p w14:paraId="7C45BF06" w14:textId="77777777" w:rsidR="002B65BB" w:rsidRPr="00D353B4" w:rsidRDefault="002B65BB" w:rsidP="00287A37">
            <w:pPr>
              <w:numPr>
                <w:ilvl w:val="0"/>
                <w:numId w:val="7"/>
              </w:numPr>
              <w:tabs>
                <w:tab w:val="clear" w:pos="720"/>
                <w:tab w:val="num" w:pos="436"/>
              </w:tabs>
              <w:ind w:left="436"/>
              <w:jc w:val="both"/>
              <w:textAlignment w:val="baseline"/>
            </w:pPr>
            <w:r w:rsidRPr="00D353B4">
              <w:rPr>
                <w:bCs/>
              </w:rPr>
              <w:t xml:space="preserve">A. Mazurek-Kusiak </w:t>
            </w:r>
            <w:r w:rsidRPr="00D353B4">
              <w:t xml:space="preserve">2017, </w:t>
            </w:r>
            <w:r w:rsidRPr="00D353B4">
              <w:rPr>
                <w:iCs/>
              </w:rPr>
              <w:t>Kierunki działań promocyjnych miasta Lublina,</w:t>
            </w:r>
            <w:r w:rsidRPr="00D353B4">
              <w:t xml:space="preserve"> Ekonomiczne Problemy Turystyki, nr 3/(39), s. 141-153</w:t>
            </w:r>
          </w:p>
          <w:p w14:paraId="1ABE5047" w14:textId="0812CA0D" w:rsidR="002B65BB" w:rsidRPr="00D353B4" w:rsidRDefault="002B65BB" w:rsidP="00287A37">
            <w:pPr>
              <w:numPr>
                <w:ilvl w:val="0"/>
                <w:numId w:val="7"/>
              </w:numPr>
              <w:tabs>
                <w:tab w:val="clear" w:pos="720"/>
                <w:tab w:val="num" w:pos="436"/>
              </w:tabs>
              <w:ind w:left="436"/>
              <w:jc w:val="both"/>
              <w:textAlignment w:val="baseline"/>
            </w:pPr>
            <w:r w:rsidRPr="00D353B4">
              <w:t xml:space="preserve">A. Kobyłka A., A. </w:t>
            </w:r>
            <w:r w:rsidRPr="00D353B4">
              <w:rPr>
                <w:bCs/>
              </w:rPr>
              <w:t xml:space="preserve">Mazurek-Kusiak </w:t>
            </w:r>
            <w:r w:rsidRPr="00D353B4">
              <w:t>2017, Polityka turystyczna województwa lubelskiego realizowana przez Urząd Marszałkowski, Ekonomiczne Problemy Turystyki, nr 3 (39), s. 101-113.</w:t>
            </w:r>
          </w:p>
        </w:tc>
      </w:tr>
      <w:tr w:rsidR="00D353B4" w:rsidRPr="00D353B4" w14:paraId="55780A71" w14:textId="77777777" w:rsidTr="00287A37">
        <w:trPr>
          <w:trHeight w:val="2679"/>
        </w:trPr>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D872A2" w14:textId="77777777" w:rsidR="002B65BB" w:rsidRPr="00D353B4" w:rsidRDefault="002B65BB" w:rsidP="002B65BB">
            <w:r w:rsidRPr="00D353B4">
              <w:t>Planowane formy/działania/metody dydaktyczne</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B2770F" w14:textId="77777777" w:rsidR="002B65BB" w:rsidRPr="00D353B4" w:rsidRDefault="002B65BB" w:rsidP="002B65BB">
            <w:pPr>
              <w:jc w:val="both"/>
            </w:pPr>
            <w:r w:rsidRPr="00D353B4">
              <w:t>Wykłady z wykorzystaniem technik multimedialnych, odbywające się w  sali dydaktycznej, debata oksfordzka</w:t>
            </w:r>
          </w:p>
          <w:p w14:paraId="778E5BDA" w14:textId="77777777" w:rsidR="002B65BB" w:rsidRPr="00D353B4" w:rsidRDefault="002B65BB" w:rsidP="002B65BB">
            <w:pPr>
              <w:jc w:val="both"/>
            </w:pPr>
            <w:r w:rsidRPr="00D353B4">
              <w:t>Ćwiczenia z wykorzystaniem metod aktywizujących, odbywające się w sali dydaktycznej. Ich forma to:</w:t>
            </w:r>
          </w:p>
          <w:p w14:paraId="2B66BF7F" w14:textId="77777777" w:rsidR="002B65BB" w:rsidRPr="00D353B4" w:rsidRDefault="002B65BB" w:rsidP="002B65BB">
            <w:pPr>
              <w:numPr>
                <w:ilvl w:val="0"/>
                <w:numId w:val="8"/>
              </w:numPr>
              <w:ind w:left="536"/>
              <w:jc w:val="both"/>
              <w:textAlignment w:val="baseline"/>
            </w:pPr>
            <w:r w:rsidRPr="00D353B4">
              <w:t>dyskusja,</w:t>
            </w:r>
          </w:p>
          <w:p w14:paraId="1FCD2402" w14:textId="77777777" w:rsidR="002B65BB" w:rsidRPr="00D353B4" w:rsidRDefault="002B65BB" w:rsidP="002B65BB">
            <w:pPr>
              <w:numPr>
                <w:ilvl w:val="0"/>
                <w:numId w:val="8"/>
              </w:numPr>
              <w:ind w:left="536"/>
              <w:jc w:val="both"/>
              <w:textAlignment w:val="baseline"/>
            </w:pPr>
            <w:r w:rsidRPr="00D353B4">
              <w:t>praca zespołowa w grupach, </w:t>
            </w:r>
          </w:p>
          <w:p w14:paraId="1BEB3566" w14:textId="77777777" w:rsidR="002B65BB" w:rsidRPr="00D353B4" w:rsidRDefault="002B65BB" w:rsidP="002B65BB">
            <w:pPr>
              <w:numPr>
                <w:ilvl w:val="0"/>
                <w:numId w:val="8"/>
              </w:numPr>
              <w:ind w:left="536"/>
              <w:jc w:val="both"/>
              <w:textAlignment w:val="baseline"/>
            </w:pPr>
            <w:r w:rsidRPr="00D353B4">
              <w:t>studia przypadków</w:t>
            </w:r>
          </w:p>
          <w:p w14:paraId="296C4746" w14:textId="77777777" w:rsidR="002B65BB" w:rsidRPr="00D353B4" w:rsidRDefault="002B65BB" w:rsidP="002B65BB">
            <w:pPr>
              <w:numPr>
                <w:ilvl w:val="0"/>
                <w:numId w:val="8"/>
              </w:numPr>
              <w:ind w:left="536"/>
              <w:jc w:val="both"/>
              <w:textAlignment w:val="baseline"/>
            </w:pPr>
            <w:r w:rsidRPr="00D353B4">
              <w:t>praca z tekstem przewodnim</w:t>
            </w:r>
          </w:p>
          <w:p w14:paraId="39F70B44" w14:textId="77777777" w:rsidR="002B65BB" w:rsidRPr="00D353B4" w:rsidRDefault="002B65BB" w:rsidP="002B65BB">
            <w:pPr>
              <w:numPr>
                <w:ilvl w:val="0"/>
                <w:numId w:val="8"/>
              </w:numPr>
              <w:ind w:left="536"/>
              <w:jc w:val="both"/>
              <w:textAlignment w:val="baseline"/>
            </w:pPr>
            <w:r w:rsidRPr="00D353B4">
              <w:t>wykonanie autorskiego projektu.</w:t>
            </w:r>
          </w:p>
        </w:tc>
      </w:tr>
      <w:tr w:rsidR="00D353B4" w:rsidRPr="00D353B4" w14:paraId="3F0A6B75"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35699D" w14:textId="77777777" w:rsidR="002B65BB" w:rsidRPr="00D353B4" w:rsidRDefault="002B65BB" w:rsidP="002B65BB">
            <w:r w:rsidRPr="00D353B4">
              <w:t>Sposoby weryfikacji oraz formy dokumentowania osiągniętych efektów uczenia się</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21A0B4" w14:textId="457FA180" w:rsidR="002B65BB" w:rsidRPr="00D353B4" w:rsidRDefault="002B65BB" w:rsidP="002B65BB">
            <w:pPr>
              <w:jc w:val="both"/>
            </w:pPr>
            <w:r w:rsidRPr="00D353B4">
              <w:t>W1, W2, W3,W4: zaliczenie pisemne (praca kontrolna)</w:t>
            </w:r>
          </w:p>
          <w:p w14:paraId="521EC5D3" w14:textId="4C638A95" w:rsidR="002B65BB" w:rsidRPr="00D353B4" w:rsidRDefault="002B65BB" w:rsidP="002B65BB">
            <w:pPr>
              <w:jc w:val="both"/>
            </w:pPr>
            <w:r w:rsidRPr="00D353B4">
              <w:t>U1, U2, U3: ocena projektów, zaliczenie pisemne (projekt), udział w debacie oksfordzkiej (dziennik zajęć)</w:t>
            </w:r>
          </w:p>
          <w:p w14:paraId="0197FE7B" w14:textId="21C8633A" w:rsidR="002B65BB" w:rsidRPr="00D353B4" w:rsidRDefault="002B65BB" w:rsidP="002B65BB">
            <w:pPr>
              <w:jc w:val="both"/>
            </w:pPr>
            <w:r w:rsidRPr="00D353B4">
              <w:t>K1: ocena aktywności na zajęciach (dziennik zajęć)</w:t>
            </w:r>
          </w:p>
        </w:tc>
      </w:tr>
      <w:tr w:rsidR="00D353B4" w:rsidRPr="00D353B4" w14:paraId="1DBDAC65" w14:textId="77777777" w:rsidTr="00287A37">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C938E1" w14:textId="77777777" w:rsidR="002B65BB" w:rsidRPr="00D353B4" w:rsidRDefault="002B65BB" w:rsidP="002B65BB">
            <w:r w:rsidRPr="00D353B4">
              <w:t>Elementy i wagi mające wpływ na ocenę końcową</w:t>
            </w:r>
          </w:p>
          <w:p w14:paraId="7B97D8B7" w14:textId="77777777" w:rsidR="002B65BB" w:rsidRPr="00D353B4" w:rsidRDefault="002B65BB" w:rsidP="002B65BB">
            <w:pPr>
              <w:spacing w:after="240"/>
            </w:pP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61E18A" w14:textId="77777777" w:rsidR="002B65BB" w:rsidRPr="00D353B4" w:rsidRDefault="002B65BB" w:rsidP="002B65BB">
            <w:pPr>
              <w:jc w:val="both"/>
            </w:pPr>
            <w:r w:rsidRPr="00D353B4">
              <w:t>Zaliczenie  pisemne                                                   0,4</w:t>
            </w:r>
          </w:p>
          <w:p w14:paraId="451624C1" w14:textId="77777777" w:rsidR="002B65BB" w:rsidRPr="00D353B4" w:rsidRDefault="002B65BB" w:rsidP="002B65BB">
            <w:pPr>
              <w:jc w:val="both"/>
            </w:pPr>
            <w:r w:rsidRPr="00D353B4">
              <w:t>Projekt: strategia wsi                                                 0,4</w:t>
            </w:r>
          </w:p>
          <w:p w14:paraId="7D8CCDBC" w14:textId="77777777" w:rsidR="002B65BB" w:rsidRPr="00D353B4" w:rsidRDefault="002B65BB" w:rsidP="002B65BB">
            <w:pPr>
              <w:jc w:val="both"/>
            </w:pPr>
            <w:r w:rsidRPr="00D353B4">
              <w:t>Udział w debacie oksfordzkiej                                  0,2</w:t>
            </w:r>
          </w:p>
        </w:tc>
      </w:tr>
      <w:tr w:rsidR="00D353B4" w:rsidRPr="00D353B4" w14:paraId="65610F6D" w14:textId="77777777" w:rsidTr="00287A37">
        <w:trPr>
          <w:trHeight w:val="1403"/>
        </w:trPr>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8B655A" w14:textId="77777777" w:rsidR="002B65BB" w:rsidRPr="00D353B4" w:rsidRDefault="002B65BB" w:rsidP="002B65BB">
            <w:pPr>
              <w:jc w:val="both"/>
            </w:pPr>
            <w:r w:rsidRPr="00D353B4">
              <w:t>Bilans punktów ECTS</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BBEC2F" w14:textId="77777777" w:rsidR="002B65BB" w:rsidRPr="00D353B4" w:rsidRDefault="002B65BB" w:rsidP="002B65BB">
            <w:r w:rsidRPr="00D353B4">
              <w:t>Kontaktowe:</w:t>
            </w:r>
          </w:p>
          <w:p w14:paraId="1A60B3A6" w14:textId="77777777" w:rsidR="002B65BB" w:rsidRPr="00D353B4" w:rsidRDefault="002B65BB" w:rsidP="002B65BB">
            <w:r w:rsidRPr="00D353B4">
              <w:t>10 godz. wykłady</w:t>
            </w:r>
          </w:p>
          <w:p w14:paraId="0AD8A25A" w14:textId="77777777" w:rsidR="002B65BB" w:rsidRPr="00D353B4" w:rsidRDefault="002B65BB" w:rsidP="002B65BB">
            <w:r w:rsidRPr="00D353B4">
              <w:t>5 godz. ćwiczenia audytoryjne</w:t>
            </w:r>
          </w:p>
          <w:p w14:paraId="33D90F44" w14:textId="37F7360C" w:rsidR="002B65BB" w:rsidRPr="00D353B4" w:rsidRDefault="006258B0" w:rsidP="002B65BB">
            <w:r w:rsidRPr="00D353B4">
              <w:t>5</w:t>
            </w:r>
            <w:r w:rsidR="002B65BB" w:rsidRPr="00D353B4">
              <w:t xml:space="preserve"> godz. ćwiczenia laboratoryjne</w:t>
            </w:r>
          </w:p>
          <w:p w14:paraId="054825FD" w14:textId="2F714C2A" w:rsidR="002B65BB" w:rsidRPr="00D353B4" w:rsidRDefault="002B65BB" w:rsidP="002B65BB">
            <w:r w:rsidRPr="00D353B4">
              <w:t>Razem godzimy kontaktowe 2</w:t>
            </w:r>
            <w:r w:rsidR="006258B0" w:rsidRPr="00D353B4">
              <w:t>0</w:t>
            </w:r>
            <w:r w:rsidRPr="00D353B4">
              <w:t xml:space="preserve"> godz. (0</w:t>
            </w:r>
            <w:r w:rsidR="006258B0" w:rsidRPr="00D353B4">
              <w:t>,</w:t>
            </w:r>
            <w:r w:rsidRPr="00D353B4">
              <w:t>8 ECTS)</w:t>
            </w:r>
          </w:p>
          <w:p w14:paraId="3BE61C40" w14:textId="77777777" w:rsidR="002B65BB" w:rsidRPr="00D353B4" w:rsidRDefault="002B65BB" w:rsidP="002B65BB"/>
          <w:p w14:paraId="05D685B7" w14:textId="77777777" w:rsidR="002B65BB" w:rsidRPr="00D353B4" w:rsidRDefault="002B65BB" w:rsidP="002B65BB">
            <w:r w:rsidRPr="00D353B4">
              <w:t>Niekontaktowe:</w:t>
            </w:r>
          </w:p>
          <w:p w14:paraId="11D47561" w14:textId="77777777" w:rsidR="002B65BB" w:rsidRPr="00D353B4" w:rsidRDefault="002B65BB" w:rsidP="002B65BB">
            <w:r w:rsidRPr="00D353B4">
              <w:t>15 godz. – przygotowanie do ćwiczeń</w:t>
            </w:r>
          </w:p>
          <w:p w14:paraId="1EA7D10C" w14:textId="5D4F5EE5" w:rsidR="002B65BB" w:rsidRPr="00D353B4" w:rsidRDefault="002B65BB" w:rsidP="002B65BB">
            <w:r w:rsidRPr="00D353B4">
              <w:t>1</w:t>
            </w:r>
            <w:r w:rsidR="006258B0" w:rsidRPr="00D353B4">
              <w:t>5</w:t>
            </w:r>
            <w:r w:rsidRPr="00D353B4">
              <w:t xml:space="preserve"> godz. - przygotowanie się do zaliczenia pisemnego</w:t>
            </w:r>
          </w:p>
          <w:p w14:paraId="270B85CA" w14:textId="7DEF7C09" w:rsidR="002B65BB" w:rsidRPr="00D353B4" w:rsidRDefault="002B65BB" w:rsidP="002B65BB">
            <w:r w:rsidRPr="00D353B4">
              <w:t>1</w:t>
            </w:r>
            <w:r w:rsidR="006258B0" w:rsidRPr="00D353B4">
              <w:t>3</w:t>
            </w:r>
            <w:r w:rsidRPr="00D353B4">
              <w:t xml:space="preserve"> godz. - przygotowanie się do debaty oksfordzkiej</w:t>
            </w:r>
          </w:p>
          <w:p w14:paraId="0018545A" w14:textId="4156C4C7" w:rsidR="002B65BB" w:rsidRPr="00D353B4" w:rsidRDefault="002B65BB" w:rsidP="002B65BB">
            <w:r w:rsidRPr="00D353B4">
              <w:t>1</w:t>
            </w:r>
            <w:r w:rsidR="006258B0" w:rsidRPr="00D353B4">
              <w:t>2</w:t>
            </w:r>
            <w:r w:rsidRPr="00D353B4">
              <w:t xml:space="preserve"> godz.- czytanie zalecanej literatury</w:t>
            </w:r>
          </w:p>
          <w:p w14:paraId="4068BC7D" w14:textId="4B787B2A" w:rsidR="002B65BB" w:rsidRPr="00D353B4" w:rsidRDefault="002B65BB" w:rsidP="002B65BB">
            <w:r w:rsidRPr="00D353B4">
              <w:t xml:space="preserve">Razem godzimy niekontaktowe </w:t>
            </w:r>
            <w:r w:rsidR="006258B0" w:rsidRPr="00D353B4">
              <w:t>55</w:t>
            </w:r>
            <w:r w:rsidRPr="00D353B4">
              <w:t xml:space="preserve"> godz. (</w:t>
            </w:r>
            <w:r w:rsidR="006258B0" w:rsidRPr="00D353B4">
              <w:t>2,</w:t>
            </w:r>
            <w:r w:rsidRPr="00D353B4">
              <w:t>2 ECTS)</w:t>
            </w:r>
          </w:p>
          <w:p w14:paraId="0D13DF4E" w14:textId="77777777" w:rsidR="002B65BB" w:rsidRPr="00D353B4" w:rsidRDefault="002B65BB" w:rsidP="002B65BB"/>
          <w:p w14:paraId="4E6A76EC" w14:textId="77777777" w:rsidR="002B65BB" w:rsidRPr="00D353B4" w:rsidRDefault="002B65BB" w:rsidP="002B65BB">
            <w:r w:rsidRPr="00D353B4">
              <w:t>Łączny nakład pracy studenta to 75 godz. co odpowiada 3 punktom ECTS</w:t>
            </w:r>
          </w:p>
        </w:tc>
      </w:tr>
      <w:tr w:rsidR="002B65BB" w:rsidRPr="00D353B4" w14:paraId="19A6C274" w14:textId="77777777" w:rsidTr="00287A37">
        <w:trPr>
          <w:trHeight w:val="718"/>
        </w:trPr>
        <w:tc>
          <w:tcPr>
            <w:tcW w:w="1649"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99C4AE" w14:textId="77777777" w:rsidR="002B65BB" w:rsidRPr="00D353B4" w:rsidRDefault="002B65BB" w:rsidP="002B65BB">
            <w:r w:rsidRPr="00D353B4">
              <w:lastRenderedPageBreak/>
              <w:t>Nakład pracy związany z zajęciami wymagającymi bezpośredniego udziału nauczyciela akademickiego</w:t>
            </w:r>
          </w:p>
        </w:tc>
        <w:tc>
          <w:tcPr>
            <w:tcW w:w="3351"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A4CED8" w14:textId="77777777" w:rsidR="002B65BB" w:rsidRPr="00D353B4" w:rsidRDefault="002B65BB" w:rsidP="002B65BB">
            <w:r w:rsidRPr="00D353B4">
              <w:t>10 godz. wykłady</w:t>
            </w:r>
          </w:p>
          <w:p w14:paraId="18A01474" w14:textId="77777777" w:rsidR="002B65BB" w:rsidRPr="00D353B4" w:rsidRDefault="002B65BB" w:rsidP="002B65BB">
            <w:r w:rsidRPr="00D353B4">
              <w:t>5 godz. ćwiczenia audytoryjne</w:t>
            </w:r>
          </w:p>
          <w:p w14:paraId="503D73C4" w14:textId="269D3943" w:rsidR="002B65BB" w:rsidRPr="00D353B4" w:rsidRDefault="006258B0" w:rsidP="002B65BB">
            <w:r w:rsidRPr="00D353B4">
              <w:t>5</w:t>
            </w:r>
            <w:r w:rsidR="002B65BB" w:rsidRPr="00D353B4">
              <w:t xml:space="preserve"> godz. ćwiczenia laboratoryjne</w:t>
            </w:r>
          </w:p>
          <w:p w14:paraId="6A09EBC5" w14:textId="162D9E0F" w:rsidR="002B65BB" w:rsidRPr="00D353B4" w:rsidRDefault="002B65BB" w:rsidP="002B65BB">
            <w:r w:rsidRPr="00D353B4">
              <w:t>Łącznie 2</w:t>
            </w:r>
            <w:r w:rsidR="006258B0" w:rsidRPr="00D353B4">
              <w:t>0</w:t>
            </w:r>
            <w:r w:rsidRPr="00D353B4">
              <w:t xml:space="preserve"> godz. co odpowiada </w:t>
            </w:r>
            <w:r w:rsidR="006258B0" w:rsidRPr="00D353B4">
              <w:t>0,</w:t>
            </w:r>
            <w:r w:rsidRPr="00D353B4">
              <w:t>8 punktom ECTS</w:t>
            </w:r>
          </w:p>
        </w:tc>
      </w:tr>
    </w:tbl>
    <w:p w14:paraId="2D7EA679" w14:textId="77777777" w:rsidR="002B65BB" w:rsidRPr="00D353B4" w:rsidRDefault="002B65BB" w:rsidP="002B65BB">
      <w:pPr>
        <w:rPr>
          <w:b/>
          <w:sz w:val="28"/>
          <w:szCs w:val="28"/>
        </w:rPr>
      </w:pPr>
    </w:p>
    <w:p w14:paraId="1D011E95" w14:textId="56950F8E" w:rsidR="002B65BB" w:rsidRPr="00D353B4" w:rsidRDefault="002B65BB" w:rsidP="00287A37">
      <w:pPr>
        <w:rPr>
          <w:b/>
          <w:sz w:val="28"/>
          <w:szCs w:val="28"/>
        </w:rPr>
      </w:pPr>
      <w:r w:rsidRPr="00D353B4">
        <w:rPr>
          <w:b/>
          <w:sz w:val="28"/>
          <w:szCs w:val="28"/>
        </w:rPr>
        <w:t>Karta opisu zajęć z modułu  Marka Miejsc Blok G</w:t>
      </w:r>
    </w:p>
    <w:tbl>
      <w:tblPr>
        <w:tblW w:w="5000" w:type="pct"/>
        <w:tblCellMar>
          <w:top w:w="15" w:type="dxa"/>
          <w:left w:w="15" w:type="dxa"/>
          <w:bottom w:w="15" w:type="dxa"/>
          <w:right w:w="15" w:type="dxa"/>
        </w:tblCellMar>
        <w:tblLook w:val="04A0" w:firstRow="1" w:lastRow="0" w:firstColumn="1" w:lastColumn="0" w:noHBand="0" w:noVBand="1"/>
      </w:tblPr>
      <w:tblGrid>
        <w:gridCol w:w="3037"/>
        <w:gridCol w:w="6591"/>
      </w:tblGrid>
      <w:tr w:rsidR="00D353B4" w:rsidRPr="00D353B4" w14:paraId="46C57C86"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FF07AE" w14:textId="77777777" w:rsidR="002B65BB" w:rsidRPr="00D353B4" w:rsidRDefault="002B65BB" w:rsidP="002B65BB">
            <w:r w:rsidRPr="00D353B4">
              <w:t xml:space="preserve">Nazwa kierunku studiów </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D677FA" w14:textId="77777777" w:rsidR="002B65BB" w:rsidRPr="00D353B4" w:rsidRDefault="002B65BB" w:rsidP="002B65BB">
            <w:r w:rsidRPr="00D353B4">
              <w:t>Turystyka i Rekreacja </w:t>
            </w:r>
          </w:p>
        </w:tc>
      </w:tr>
      <w:tr w:rsidR="00D353B4" w:rsidRPr="00D353B4" w14:paraId="49826222"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46FE31" w14:textId="77777777" w:rsidR="002B65BB" w:rsidRPr="00D353B4" w:rsidRDefault="002B65BB" w:rsidP="002B65BB">
            <w:r w:rsidRPr="00D353B4">
              <w:t>Nazwa modułu, także nazwa w języku angielskim</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926BA7" w14:textId="77777777" w:rsidR="002B65BB" w:rsidRPr="00D353B4" w:rsidRDefault="002B65BB" w:rsidP="002B65BB">
            <w:pPr>
              <w:rPr>
                <w:lang w:val="en-GB"/>
              </w:rPr>
            </w:pPr>
            <w:r w:rsidRPr="00D353B4">
              <w:rPr>
                <w:bCs/>
                <w:lang w:val="en-GB"/>
              </w:rPr>
              <w:t>Marka Miejsc</w:t>
            </w:r>
          </w:p>
          <w:p w14:paraId="7B38B4F0" w14:textId="77777777" w:rsidR="002B65BB" w:rsidRPr="00D353B4" w:rsidRDefault="002B65BB" w:rsidP="002B65BB">
            <w:pPr>
              <w:rPr>
                <w:lang w:val="en-GB"/>
              </w:rPr>
            </w:pPr>
            <w:r w:rsidRPr="00D353B4">
              <w:rPr>
                <w:rStyle w:val="rynqvb"/>
                <w:lang w:val="en"/>
              </w:rPr>
              <w:t>Brand of Places</w:t>
            </w:r>
          </w:p>
        </w:tc>
      </w:tr>
      <w:tr w:rsidR="00D353B4" w:rsidRPr="00D353B4" w14:paraId="37A5C0B2"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FB9170" w14:textId="77777777" w:rsidR="002B65BB" w:rsidRPr="00D353B4" w:rsidRDefault="002B65BB" w:rsidP="002B65BB">
            <w:r w:rsidRPr="00D353B4">
              <w:t>Język wykładowy</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073C6C" w14:textId="77777777" w:rsidR="002B65BB" w:rsidRPr="00D353B4" w:rsidRDefault="002B65BB" w:rsidP="002B65BB">
            <w:r w:rsidRPr="00D353B4">
              <w:t>Polski</w:t>
            </w:r>
          </w:p>
        </w:tc>
      </w:tr>
      <w:tr w:rsidR="00D353B4" w:rsidRPr="00D353B4" w14:paraId="7C7505E4"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DE2EC0" w14:textId="77777777" w:rsidR="002B65BB" w:rsidRPr="00D353B4" w:rsidRDefault="002B65BB" w:rsidP="002B65BB">
            <w:r w:rsidRPr="00D353B4">
              <w:t>Rodzaj modułu</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B45D89" w14:textId="77777777" w:rsidR="002B65BB" w:rsidRPr="00D353B4" w:rsidRDefault="002B65BB" w:rsidP="002B65BB">
            <w:r w:rsidRPr="00D353B4">
              <w:t>Fakultatywny</w:t>
            </w:r>
          </w:p>
        </w:tc>
      </w:tr>
      <w:tr w:rsidR="00D353B4" w:rsidRPr="00D353B4" w14:paraId="6C436D4A"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6FF3B7" w14:textId="77777777" w:rsidR="002B65BB" w:rsidRPr="00D353B4" w:rsidRDefault="002B65BB" w:rsidP="002B65BB">
            <w:r w:rsidRPr="00D353B4">
              <w:t>Poziom studiów</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E57EEF" w14:textId="77777777" w:rsidR="002B65BB" w:rsidRPr="00D353B4" w:rsidRDefault="002B65BB" w:rsidP="002B65BB">
            <w:r w:rsidRPr="00D353B4">
              <w:t>pierwszego stopnia</w:t>
            </w:r>
          </w:p>
        </w:tc>
      </w:tr>
      <w:tr w:rsidR="00D353B4" w:rsidRPr="00D353B4" w14:paraId="633A05BD"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C4A13F" w14:textId="77777777" w:rsidR="002B65BB" w:rsidRPr="00D353B4" w:rsidRDefault="002B65BB" w:rsidP="002B65BB">
            <w:r w:rsidRPr="00D353B4">
              <w:t>Forma studiów</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6AE759" w14:textId="77777777" w:rsidR="002B65BB" w:rsidRPr="00D353B4" w:rsidRDefault="002B65BB" w:rsidP="002B65BB">
            <w:r w:rsidRPr="00D353B4">
              <w:t>niestacjonarne</w:t>
            </w:r>
          </w:p>
        </w:tc>
      </w:tr>
      <w:tr w:rsidR="00D353B4" w:rsidRPr="00D353B4" w14:paraId="718C8977"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FB1DA5" w14:textId="77777777" w:rsidR="002B65BB" w:rsidRPr="00D353B4" w:rsidRDefault="002B65BB" w:rsidP="002B65BB">
            <w:r w:rsidRPr="00D353B4">
              <w:t>Rok studiów dla kierunku</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AD11B2" w14:textId="77777777" w:rsidR="002B65BB" w:rsidRPr="00D353B4" w:rsidRDefault="002B65BB" w:rsidP="002B65BB">
            <w:r w:rsidRPr="00D353B4">
              <w:t>III</w:t>
            </w:r>
          </w:p>
        </w:tc>
      </w:tr>
      <w:tr w:rsidR="00D353B4" w:rsidRPr="00D353B4" w14:paraId="3F43A33D"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829616" w14:textId="77777777" w:rsidR="002B65BB" w:rsidRPr="00D353B4" w:rsidRDefault="002B65BB" w:rsidP="002B65BB">
            <w:r w:rsidRPr="00D353B4">
              <w:t>Semestr dla kierunku</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C4AD93" w14:textId="77777777" w:rsidR="002B65BB" w:rsidRPr="00D353B4" w:rsidRDefault="002B65BB" w:rsidP="002B65BB">
            <w:r w:rsidRPr="00D353B4">
              <w:t>5</w:t>
            </w:r>
          </w:p>
        </w:tc>
      </w:tr>
      <w:tr w:rsidR="00D353B4" w:rsidRPr="00D353B4" w14:paraId="7096208F"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DA35E7" w14:textId="2F829613" w:rsidR="002B65BB" w:rsidRPr="00D353B4" w:rsidRDefault="002B65BB" w:rsidP="002B65BB">
            <w:r w:rsidRPr="00D353B4">
              <w:t>Liczba punktów ECTS z podziałem na kontaktowe/</w:t>
            </w:r>
            <w:r w:rsidR="00287A37" w:rsidRPr="00D353B4">
              <w:t xml:space="preserve"> </w:t>
            </w:r>
            <w:r w:rsidRPr="00D353B4">
              <w:t>niekontaktowe</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52911E" w14:textId="64530D6F" w:rsidR="002B65BB" w:rsidRPr="00D353B4" w:rsidRDefault="00A422C1" w:rsidP="002B65BB">
            <w:r w:rsidRPr="00D353B4">
              <w:t>3 (0,8/2,2)</w:t>
            </w:r>
          </w:p>
        </w:tc>
      </w:tr>
      <w:tr w:rsidR="00D353B4" w:rsidRPr="00D353B4" w14:paraId="5F5F72A4"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6C071C" w14:textId="77777777" w:rsidR="002B65BB" w:rsidRPr="00D353B4" w:rsidRDefault="002B65BB" w:rsidP="002B65BB">
            <w:r w:rsidRPr="00D353B4">
              <w:t>Tytuł naukowy/stopień naukowy, imię i nazwisko osoby odpowiedzialnej za moduł</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598C13" w14:textId="77777777" w:rsidR="002B65BB" w:rsidRPr="00D353B4" w:rsidRDefault="002B65BB" w:rsidP="002B65BB">
            <w:r w:rsidRPr="00D353B4">
              <w:t>dr hab. Anna Mazurek-Kusiak, prof. uczelni</w:t>
            </w:r>
          </w:p>
        </w:tc>
      </w:tr>
      <w:tr w:rsidR="00D353B4" w:rsidRPr="00D353B4" w14:paraId="145FF96D"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BDF131" w14:textId="77777777" w:rsidR="002B65BB" w:rsidRPr="00D353B4" w:rsidRDefault="002B65BB" w:rsidP="002B65BB">
            <w:r w:rsidRPr="00D353B4">
              <w:t>Jednostka oferująca moduł</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DAC90D" w14:textId="77777777" w:rsidR="002B65BB" w:rsidRPr="00D353B4" w:rsidRDefault="002B65BB" w:rsidP="002B65BB">
            <w:r w:rsidRPr="00D353B4">
              <w:t>Katedra Turystyki i Rekreacji </w:t>
            </w:r>
          </w:p>
        </w:tc>
      </w:tr>
      <w:tr w:rsidR="00D353B4" w:rsidRPr="00D353B4" w14:paraId="136B35C6"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F08E42" w14:textId="77777777" w:rsidR="002B65BB" w:rsidRPr="00D353B4" w:rsidRDefault="002B65BB" w:rsidP="002B65BB">
            <w:r w:rsidRPr="00D353B4">
              <w:t>Cel modułu</w:t>
            </w:r>
          </w:p>
          <w:p w14:paraId="678E54A3"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51E92C" w14:textId="77777777" w:rsidR="002B65BB" w:rsidRPr="00D353B4" w:rsidRDefault="002B65BB" w:rsidP="002B65BB">
            <w:pPr>
              <w:jc w:val="both"/>
            </w:pPr>
            <w:r w:rsidRPr="00D353B4">
              <w:t xml:space="preserve">Celem kształcenia jest zrozumienie kulturowego i historycznego znaczenia miejsc, analizę symboliki przestrzeni, rozwijanie świadomości społecznej, zastosowanie interdyscyplinarnych metod badań, rozwój umiejętności analitycznych i krytycznego myślenia, badanie zrównoważonego rozwoju, kreowanie świadomości lokalnej i globalnej oraz stymulowanie kreatywności. </w:t>
            </w:r>
          </w:p>
        </w:tc>
      </w:tr>
      <w:tr w:rsidR="00D353B4" w:rsidRPr="00D353B4" w14:paraId="671FE976" w14:textId="77777777" w:rsidTr="00287A37">
        <w:trPr>
          <w:trHeight w:val="236"/>
        </w:trPr>
        <w:tc>
          <w:tcPr>
            <w:tcW w:w="1577"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FA98EA" w14:textId="77777777" w:rsidR="002B65BB" w:rsidRPr="00D353B4" w:rsidRDefault="002B65BB" w:rsidP="002B65BB">
            <w:pPr>
              <w:jc w:val="both"/>
            </w:pPr>
            <w:r w:rsidRPr="00D353B4">
              <w:t>Efekty uczenia się dla modułu to opis zasobu wiedzy, umiejętności i kompetencji społecznych, które student osiągnie po zrealizowaniu zajęć.</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C91463" w14:textId="77777777" w:rsidR="002B65BB" w:rsidRPr="00D353B4" w:rsidRDefault="002B65BB" w:rsidP="002B65BB">
            <w:r w:rsidRPr="00D353B4">
              <w:rPr>
                <w:bCs/>
              </w:rPr>
              <w:t>Wiedza:</w:t>
            </w:r>
          </w:p>
        </w:tc>
      </w:tr>
      <w:tr w:rsidR="00D353B4" w:rsidRPr="00D353B4" w14:paraId="23ECB2A5" w14:textId="77777777" w:rsidTr="00287A37">
        <w:trPr>
          <w:trHeight w:val="233"/>
        </w:trPr>
        <w:tc>
          <w:tcPr>
            <w:tcW w:w="1577" w:type="pct"/>
            <w:vMerge/>
            <w:tcBorders>
              <w:top w:val="single" w:sz="4" w:space="0" w:color="000000"/>
              <w:left w:val="single" w:sz="4" w:space="0" w:color="000000"/>
              <w:bottom w:val="single" w:sz="4" w:space="0" w:color="000000"/>
              <w:right w:val="single" w:sz="4" w:space="0" w:color="000000"/>
            </w:tcBorders>
            <w:vAlign w:val="center"/>
            <w:hideMark/>
          </w:tcPr>
          <w:p w14:paraId="4E4C495B"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A6FAB4" w14:textId="77777777" w:rsidR="002B65BB" w:rsidRPr="00D353B4" w:rsidRDefault="002B65BB" w:rsidP="002B65BB">
            <w:r w:rsidRPr="00D353B4">
              <w:t>W1. wie co to jest marka miejsc</w:t>
            </w:r>
          </w:p>
        </w:tc>
      </w:tr>
      <w:tr w:rsidR="00D353B4" w:rsidRPr="00D353B4" w14:paraId="2CDFA20D" w14:textId="77777777" w:rsidTr="00287A37">
        <w:trPr>
          <w:trHeight w:val="233"/>
        </w:trPr>
        <w:tc>
          <w:tcPr>
            <w:tcW w:w="1577" w:type="pct"/>
            <w:vMerge/>
            <w:tcBorders>
              <w:top w:val="single" w:sz="4" w:space="0" w:color="000000"/>
              <w:left w:val="single" w:sz="4" w:space="0" w:color="000000"/>
              <w:bottom w:val="single" w:sz="4" w:space="0" w:color="000000"/>
              <w:right w:val="single" w:sz="4" w:space="0" w:color="000000"/>
            </w:tcBorders>
            <w:vAlign w:val="center"/>
            <w:hideMark/>
          </w:tcPr>
          <w:p w14:paraId="4A8E22F5"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DFE1A0" w14:textId="77777777" w:rsidR="002B65BB" w:rsidRPr="00D353B4" w:rsidRDefault="002B65BB" w:rsidP="002B65BB">
            <w:r w:rsidRPr="00D353B4">
              <w:t>W2 zna zasady budowania marki miejsca</w:t>
            </w:r>
          </w:p>
        </w:tc>
      </w:tr>
      <w:tr w:rsidR="00D353B4" w:rsidRPr="00D353B4" w14:paraId="5F5876A7" w14:textId="77777777" w:rsidTr="00287A37">
        <w:trPr>
          <w:trHeight w:val="126"/>
        </w:trPr>
        <w:tc>
          <w:tcPr>
            <w:tcW w:w="1577" w:type="pct"/>
            <w:vMerge/>
            <w:tcBorders>
              <w:top w:val="single" w:sz="4" w:space="0" w:color="000000"/>
              <w:left w:val="single" w:sz="4" w:space="0" w:color="000000"/>
              <w:bottom w:val="single" w:sz="4" w:space="0" w:color="000000"/>
              <w:right w:val="single" w:sz="4" w:space="0" w:color="000000"/>
            </w:tcBorders>
            <w:vAlign w:val="center"/>
            <w:hideMark/>
          </w:tcPr>
          <w:p w14:paraId="1A5887EB"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6308E1" w14:textId="77777777" w:rsidR="002B65BB" w:rsidRPr="00D353B4" w:rsidRDefault="002B65BB" w:rsidP="002B65BB">
            <w:r w:rsidRPr="00D353B4">
              <w:t>W3. zna potencjalne źródła porażek marki miejsca</w:t>
            </w:r>
          </w:p>
        </w:tc>
      </w:tr>
      <w:tr w:rsidR="00D353B4" w:rsidRPr="00D353B4" w14:paraId="763F0394" w14:textId="77777777" w:rsidTr="00287A37">
        <w:trPr>
          <w:trHeight w:val="233"/>
        </w:trPr>
        <w:tc>
          <w:tcPr>
            <w:tcW w:w="1577" w:type="pct"/>
            <w:vMerge/>
            <w:tcBorders>
              <w:top w:val="single" w:sz="4" w:space="0" w:color="000000"/>
              <w:left w:val="single" w:sz="4" w:space="0" w:color="000000"/>
              <w:bottom w:val="single" w:sz="4" w:space="0" w:color="000000"/>
              <w:right w:val="single" w:sz="4" w:space="0" w:color="000000"/>
            </w:tcBorders>
            <w:vAlign w:val="center"/>
            <w:hideMark/>
          </w:tcPr>
          <w:p w14:paraId="5FCCD97B"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C02457" w14:textId="77777777" w:rsidR="002B65BB" w:rsidRPr="00D353B4" w:rsidRDefault="002B65BB" w:rsidP="002B65BB">
            <w:r w:rsidRPr="00D353B4">
              <w:rPr>
                <w:bCs/>
              </w:rPr>
              <w:t>Umiejętności:</w:t>
            </w:r>
          </w:p>
        </w:tc>
      </w:tr>
      <w:tr w:rsidR="00D353B4" w:rsidRPr="00D353B4" w14:paraId="37F9E1AD" w14:textId="77777777" w:rsidTr="00287A37">
        <w:trPr>
          <w:trHeight w:val="233"/>
        </w:trPr>
        <w:tc>
          <w:tcPr>
            <w:tcW w:w="1577" w:type="pct"/>
            <w:vMerge/>
            <w:tcBorders>
              <w:top w:val="single" w:sz="4" w:space="0" w:color="000000"/>
              <w:left w:val="single" w:sz="4" w:space="0" w:color="000000"/>
              <w:bottom w:val="single" w:sz="4" w:space="0" w:color="000000"/>
              <w:right w:val="single" w:sz="4" w:space="0" w:color="000000"/>
            </w:tcBorders>
            <w:vAlign w:val="center"/>
            <w:hideMark/>
          </w:tcPr>
          <w:p w14:paraId="6A794D22"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9101AB" w14:textId="77777777" w:rsidR="002B65BB" w:rsidRPr="00D353B4" w:rsidRDefault="002B65BB" w:rsidP="002B65BB">
            <w:r w:rsidRPr="00D353B4">
              <w:t>U1.potrafi stworzyć projekt promocji marki miejsca</w:t>
            </w:r>
          </w:p>
        </w:tc>
      </w:tr>
      <w:tr w:rsidR="00D353B4" w:rsidRPr="00D353B4" w14:paraId="2A616B67" w14:textId="77777777" w:rsidTr="00287A37">
        <w:trPr>
          <w:trHeight w:val="233"/>
        </w:trPr>
        <w:tc>
          <w:tcPr>
            <w:tcW w:w="1577" w:type="pct"/>
            <w:vMerge/>
            <w:tcBorders>
              <w:top w:val="single" w:sz="4" w:space="0" w:color="000000"/>
              <w:left w:val="single" w:sz="4" w:space="0" w:color="000000"/>
              <w:bottom w:val="single" w:sz="4" w:space="0" w:color="000000"/>
              <w:right w:val="single" w:sz="4" w:space="0" w:color="000000"/>
            </w:tcBorders>
            <w:vAlign w:val="center"/>
            <w:hideMark/>
          </w:tcPr>
          <w:p w14:paraId="08537A8D"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911864" w14:textId="77777777" w:rsidR="002B65BB" w:rsidRPr="00D353B4" w:rsidRDefault="002B65BB" w:rsidP="002B65BB">
            <w:r w:rsidRPr="00D353B4">
              <w:t>U2.potrafi zaplanować działalność organizacji pozarządowych, które wpływają na wizerunek marki miejsca </w:t>
            </w:r>
          </w:p>
        </w:tc>
      </w:tr>
      <w:tr w:rsidR="00D353B4" w:rsidRPr="00D353B4" w14:paraId="18463C6F" w14:textId="77777777" w:rsidTr="00287A37">
        <w:trPr>
          <w:trHeight w:val="233"/>
        </w:trPr>
        <w:tc>
          <w:tcPr>
            <w:tcW w:w="1577" w:type="pct"/>
            <w:vMerge/>
            <w:tcBorders>
              <w:top w:val="single" w:sz="4" w:space="0" w:color="000000"/>
              <w:left w:val="single" w:sz="4" w:space="0" w:color="000000"/>
              <w:bottom w:val="single" w:sz="4" w:space="0" w:color="000000"/>
              <w:right w:val="single" w:sz="4" w:space="0" w:color="000000"/>
            </w:tcBorders>
            <w:vAlign w:val="center"/>
            <w:hideMark/>
          </w:tcPr>
          <w:p w14:paraId="7662154C"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D7FE5F" w14:textId="77777777" w:rsidR="002B65BB" w:rsidRPr="00D353B4" w:rsidRDefault="002B65BB" w:rsidP="002B65BB">
            <w:r w:rsidRPr="00D353B4">
              <w:t>U3.potrafi napisać strategię  rozwoju marki wybranej wsi</w:t>
            </w:r>
          </w:p>
        </w:tc>
      </w:tr>
      <w:tr w:rsidR="00D353B4" w:rsidRPr="00D353B4" w14:paraId="20E3E2FB" w14:textId="77777777" w:rsidTr="00287A37">
        <w:trPr>
          <w:trHeight w:val="233"/>
        </w:trPr>
        <w:tc>
          <w:tcPr>
            <w:tcW w:w="1577" w:type="pct"/>
            <w:vMerge/>
            <w:tcBorders>
              <w:top w:val="single" w:sz="4" w:space="0" w:color="000000"/>
              <w:left w:val="single" w:sz="4" w:space="0" w:color="000000"/>
              <w:bottom w:val="single" w:sz="4" w:space="0" w:color="000000"/>
              <w:right w:val="single" w:sz="4" w:space="0" w:color="000000"/>
            </w:tcBorders>
            <w:vAlign w:val="center"/>
            <w:hideMark/>
          </w:tcPr>
          <w:p w14:paraId="59893175"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3B4C1D" w14:textId="77777777" w:rsidR="002B65BB" w:rsidRPr="00D353B4" w:rsidRDefault="002B65BB" w:rsidP="002B65BB">
            <w:r w:rsidRPr="00D353B4">
              <w:rPr>
                <w:bCs/>
              </w:rPr>
              <w:t>Kompetencje społeczne:</w:t>
            </w:r>
          </w:p>
        </w:tc>
      </w:tr>
      <w:tr w:rsidR="00D353B4" w:rsidRPr="00D353B4" w14:paraId="74823F04" w14:textId="77777777" w:rsidTr="00287A37">
        <w:trPr>
          <w:trHeight w:val="233"/>
        </w:trPr>
        <w:tc>
          <w:tcPr>
            <w:tcW w:w="1577" w:type="pct"/>
            <w:vMerge/>
            <w:tcBorders>
              <w:top w:val="single" w:sz="4" w:space="0" w:color="000000"/>
              <w:left w:val="single" w:sz="4" w:space="0" w:color="000000"/>
              <w:bottom w:val="single" w:sz="4" w:space="0" w:color="000000"/>
              <w:right w:val="single" w:sz="4" w:space="0" w:color="000000"/>
            </w:tcBorders>
            <w:vAlign w:val="center"/>
            <w:hideMark/>
          </w:tcPr>
          <w:p w14:paraId="61878721"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57F5ED" w14:textId="77777777" w:rsidR="002B65BB" w:rsidRPr="00D353B4" w:rsidRDefault="002B65BB" w:rsidP="002B65BB">
            <w:r w:rsidRPr="00D353B4">
              <w:t>K1. jest świadomy wagi znaczenia marki miejsca we współczesnym świecie </w:t>
            </w:r>
          </w:p>
        </w:tc>
      </w:tr>
      <w:tr w:rsidR="00D353B4" w:rsidRPr="00D353B4" w14:paraId="3BDC6BC2" w14:textId="77777777" w:rsidTr="00287A37">
        <w:trPr>
          <w:trHeight w:val="718"/>
        </w:trPr>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B865F4" w14:textId="77777777" w:rsidR="002B65BB" w:rsidRPr="00D353B4" w:rsidRDefault="002B65BB" w:rsidP="002B65BB">
            <w:pPr>
              <w:jc w:val="both"/>
            </w:pPr>
            <w:r w:rsidRPr="00D353B4">
              <w:t>Odniesienie modułowych efektów uczenia się do kierunkowych efektów uczenia się</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2C11E4" w14:textId="77777777" w:rsidR="002B65BB" w:rsidRPr="00D353B4" w:rsidRDefault="002B65BB" w:rsidP="002B65BB">
            <w:r w:rsidRPr="00D353B4">
              <w:t>Kod efektu modułowego – kod efektu kierunkowego </w:t>
            </w:r>
          </w:p>
          <w:p w14:paraId="79B71FE8" w14:textId="77777777" w:rsidR="002B65BB" w:rsidRPr="00D353B4" w:rsidRDefault="002B65BB" w:rsidP="002B65BB">
            <w:pPr>
              <w:ind w:left="436" w:hanging="459"/>
            </w:pPr>
            <w:r w:rsidRPr="00D353B4">
              <w:rPr>
                <w:bCs/>
              </w:rPr>
              <w:t xml:space="preserve">W1 – </w:t>
            </w:r>
            <w:r w:rsidRPr="00D353B4">
              <w:t> TR_W01</w:t>
            </w:r>
            <w:r w:rsidRPr="00D353B4">
              <w:rPr>
                <w:bCs/>
              </w:rPr>
              <w:t xml:space="preserve">     U1</w:t>
            </w:r>
            <w:r w:rsidRPr="00D353B4">
              <w:t xml:space="preserve"> – TR_U04       </w:t>
            </w:r>
            <w:r w:rsidRPr="00D353B4">
              <w:rPr>
                <w:bCs/>
              </w:rPr>
              <w:t>K1</w:t>
            </w:r>
            <w:r w:rsidRPr="00D353B4">
              <w:t xml:space="preserve"> – TR_K01</w:t>
            </w:r>
          </w:p>
          <w:p w14:paraId="014FFD73" w14:textId="5B2031C1" w:rsidR="002B65BB" w:rsidRPr="00D353B4" w:rsidRDefault="002B65BB" w:rsidP="002B65BB">
            <w:pPr>
              <w:jc w:val="both"/>
            </w:pPr>
            <w:r w:rsidRPr="00D353B4">
              <w:rPr>
                <w:bCs/>
              </w:rPr>
              <w:t xml:space="preserve">W2 – </w:t>
            </w:r>
            <w:r w:rsidRPr="00D353B4">
              <w:t>TR_W01</w:t>
            </w:r>
            <w:r w:rsidRPr="00D353B4">
              <w:rPr>
                <w:bCs/>
              </w:rPr>
              <w:t xml:space="preserve">    </w:t>
            </w:r>
            <w:r w:rsidR="00287A37" w:rsidRPr="00D353B4">
              <w:rPr>
                <w:bCs/>
              </w:rPr>
              <w:t xml:space="preserve">  </w:t>
            </w:r>
            <w:r w:rsidRPr="00D353B4">
              <w:rPr>
                <w:bCs/>
              </w:rPr>
              <w:t>U2</w:t>
            </w:r>
            <w:r w:rsidRPr="00D353B4">
              <w:t xml:space="preserve"> – TR_U01              </w:t>
            </w:r>
          </w:p>
          <w:p w14:paraId="74BAC31F" w14:textId="77777777" w:rsidR="002B65BB" w:rsidRPr="00D353B4" w:rsidRDefault="002B65BB" w:rsidP="002B65BB">
            <w:pPr>
              <w:jc w:val="both"/>
            </w:pPr>
            <w:r w:rsidRPr="00D353B4">
              <w:rPr>
                <w:bCs/>
              </w:rPr>
              <w:t xml:space="preserve">W3 – </w:t>
            </w:r>
            <w:r w:rsidRPr="00D353B4">
              <w:t>TR_W01</w:t>
            </w:r>
            <w:r w:rsidRPr="00D353B4">
              <w:rPr>
                <w:bCs/>
              </w:rPr>
              <w:t xml:space="preserve">      U3</w:t>
            </w:r>
            <w:r w:rsidRPr="00D353B4">
              <w:t xml:space="preserve"> – TR_U03</w:t>
            </w:r>
            <w:r w:rsidRPr="00D353B4">
              <w:rPr>
                <w:bCs/>
              </w:rPr>
              <w:t>                                  </w:t>
            </w:r>
          </w:p>
        </w:tc>
      </w:tr>
      <w:tr w:rsidR="00D353B4" w:rsidRPr="00D353B4" w14:paraId="63AF77DE" w14:textId="77777777" w:rsidTr="00287A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1577" w:type="pct"/>
            <w:tcBorders>
              <w:top w:val="single" w:sz="4" w:space="0" w:color="auto"/>
              <w:left w:val="single" w:sz="4" w:space="0" w:color="auto"/>
              <w:bottom w:val="single" w:sz="4" w:space="0" w:color="auto"/>
              <w:right w:val="single" w:sz="4" w:space="0" w:color="auto"/>
            </w:tcBorders>
            <w:hideMark/>
          </w:tcPr>
          <w:p w14:paraId="121EBB49" w14:textId="77777777" w:rsidR="002B65BB" w:rsidRPr="00D353B4" w:rsidRDefault="002B65BB" w:rsidP="002B65BB">
            <w:pPr>
              <w:spacing w:line="256" w:lineRule="auto"/>
            </w:pPr>
            <w:r w:rsidRPr="00D353B4">
              <w:t>Odniesienie modułowych efektów uczenia się do efektów inżynierskich (jeżeli dotyczy)</w:t>
            </w:r>
          </w:p>
        </w:tc>
        <w:tc>
          <w:tcPr>
            <w:tcW w:w="3423" w:type="pct"/>
            <w:tcBorders>
              <w:top w:val="single" w:sz="4" w:space="0" w:color="auto"/>
              <w:left w:val="single" w:sz="4" w:space="0" w:color="auto"/>
              <w:bottom w:val="single" w:sz="4" w:space="0" w:color="auto"/>
              <w:right w:val="single" w:sz="4" w:space="0" w:color="auto"/>
            </w:tcBorders>
            <w:hideMark/>
          </w:tcPr>
          <w:p w14:paraId="40038FC6" w14:textId="77777777" w:rsidR="002B65BB" w:rsidRPr="00D353B4" w:rsidRDefault="002B65BB" w:rsidP="002B65BB">
            <w:pPr>
              <w:spacing w:line="256" w:lineRule="auto"/>
              <w:jc w:val="center"/>
              <w:rPr>
                <w:highlight w:val="red"/>
              </w:rPr>
            </w:pPr>
            <w:r w:rsidRPr="00D353B4">
              <w:t>nie dotyczy</w:t>
            </w:r>
          </w:p>
        </w:tc>
      </w:tr>
      <w:tr w:rsidR="00D353B4" w:rsidRPr="00D353B4" w14:paraId="7DBFBD03"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9670CA" w14:textId="77777777" w:rsidR="002B65BB" w:rsidRPr="00D353B4" w:rsidRDefault="002B65BB" w:rsidP="002B65BB">
            <w:r w:rsidRPr="00D353B4">
              <w:t>Wymagania wstępne i dodatkowe </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71D9DC" w14:textId="77777777" w:rsidR="002B65BB" w:rsidRPr="00D353B4" w:rsidRDefault="002B65BB" w:rsidP="002B65BB">
            <w:pPr>
              <w:jc w:val="both"/>
            </w:pPr>
            <w:r w:rsidRPr="00D353B4">
              <w:t>Zarządzenie w turystyce i rekreacji</w:t>
            </w:r>
          </w:p>
        </w:tc>
      </w:tr>
      <w:tr w:rsidR="00D353B4" w:rsidRPr="00D353B4" w14:paraId="63BA7B05"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C3121A" w14:textId="77777777" w:rsidR="002B65BB" w:rsidRPr="00D353B4" w:rsidRDefault="002B65BB" w:rsidP="002B65BB">
            <w:r w:rsidRPr="00D353B4">
              <w:t>Treści programowe modułu </w:t>
            </w:r>
          </w:p>
          <w:p w14:paraId="399A4C95"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78C180" w14:textId="77777777" w:rsidR="002B65BB" w:rsidRPr="00D353B4" w:rsidRDefault="002B65BB" w:rsidP="002B65BB">
            <w:pPr>
              <w:jc w:val="both"/>
            </w:pPr>
            <w:r w:rsidRPr="00D353B4">
              <w:t>Wykład dotyczy: dotyczy podstawowych zagadnień związanych z marką, tworzenia marki miejsca, porażek marki miejsca, studium przypadków promocji marek różnych krajów i miast, zasad prowadzenia debaty oksfordzkiej. </w:t>
            </w:r>
          </w:p>
          <w:p w14:paraId="06A42F62" w14:textId="77777777" w:rsidR="002B65BB" w:rsidRPr="00D353B4" w:rsidRDefault="002B65BB" w:rsidP="002B65BB">
            <w:pPr>
              <w:jc w:val="both"/>
            </w:pPr>
            <w:r w:rsidRPr="00D353B4">
              <w:t>Ćwiczenia dotyczą: pisania fragmentów strategii rozwoju marki wsi (analiza istniejących zasobów, cele, misja, wizja, analiza SWOT,  projekt loga wsi)</w:t>
            </w:r>
          </w:p>
        </w:tc>
      </w:tr>
      <w:tr w:rsidR="00D353B4" w:rsidRPr="00D353B4" w14:paraId="1049A119"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0E6668" w14:textId="77777777" w:rsidR="002B65BB" w:rsidRPr="00D353B4" w:rsidRDefault="002B65BB" w:rsidP="002B65BB">
            <w:r w:rsidRPr="00D353B4">
              <w:t>Wykaz literatury podstawowej i uzupełniającej</w:t>
            </w:r>
          </w:p>
          <w:p w14:paraId="377B535D" w14:textId="77777777" w:rsidR="002B65BB" w:rsidRPr="00D353B4" w:rsidRDefault="002B65BB" w:rsidP="002B65BB"/>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39D760" w14:textId="77777777" w:rsidR="002B65BB" w:rsidRPr="00D353B4" w:rsidRDefault="002B65BB" w:rsidP="002B65BB">
            <w:pPr>
              <w:jc w:val="both"/>
            </w:pPr>
            <w:r w:rsidRPr="00D353B4">
              <w:rPr>
                <w:bCs/>
              </w:rPr>
              <w:t>Literatura obowiązkowa</w:t>
            </w:r>
          </w:p>
          <w:p w14:paraId="73084760" w14:textId="77777777" w:rsidR="002B65BB" w:rsidRPr="00D353B4" w:rsidRDefault="002B65BB" w:rsidP="00287A37">
            <w:pPr>
              <w:numPr>
                <w:ilvl w:val="0"/>
                <w:numId w:val="5"/>
              </w:numPr>
              <w:tabs>
                <w:tab w:val="clear" w:pos="720"/>
                <w:tab w:val="num" w:pos="426"/>
              </w:tabs>
              <w:ind w:left="426"/>
              <w:jc w:val="both"/>
              <w:textAlignment w:val="baseline"/>
            </w:pPr>
            <w:r w:rsidRPr="00D353B4">
              <w:t>E.I. Glińska, Budowanie marki miasta. Koncepcje, warunki, modele, Wyd. Woltars Kluwer Polska,  Warszwa 2016.</w:t>
            </w:r>
          </w:p>
          <w:p w14:paraId="1FA73559" w14:textId="77777777" w:rsidR="002B65BB" w:rsidRPr="00D353B4" w:rsidRDefault="002B65BB" w:rsidP="00287A37">
            <w:pPr>
              <w:numPr>
                <w:ilvl w:val="0"/>
                <w:numId w:val="5"/>
              </w:numPr>
              <w:tabs>
                <w:tab w:val="clear" w:pos="720"/>
                <w:tab w:val="num" w:pos="426"/>
              </w:tabs>
              <w:ind w:left="426"/>
              <w:jc w:val="both"/>
              <w:textAlignment w:val="baseline"/>
            </w:pPr>
            <w:r w:rsidRPr="00D353B4">
              <w:t>J. Pogorzelski, Praktyczny marketing miast i regionów, Oficyna Wolters Kluwers, Warszawa 2012.</w:t>
            </w:r>
          </w:p>
          <w:p w14:paraId="6CB65A64" w14:textId="77777777" w:rsidR="002B65BB" w:rsidRPr="00D353B4" w:rsidRDefault="002B65BB" w:rsidP="00287A37">
            <w:pPr>
              <w:numPr>
                <w:ilvl w:val="0"/>
                <w:numId w:val="5"/>
              </w:numPr>
              <w:tabs>
                <w:tab w:val="clear" w:pos="720"/>
                <w:tab w:val="num" w:pos="426"/>
              </w:tabs>
              <w:ind w:left="426"/>
              <w:jc w:val="both"/>
              <w:textAlignment w:val="baseline"/>
            </w:pPr>
            <w:r w:rsidRPr="00D353B4">
              <w:t>J. Hawlena, A. Mazurek-Kusiak, i in. , Turystyka wybrane zagadnienia, Wyd. Spatium, Radom 2022, s. 5-30 (rozdział 1)</w:t>
            </w:r>
          </w:p>
          <w:p w14:paraId="2AB69DF9" w14:textId="77777777" w:rsidR="002B65BB" w:rsidRPr="00D353B4" w:rsidRDefault="002B65BB" w:rsidP="002B65BB">
            <w:pPr>
              <w:ind w:left="360"/>
              <w:jc w:val="both"/>
              <w:textAlignment w:val="baseline"/>
            </w:pPr>
          </w:p>
          <w:p w14:paraId="3AD725CF" w14:textId="77777777" w:rsidR="002B65BB" w:rsidRPr="00D353B4" w:rsidRDefault="002B65BB" w:rsidP="002B65BB">
            <w:r w:rsidRPr="00D353B4">
              <w:rPr>
                <w:bCs/>
              </w:rPr>
              <w:t>Literatura dodatkowa</w:t>
            </w:r>
          </w:p>
          <w:p w14:paraId="6AD2538F" w14:textId="77777777" w:rsidR="002B65BB" w:rsidRPr="00D353B4" w:rsidRDefault="002B65BB" w:rsidP="00287A37">
            <w:pPr>
              <w:numPr>
                <w:ilvl w:val="0"/>
                <w:numId w:val="5"/>
              </w:numPr>
              <w:tabs>
                <w:tab w:val="clear" w:pos="720"/>
                <w:tab w:val="num" w:pos="426"/>
              </w:tabs>
              <w:ind w:left="426"/>
              <w:jc w:val="both"/>
              <w:textAlignment w:val="baseline"/>
            </w:pPr>
            <w:r w:rsidRPr="00D353B4">
              <w:t>K. Wadas, Strategia marki krok po kroku czyli jak z marek małych zrobić marki wielkie,  Wyd. Onepress, Gliwice 2022.</w:t>
            </w:r>
          </w:p>
          <w:p w14:paraId="21DC7B3A" w14:textId="77777777" w:rsidR="002B65BB" w:rsidRPr="00D353B4" w:rsidRDefault="002B65BB" w:rsidP="00287A37">
            <w:pPr>
              <w:numPr>
                <w:ilvl w:val="0"/>
                <w:numId w:val="5"/>
              </w:numPr>
              <w:tabs>
                <w:tab w:val="clear" w:pos="720"/>
                <w:tab w:val="num" w:pos="426"/>
              </w:tabs>
              <w:ind w:left="426"/>
              <w:jc w:val="both"/>
              <w:textAlignment w:val="baseline"/>
            </w:pPr>
            <w:r w:rsidRPr="00D353B4">
              <w:rPr>
                <w:bCs/>
              </w:rPr>
              <w:t xml:space="preserve">A. Mazurek-Kusiak </w:t>
            </w:r>
            <w:r w:rsidRPr="00D353B4">
              <w:t xml:space="preserve">2017, </w:t>
            </w:r>
            <w:r w:rsidRPr="00D353B4">
              <w:rPr>
                <w:iCs/>
              </w:rPr>
              <w:t>Kierunki działań promocyjnych miasta Lublina,</w:t>
            </w:r>
            <w:r w:rsidRPr="00D353B4">
              <w:t xml:space="preserve"> Ekonomiczne Problemy Turystyki, nr 3/(39), s. 141-153.</w:t>
            </w:r>
          </w:p>
          <w:p w14:paraId="227037AA" w14:textId="77777777" w:rsidR="002B65BB" w:rsidRPr="00D353B4" w:rsidRDefault="002B65BB" w:rsidP="00287A37">
            <w:pPr>
              <w:numPr>
                <w:ilvl w:val="0"/>
                <w:numId w:val="5"/>
              </w:numPr>
              <w:tabs>
                <w:tab w:val="clear" w:pos="720"/>
                <w:tab w:val="num" w:pos="426"/>
              </w:tabs>
              <w:ind w:left="426"/>
              <w:jc w:val="both"/>
              <w:textAlignment w:val="baseline"/>
            </w:pPr>
            <w:r w:rsidRPr="00D353B4">
              <w:t xml:space="preserve">A. Kobyłka, A. </w:t>
            </w:r>
            <w:r w:rsidRPr="00D353B4">
              <w:rPr>
                <w:bCs/>
              </w:rPr>
              <w:t xml:space="preserve">Mazurek-Kusiak </w:t>
            </w:r>
            <w:r w:rsidRPr="00D353B4">
              <w:t>2017, Polityka turystyczna województwa lubelskiego realizowana przez Urząd Marszałkowski, Ekonomiczne Problemy Turystyki, nr 3 (39), s. 101-113.</w:t>
            </w:r>
          </w:p>
          <w:p w14:paraId="46143532" w14:textId="77777777" w:rsidR="002B65BB" w:rsidRPr="00D353B4" w:rsidRDefault="002B65BB" w:rsidP="00287A37">
            <w:pPr>
              <w:numPr>
                <w:ilvl w:val="0"/>
                <w:numId w:val="5"/>
              </w:numPr>
              <w:tabs>
                <w:tab w:val="clear" w:pos="720"/>
                <w:tab w:val="num" w:pos="426"/>
              </w:tabs>
              <w:ind w:left="426"/>
              <w:jc w:val="both"/>
              <w:textAlignment w:val="baseline"/>
            </w:pPr>
            <w:r w:rsidRPr="00D353B4">
              <w:t>A. Mazurek-Kusiak 2010, Rola władz samorządowych w kreowaniu wizerunku i marki miasta Lublin,</w:t>
            </w:r>
            <w:r w:rsidRPr="00D353B4">
              <w:rPr>
                <w:bCs/>
              </w:rPr>
              <w:t xml:space="preserve"> </w:t>
            </w:r>
            <w:r w:rsidRPr="00D353B4">
              <w:t xml:space="preserve">Ekonomiczne Problemy Turystyki, Szczecin </w:t>
            </w:r>
            <w:r w:rsidRPr="00D353B4">
              <w:rPr>
                <w:lang w:eastAsia="en-GB"/>
              </w:rPr>
              <w:t>Nr 53 (591) s. 203-215.</w:t>
            </w:r>
          </w:p>
        </w:tc>
      </w:tr>
      <w:tr w:rsidR="00D353B4" w:rsidRPr="00D353B4" w14:paraId="255D0B21" w14:textId="77777777" w:rsidTr="00A4780A">
        <w:trPr>
          <w:trHeight w:val="416"/>
        </w:trPr>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B5FF11" w14:textId="77777777" w:rsidR="002B65BB" w:rsidRPr="00D353B4" w:rsidRDefault="002B65BB" w:rsidP="002B65BB">
            <w:r w:rsidRPr="00D353B4">
              <w:t>Planowane formy/działania/metody dydaktyczne</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0717DA" w14:textId="77777777" w:rsidR="002B65BB" w:rsidRPr="00D353B4" w:rsidRDefault="002B65BB" w:rsidP="002B65BB">
            <w:r w:rsidRPr="00D353B4">
              <w:t>Wykłady z wykorzystaniem technik multimedialnych, odbywające się w  sali dydaktycznej, debata oksfordzka</w:t>
            </w:r>
          </w:p>
          <w:p w14:paraId="332AD698" w14:textId="77777777" w:rsidR="002B65BB" w:rsidRPr="00D353B4" w:rsidRDefault="002B65BB" w:rsidP="002B65BB">
            <w:pPr>
              <w:jc w:val="both"/>
            </w:pPr>
            <w:r w:rsidRPr="00D353B4">
              <w:t>Ćwiczenia z wykorzystaniem metod aktywizujących, odbywające się w sali dydaktycznej. Ich forma to:</w:t>
            </w:r>
          </w:p>
          <w:p w14:paraId="0D775B3D" w14:textId="77777777" w:rsidR="002B65BB" w:rsidRPr="00D353B4" w:rsidRDefault="002B65BB" w:rsidP="002B65BB">
            <w:pPr>
              <w:numPr>
                <w:ilvl w:val="0"/>
                <w:numId w:val="6"/>
              </w:numPr>
              <w:ind w:left="536"/>
              <w:jc w:val="both"/>
              <w:textAlignment w:val="baseline"/>
            </w:pPr>
            <w:r w:rsidRPr="00D353B4">
              <w:t>dyskusja,</w:t>
            </w:r>
          </w:p>
          <w:p w14:paraId="36F3FAB8" w14:textId="77777777" w:rsidR="002B65BB" w:rsidRPr="00D353B4" w:rsidRDefault="002B65BB" w:rsidP="002B65BB">
            <w:pPr>
              <w:numPr>
                <w:ilvl w:val="0"/>
                <w:numId w:val="6"/>
              </w:numPr>
              <w:ind w:left="536"/>
              <w:jc w:val="both"/>
              <w:textAlignment w:val="baseline"/>
            </w:pPr>
            <w:r w:rsidRPr="00D353B4">
              <w:t>praca zespołowa w grupach, </w:t>
            </w:r>
          </w:p>
          <w:p w14:paraId="48E62A3A" w14:textId="77777777" w:rsidR="002B65BB" w:rsidRPr="00D353B4" w:rsidRDefault="002B65BB" w:rsidP="002B65BB">
            <w:pPr>
              <w:numPr>
                <w:ilvl w:val="0"/>
                <w:numId w:val="6"/>
              </w:numPr>
              <w:ind w:left="536"/>
              <w:jc w:val="both"/>
              <w:textAlignment w:val="baseline"/>
            </w:pPr>
            <w:r w:rsidRPr="00D353B4">
              <w:t>studia przypadków,</w:t>
            </w:r>
          </w:p>
          <w:p w14:paraId="40EED48D" w14:textId="77777777" w:rsidR="002B65BB" w:rsidRPr="00D353B4" w:rsidRDefault="002B65BB" w:rsidP="002B65BB">
            <w:pPr>
              <w:numPr>
                <w:ilvl w:val="0"/>
                <w:numId w:val="6"/>
              </w:numPr>
              <w:ind w:left="536"/>
              <w:jc w:val="both"/>
              <w:textAlignment w:val="baseline"/>
            </w:pPr>
            <w:r w:rsidRPr="00D353B4">
              <w:t>wykonanie i realizacja  autorskiego projektu.</w:t>
            </w:r>
          </w:p>
        </w:tc>
      </w:tr>
      <w:tr w:rsidR="00D353B4" w:rsidRPr="00D353B4" w14:paraId="1180BE8A"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80A5A9" w14:textId="77777777" w:rsidR="002B65BB" w:rsidRPr="00D353B4" w:rsidRDefault="002B65BB" w:rsidP="002B65BB">
            <w:r w:rsidRPr="00D353B4">
              <w:t>Sposoby weryfikacji oraz formy dokumentowania osiągniętych efektów uczenia się</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6038D5" w14:textId="77777777" w:rsidR="002B65BB" w:rsidRPr="00D353B4" w:rsidRDefault="002B65BB" w:rsidP="002B65BB">
            <w:pPr>
              <w:jc w:val="both"/>
            </w:pPr>
            <w:r w:rsidRPr="00D353B4">
              <w:t>W zakresie wiedzy W1, W2, W3,W4: zaliczenie pisemne (praca kontrolna)</w:t>
            </w:r>
          </w:p>
          <w:p w14:paraId="457127B5" w14:textId="77777777" w:rsidR="002B65BB" w:rsidRPr="00D353B4" w:rsidRDefault="002B65BB" w:rsidP="002B65BB">
            <w:pPr>
              <w:jc w:val="both"/>
            </w:pPr>
            <w:r w:rsidRPr="00D353B4">
              <w:t>W zakresie umiejętności U1, U2, U3: ocena projektów, zaliczenie pisemne (projekt), udział w debacie oksfordzkiej (dziennik zajęć)</w:t>
            </w:r>
          </w:p>
          <w:p w14:paraId="210D2CEA" w14:textId="77777777" w:rsidR="002B65BB" w:rsidRPr="00D353B4" w:rsidRDefault="002B65BB" w:rsidP="002B65BB">
            <w:pPr>
              <w:jc w:val="both"/>
            </w:pPr>
            <w:r w:rsidRPr="00D353B4">
              <w:lastRenderedPageBreak/>
              <w:t>W zakresie kompetencji K1: ocena aktywności na zajęciach (dziennik zajęć)</w:t>
            </w:r>
          </w:p>
        </w:tc>
      </w:tr>
      <w:tr w:rsidR="00D353B4" w:rsidRPr="00D353B4" w14:paraId="2AA7E446" w14:textId="77777777" w:rsidTr="00287A37">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1A6A16" w14:textId="77777777" w:rsidR="002B65BB" w:rsidRPr="00D353B4" w:rsidRDefault="002B65BB" w:rsidP="002B65BB">
            <w:r w:rsidRPr="00D353B4">
              <w:lastRenderedPageBreak/>
              <w:t>Elementy i wagi mające wpływ na ocenę końcową</w:t>
            </w:r>
          </w:p>
          <w:p w14:paraId="77647913" w14:textId="77777777" w:rsidR="002B65BB" w:rsidRPr="00D353B4" w:rsidRDefault="002B65BB" w:rsidP="002B65BB">
            <w:pPr>
              <w:spacing w:after="240"/>
            </w:pP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85B8C0" w14:textId="77777777" w:rsidR="002B65BB" w:rsidRPr="00D353B4" w:rsidRDefault="002B65BB" w:rsidP="002B65BB">
            <w:pPr>
              <w:jc w:val="both"/>
            </w:pPr>
            <w:r w:rsidRPr="00D353B4">
              <w:t>Zaliczenie  pisemne                                                   0,4</w:t>
            </w:r>
          </w:p>
          <w:p w14:paraId="790D787C" w14:textId="3C1D6F00" w:rsidR="002B65BB" w:rsidRPr="00D353B4" w:rsidRDefault="002B65BB" w:rsidP="002B65BB">
            <w:pPr>
              <w:jc w:val="both"/>
            </w:pPr>
            <w:r w:rsidRPr="00D353B4">
              <w:t>Projekt: strategia wsi                                                 0,4</w:t>
            </w:r>
          </w:p>
          <w:p w14:paraId="14D42BFA" w14:textId="17FFF00E" w:rsidR="002B65BB" w:rsidRPr="00D353B4" w:rsidRDefault="002B65BB" w:rsidP="002B65BB">
            <w:pPr>
              <w:jc w:val="both"/>
            </w:pPr>
            <w:r w:rsidRPr="00D353B4">
              <w:t>Udział w debacie oksfordzkiej                                  0,2</w:t>
            </w:r>
          </w:p>
        </w:tc>
      </w:tr>
      <w:tr w:rsidR="00D353B4" w:rsidRPr="00D353B4" w14:paraId="07B8FE94" w14:textId="77777777" w:rsidTr="00287A37">
        <w:trPr>
          <w:trHeight w:val="566"/>
        </w:trPr>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ED0BBA" w14:textId="77777777" w:rsidR="00A422C1" w:rsidRPr="00D353B4" w:rsidRDefault="00A422C1" w:rsidP="00A422C1">
            <w:pPr>
              <w:jc w:val="both"/>
            </w:pPr>
            <w:r w:rsidRPr="00D353B4">
              <w:t>Bilans punktów ECTS</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4031F0" w14:textId="77777777" w:rsidR="00A422C1" w:rsidRPr="00D353B4" w:rsidRDefault="00A422C1" w:rsidP="00A422C1">
            <w:r w:rsidRPr="00D353B4">
              <w:t>Kontaktowe:</w:t>
            </w:r>
          </w:p>
          <w:p w14:paraId="7CC87569" w14:textId="77777777" w:rsidR="00A422C1" w:rsidRPr="00D353B4" w:rsidRDefault="00A422C1" w:rsidP="00A422C1">
            <w:r w:rsidRPr="00D353B4">
              <w:t>10 godz. wykłady</w:t>
            </w:r>
          </w:p>
          <w:p w14:paraId="314D4A50" w14:textId="77777777" w:rsidR="00A422C1" w:rsidRPr="00D353B4" w:rsidRDefault="00A422C1" w:rsidP="00A422C1">
            <w:r w:rsidRPr="00D353B4">
              <w:t>5 godz. ćwiczenia audytoryjne</w:t>
            </w:r>
          </w:p>
          <w:p w14:paraId="7D289AA1" w14:textId="77777777" w:rsidR="00A422C1" w:rsidRPr="00D353B4" w:rsidRDefault="00A422C1" w:rsidP="00A422C1">
            <w:r w:rsidRPr="00D353B4">
              <w:t>5 godz. ćwiczenia laboratoryjne</w:t>
            </w:r>
          </w:p>
          <w:p w14:paraId="19C0FBD7" w14:textId="77777777" w:rsidR="00A422C1" w:rsidRPr="00D353B4" w:rsidRDefault="00A422C1" w:rsidP="00A422C1">
            <w:r w:rsidRPr="00D353B4">
              <w:t>Razem godzimy kontaktowe 20 godz. (0,8 ECTS)</w:t>
            </w:r>
          </w:p>
          <w:p w14:paraId="1B8A2992" w14:textId="77777777" w:rsidR="00A422C1" w:rsidRPr="00D353B4" w:rsidRDefault="00A422C1" w:rsidP="00A422C1"/>
          <w:p w14:paraId="1E697DF0" w14:textId="77777777" w:rsidR="00A422C1" w:rsidRPr="00D353B4" w:rsidRDefault="00A422C1" w:rsidP="00A422C1">
            <w:r w:rsidRPr="00D353B4">
              <w:t>Niekontaktowe:</w:t>
            </w:r>
          </w:p>
          <w:p w14:paraId="501126FE" w14:textId="77777777" w:rsidR="00A422C1" w:rsidRPr="00D353B4" w:rsidRDefault="00A422C1" w:rsidP="00A422C1">
            <w:r w:rsidRPr="00D353B4">
              <w:t>15 godz. – przygotowanie do ćwiczeń</w:t>
            </w:r>
          </w:p>
          <w:p w14:paraId="3D11D110" w14:textId="77777777" w:rsidR="00A422C1" w:rsidRPr="00D353B4" w:rsidRDefault="00A422C1" w:rsidP="00A422C1">
            <w:r w:rsidRPr="00D353B4">
              <w:t>15 godz. - przygotowanie się do zaliczenia pisemnego</w:t>
            </w:r>
          </w:p>
          <w:p w14:paraId="6F8E3724" w14:textId="77777777" w:rsidR="00A422C1" w:rsidRPr="00D353B4" w:rsidRDefault="00A422C1" w:rsidP="00A422C1">
            <w:r w:rsidRPr="00D353B4">
              <w:t>13 godz. - przygotowanie się do debaty oksfordzkiej</w:t>
            </w:r>
          </w:p>
          <w:p w14:paraId="3DE6423C" w14:textId="77777777" w:rsidR="00A422C1" w:rsidRPr="00D353B4" w:rsidRDefault="00A422C1" w:rsidP="00A422C1">
            <w:r w:rsidRPr="00D353B4">
              <w:t>12 godz.- czytanie zalecanej literatury</w:t>
            </w:r>
          </w:p>
          <w:p w14:paraId="4587CFD6" w14:textId="77777777" w:rsidR="00A422C1" w:rsidRPr="00D353B4" w:rsidRDefault="00A422C1" w:rsidP="00A422C1">
            <w:r w:rsidRPr="00D353B4">
              <w:t>Razem godzimy niekontaktowe 55 godz. (2,2 ECTS)</w:t>
            </w:r>
          </w:p>
          <w:p w14:paraId="063D2EFF" w14:textId="77777777" w:rsidR="00A422C1" w:rsidRPr="00D353B4" w:rsidRDefault="00A422C1" w:rsidP="00A422C1"/>
          <w:p w14:paraId="690F36DF" w14:textId="74408F7A" w:rsidR="00A422C1" w:rsidRPr="00D353B4" w:rsidRDefault="00A422C1" w:rsidP="00A422C1">
            <w:r w:rsidRPr="00D353B4">
              <w:t>Łączny nakład pracy studenta to 75 godz. co odpowiada 3 punktom ECTS</w:t>
            </w:r>
          </w:p>
        </w:tc>
      </w:tr>
      <w:tr w:rsidR="00A422C1" w:rsidRPr="00D353B4" w14:paraId="42CA6098" w14:textId="77777777" w:rsidTr="00287A37">
        <w:trPr>
          <w:trHeight w:val="718"/>
        </w:trPr>
        <w:tc>
          <w:tcPr>
            <w:tcW w:w="157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0B2704" w14:textId="77777777" w:rsidR="00A422C1" w:rsidRPr="00D353B4" w:rsidRDefault="00A422C1" w:rsidP="00A422C1">
            <w:r w:rsidRPr="00D353B4">
              <w:t>Nakład pracy związany z zajęciami wymagającymi bezpośredniego udziału nauczyciela akademickiego</w:t>
            </w:r>
          </w:p>
        </w:tc>
        <w:tc>
          <w:tcPr>
            <w:tcW w:w="34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40773B" w14:textId="77777777" w:rsidR="00A422C1" w:rsidRPr="00D353B4" w:rsidRDefault="00A422C1" w:rsidP="00A422C1">
            <w:r w:rsidRPr="00D353B4">
              <w:t>10 godz. wykłady</w:t>
            </w:r>
          </w:p>
          <w:p w14:paraId="142ACD55" w14:textId="77777777" w:rsidR="00A422C1" w:rsidRPr="00D353B4" w:rsidRDefault="00A422C1" w:rsidP="00A422C1">
            <w:r w:rsidRPr="00D353B4">
              <w:t>5 godz. ćwiczenia audytoryjne</w:t>
            </w:r>
          </w:p>
          <w:p w14:paraId="4913E083" w14:textId="77777777" w:rsidR="00A422C1" w:rsidRPr="00D353B4" w:rsidRDefault="00A422C1" w:rsidP="00A422C1">
            <w:r w:rsidRPr="00D353B4">
              <w:t>5 godz. ćwiczenia laboratoryjne</w:t>
            </w:r>
          </w:p>
          <w:p w14:paraId="5DC3FCE9" w14:textId="1A98E8FE" w:rsidR="00A422C1" w:rsidRPr="00D353B4" w:rsidRDefault="00A422C1" w:rsidP="00A422C1">
            <w:r w:rsidRPr="00D353B4">
              <w:t>Łącznie 20 godz. co odpowiada 0,8 punktom ECTS</w:t>
            </w:r>
          </w:p>
        </w:tc>
      </w:tr>
    </w:tbl>
    <w:p w14:paraId="72EF391D" w14:textId="77777777" w:rsidR="000850AF" w:rsidRPr="00D353B4" w:rsidRDefault="000850AF" w:rsidP="001A4B09">
      <w:pPr>
        <w:rPr>
          <w:b/>
          <w:sz w:val="28"/>
          <w:szCs w:val="28"/>
        </w:rPr>
      </w:pPr>
    </w:p>
    <w:p w14:paraId="59986207" w14:textId="50A8FA50" w:rsidR="00A422C1" w:rsidRPr="00D353B4" w:rsidRDefault="00A422C1" w:rsidP="00287A37">
      <w:pPr>
        <w:rPr>
          <w:b/>
          <w:sz w:val="28"/>
          <w:szCs w:val="28"/>
        </w:rPr>
      </w:pPr>
      <w:r w:rsidRPr="00D353B4">
        <w:rPr>
          <w:b/>
          <w:sz w:val="28"/>
          <w:szCs w:val="28"/>
        </w:rPr>
        <w:t>Karta opisu zajęć z modułu  Fizjologia pracy i wypoczynku BLOK 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7"/>
        <w:gridCol w:w="4065"/>
        <w:gridCol w:w="1406"/>
        <w:gridCol w:w="1450"/>
      </w:tblGrid>
      <w:tr w:rsidR="00D353B4" w:rsidRPr="00D353B4" w14:paraId="5A0EFD25" w14:textId="77777777" w:rsidTr="00287A37">
        <w:trPr>
          <w:trHeight w:val="20"/>
          <w:jc w:val="center"/>
        </w:trPr>
        <w:tc>
          <w:tcPr>
            <w:tcW w:w="1406" w:type="pct"/>
            <w:shd w:val="clear" w:color="auto" w:fill="auto"/>
            <w:vAlign w:val="center"/>
          </w:tcPr>
          <w:p w14:paraId="45F57B5D" w14:textId="77777777" w:rsidR="00A422C1" w:rsidRPr="00D353B4" w:rsidRDefault="00A422C1" w:rsidP="002950C1">
            <w:r w:rsidRPr="00D353B4">
              <w:t>Nazwa kierunku studiów</w:t>
            </w:r>
          </w:p>
        </w:tc>
        <w:tc>
          <w:tcPr>
            <w:tcW w:w="3594" w:type="pct"/>
            <w:gridSpan w:val="3"/>
            <w:vAlign w:val="center"/>
          </w:tcPr>
          <w:p w14:paraId="758A69EF" w14:textId="77777777" w:rsidR="00A422C1" w:rsidRPr="00D353B4" w:rsidRDefault="00A422C1" w:rsidP="002950C1">
            <w:r w:rsidRPr="00D353B4">
              <w:t>Turystyka i rekreacja</w:t>
            </w:r>
          </w:p>
        </w:tc>
      </w:tr>
      <w:tr w:rsidR="00D353B4" w:rsidRPr="00D353B4" w14:paraId="143087E0" w14:textId="77777777" w:rsidTr="00287A37">
        <w:trPr>
          <w:trHeight w:val="20"/>
          <w:jc w:val="center"/>
        </w:trPr>
        <w:tc>
          <w:tcPr>
            <w:tcW w:w="1406" w:type="pct"/>
            <w:shd w:val="clear" w:color="auto" w:fill="auto"/>
            <w:vAlign w:val="center"/>
          </w:tcPr>
          <w:p w14:paraId="0C125015" w14:textId="77777777" w:rsidR="00A422C1" w:rsidRPr="00D353B4" w:rsidRDefault="00A422C1" w:rsidP="002950C1">
            <w:r w:rsidRPr="00D353B4">
              <w:t>Nazwa modułu, także w języku angielskim</w:t>
            </w:r>
          </w:p>
        </w:tc>
        <w:tc>
          <w:tcPr>
            <w:tcW w:w="3594" w:type="pct"/>
            <w:gridSpan w:val="3"/>
            <w:vAlign w:val="center"/>
          </w:tcPr>
          <w:p w14:paraId="3596EEBA" w14:textId="77777777" w:rsidR="00A422C1" w:rsidRPr="00D353B4" w:rsidRDefault="00A422C1" w:rsidP="002950C1">
            <w:pPr>
              <w:rPr>
                <w:lang w:val="en-US"/>
              </w:rPr>
            </w:pPr>
            <w:r w:rsidRPr="00D353B4">
              <w:rPr>
                <w:lang w:val="en-US"/>
              </w:rPr>
              <w:t>Fizjologia pracy i wypoczynku</w:t>
            </w:r>
          </w:p>
          <w:p w14:paraId="7A5118C7" w14:textId="77777777" w:rsidR="00A422C1" w:rsidRPr="00D353B4" w:rsidRDefault="00A422C1" w:rsidP="002950C1">
            <w:pPr>
              <w:rPr>
                <w:lang w:val="en-US"/>
              </w:rPr>
            </w:pPr>
            <w:r w:rsidRPr="00D353B4">
              <w:rPr>
                <w:lang w:val="en-US"/>
              </w:rPr>
              <w:t>Physiology of work and leisure</w:t>
            </w:r>
          </w:p>
        </w:tc>
      </w:tr>
      <w:tr w:rsidR="00D353B4" w:rsidRPr="00D353B4" w14:paraId="4E9130FC" w14:textId="77777777" w:rsidTr="00287A37">
        <w:trPr>
          <w:trHeight w:val="20"/>
          <w:jc w:val="center"/>
        </w:trPr>
        <w:tc>
          <w:tcPr>
            <w:tcW w:w="1406" w:type="pct"/>
            <w:shd w:val="clear" w:color="auto" w:fill="auto"/>
            <w:vAlign w:val="center"/>
          </w:tcPr>
          <w:p w14:paraId="24D96056" w14:textId="77777777" w:rsidR="00A422C1" w:rsidRPr="00D353B4" w:rsidRDefault="00A422C1" w:rsidP="002950C1">
            <w:r w:rsidRPr="00D353B4">
              <w:t>Język wykładowy</w:t>
            </w:r>
          </w:p>
        </w:tc>
        <w:tc>
          <w:tcPr>
            <w:tcW w:w="3594" w:type="pct"/>
            <w:gridSpan w:val="3"/>
            <w:vAlign w:val="center"/>
          </w:tcPr>
          <w:p w14:paraId="4251936A" w14:textId="77777777" w:rsidR="00A422C1" w:rsidRPr="00D353B4" w:rsidRDefault="00A422C1" w:rsidP="002950C1">
            <w:r w:rsidRPr="00D353B4">
              <w:t>Polski</w:t>
            </w:r>
          </w:p>
        </w:tc>
      </w:tr>
      <w:tr w:rsidR="00D353B4" w:rsidRPr="00D353B4" w14:paraId="693C793D" w14:textId="77777777" w:rsidTr="00287A37">
        <w:trPr>
          <w:trHeight w:val="20"/>
          <w:jc w:val="center"/>
        </w:trPr>
        <w:tc>
          <w:tcPr>
            <w:tcW w:w="1406" w:type="pct"/>
            <w:shd w:val="clear" w:color="auto" w:fill="auto"/>
            <w:vAlign w:val="center"/>
          </w:tcPr>
          <w:p w14:paraId="33110778" w14:textId="77777777" w:rsidR="00A422C1" w:rsidRPr="00D353B4" w:rsidRDefault="00A422C1" w:rsidP="002950C1">
            <w:r w:rsidRPr="00D353B4">
              <w:t>Rodzaj modułu</w:t>
            </w:r>
          </w:p>
        </w:tc>
        <w:tc>
          <w:tcPr>
            <w:tcW w:w="3594" w:type="pct"/>
            <w:gridSpan w:val="3"/>
            <w:vAlign w:val="center"/>
          </w:tcPr>
          <w:p w14:paraId="2F584ADB" w14:textId="77777777" w:rsidR="00A422C1" w:rsidRPr="00D353B4" w:rsidRDefault="00A422C1" w:rsidP="002950C1">
            <w:pPr>
              <w:tabs>
                <w:tab w:val="left" w:pos="2973"/>
              </w:tabs>
            </w:pPr>
            <w:r w:rsidRPr="00D353B4">
              <w:t>Obowiązkowy</w:t>
            </w:r>
          </w:p>
        </w:tc>
      </w:tr>
      <w:tr w:rsidR="00D353B4" w:rsidRPr="00D353B4" w14:paraId="0EB5680D" w14:textId="77777777" w:rsidTr="00287A37">
        <w:trPr>
          <w:trHeight w:val="20"/>
          <w:jc w:val="center"/>
        </w:trPr>
        <w:tc>
          <w:tcPr>
            <w:tcW w:w="1406" w:type="pct"/>
            <w:shd w:val="clear" w:color="auto" w:fill="auto"/>
            <w:vAlign w:val="center"/>
          </w:tcPr>
          <w:p w14:paraId="50041684" w14:textId="77777777" w:rsidR="00A422C1" w:rsidRPr="00D353B4" w:rsidRDefault="00A422C1" w:rsidP="002950C1">
            <w:r w:rsidRPr="00D353B4">
              <w:t>Poziom studiów</w:t>
            </w:r>
          </w:p>
        </w:tc>
        <w:tc>
          <w:tcPr>
            <w:tcW w:w="3594" w:type="pct"/>
            <w:gridSpan w:val="3"/>
            <w:vAlign w:val="center"/>
          </w:tcPr>
          <w:p w14:paraId="47E09B5F" w14:textId="77777777" w:rsidR="00A422C1" w:rsidRPr="00D353B4" w:rsidRDefault="00A422C1" w:rsidP="002950C1">
            <w:r w:rsidRPr="00D353B4">
              <w:t>Pierwszego stopnia/licencjackie</w:t>
            </w:r>
          </w:p>
        </w:tc>
      </w:tr>
      <w:tr w:rsidR="00D353B4" w:rsidRPr="00D353B4" w14:paraId="0ECFCDA9" w14:textId="77777777" w:rsidTr="00287A37">
        <w:trPr>
          <w:trHeight w:val="20"/>
          <w:jc w:val="center"/>
        </w:trPr>
        <w:tc>
          <w:tcPr>
            <w:tcW w:w="1406" w:type="pct"/>
            <w:shd w:val="clear" w:color="auto" w:fill="auto"/>
            <w:vAlign w:val="center"/>
          </w:tcPr>
          <w:p w14:paraId="60657AB6" w14:textId="77777777" w:rsidR="00A422C1" w:rsidRPr="00D353B4" w:rsidRDefault="00A422C1" w:rsidP="002950C1">
            <w:r w:rsidRPr="00D353B4">
              <w:t>Forma studiów</w:t>
            </w:r>
          </w:p>
        </w:tc>
        <w:tc>
          <w:tcPr>
            <w:tcW w:w="3594" w:type="pct"/>
            <w:gridSpan w:val="3"/>
            <w:vAlign w:val="center"/>
          </w:tcPr>
          <w:p w14:paraId="3021769A" w14:textId="77777777" w:rsidR="00A422C1" w:rsidRPr="00D353B4" w:rsidRDefault="00A422C1" w:rsidP="002950C1">
            <w:r w:rsidRPr="00D353B4">
              <w:t>niestacjonarne</w:t>
            </w:r>
          </w:p>
        </w:tc>
      </w:tr>
      <w:tr w:rsidR="00D353B4" w:rsidRPr="00D353B4" w14:paraId="2C901399" w14:textId="77777777" w:rsidTr="00287A37">
        <w:trPr>
          <w:trHeight w:val="20"/>
          <w:jc w:val="center"/>
        </w:trPr>
        <w:tc>
          <w:tcPr>
            <w:tcW w:w="1406" w:type="pct"/>
            <w:shd w:val="clear" w:color="auto" w:fill="auto"/>
            <w:vAlign w:val="center"/>
          </w:tcPr>
          <w:p w14:paraId="55118C75" w14:textId="77777777" w:rsidR="00A422C1" w:rsidRPr="00D353B4" w:rsidRDefault="00A422C1" w:rsidP="002950C1">
            <w:r w:rsidRPr="00D353B4">
              <w:t>Rok studiów dla kierunku</w:t>
            </w:r>
          </w:p>
        </w:tc>
        <w:tc>
          <w:tcPr>
            <w:tcW w:w="3594" w:type="pct"/>
            <w:gridSpan w:val="3"/>
            <w:vAlign w:val="center"/>
          </w:tcPr>
          <w:p w14:paraId="1D4649F6" w14:textId="77777777" w:rsidR="00A422C1" w:rsidRPr="00D353B4" w:rsidRDefault="00A422C1" w:rsidP="002950C1">
            <w:r w:rsidRPr="00D353B4">
              <w:t>III</w:t>
            </w:r>
          </w:p>
        </w:tc>
      </w:tr>
      <w:tr w:rsidR="00D353B4" w:rsidRPr="00D353B4" w14:paraId="042502BD" w14:textId="77777777" w:rsidTr="00287A37">
        <w:trPr>
          <w:trHeight w:val="20"/>
          <w:jc w:val="center"/>
        </w:trPr>
        <w:tc>
          <w:tcPr>
            <w:tcW w:w="1406" w:type="pct"/>
            <w:shd w:val="clear" w:color="auto" w:fill="auto"/>
            <w:vAlign w:val="center"/>
          </w:tcPr>
          <w:p w14:paraId="2E4C9506" w14:textId="77777777" w:rsidR="00A422C1" w:rsidRPr="00D353B4" w:rsidRDefault="00A422C1" w:rsidP="002950C1">
            <w:r w:rsidRPr="00D353B4">
              <w:t>Semestr dla kierunku</w:t>
            </w:r>
          </w:p>
        </w:tc>
        <w:tc>
          <w:tcPr>
            <w:tcW w:w="3594" w:type="pct"/>
            <w:gridSpan w:val="3"/>
            <w:vAlign w:val="center"/>
          </w:tcPr>
          <w:p w14:paraId="4AFDC2BF" w14:textId="77777777" w:rsidR="00A422C1" w:rsidRPr="00D353B4" w:rsidRDefault="00A422C1" w:rsidP="002950C1">
            <w:r w:rsidRPr="00D353B4">
              <w:t>5</w:t>
            </w:r>
          </w:p>
        </w:tc>
      </w:tr>
      <w:tr w:rsidR="00D353B4" w:rsidRPr="00D353B4" w14:paraId="246E25B5" w14:textId="77777777" w:rsidTr="00287A37">
        <w:trPr>
          <w:trHeight w:val="20"/>
          <w:jc w:val="center"/>
        </w:trPr>
        <w:tc>
          <w:tcPr>
            <w:tcW w:w="1406" w:type="pct"/>
            <w:shd w:val="clear" w:color="auto" w:fill="auto"/>
            <w:vAlign w:val="center"/>
          </w:tcPr>
          <w:p w14:paraId="1AE6CEF9" w14:textId="77777777" w:rsidR="00A422C1" w:rsidRPr="00D353B4" w:rsidRDefault="00A422C1" w:rsidP="002950C1">
            <w:r w:rsidRPr="00D353B4">
              <w:t xml:space="preserve">Liczba punktów ECTS z podziałem na kontaktowe/ niekontaktowe </w:t>
            </w:r>
          </w:p>
        </w:tc>
        <w:tc>
          <w:tcPr>
            <w:tcW w:w="3594" w:type="pct"/>
            <w:gridSpan w:val="3"/>
            <w:vAlign w:val="center"/>
          </w:tcPr>
          <w:p w14:paraId="239EF6C8" w14:textId="7B0EA900" w:rsidR="00A422C1" w:rsidRPr="00D353B4" w:rsidRDefault="00A422C1" w:rsidP="002950C1">
            <w:r w:rsidRPr="00D353B4">
              <w:t>3 (0,9/2,</w:t>
            </w:r>
            <w:r w:rsidR="004B1F7D" w:rsidRPr="00D353B4">
              <w:t>1</w:t>
            </w:r>
            <w:r w:rsidRPr="00D353B4">
              <w:t>)</w:t>
            </w:r>
          </w:p>
        </w:tc>
      </w:tr>
      <w:tr w:rsidR="00D353B4" w:rsidRPr="00D353B4" w14:paraId="33F748E2" w14:textId="77777777" w:rsidTr="00287A37">
        <w:trPr>
          <w:trHeight w:val="20"/>
          <w:jc w:val="center"/>
        </w:trPr>
        <w:tc>
          <w:tcPr>
            <w:tcW w:w="1406" w:type="pct"/>
            <w:shd w:val="clear" w:color="auto" w:fill="auto"/>
            <w:vAlign w:val="center"/>
          </w:tcPr>
          <w:p w14:paraId="30A95C6F" w14:textId="77777777" w:rsidR="00A422C1" w:rsidRPr="00D353B4" w:rsidRDefault="00A422C1" w:rsidP="002950C1">
            <w:r w:rsidRPr="00D353B4">
              <w:t>Tytuł naukowy/ stopień naukowy, imię i nazwisko osoby odpowiedzialnej za moduł</w:t>
            </w:r>
          </w:p>
        </w:tc>
        <w:tc>
          <w:tcPr>
            <w:tcW w:w="3594" w:type="pct"/>
            <w:gridSpan w:val="3"/>
            <w:vAlign w:val="center"/>
          </w:tcPr>
          <w:p w14:paraId="6C4BD355" w14:textId="77777777" w:rsidR="00A422C1" w:rsidRPr="00D353B4" w:rsidRDefault="00A422C1" w:rsidP="002950C1">
            <w:r w:rsidRPr="00D353B4">
              <w:t>dr hab. Grażyna Kowalska, prof. uczelni</w:t>
            </w:r>
          </w:p>
        </w:tc>
      </w:tr>
      <w:tr w:rsidR="00D353B4" w:rsidRPr="00D353B4" w14:paraId="6C4BDE67" w14:textId="77777777" w:rsidTr="00287A37">
        <w:trPr>
          <w:trHeight w:val="20"/>
          <w:jc w:val="center"/>
        </w:trPr>
        <w:tc>
          <w:tcPr>
            <w:tcW w:w="1406" w:type="pct"/>
            <w:shd w:val="clear" w:color="auto" w:fill="auto"/>
            <w:vAlign w:val="center"/>
          </w:tcPr>
          <w:p w14:paraId="30B3DA3F" w14:textId="77777777" w:rsidR="00A422C1" w:rsidRPr="00D353B4" w:rsidRDefault="00A422C1" w:rsidP="002950C1">
            <w:r w:rsidRPr="00D353B4">
              <w:t>Jednostka oferująca przedmiot</w:t>
            </w:r>
          </w:p>
        </w:tc>
        <w:tc>
          <w:tcPr>
            <w:tcW w:w="3594" w:type="pct"/>
            <w:gridSpan w:val="3"/>
            <w:vAlign w:val="center"/>
          </w:tcPr>
          <w:p w14:paraId="7EC87C0C" w14:textId="77777777" w:rsidR="00A422C1" w:rsidRPr="00D353B4" w:rsidRDefault="00A422C1" w:rsidP="002950C1">
            <w:r w:rsidRPr="00D353B4">
              <w:t>Katedra Turystyki i Rekreacji</w:t>
            </w:r>
          </w:p>
        </w:tc>
      </w:tr>
      <w:tr w:rsidR="00D353B4" w:rsidRPr="00D353B4" w14:paraId="6312AFFD" w14:textId="77777777" w:rsidTr="00287A37">
        <w:trPr>
          <w:trHeight w:val="20"/>
          <w:jc w:val="center"/>
        </w:trPr>
        <w:tc>
          <w:tcPr>
            <w:tcW w:w="1406" w:type="pct"/>
            <w:shd w:val="clear" w:color="auto" w:fill="auto"/>
          </w:tcPr>
          <w:p w14:paraId="35A013F9" w14:textId="77777777" w:rsidR="00A422C1" w:rsidRPr="00D353B4" w:rsidRDefault="00A422C1" w:rsidP="002950C1">
            <w:pPr>
              <w:jc w:val="both"/>
            </w:pPr>
            <w:r w:rsidRPr="00D353B4">
              <w:t>Cel modułu</w:t>
            </w:r>
          </w:p>
        </w:tc>
        <w:tc>
          <w:tcPr>
            <w:tcW w:w="3594" w:type="pct"/>
            <w:gridSpan w:val="3"/>
          </w:tcPr>
          <w:p w14:paraId="592B095A" w14:textId="77777777" w:rsidR="00A422C1" w:rsidRPr="00D353B4" w:rsidRDefault="00A422C1" w:rsidP="002950C1">
            <w:pPr>
              <w:jc w:val="both"/>
            </w:pPr>
            <w:r w:rsidRPr="00D353B4">
              <w:rPr>
                <w:rFonts w:eastAsia="Calibri"/>
              </w:rPr>
              <w:t>Celem kształcenia jest zaprezentowanie podstaw wiedzy o biologicznym funkcjonowaniu człowieka, homeostazie, miernikach zdrowia, mechanizmach adaptacyjnych uruchamianych w środowisku życia i pracy.</w:t>
            </w:r>
          </w:p>
        </w:tc>
      </w:tr>
      <w:tr w:rsidR="00D353B4" w:rsidRPr="00D353B4" w14:paraId="1E3F1449" w14:textId="77777777" w:rsidTr="00287A37">
        <w:trPr>
          <w:trHeight w:val="20"/>
          <w:jc w:val="center"/>
        </w:trPr>
        <w:tc>
          <w:tcPr>
            <w:tcW w:w="1406" w:type="pct"/>
            <w:vMerge w:val="restart"/>
            <w:shd w:val="clear" w:color="auto" w:fill="auto"/>
          </w:tcPr>
          <w:p w14:paraId="5EF66522" w14:textId="77777777" w:rsidR="00A422C1" w:rsidRPr="00D353B4" w:rsidRDefault="00A422C1" w:rsidP="002950C1">
            <w:r w:rsidRPr="00D353B4">
              <w:t>Efekty uczenia się dla modułu to opis zasobu wiedzy, umiejętności i kompetencji społecznych, które student osiągnie po zrealizowaniu zajęć.</w:t>
            </w:r>
          </w:p>
          <w:p w14:paraId="2D92BC98" w14:textId="77777777" w:rsidR="00A422C1" w:rsidRPr="00D353B4" w:rsidRDefault="00A422C1" w:rsidP="002950C1"/>
        </w:tc>
        <w:tc>
          <w:tcPr>
            <w:tcW w:w="3594" w:type="pct"/>
            <w:gridSpan w:val="3"/>
            <w:shd w:val="clear" w:color="auto" w:fill="auto"/>
          </w:tcPr>
          <w:p w14:paraId="7159D4A1" w14:textId="77777777" w:rsidR="00A422C1" w:rsidRPr="00D353B4" w:rsidRDefault="00A422C1" w:rsidP="002950C1">
            <w:r w:rsidRPr="00D353B4">
              <w:t>Wiedza:</w:t>
            </w:r>
          </w:p>
        </w:tc>
      </w:tr>
      <w:tr w:rsidR="00D353B4" w:rsidRPr="00D353B4" w14:paraId="79AD9ECC" w14:textId="77777777" w:rsidTr="00287A37">
        <w:trPr>
          <w:trHeight w:val="20"/>
          <w:jc w:val="center"/>
        </w:trPr>
        <w:tc>
          <w:tcPr>
            <w:tcW w:w="1406" w:type="pct"/>
            <w:vMerge/>
            <w:shd w:val="clear" w:color="auto" w:fill="auto"/>
          </w:tcPr>
          <w:p w14:paraId="74F9E84B" w14:textId="77777777" w:rsidR="00A422C1" w:rsidRPr="00D353B4" w:rsidRDefault="00A422C1" w:rsidP="002950C1"/>
        </w:tc>
        <w:tc>
          <w:tcPr>
            <w:tcW w:w="3594" w:type="pct"/>
            <w:gridSpan w:val="3"/>
          </w:tcPr>
          <w:p w14:paraId="325172CB" w14:textId="77777777" w:rsidR="00A422C1" w:rsidRPr="00D353B4" w:rsidRDefault="00A422C1" w:rsidP="002950C1">
            <w:pPr>
              <w:ind w:left="456" w:hanging="456"/>
            </w:pPr>
            <w:r w:rsidRPr="00D353B4">
              <w:t>W1. Student zna zasady zachowania homeostazy i podstawowe mechanizmy regulacyjne.</w:t>
            </w:r>
          </w:p>
        </w:tc>
      </w:tr>
      <w:tr w:rsidR="00D353B4" w:rsidRPr="00D353B4" w14:paraId="45A06BDA" w14:textId="77777777" w:rsidTr="00287A37">
        <w:trPr>
          <w:trHeight w:val="20"/>
          <w:jc w:val="center"/>
        </w:trPr>
        <w:tc>
          <w:tcPr>
            <w:tcW w:w="1406" w:type="pct"/>
            <w:vMerge/>
            <w:shd w:val="clear" w:color="auto" w:fill="auto"/>
          </w:tcPr>
          <w:p w14:paraId="14B1FC23" w14:textId="77777777" w:rsidR="00A422C1" w:rsidRPr="00D353B4" w:rsidRDefault="00A422C1" w:rsidP="002950C1"/>
        </w:tc>
        <w:tc>
          <w:tcPr>
            <w:tcW w:w="3594" w:type="pct"/>
            <w:gridSpan w:val="3"/>
          </w:tcPr>
          <w:p w14:paraId="0B22804B" w14:textId="77777777" w:rsidR="00A422C1" w:rsidRPr="00D353B4" w:rsidRDefault="00A422C1" w:rsidP="002950C1">
            <w:pPr>
              <w:ind w:left="456" w:hanging="456"/>
            </w:pPr>
            <w:r w:rsidRPr="00D353B4">
              <w:t>W2. Student poznaje czynniki środowiskowe, które uruchamiają mechanizmy adaptacyjne; plastyczność somatycznego i autonomicznego układu nerwowego.</w:t>
            </w:r>
          </w:p>
        </w:tc>
      </w:tr>
      <w:tr w:rsidR="00D353B4" w:rsidRPr="00D353B4" w14:paraId="487A9A09" w14:textId="77777777" w:rsidTr="00287A37">
        <w:trPr>
          <w:trHeight w:val="20"/>
          <w:jc w:val="center"/>
        </w:trPr>
        <w:tc>
          <w:tcPr>
            <w:tcW w:w="1406" w:type="pct"/>
            <w:vMerge/>
            <w:shd w:val="clear" w:color="auto" w:fill="auto"/>
          </w:tcPr>
          <w:p w14:paraId="36566349" w14:textId="77777777" w:rsidR="00A422C1" w:rsidRPr="00D353B4" w:rsidRDefault="00A422C1" w:rsidP="002950C1"/>
        </w:tc>
        <w:tc>
          <w:tcPr>
            <w:tcW w:w="3594" w:type="pct"/>
            <w:gridSpan w:val="3"/>
          </w:tcPr>
          <w:p w14:paraId="2B2BC03C" w14:textId="77777777" w:rsidR="00A422C1" w:rsidRPr="00D353B4" w:rsidRDefault="00A422C1" w:rsidP="002950C1">
            <w:pPr>
              <w:ind w:left="456" w:hanging="456"/>
            </w:pPr>
            <w:r w:rsidRPr="00D353B4">
              <w:t>W3. Zna konsekwencje różnych rodzajów pracy na funkcje fizjologiczne i anatomiczne organizmu.</w:t>
            </w:r>
          </w:p>
        </w:tc>
      </w:tr>
      <w:tr w:rsidR="00D353B4" w:rsidRPr="00D353B4" w14:paraId="0FEC9047" w14:textId="77777777" w:rsidTr="00287A37">
        <w:trPr>
          <w:trHeight w:val="20"/>
          <w:jc w:val="center"/>
        </w:trPr>
        <w:tc>
          <w:tcPr>
            <w:tcW w:w="1406" w:type="pct"/>
            <w:vMerge/>
            <w:shd w:val="clear" w:color="auto" w:fill="auto"/>
          </w:tcPr>
          <w:p w14:paraId="227415C0" w14:textId="77777777" w:rsidR="00A422C1" w:rsidRPr="00D353B4" w:rsidRDefault="00A422C1" w:rsidP="002950C1"/>
        </w:tc>
        <w:tc>
          <w:tcPr>
            <w:tcW w:w="3594" w:type="pct"/>
            <w:gridSpan w:val="3"/>
          </w:tcPr>
          <w:p w14:paraId="5A732F5B" w14:textId="77777777" w:rsidR="00A422C1" w:rsidRPr="00D353B4" w:rsidRDefault="00A422C1" w:rsidP="002950C1">
            <w:pPr>
              <w:ind w:left="456" w:hanging="425"/>
            </w:pPr>
            <w:r w:rsidRPr="00D353B4">
              <w:t>W4. Zna fizjologiczne uzasadnienie zasad doboru formy efektywnego wypoczynku.</w:t>
            </w:r>
          </w:p>
        </w:tc>
      </w:tr>
      <w:tr w:rsidR="00D353B4" w:rsidRPr="00D353B4" w14:paraId="69474C1B" w14:textId="77777777" w:rsidTr="00287A37">
        <w:trPr>
          <w:trHeight w:val="20"/>
          <w:jc w:val="center"/>
        </w:trPr>
        <w:tc>
          <w:tcPr>
            <w:tcW w:w="1406" w:type="pct"/>
            <w:vMerge/>
            <w:shd w:val="clear" w:color="auto" w:fill="auto"/>
          </w:tcPr>
          <w:p w14:paraId="01679B96" w14:textId="77777777" w:rsidR="00A422C1" w:rsidRPr="00D353B4" w:rsidRDefault="00A422C1" w:rsidP="002950C1"/>
        </w:tc>
        <w:tc>
          <w:tcPr>
            <w:tcW w:w="3594" w:type="pct"/>
            <w:gridSpan w:val="3"/>
            <w:shd w:val="clear" w:color="auto" w:fill="auto"/>
          </w:tcPr>
          <w:p w14:paraId="7EC867E9" w14:textId="77777777" w:rsidR="00A422C1" w:rsidRPr="00D353B4" w:rsidRDefault="00A422C1" w:rsidP="002950C1">
            <w:r w:rsidRPr="00D353B4">
              <w:t xml:space="preserve">Umiejętności: </w:t>
            </w:r>
          </w:p>
        </w:tc>
      </w:tr>
      <w:tr w:rsidR="00D353B4" w:rsidRPr="00D353B4" w14:paraId="255FD3AF" w14:textId="77777777" w:rsidTr="00287A37">
        <w:trPr>
          <w:trHeight w:val="20"/>
          <w:jc w:val="center"/>
        </w:trPr>
        <w:tc>
          <w:tcPr>
            <w:tcW w:w="1406" w:type="pct"/>
            <w:vMerge/>
            <w:shd w:val="clear" w:color="auto" w:fill="auto"/>
          </w:tcPr>
          <w:p w14:paraId="6F3F93ED" w14:textId="77777777" w:rsidR="00A422C1" w:rsidRPr="00D353B4" w:rsidRDefault="00A422C1" w:rsidP="002950C1"/>
        </w:tc>
        <w:tc>
          <w:tcPr>
            <w:tcW w:w="3594" w:type="pct"/>
            <w:gridSpan w:val="3"/>
          </w:tcPr>
          <w:p w14:paraId="751AEF6B" w14:textId="77777777" w:rsidR="00A422C1" w:rsidRPr="00D353B4" w:rsidRDefault="00A422C1" w:rsidP="002950C1">
            <w:pPr>
              <w:spacing w:after="120"/>
            </w:pPr>
            <w:r w:rsidRPr="00D353B4">
              <w:rPr>
                <w:shd w:val="clear" w:color="auto" w:fill="FFFFFF"/>
              </w:rPr>
              <w:t>U1. Umie rozpoznać podstawowe objawy zakłócenia homeostazy.</w:t>
            </w:r>
          </w:p>
        </w:tc>
      </w:tr>
      <w:tr w:rsidR="00D353B4" w:rsidRPr="00D353B4" w14:paraId="3987B327" w14:textId="77777777" w:rsidTr="00287A37">
        <w:trPr>
          <w:trHeight w:val="20"/>
          <w:jc w:val="center"/>
        </w:trPr>
        <w:tc>
          <w:tcPr>
            <w:tcW w:w="1406" w:type="pct"/>
            <w:vMerge/>
            <w:shd w:val="clear" w:color="auto" w:fill="auto"/>
          </w:tcPr>
          <w:p w14:paraId="6848A522" w14:textId="77777777" w:rsidR="00A422C1" w:rsidRPr="00D353B4" w:rsidRDefault="00A422C1" w:rsidP="002950C1"/>
        </w:tc>
        <w:tc>
          <w:tcPr>
            <w:tcW w:w="3594" w:type="pct"/>
            <w:gridSpan w:val="3"/>
          </w:tcPr>
          <w:p w14:paraId="45F3EAE8" w14:textId="77777777" w:rsidR="00A422C1" w:rsidRPr="00D353B4" w:rsidRDefault="00A422C1" w:rsidP="002950C1">
            <w:pPr>
              <w:ind w:left="456" w:hanging="456"/>
            </w:pPr>
            <w:r w:rsidRPr="00D353B4">
              <w:rPr>
                <w:shd w:val="clear" w:color="auto" w:fill="FFFFFF"/>
              </w:rPr>
              <w:t>U2. Potrafi oszacować ryzyko obciążenia i przeciążenia organizmu wysiłkiem związanym z pracą fizyczną w oparciu o znajomość strony potencjalnej i efektywnej motoryczności; umie rozpoznać objawy zmęczenia pracą umysłową</w:t>
            </w:r>
            <w:r w:rsidRPr="00D353B4">
              <w:t>.</w:t>
            </w:r>
          </w:p>
        </w:tc>
      </w:tr>
      <w:tr w:rsidR="00D353B4" w:rsidRPr="00D353B4" w14:paraId="1E3027B6" w14:textId="77777777" w:rsidTr="00287A37">
        <w:trPr>
          <w:trHeight w:val="20"/>
          <w:jc w:val="center"/>
        </w:trPr>
        <w:tc>
          <w:tcPr>
            <w:tcW w:w="1406" w:type="pct"/>
            <w:vMerge/>
            <w:shd w:val="clear" w:color="auto" w:fill="auto"/>
          </w:tcPr>
          <w:p w14:paraId="25F0B616" w14:textId="77777777" w:rsidR="00A422C1" w:rsidRPr="00D353B4" w:rsidRDefault="00A422C1" w:rsidP="002950C1"/>
        </w:tc>
        <w:tc>
          <w:tcPr>
            <w:tcW w:w="3594" w:type="pct"/>
            <w:gridSpan w:val="3"/>
          </w:tcPr>
          <w:p w14:paraId="1E863872" w14:textId="77777777" w:rsidR="00A422C1" w:rsidRPr="00D353B4" w:rsidRDefault="00A422C1" w:rsidP="002950C1">
            <w:pPr>
              <w:ind w:left="456" w:hanging="456"/>
              <w:rPr>
                <w:shd w:val="clear" w:color="auto" w:fill="FFFFFF"/>
              </w:rPr>
            </w:pPr>
            <w:r w:rsidRPr="00D353B4">
              <w:t>U3. Umie zaplanować i uzasadnić wybór właściwej formy wypoczynku, adekwatnego do przyczyn zmęczenia w pracy.</w:t>
            </w:r>
          </w:p>
        </w:tc>
      </w:tr>
      <w:tr w:rsidR="00D353B4" w:rsidRPr="00D353B4" w14:paraId="7EDC8280" w14:textId="77777777" w:rsidTr="00287A37">
        <w:trPr>
          <w:trHeight w:val="20"/>
          <w:jc w:val="center"/>
        </w:trPr>
        <w:tc>
          <w:tcPr>
            <w:tcW w:w="1406" w:type="pct"/>
            <w:vMerge/>
            <w:shd w:val="clear" w:color="auto" w:fill="auto"/>
          </w:tcPr>
          <w:p w14:paraId="387030BB" w14:textId="77777777" w:rsidR="00A422C1" w:rsidRPr="00D353B4" w:rsidRDefault="00A422C1" w:rsidP="002950C1"/>
        </w:tc>
        <w:tc>
          <w:tcPr>
            <w:tcW w:w="3594" w:type="pct"/>
            <w:gridSpan w:val="3"/>
            <w:shd w:val="clear" w:color="auto" w:fill="auto"/>
          </w:tcPr>
          <w:p w14:paraId="430A57F1" w14:textId="77777777" w:rsidR="00A422C1" w:rsidRPr="00D353B4" w:rsidRDefault="00A422C1" w:rsidP="002950C1">
            <w:r w:rsidRPr="00D353B4">
              <w:t>Kompetencje społeczne:</w:t>
            </w:r>
          </w:p>
        </w:tc>
      </w:tr>
      <w:tr w:rsidR="00D353B4" w:rsidRPr="00D353B4" w14:paraId="40198C62" w14:textId="77777777" w:rsidTr="00287A37">
        <w:trPr>
          <w:trHeight w:val="20"/>
          <w:jc w:val="center"/>
        </w:trPr>
        <w:tc>
          <w:tcPr>
            <w:tcW w:w="1406" w:type="pct"/>
            <w:vMerge/>
            <w:shd w:val="clear" w:color="auto" w:fill="auto"/>
          </w:tcPr>
          <w:p w14:paraId="6C87736A" w14:textId="77777777" w:rsidR="00A422C1" w:rsidRPr="00D353B4" w:rsidRDefault="00A422C1" w:rsidP="002950C1"/>
        </w:tc>
        <w:tc>
          <w:tcPr>
            <w:tcW w:w="3594" w:type="pct"/>
            <w:gridSpan w:val="3"/>
          </w:tcPr>
          <w:p w14:paraId="2363A0B9" w14:textId="77777777" w:rsidR="00A422C1" w:rsidRPr="00D353B4" w:rsidRDefault="00A422C1" w:rsidP="002950C1">
            <w:pPr>
              <w:ind w:left="456" w:hanging="425"/>
            </w:pPr>
            <w:r w:rsidRPr="00D353B4">
              <w:rPr>
                <w:shd w:val="clear" w:color="auto" w:fill="FFFFFF"/>
              </w:rPr>
              <w:t>K1. Zasięga opinii/konsultacji ekspertów z zakresu prozdrowotnych form rekreacji w planowaniu i kontroli efektów rekreacji.</w:t>
            </w:r>
          </w:p>
        </w:tc>
      </w:tr>
      <w:tr w:rsidR="00D353B4" w:rsidRPr="00D353B4" w14:paraId="27A17235" w14:textId="77777777" w:rsidTr="00287A37">
        <w:trPr>
          <w:trHeight w:val="20"/>
          <w:jc w:val="center"/>
        </w:trPr>
        <w:tc>
          <w:tcPr>
            <w:tcW w:w="1406" w:type="pct"/>
            <w:vMerge/>
            <w:shd w:val="clear" w:color="auto" w:fill="auto"/>
          </w:tcPr>
          <w:p w14:paraId="2F2B67C4" w14:textId="77777777" w:rsidR="00A422C1" w:rsidRPr="00D353B4" w:rsidRDefault="00A422C1" w:rsidP="002950C1"/>
        </w:tc>
        <w:tc>
          <w:tcPr>
            <w:tcW w:w="3594" w:type="pct"/>
            <w:gridSpan w:val="3"/>
          </w:tcPr>
          <w:p w14:paraId="2F388DB7" w14:textId="77777777" w:rsidR="00A422C1" w:rsidRPr="00D353B4" w:rsidRDefault="00A422C1" w:rsidP="002950C1">
            <w:pPr>
              <w:ind w:left="456" w:hanging="456"/>
            </w:pPr>
            <w:r w:rsidRPr="00D353B4">
              <w:rPr>
                <w:shd w:val="clear" w:color="auto" w:fill="FFFFFF"/>
              </w:rPr>
              <w:t>K2. Troszczy się o bezpieczeństwo uczestników zajęć rekreacyjnych i turystycznych.</w:t>
            </w:r>
          </w:p>
        </w:tc>
      </w:tr>
      <w:tr w:rsidR="00D353B4" w:rsidRPr="00D353B4" w14:paraId="374AF530" w14:textId="77777777" w:rsidTr="00287A37">
        <w:trPr>
          <w:trHeight w:val="20"/>
          <w:jc w:val="center"/>
        </w:trPr>
        <w:tc>
          <w:tcPr>
            <w:tcW w:w="1406" w:type="pct"/>
            <w:shd w:val="clear" w:color="auto" w:fill="auto"/>
          </w:tcPr>
          <w:p w14:paraId="77A73517" w14:textId="77777777" w:rsidR="00A422C1" w:rsidRPr="00D353B4" w:rsidRDefault="00A422C1" w:rsidP="002950C1">
            <w:pPr>
              <w:pStyle w:val="Default"/>
              <w:rPr>
                <w:color w:val="auto"/>
              </w:rPr>
            </w:pPr>
            <w:r w:rsidRPr="00D353B4">
              <w:rPr>
                <w:color w:val="auto"/>
              </w:rPr>
              <w:t xml:space="preserve">Odniesienie modułowych efektów uczenia się do kierunkowych efektów uczenia się </w:t>
            </w:r>
          </w:p>
          <w:p w14:paraId="64ACAB64" w14:textId="77777777" w:rsidR="00A422C1" w:rsidRPr="00D353B4" w:rsidRDefault="00A422C1" w:rsidP="002950C1"/>
        </w:tc>
        <w:tc>
          <w:tcPr>
            <w:tcW w:w="3594" w:type="pct"/>
            <w:gridSpan w:val="3"/>
          </w:tcPr>
          <w:p w14:paraId="4F37F4DE" w14:textId="77777777" w:rsidR="00A422C1" w:rsidRPr="00D353B4" w:rsidRDefault="00A422C1" w:rsidP="002950C1">
            <w:r w:rsidRPr="00D353B4">
              <w:t>Kod efektu modułowego – kod efektu kierunkowego</w:t>
            </w:r>
          </w:p>
          <w:p w14:paraId="30B9C4D0" w14:textId="77777777" w:rsidR="00A422C1" w:rsidRPr="00D353B4" w:rsidRDefault="00A422C1" w:rsidP="002950C1">
            <w:r w:rsidRPr="00D353B4">
              <w:rPr>
                <w:bCs/>
              </w:rPr>
              <w:t xml:space="preserve">W1 – TR_W04, </w:t>
            </w:r>
            <w:r w:rsidRPr="00D353B4">
              <w:t>TR_W05</w:t>
            </w:r>
          </w:p>
          <w:p w14:paraId="61C02312" w14:textId="77777777" w:rsidR="00A422C1" w:rsidRPr="00D353B4" w:rsidRDefault="00A422C1" w:rsidP="002950C1">
            <w:r w:rsidRPr="00D353B4">
              <w:t xml:space="preserve">W2 – </w:t>
            </w:r>
            <w:r w:rsidRPr="00D353B4">
              <w:rPr>
                <w:bCs/>
              </w:rPr>
              <w:t xml:space="preserve">TR_W04, </w:t>
            </w:r>
            <w:r w:rsidRPr="00D353B4">
              <w:t>TR_W05</w:t>
            </w:r>
          </w:p>
          <w:p w14:paraId="230E5CA2" w14:textId="77777777" w:rsidR="00A422C1" w:rsidRPr="00D353B4" w:rsidRDefault="00A422C1" w:rsidP="002950C1">
            <w:r w:rsidRPr="00D353B4">
              <w:t xml:space="preserve">W3 – </w:t>
            </w:r>
            <w:r w:rsidRPr="00D353B4">
              <w:rPr>
                <w:bCs/>
              </w:rPr>
              <w:t xml:space="preserve">TR_W04, </w:t>
            </w:r>
            <w:r w:rsidRPr="00D353B4">
              <w:t>TR_W05</w:t>
            </w:r>
          </w:p>
          <w:p w14:paraId="79046653" w14:textId="77777777" w:rsidR="00A422C1" w:rsidRPr="00D353B4" w:rsidRDefault="00A422C1" w:rsidP="002950C1">
            <w:r w:rsidRPr="00D353B4">
              <w:t xml:space="preserve">W4 – </w:t>
            </w:r>
            <w:r w:rsidRPr="00D353B4">
              <w:rPr>
                <w:bCs/>
              </w:rPr>
              <w:t xml:space="preserve">TR_W04, </w:t>
            </w:r>
            <w:r w:rsidRPr="00D353B4">
              <w:t>TR_W05</w:t>
            </w:r>
          </w:p>
          <w:p w14:paraId="38D67630" w14:textId="77777777" w:rsidR="00A422C1" w:rsidRPr="00D353B4" w:rsidRDefault="00A422C1" w:rsidP="002950C1">
            <w:r w:rsidRPr="00D353B4">
              <w:t>U1 – TR_U03</w:t>
            </w:r>
          </w:p>
          <w:p w14:paraId="1680E8FB" w14:textId="77777777" w:rsidR="00A422C1" w:rsidRPr="00D353B4" w:rsidRDefault="00A422C1" w:rsidP="002950C1">
            <w:r w:rsidRPr="00D353B4">
              <w:t>U2 – TR_U05</w:t>
            </w:r>
          </w:p>
          <w:p w14:paraId="6A769AFB" w14:textId="77777777" w:rsidR="00A422C1" w:rsidRPr="00D353B4" w:rsidRDefault="00A422C1" w:rsidP="002950C1">
            <w:r w:rsidRPr="00D353B4">
              <w:t>U3 – TR_U09</w:t>
            </w:r>
          </w:p>
          <w:p w14:paraId="6324790E" w14:textId="77777777" w:rsidR="00A422C1" w:rsidRPr="00D353B4" w:rsidRDefault="00A422C1" w:rsidP="002950C1">
            <w:r w:rsidRPr="00D353B4">
              <w:t>K1 – TR_K01</w:t>
            </w:r>
          </w:p>
          <w:p w14:paraId="0945012E" w14:textId="77777777" w:rsidR="00A422C1" w:rsidRPr="00D353B4" w:rsidRDefault="00A422C1" w:rsidP="002950C1">
            <w:pPr>
              <w:rPr>
                <w:shd w:val="clear" w:color="auto" w:fill="FFFFFF"/>
              </w:rPr>
            </w:pPr>
            <w:r w:rsidRPr="00D353B4">
              <w:t>K2 – TR_K03</w:t>
            </w:r>
          </w:p>
        </w:tc>
      </w:tr>
      <w:tr w:rsidR="00D353B4" w:rsidRPr="00D353B4" w14:paraId="50C18589" w14:textId="77777777" w:rsidTr="00287A37">
        <w:trPr>
          <w:trHeight w:val="20"/>
          <w:jc w:val="center"/>
        </w:trPr>
        <w:tc>
          <w:tcPr>
            <w:tcW w:w="1406" w:type="pct"/>
            <w:shd w:val="clear" w:color="auto" w:fill="auto"/>
          </w:tcPr>
          <w:p w14:paraId="51AD041C" w14:textId="77777777" w:rsidR="00A422C1" w:rsidRPr="00D353B4" w:rsidRDefault="00A422C1" w:rsidP="002950C1">
            <w:r w:rsidRPr="00D353B4">
              <w:t>Odniesienie modułowych efektów uczenia się do efektów inżynierskich (jeżeli dotyczy)</w:t>
            </w:r>
          </w:p>
        </w:tc>
        <w:tc>
          <w:tcPr>
            <w:tcW w:w="3594" w:type="pct"/>
            <w:gridSpan w:val="3"/>
            <w:vAlign w:val="center"/>
          </w:tcPr>
          <w:p w14:paraId="75837F8F" w14:textId="77777777" w:rsidR="00A422C1" w:rsidRPr="00D353B4" w:rsidRDefault="00A422C1" w:rsidP="002950C1">
            <w:pPr>
              <w:rPr>
                <w:shd w:val="clear" w:color="auto" w:fill="FFFFFF"/>
              </w:rPr>
            </w:pPr>
            <w:r w:rsidRPr="00D353B4">
              <w:t>nie dotyczy</w:t>
            </w:r>
          </w:p>
        </w:tc>
      </w:tr>
      <w:tr w:rsidR="00D353B4" w:rsidRPr="00D353B4" w14:paraId="1B4BF9F0" w14:textId="77777777" w:rsidTr="00287A37">
        <w:trPr>
          <w:trHeight w:val="20"/>
          <w:jc w:val="center"/>
        </w:trPr>
        <w:tc>
          <w:tcPr>
            <w:tcW w:w="1406" w:type="pct"/>
            <w:shd w:val="clear" w:color="auto" w:fill="auto"/>
          </w:tcPr>
          <w:p w14:paraId="2B2CCAE3" w14:textId="77777777" w:rsidR="00A422C1" w:rsidRPr="00D353B4" w:rsidRDefault="00A422C1" w:rsidP="002950C1">
            <w:r w:rsidRPr="00D353B4">
              <w:t>Wymagania wstępne i dodatkowe</w:t>
            </w:r>
          </w:p>
        </w:tc>
        <w:tc>
          <w:tcPr>
            <w:tcW w:w="3594" w:type="pct"/>
            <w:gridSpan w:val="3"/>
          </w:tcPr>
          <w:p w14:paraId="70703271" w14:textId="77777777" w:rsidR="00A422C1" w:rsidRPr="00D353B4" w:rsidRDefault="00A422C1" w:rsidP="002950C1">
            <w:pPr>
              <w:jc w:val="both"/>
            </w:pPr>
            <w:r w:rsidRPr="00D353B4">
              <w:t>Wiedza z zakresu przedmiotów – Podstawy anatomii i fizjologii człowieka i Rekreacja ruchowa.</w:t>
            </w:r>
          </w:p>
        </w:tc>
      </w:tr>
      <w:tr w:rsidR="00D353B4" w:rsidRPr="00D353B4" w14:paraId="67C79E26" w14:textId="77777777" w:rsidTr="00287A37">
        <w:trPr>
          <w:trHeight w:val="20"/>
          <w:jc w:val="center"/>
        </w:trPr>
        <w:tc>
          <w:tcPr>
            <w:tcW w:w="1406" w:type="pct"/>
            <w:shd w:val="clear" w:color="auto" w:fill="auto"/>
          </w:tcPr>
          <w:p w14:paraId="4CC01A6B" w14:textId="77777777" w:rsidR="00A422C1" w:rsidRPr="00D353B4" w:rsidRDefault="00A422C1" w:rsidP="002950C1">
            <w:r w:rsidRPr="00D353B4">
              <w:t>Treści programowe modułu</w:t>
            </w:r>
          </w:p>
          <w:p w14:paraId="00C2577D" w14:textId="77777777" w:rsidR="00A422C1" w:rsidRPr="00D353B4" w:rsidRDefault="00A422C1" w:rsidP="002950C1"/>
        </w:tc>
        <w:tc>
          <w:tcPr>
            <w:tcW w:w="3594" w:type="pct"/>
            <w:gridSpan w:val="3"/>
          </w:tcPr>
          <w:p w14:paraId="3AA2F701" w14:textId="77777777" w:rsidR="00A422C1" w:rsidRPr="00D353B4" w:rsidRDefault="00A422C1" w:rsidP="002950C1">
            <w:pPr>
              <w:pStyle w:val="Tekstpodstawowy2"/>
              <w:rPr>
                <w:sz w:val="24"/>
                <w:szCs w:val="24"/>
              </w:rPr>
            </w:pPr>
            <w:r w:rsidRPr="00D353B4">
              <w:rPr>
                <w:sz w:val="24"/>
                <w:szCs w:val="24"/>
              </w:rPr>
              <w:t>Podczas wykładów zaprezentowane zostaną następujące zagadnienia: Homeostaza i mierniki zdrowia; podstawowe mechanizmy regulacyjne organizmu w kontroli homeostazy; fizjologia pracy mięśnia; czynniki determinujące wydolność fizyczną oraz jej parametry; środowiskowe czynniki wymuszające adaptację funkcjonalną i strukturalną organizmu; skutki przeciążeń pracą fizyczną i umysłową; zasady racjonalnego wypoczynku.</w:t>
            </w:r>
          </w:p>
          <w:p w14:paraId="18EABBBB" w14:textId="77777777" w:rsidR="00A422C1" w:rsidRPr="00D353B4" w:rsidRDefault="00A422C1" w:rsidP="002950C1">
            <w:pPr>
              <w:pStyle w:val="Tekstpodstawowy2"/>
              <w:rPr>
                <w:sz w:val="24"/>
                <w:szCs w:val="24"/>
                <w:lang w:eastAsia="pl-PL"/>
              </w:rPr>
            </w:pPr>
          </w:p>
          <w:p w14:paraId="0030B620" w14:textId="77777777" w:rsidR="00A422C1" w:rsidRPr="00D353B4" w:rsidRDefault="00A422C1" w:rsidP="002950C1">
            <w:pPr>
              <w:pStyle w:val="Tekstpodstawowy2"/>
              <w:rPr>
                <w:sz w:val="24"/>
                <w:szCs w:val="24"/>
                <w:lang w:eastAsia="pl-PL"/>
              </w:rPr>
            </w:pPr>
            <w:r w:rsidRPr="00D353B4">
              <w:rPr>
                <w:sz w:val="24"/>
                <w:szCs w:val="24"/>
              </w:rPr>
              <w:t xml:space="preserve">Podczas ćwiczeń prezentowane i dyskutowane będą następujące zagadnienia: Ocena stanu organizmu na podstawie określonych parametrów fizjologicznych, metody diagnozy wydolności fizycznej, próby pomiaru wydolności, ocena wydolności fizycznej testami terenowymi, deficyt i dług tlenowy oraz jego frakcje, podstawowa i </w:t>
            </w:r>
            <w:r w:rsidRPr="00D353B4">
              <w:rPr>
                <w:sz w:val="24"/>
                <w:szCs w:val="24"/>
              </w:rPr>
              <w:lastRenderedPageBreak/>
              <w:t>wysiłkowa przemiana materii, analiza składu ciała, przygotowanie prezentacji dotyczących czynników determinujących wydolność fizyczną organizmu, a także adaptacji organizmu do zmiennych warunków środowiska.</w:t>
            </w:r>
          </w:p>
        </w:tc>
      </w:tr>
      <w:tr w:rsidR="00D353B4" w:rsidRPr="00D353B4" w14:paraId="4F0CA3D3" w14:textId="77777777" w:rsidTr="00287A37">
        <w:trPr>
          <w:trHeight w:val="20"/>
          <w:jc w:val="center"/>
        </w:trPr>
        <w:tc>
          <w:tcPr>
            <w:tcW w:w="1406" w:type="pct"/>
            <w:shd w:val="clear" w:color="auto" w:fill="auto"/>
          </w:tcPr>
          <w:p w14:paraId="700AFE4E" w14:textId="77777777" w:rsidR="00A422C1" w:rsidRPr="00D353B4" w:rsidRDefault="00A422C1" w:rsidP="002950C1">
            <w:r w:rsidRPr="00D353B4">
              <w:lastRenderedPageBreak/>
              <w:t>Wykaz literatury podstawowej i uzupełniającej</w:t>
            </w:r>
          </w:p>
        </w:tc>
        <w:tc>
          <w:tcPr>
            <w:tcW w:w="3594" w:type="pct"/>
            <w:gridSpan w:val="3"/>
          </w:tcPr>
          <w:p w14:paraId="70CAF124" w14:textId="77777777" w:rsidR="00A422C1" w:rsidRPr="00D353B4" w:rsidRDefault="00A422C1" w:rsidP="002950C1">
            <w:pPr>
              <w:pStyle w:val="Akapitzlist"/>
              <w:spacing w:line="240" w:lineRule="auto"/>
              <w:ind w:left="317" w:hanging="289"/>
              <w:rPr>
                <w:rFonts w:ascii="Times New Roman" w:eastAsia="Arial" w:hAnsi="Times New Roman"/>
                <w:sz w:val="24"/>
                <w:szCs w:val="24"/>
              </w:rPr>
            </w:pPr>
            <w:r w:rsidRPr="00D353B4">
              <w:rPr>
                <w:rFonts w:ascii="Times New Roman" w:eastAsia="Arial" w:hAnsi="Times New Roman"/>
                <w:sz w:val="24"/>
                <w:szCs w:val="24"/>
              </w:rPr>
              <w:t>Literatura obowiązkowa</w:t>
            </w:r>
          </w:p>
          <w:p w14:paraId="3491E731" w14:textId="77777777" w:rsidR="00A422C1" w:rsidRPr="00D353B4" w:rsidRDefault="00A422C1" w:rsidP="002950C1">
            <w:pPr>
              <w:numPr>
                <w:ilvl w:val="0"/>
                <w:numId w:val="85"/>
              </w:numPr>
              <w:ind w:left="318" w:hanging="284"/>
              <w:jc w:val="both"/>
            </w:pPr>
            <w:r w:rsidRPr="00D353B4">
              <w:t xml:space="preserve">Górski J. (red. nauk.). Fizjologiczne podstawy wysiłku fizycznego. Wydawnictwo Lekarskie </w:t>
            </w:r>
            <w:r w:rsidRPr="00D353B4">
              <w:rPr>
                <w:rFonts w:eastAsiaTheme="minorHAnsi"/>
              </w:rPr>
              <w:t>PZWL, Warszawa, 2023.</w:t>
            </w:r>
          </w:p>
          <w:p w14:paraId="5C5F190B" w14:textId="77777777" w:rsidR="00A422C1" w:rsidRPr="00D353B4" w:rsidRDefault="00A422C1" w:rsidP="002950C1">
            <w:pPr>
              <w:pStyle w:val="Akapitzlist"/>
              <w:numPr>
                <w:ilvl w:val="0"/>
                <w:numId w:val="85"/>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 xml:space="preserve">Brzozowski T. Fizjologia człowieka Konturek. Edra Urban Partner, Warszawa, 2021. </w:t>
            </w:r>
          </w:p>
          <w:p w14:paraId="47509775" w14:textId="77777777" w:rsidR="00A422C1" w:rsidRPr="00D353B4" w:rsidRDefault="00A422C1" w:rsidP="002950C1">
            <w:pPr>
              <w:numPr>
                <w:ilvl w:val="0"/>
                <w:numId w:val="85"/>
              </w:numPr>
              <w:ind w:left="318" w:hanging="284"/>
              <w:jc w:val="both"/>
            </w:pPr>
            <w:r w:rsidRPr="00D353B4">
              <w:t xml:space="preserve">Górski J. Fizjologia wysiłku i treningu fizycznego. Wydawnictwo Lekarskie </w:t>
            </w:r>
            <w:r w:rsidRPr="00D353B4">
              <w:rPr>
                <w:rFonts w:eastAsiaTheme="minorHAnsi"/>
              </w:rPr>
              <w:t>PZWL, Warszawa, 2019.</w:t>
            </w:r>
          </w:p>
          <w:p w14:paraId="79CF42E2" w14:textId="77777777" w:rsidR="00A422C1" w:rsidRPr="00D353B4" w:rsidRDefault="00A422C1" w:rsidP="002950C1">
            <w:pPr>
              <w:numPr>
                <w:ilvl w:val="0"/>
                <w:numId w:val="85"/>
              </w:numPr>
              <w:ind w:left="318" w:hanging="284"/>
              <w:jc w:val="both"/>
            </w:pPr>
            <w:r w:rsidRPr="00D353B4">
              <w:t>Badowska-Kozakiewicz A. M. Fizjologia człowieka w zarysie: zintegrowane podejście. Wydawnictwo Lekarskie PZWL, Warszawa, 2019.</w:t>
            </w:r>
          </w:p>
          <w:p w14:paraId="1F45E113" w14:textId="77777777" w:rsidR="00A422C1" w:rsidRPr="00D353B4" w:rsidRDefault="00A422C1" w:rsidP="002950C1">
            <w:pPr>
              <w:numPr>
                <w:ilvl w:val="0"/>
                <w:numId w:val="85"/>
              </w:numPr>
              <w:ind w:left="318" w:hanging="284"/>
              <w:jc w:val="both"/>
            </w:pPr>
            <w:r w:rsidRPr="00D353B4">
              <w:t>Traczyk Z. W. Fizjologia człowieka w zarysie. Wydawnictwo Lekarskie PZWL, Warszawa, 2018.</w:t>
            </w:r>
          </w:p>
          <w:p w14:paraId="56D84AE0" w14:textId="77777777" w:rsidR="00A422C1" w:rsidRPr="00D353B4" w:rsidRDefault="00A422C1" w:rsidP="002950C1">
            <w:pPr>
              <w:ind w:left="28"/>
              <w:jc w:val="both"/>
            </w:pPr>
            <w:r w:rsidRPr="00D353B4">
              <w:t>Literatura uzupełniająca</w:t>
            </w:r>
          </w:p>
          <w:p w14:paraId="42BD5D53" w14:textId="77777777" w:rsidR="00A422C1" w:rsidRPr="00D353B4" w:rsidRDefault="00A422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lang w:val="en-US"/>
              </w:rPr>
              <w:t xml:space="preserve">Rowiński, R.; Kowalska, G.; Kozakiewicz, M.; Kędziora-Kornatowska, K.; Kornatowski, M.; Hawlena, J.; Rowińska, K. Physical activity and its determinants among senior residents of Podlasie, a green region of Poland, based on the National PolSenior study. </w:t>
            </w:r>
            <w:r w:rsidRPr="00D353B4">
              <w:rPr>
                <w:rFonts w:ascii="Times New Roman" w:hAnsi="Times New Roman"/>
                <w:sz w:val="24"/>
                <w:szCs w:val="24"/>
              </w:rPr>
              <w:t xml:space="preserve">Int. J. Environ. Res. Public Health 2021, 18, 10816. </w:t>
            </w:r>
          </w:p>
          <w:p w14:paraId="75B20CD8" w14:textId="77777777" w:rsidR="00A422C1" w:rsidRPr="00D353B4" w:rsidRDefault="00A422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Ashwell K., Górecki T. Anatomia ruchu. Alma-Press Sp. z o.o., 2021.</w:t>
            </w:r>
          </w:p>
          <w:p w14:paraId="4AA3B68D" w14:textId="77777777" w:rsidR="00A422C1" w:rsidRPr="00D353B4" w:rsidRDefault="00A422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Głowadzki Ł. Podstawy wysiłku fizycznego. Ridero IT Solution, 2020.</w:t>
            </w:r>
          </w:p>
          <w:p w14:paraId="059F1146" w14:textId="77777777" w:rsidR="00A422C1" w:rsidRPr="00D353B4" w:rsidRDefault="00A422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McLaughlin D., Stamford J., White D. Krótkie wykłady. Fizjologia człowieka. PWN, Warszawa, 2019.</w:t>
            </w:r>
          </w:p>
          <w:p w14:paraId="426659EF" w14:textId="77777777" w:rsidR="00A422C1" w:rsidRPr="00D353B4" w:rsidRDefault="00A422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Klawe J., Tafil-Klawe M. Wykłady z fizjologii człowieka. Wydawnictwo Lekarskie PZWL, Warszawa, 2017.</w:t>
            </w:r>
          </w:p>
          <w:p w14:paraId="6B9505CE" w14:textId="77777777" w:rsidR="00A422C1" w:rsidRPr="00D353B4" w:rsidRDefault="00A422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Rosołowska-Huszcz D., Gromadzka-Ostrowska J. Ćwiczenia z fizjologii człowiek. SGGW, Warszawa, 2015.</w:t>
            </w:r>
          </w:p>
        </w:tc>
      </w:tr>
      <w:tr w:rsidR="00D353B4" w:rsidRPr="00D353B4" w14:paraId="01FFCF65" w14:textId="77777777" w:rsidTr="00287A37">
        <w:trPr>
          <w:trHeight w:val="20"/>
          <w:jc w:val="center"/>
        </w:trPr>
        <w:tc>
          <w:tcPr>
            <w:tcW w:w="1406" w:type="pct"/>
            <w:shd w:val="clear" w:color="auto" w:fill="auto"/>
          </w:tcPr>
          <w:p w14:paraId="32F5B663" w14:textId="77777777" w:rsidR="00A422C1" w:rsidRPr="00D353B4" w:rsidRDefault="00A422C1" w:rsidP="002950C1">
            <w:r w:rsidRPr="00D353B4">
              <w:t>Planowane formy/ działania/ metody dydaktyczne</w:t>
            </w:r>
          </w:p>
        </w:tc>
        <w:tc>
          <w:tcPr>
            <w:tcW w:w="3594" w:type="pct"/>
            <w:gridSpan w:val="3"/>
          </w:tcPr>
          <w:p w14:paraId="1762BA8D" w14:textId="77777777" w:rsidR="00A422C1" w:rsidRPr="00D353B4" w:rsidRDefault="00A422C1" w:rsidP="002950C1">
            <w:pPr>
              <w:autoSpaceDE w:val="0"/>
              <w:autoSpaceDN w:val="0"/>
              <w:adjustRightInd w:val="0"/>
              <w:jc w:val="both"/>
            </w:pPr>
            <w:r w:rsidRPr="00D353B4">
              <w:t xml:space="preserve">Wykłady </w:t>
            </w:r>
            <w:r w:rsidRPr="00D353B4">
              <w:rPr>
                <w:rFonts w:eastAsia="FreeSans"/>
              </w:rPr>
              <w:t>z wykorzystaniem technik multimedialnych</w:t>
            </w:r>
            <w:r w:rsidRPr="00D353B4">
              <w:t>, odbywające się w sali dydaktycznej.</w:t>
            </w:r>
          </w:p>
          <w:p w14:paraId="419B6ABF" w14:textId="77777777" w:rsidR="00A422C1" w:rsidRPr="00D353B4" w:rsidRDefault="00A422C1" w:rsidP="002950C1">
            <w:pPr>
              <w:jc w:val="both"/>
            </w:pPr>
          </w:p>
          <w:p w14:paraId="025AEBB8" w14:textId="77777777" w:rsidR="00A422C1" w:rsidRPr="00D353B4" w:rsidRDefault="00A422C1" w:rsidP="002950C1">
            <w:pPr>
              <w:jc w:val="both"/>
            </w:pPr>
            <w:r w:rsidRPr="00D353B4">
              <w:t xml:space="preserve">Ćwiczenia z wykorzystaniem metod aktywizujących, odbywające się w sali dydaktycznej. </w:t>
            </w:r>
          </w:p>
          <w:p w14:paraId="7511AC82" w14:textId="77777777" w:rsidR="00A422C1" w:rsidRPr="00D353B4" w:rsidRDefault="00A422C1" w:rsidP="002950C1">
            <w:pPr>
              <w:pStyle w:val="Akapitzlist"/>
              <w:spacing w:line="240" w:lineRule="auto"/>
              <w:ind w:left="317" w:hanging="284"/>
              <w:rPr>
                <w:rFonts w:ascii="Times New Roman" w:hAnsi="Times New Roman"/>
                <w:sz w:val="24"/>
                <w:szCs w:val="24"/>
              </w:rPr>
            </w:pPr>
            <w:r w:rsidRPr="00D353B4">
              <w:rPr>
                <w:rFonts w:ascii="Times New Roman" w:hAnsi="Times New Roman"/>
                <w:sz w:val="24"/>
                <w:szCs w:val="24"/>
              </w:rPr>
              <w:t>Ich forma to:</w:t>
            </w:r>
          </w:p>
          <w:p w14:paraId="4214000C" w14:textId="77777777" w:rsidR="00A422C1" w:rsidRPr="00D353B4" w:rsidRDefault="00A422C1" w:rsidP="002950C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obserwacja: prezentacje materiałów filmowych dotyczących zagadnień z fizjologii pracy i wypoczynku,</w:t>
            </w:r>
          </w:p>
          <w:p w14:paraId="1452B0D7" w14:textId="77777777" w:rsidR="00A422C1" w:rsidRPr="00D353B4" w:rsidRDefault="00A422C1" w:rsidP="002950C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dyskusja dydaktyczna,</w:t>
            </w:r>
          </w:p>
          <w:p w14:paraId="4356F1D6" w14:textId="77777777" w:rsidR="00A422C1" w:rsidRPr="00D353B4" w:rsidRDefault="00A422C1" w:rsidP="002950C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 xml:space="preserve">praca zespołowa w grupach, </w:t>
            </w:r>
          </w:p>
          <w:p w14:paraId="79886E63" w14:textId="77777777" w:rsidR="00A422C1" w:rsidRPr="00D353B4" w:rsidRDefault="00A422C1" w:rsidP="002950C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wykonanie i przedstawienie na zajęciach autorskiego projektu.</w:t>
            </w:r>
          </w:p>
        </w:tc>
      </w:tr>
      <w:tr w:rsidR="00D353B4" w:rsidRPr="00D353B4" w14:paraId="26105CFE" w14:textId="77777777" w:rsidTr="00287A37">
        <w:trPr>
          <w:trHeight w:val="20"/>
          <w:jc w:val="center"/>
        </w:trPr>
        <w:tc>
          <w:tcPr>
            <w:tcW w:w="1406" w:type="pct"/>
            <w:shd w:val="clear" w:color="auto" w:fill="auto"/>
          </w:tcPr>
          <w:p w14:paraId="4DC3F9E2" w14:textId="77777777" w:rsidR="00A422C1" w:rsidRPr="00D353B4" w:rsidRDefault="00A422C1" w:rsidP="002950C1">
            <w:r w:rsidRPr="00D353B4">
              <w:t>Sposoby weryfikacji oraz formy dokumentowania osiągniętych efektów uczenia się</w:t>
            </w:r>
          </w:p>
        </w:tc>
        <w:tc>
          <w:tcPr>
            <w:tcW w:w="3594" w:type="pct"/>
            <w:gridSpan w:val="3"/>
            <w:tcBorders>
              <w:bottom w:val="single" w:sz="4" w:space="0" w:color="auto"/>
            </w:tcBorders>
            <w:shd w:val="clear" w:color="auto" w:fill="auto"/>
          </w:tcPr>
          <w:p w14:paraId="725622AD" w14:textId="07F666C2" w:rsidR="00A422C1" w:rsidRPr="00D353B4" w:rsidRDefault="00A422C1" w:rsidP="002950C1">
            <w:pPr>
              <w:ind w:left="31" w:hanging="31"/>
              <w:jc w:val="both"/>
            </w:pPr>
            <w:r w:rsidRPr="00D353B4">
              <w:t>W1, W2, W3, W4 –</w:t>
            </w:r>
            <w:r w:rsidR="00895C51" w:rsidRPr="00D353B4">
              <w:t xml:space="preserve"> egzamin </w:t>
            </w:r>
            <w:r w:rsidRPr="00D353B4">
              <w:t>pisemn</w:t>
            </w:r>
            <w:r w:rsidR="00895C51" w:rsidRPr="00D353B4">
              <w:t>y</w:t>
            </w:r>
            <w:r w:rsidRPr="00D353B4">
              <w:t xml:space="preserve"> z zagadnień zaprezentowanych na wykładzie, ocena z kolokwium i egzaminu (prace kontrolne)</w:t>
            </w:r>
          </w:p>
          <w:p w14:paraId="6D7D33F1" w14:textId="77777777" w:rsidR="00A422C1" w:rsidRPr="00D353B4" w:rsidRDefault="00A422C1" w:rsidP="002950C1">
            <w:pPr>
              <w:jc w:val="both"/>
            </w:pPr>
            <w:r w:rsidRPr="00D353B4">
              <w:t>U1, U2, U3 – ocena zadania projektowego</w:t>
            </w:r>
          </w:p>
          <w:p w14:paraId="773E905F" w14:textId="77777777" w:rsidR="00A422C1" w:rsidRPr="00D353B4" w:rsidRDefault="00A422C1" w:rsidP="002950C1">
            <w:pPr>
              <w:jc w:val="both"/>
            </w:pPr>
            <w:r w:rsidRPr="00D353B4">
              <w:t>K1 – udział w dyskusji – cena aktywności na zajęciach (dziennik zajęć)</w:t>
            </w:r>
          </w:p>
          <w:p w14:paraId="3635750A" w14:textId="77777777" w:rsidR="00A422C1" w:rsidRPr="00D353B4" w:rsidRDefault="00A422C1" w:rsidP="002950C1">
            <w:pPr>
              <w:pStyle w:val="Default"/>
              <w:ind w:left="601" w:hanging="601"/>
              <w:jc w:val="both"/>
              <w:rPr>
                <w:color w:val="auto"/>
              </w:rPr>
            </w:pPr>
            <w:r w:rsidRPr="00D353B4">
              <w:rPr>
                <w:color w:val="auto"/>
              </w:rPr>
              <w:t>K2 – ocena wybranych elementów projektu i prezentacji jednostkowej na ćwiczeniach (dziennik zajęć).</w:t>
            </w:r>
          </w:p>
          <w:p w14:paraId="3BD7C318" w14:textId="77777777" w:rsidR="00A422C1" w:rsidRPr="00D353B4" w:rsidRDefault="00A422C1" w:rsidP="002950C1">
            <w:pPr>
              <w:pStyle w:val="Default"/>
              <w:jc w:val="both"/>
              <w:rPr>
                <w:color w:val="auto"/>
              </w:rPr>
            </w:pPr>
          </w:p>
          <w:p w14:paraId="5F644DFA" w14:textId="77777777" w:rsidR="00A422C1" w:rsidRPr="00D353B4" w:rsidRDefault="00A422C1" w:rsidP="002950C1">
            <w:pPr>
              <w:pStyle w:val="Default"/>
              <w:jc w:val="both"/>
              <w:rPr>
                <w:color w:val="auto"/>
              </w:rPr>
            </w:pPr>
            <w:r w:rsidRPr="00D353B4">
              <w:rPr>
                <w:color w:val="auto"/>
              </w:rPr>
              <w:lastRenderedPageBreak/>
              <w:t>Formy dokumentowania osiągniętych efektów: prace pisemne, zadanie projektowe, dziennik prowadzącego.</w:t>
            </w:r>
          </w:p>
        </w:tc>
      </w:tr>
      <w:tr w:rsidR="00D353B4" w:rsidRPr="00D353B4" w14:paraId="254276EF" w14:textId="77777777" w:rsidTr="00287A37">
        <w:trPr>
          <w:trHeight w:val="20"/>
          <w:jc w:val="center"/>
        </w:trPr>
        <w:tc>
          <w:tcPr>
            <w:tcW w:w="1406" w:type="pct"/>
            <w:shd w:val="clear" w:color="auto" w:fill="auto"/>
          </w:tcPr>
          <w:p w14:paraId="748453DB" w14:textId="04F232B8" w:rsidR="00287A37" w:rsidRPr="00D353B4" w:rsidRDefault="00A422C1" w:rsidP="00287A37">
            <w:r w:rsidRPr="00D353B4">
              <w:lastRenderedPageBreak/>
              <w:t>Elementy i wagi mające wpływ na ocenę końcową</w:t>
            </w:r>
            <w:r w:rsidR="00287A37" w:rsidRPr="00D353B4">
              <w:t xml:space="preserve"> </w:t>
            </w:r>
          </w:p>
          <w:p w14:paraId="5CCC48B3" w14:textId="1391FAA3" w:rsidR="00A422C1" w:rsidRPr="00D353B4" w:rsidRDefault="00A422C1" w:rsidP="002950C1"/>
        </w:tc>
        <w:tc>
          <w:tcPr>
            <w:tcW w:w="3594" w:type="pct"/>
            <w:gridSpan w:val="3"/>
            <w:tcBorders>
              <w:bottom w:val="single" w:sz="4" w:space="0" w:color="auto"/>
            </w:tcBorders>
            <w:shd w:val="clear" w:color="auto" w:fill="auto"/>
          </w:tcPr>
          <w:p w14:paraId="240DDF5C" w14:textId="77777777" w:rsidR="00A422C1" w:rsidRPr="00D353B4" w:rsidRDefault="00A422C1" w:rsidP="002950C1">
            <w:pPr>
              <w:pStyle w:val="Akapitzlist"/>
              <w:autoSpaceDE w:val="0"/>
              <w:adjustRightInd w:val="0"/>
              <w:spacing w:line="240" w:lineRule="auto"/>
              <w:ind w:left="426" w:hanging="426"/>
              <w:rPr>
                <w:rFonts w:ascii="Times New Roman" w:hAnsi="Times New Roman"/>
                <w:sz w:val="24"/>
                <w:szCs w:val="24"/>
              </w:rPr>
            </w:pPr>
            <w:r w:rsidRPr="00D353B4">
              <w:rPr>
                <w:rFonts w:ascii="Times New Roman" w:hAnsi="Times New Roman"/>
                <w:sz w:val="24"/>
                <w:szCs w:val="24"/>
              </w:rPr>
              <w:t>Kryteria oceny z przedmiotu</w:t>
            </w:r>
          </w:p>
          <w:p w14:paraId="433E8837" w14:textId="77777777" w:rsidR="00A422C1" w:rsidRPr="00D353B4" w:rsidRDefault="00A422C1" w:rsidP="002950C1">
            <w:pPr>
              <w:autoSpaceDE w:val="0"/>
              <w:autoSpaceDN w:val="0"/>
              <w:adjustRightInd w:val="0"/>
            </w:pPr>
            <w:r w:rsidRPr="00D353B4">
              <w:t>Ocena końcowa z przedmiotu składa się z dwóch elementów:</w:t>
            </w:r>
          </w:p>
          <w:p w14:paraId="50FC7DDF" w14:textId="71EE1215" w:rsidR="00A422C1" w:rsidRPr="00D353B4" w:rsidRDefault="00A422C1" w:rsidP="002950C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oceny z pisemnej pracy </w:t>
            </w:r>
            <w:r w:rsidR="00895C51" w:rsidRPr="00D353B4">
              <w:rPr>
                <w:rFonts w:ascii="Times New Roman" w:hAnsi="Times New Roman"/>
                <w:sz w:val="24"/>
                <w:szCs w:val="24"/>
              </w:rPr>
              <w:t xml:space="preserve">egzaminacyjnej </w:t>
            </w:r>
            <w:r w:rsidRPr="00D353B4">
              <w:rPr>
                <w:rFonts w:ascii="Times New Roman" w:hAnsi="Times New Roman"/>
                <w:sz w:val="24"/>
                <w:szCs w:val="24"/>
              </w:rPr>
              <w:t>(80%),</w:t>
            </w:r>
          </w:p>
          <w:p w14:paraId="0175B054" w14:textId="77777777" w:rsidR="00A422C1" w:rsidRPr="00D353B4" w:rsidRDefault="00A422C1" w:rsidP="002950C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oceny zaliczeniowej z ćwiczeń (20%).</w:t>
            </w:r>
          </w:p>
          <w:p w14:paraId="1AFA319A" w14:textId="77777777" w:rsidR="00A422C1" w:rsidRPr="00D353B4" w:rsidRDefault="00A422C1" w:rsidP="002950C1">
            <w:pPr>
              <w:autoSpaceDE w:val="0"/>
              <w:autoSpaceDN w:val="0"/>
              <w:adjustRightInd w:val="0"/>
            </w:pPr>
            <w:r w:rsidRPr="00D353B4">
              <w:t xml:space="preserve">Na ocenę końcową z ćwiczeń składają się: </w:t>
            </w:r>
          </w:p>
          <w:p w14:paraId="0B4DA56F" w14:textId="77777777" w:rsidR="00A422C1" w:rsidRPr="00D353B4" w:rsidRDefault="00A422C1" w:rsidP="002950C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wyniki z kolokwium,</w:t>
            </w:r>
          </w:p>
          <w:p w14:paraId="3CD0530D" w14:textId="77777777" w:rsidR="00A422C1" w:rsidRPr="00D353B4" w:rsidRDefault="00A422C1" w:rsidP="002950C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ocena przygotowanego projektu,</w:t>
            </w:r>
          </w:p>
          <w:p w14:paraId="1F0EF301" w14:textId="77777777" w:rsidR="00A422C1" w:rsidRPr="00D353B4" w:rsidRDefault="00A422C1" w:rsidP="002950C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ocena kart pracy.</w:t>
            </w:r>
          </w:p>
          <w:tbl>
            <w:tblPr>
              <w:tblW w:w="6479" w:type="dxa"/>
              <w:tblLook w:val="04A0" w:firstRow="1" w:lastRow="0" w:firstColumn="1" w:lastColumn="0" w:noHBand="0" w:noVBand="1"/>
            </w:tblPr>
            <w:tblGrid>
              <w:gridCol w:w="4184"/>
              <w:gridCol w:w="2295"/>
            </w:tblGrid>
            <w:tr w:rsidR="00D353B4" w:rsidRPr="00D353B4" w14:paraId="0F90EEF3" w14:textId="77777777" w:rsidTr="00287A37">
              <w:trPr>
                <w:trHeight w:val="232"/>
              </w:trPr>
              <w:tc>
                <w:tcPr>
                  <w:tcW w:w="6479" w:type="dxa"/>
                  <w:gridSpan w:val="2"/>
                </w:tcPr>
                <w:p w14:paraId="1B8D1DEB" w14:textId="77777777" w:rsidR="00A422C1" w:rsidRPr="00D353B4" w:rsidRDefault="00A422C1" w:rsidP="002950C1">
                  <w:pPr>
                    <w:ind w:left="-76"/>
                  </w:pPr>
                </w:p>
                <w:p w14:paraId="0FC18ED3" w14:textId="77777777" w:rsidR="00A422C1" w:rsidRPr="00D353B4" w:rsidRDefault="00A422C1" w:rsidP="002950C1">
                  <w:pPr>
                    <w:ind w:left="-76"/>
                  </w:pPr>
                  <w:r w:rsidRPr="00D353B4">
                    <w:t>Procent wiedzy wymaganej dla uzyskania oceny końcowej wynosi odpowiednio:</w:t>
                  </w:r>
                </w:p>
              </w:tc>
            </w:tr>
            <w:tr w:rsidR="00D353B4" w:rsidRPr="00D353B4" w14:paraId="578748C8" w14:textId="77777777" w:rsidTr="00287A37">
              <w:trPr>
                <w:trHeight w:val="116"/>
              </w:trPr>
              <w:tc>
                <w:tcPr>
                  <w:tcW w:w="4184" w:type="dxa"/>
                  <w:vAlign w:val="center"/>
                </w:tcPr>
                <w:p w14:paraId="462B9FE4" w14:textId="77777777" w:rsidR="00A422C1" w:rsidRPr="00D353B4" w:rsidRDefault="00A422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bardzo dobry          91%-100%</w:t>
                  </w:r>
                </w:p>
                <w:p w14:paraId="12A1CFD6" w14:textId="77777777" w:rsidR="00A422C1" w:rsidRPr="00D353B4" w:rsidRDefault="00A422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dobry plus              81%-90%</w:t>
                  </w:r>
                </w:p>
                <w:p w14:paraId="64AF0EB2" w14:textId="77777777" w:rsidR="00A422C1" w:rsidRPr="00D353B4" w:rsidRDefault="00A422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dobry                      71%-80%                      </w:t>
                  </w:r>
                </w:p>
                <w:p w14:paraId="2AD3A738" w14:textId="77777777" w:rsidR="00A422C1" w:rsidRPr="00D353B4" w:rsidRDefault="00A422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plus     61%-70%   </w:t>
                  </w:r>
                </w:p>
                <w:p w14:paraId="14C2E00B" w14:textId="77777777" w:rsidR="00A422C1" w:rsidRPr="00D353B4" w:rsidRDefault="00A422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dostateczny             50%-60%</w:t>
                  </w:r>
                </w:p>
                <w:p w14:paraId="1319D187" w14:textId="77777777" w:rsidR="00A422C1" w:rsidRPr="00D353B4" w:rsidRDefault="00A422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niedostateczny        49% i mniej</w:t>
                  </w:r>
                </w:p>
              </w:tc>
              <w:tc>
                <w:tcPr>
                  <w:tcW w:w="2295" w:type="dxa"/>
                  <w:vAlign w:val="center"/>
                </w:tcPr>
                <w:p w14:paraId="6087DF1D" w14:textId="77777777" w:rsidR="00A422C1" w:rsidRPr="00D353B4" w:rsidRDefault="00A422C1" w:rsidP="002950C1">
                  <w:pPr>
                    <w:pStyle w:val="Akapitzlist"/>
                    <w:autoSpaceDE w:val="0"/>
                    <w:adjustRightInd w:val="0"/>
                    <w:spacing w:line="240" w:lineRule="auto"/>
                    <w:ind w:left="317"/>
                    <w:rPr>
                      <w:rFonts w:ascii="Times New Roman" w:hAnsi="Times New Roman"/>
                      <w:sz w:val="24"/>
                      <w:szCs w:val="24"/>
                    </w:rPr>
                  </w:pPr>
                </w:p>
              </w:tc>
            </w:tr>
          </w:tbl>
          <w:p w14:paraId="7BFFF40C" w14:textId="77777777" w:rsidR="00A422C1" w:rsidRPr="00D353B4" w:rsidRDefault="00A422C1" w:rsidP="002950C1">
            <w:pPr>
              <w:ind w:left="1877" w:hanging="1877"/>
              <w:jc w:val="both"/>
            </w:pPr>
          </w:p>
        </w:tc>
      </w:tr>
      <w:tr w:rsidR="00D353B4" w:rsidRPr="00D353B4" w14:paraId="589F6655" w14:textId="77777777" w:rsidTr="00287A37">
        <w:trPr>
          <w:trHeight w:val="20"/>
          <w:jc w:val="center"/>
        </w:trPr>
        <w:tc>
          <w:tcPr>
            <w:tcW w:w="1406" w:type="pct"/>
            <w:vMerge w:val="restart"/>
            <w:shd w:val="clear" w:color="auto" w:fill="auto"/>
          </w:tcPr>
          <w:p w14:paraId="45CE3DB0" w14:textId="5A90762A" w:rsidR="00A422C1" w:rsidRPr="00D353B4" w:rsidRDefault="00287A37" w:rsidP="002950C1">
            <w:r w:rsidRPr="00D353B4">
              <w:t>Bilans punktów ECTS</w:t>
            </w:r>
          </w:p>
        </w:tc>
        <w:tc>
          <w:tcPr>
            <w:tcW w:w="2111" w:type="pct"/>
            <w:tcBorders>
              <w:top w:val="single" w:sz="4" w:space="0" w:color="auto"/>
              <w:bottom w:val="single" w:sz="4" w:space="0" w:color="auto"/>
              <w:right w:val="single" w:sz="4" w:space="0" w:color="auto"/>
            </w:tcBorders>
          </w:tcPr>
          <w:p w14:paraId="14215EA9" w14:textId="77777777" w:rsidR="00A422C1" w:rsidRPr="00D353B4" w:rsidRDefault="00A422C1" w:rsidP="002950C1"/>
        </w:tc>
        <w:tc>
          <w:tcPr>
            <w:tcW w:w="730" w:type="pct"/>
            <w:tcBorders>
              <w:top w:val="single" w:sz="4" w:space="0" w:color="auto"/>
              <w:left w:val="single" w:sz="4" w:space="0" w:color="auto"/>
              <w:bottom w:val="single" w:sz="4" w:space="0" w:color="auto"/>
              <w:right w:val="single" w:sz="4" w:space="0" w:color="auto"/>
            </w:tcBorders>
          </w:tcPr>
          <w:p w14:paraId="5F392513" w14:textId="77777777" w:rsidR="00A422C1" w:rsidRPr="00D353B4" w:rsidRDefault="00A422C1" w:rsidP="002950C1">
            <w:pPr>
              <w:jc w:val="center"/>
            </w:pPr>
            <w:r w:rsidRPr="00D353B4">
              <w:t>Godziny</w:t>
            </w:r>
          </w:p>
        </w:tc>
        <w:tc>
          <w:tcPr>
            <w:tcW w:w="753" w:type="pct"/>
            <w:tcBorders>
              <w:top w:val="single" w:sz="4" w:space="0" w:color="auto"/>
              <w:left w:val="single" w:sz="4" w:space="0" w:color="auto"/>
              <w:bottom w:val="single" w:sz="4" w:space="0" w:color="auto"/>
              <w:right w:val="single" w:sz="4" w:space="0" w:color="auto"/>
            </w:tcBorders>
          </w:tcPr>
          <w:p w14:paraId="2E504623" w14:textId="77777777" w:rsidR="00A422C1" w:rsidRPr="00D353B4" w:rsidRDefault="00A422C1" w:rsidP="002950C1">
            <w:pPr>
              <w:jc w:val="center"/>
            </w:pPr>
            <w:r w:rsidRPr="00D353B4">
              <w:t>ECTS</w:t>
            </w:r>
          </w:p>
        </w:tc>
      </w:tr>
      <w:tr w:rsidR="00D353B4" w:rsidRPr="00D353B4" w14:paraId="64E1D696" w14:textId="77777777" w:rsidTr="00287A37">
        <w:trPr>
          <w:trHeight w:val="20"/>
          <w:jc w:val="center"/>
        </w:trPr>
        <w:tc>
          <w:tcPr>
            <w:tcW w:w="1406" w:type="pct"/>
            <w:vMerge/>
            <w:shd w:val="clear" w:color="auto" w:fill="auto"/>
          </w:tcPr>
          <w:p w14:paraId="7625BEDD" w14:textId="77777777" w:rsidR="00A422C1" w:rsidRPr="00D353B4" w:rsidRDefault="00A422C1" w:rsidP="002950C1"/>
        </w:tc>
        <w:tc>
          <w:tcPr>
            <w:tcW w:w="2111" w:type="pct"/>
            <w:tcBorders>
              <w:top w:val="single" w:sz="4" w:space="0" w:color="auto"/>
              <w:bottom w:val="single" w:sz="4" w:space="0" w:color="auto"/>
              <w:right w:val="single" w:sz="4" w:space="0" w:color="auto"/>
            </w:tcBorders>
          </w:tcPr>
          <w:p w14:paraId="21182B62" w14:textId="77777777" w:rsidR="00A422C1" w:rsidRPr="00D353B4" w:rsidRDefault="00A422C1" w:rsidP="002950C1">
            <w:r w:rsidRPr="00D353B4">
              <w:t>Wykłady</w:t>
            </w:r>
          </w:p>
        </w:tc>
        <w:tc>
          <w:tcPr>
            <w:tcW w:w="730" w:type="pct"/>
            <w:tcBorders>
              <w:top w:val="single" w:sz="4" w:space="0" w:color="auto"/>
              <w:left w:val="single" w:sz="4" w:space="0" w:color="auto"/>
              <w:bottom w:val="single" w:sz="4" w:space="0" w:color="auto"/>
              <w:right w:val="single" w:sz="4" w:space="0" w:color="auto"/>
            </w:tcBorders>
          </w:tcPr>
          <w:p w14:paraId="37451543" w14:textId="77777777" w:rsidR="00A422C1" w:rsidRPr="00D353B4" w:rsidRDefault="00A422C1" w:rsidP="002950C1">
            <w:pPr>
              <w:jc w:val="right"/>
              <w:rPr>
                <w:iCs/>
              </w:rPr>
            </w:pPr>
            <w:r w:rsidRPr="00D353B4">
              <w:t>10</w:t>
            </w:r>
          </w:p>
        </w:tc>
        <w:tc>
          <w:tcPr>
            <w:tcW w:w="753" w:type="pct"/>
            <w:tcBorders>
              <w:top w:val="single" w:sz="4" w:space="0" w:color="auto"/>
              <w:left w:val="single" w:sz="4" w:space="0" w:color="auto"/>
              <w:bottom w:val="single" w:sz="4" w:space="0" w:color="auto"/>
              <w:right w:val="single" w:sz="4" w:space="0" w:color="auto"/>
            </w:tcBorders>
          </w:tcPr>
          <w:p w14:paraId="704D69D4" w14:textId="06D272BA" w:rsidR="00A422C1" w:rsidRPr="00D353B4" w:rsidRDefault="00A422C1" w:rsidP="002950C1">
            <w:pPr>
              <w:jc w:val="right"/>
            </w:pPr>
            <w:r w:rsidRPr="00D353B4">
              <w:t>0,4</w:t>
            </w:r>
          </w:p>
        </w:tc>
      </w:tr>
      <w:tr w:rsidR="00D353B4" w:rsidRPr="00D353B4" w14:paraId="028B48BC" w14:textId="77777777" w:rsidTr="00287A37">
        <w:trPr>
          <w:trHeight w:val="20"/>
          <w:jc w:val="center"/>
        </w:trPr>
        <w:tc>
          <w:tcPr>
            <w:tcW w:w="1406" w:type="pct"/>
            <w:vMerge/>
            <w:shd w:val="clear" w:color="auto" w:fill="auto"/>
          </w:tcPr>
          <w:p w14:paraId="46F219F9" w14:textId="77777777" w:rsidR="00A422C1" w:rsidRPr="00D353B4" w:rsidRDefault="00A422C1" w:rsidP="002950C1"/>
        </w:tc>
        <w:tc>
          <w:tcPr>
            <w:tcW w:w="2111" w:type="pct"/>
            <w:tcBorders>
              <w:top w:val="single" w:sz="4" w:space="0" w:color="auto"/>
              <w:bottom w:val="single" w:sz="4" w:space="0" w:color="auto"/>
              <w:right w:val="single" w:sz="4" w:space="0" w:color="auto"/>
            </w:tcBorders>
          </w:tcPr>
          <w:p w14:paraId="50DB4B5C" w14:textId="77777777" w:rsidR="00A422C1" w:rsidRPr="00D353B4" w:rsidRDefault="00A422C1" w:rsidP="002950C1">
            <w:r w:rsidRPr="00D353B4">
              <w:t>Ćwiczenia audytoryjne</w:t>
            </w:r>
          </w:p>
        </w:tc>
        <w:tc>
          <w:tcPr>
            <w:tcW w:w="730" w:type="pct"/>
            <w:tcBorders>
              <w:top w:val="single" w:sz="4" w:space="0" w:color="auto"/>
              <w:left w:val="single" w:sz="4" w:space="0" w:color="auto"/>
              <w:bottom w:val="single" w:sz="4" w:space="0" w:color="auto"/>
              <w:right w:val="single" w:sz="4" w:space="0" w:color="auto"/>
            </w:tcBorders>
          </w:tcPr>
          <w:p w14:paraId="07E6E377" w14:textId="77777777" w:rsidR="00A422C1" w:rsidRPr="00D353B4" w:rsidRDefault="00A422C1" w:rsidP="002950C1">
            <w:pPr>
              <w:jc w:val="right"/>
              <w:rPr>
                <w:iCs/>
              </w:rPr>
            </w:pPr>
            <w:r w:rsidRPr="00D353B4">
              <w:t>10</w:t>
            </w:r>
          </w:p>
        </w:tc>
        <w:tc>
          <w:tcPr>
            <w:tcW w:w="753" w:type="pct"/>
            <w:tcBorders>
              <w:top w:val="single" w:sz="4" w:space="0" w:color="auto"/>
              <w:left w:val="single" w:sz="4" w:space="0" w:color="auto"/>
              <w:bottom w:val="single" w:sz="4" w:space="0" w:color="auto"/>
              <w:right w:val="single" w:sz="4" w:space="0" w:color="auto"/>
            </w:tcBorders>
          </w:tcPr>
          <w:p w14:paraId="3FB0F3F1" w14:textId="620F7A44" w:rsidR="00A422C1" w:rsidRPr="00D353B4" w:rsidRDefault="00A422C1" w:rsidP="002950C1">
            <w:pPr>
              <w:jc w:val="right"/>
            </w:pPr>
            <w:r w:rsidRPr="00D353B4">
              <w:t>0,4</w:t>
            </w:r>
          </w:p>
        </w:tc>
      </w:tr>
      <w:tr w:rsidR="00D353B4" w:rsidRPr="00D353B4" w14:paraId="2F1991FC" w14:textId="77777777" w:rsidTr="00287A37">
        <w:trPr>
          <w:trHeight w:val="20"/>
          <w:jc w:val="center"/>
        </w:trPr>
        <w:tc>
          <w:tcPr>
            <w:tcW w:w="1406" w:type="pct"/>
            <w:vMerge/>
            <w:shd w:val="clear" w:color="auto" w:fill="auto"/>
          </w:tcPr>
          <w:p w14:paraId="75C52393" w14:textId="77777777" w:rsidR="00A422C1" w:rsidRPr="00D353B4" w:rsidRDefault="00A422C1" w:rsidP="002950C1"/>
        </w:tc>
        <w:tc>
          <w:tcPr>
            <w:tcW w:w="2111" w:type="pct"/>
          </w:tcPr>
          <w:p w14:paraId="26F2A548" w14:textId="77777777" w:rsidR="00A422C1" w:rsidRPr="00D353B4" w:rsidRDefault="00A422C1" w:rsidP="002950C1">
            <w:r w:rsidRPr="00D353B4">
              <w:t>Egzamin</w:t>
            </w:r>
          </w:p>
        </w:tc>
        <w:tc>
          <w:tcPr>
            <w:tcW w:w="730" w:type="pct"/>
          </w:tcPr>
          <w:p w14:paraId="45BB7DC4" w14:textId="77777777" w:rsidR="00A422C1" w:rsidRPr="00D353B4" w:rsidRDefault="00A422C1" w:rsidP="002950C1">
            <w:pPr>
              <w:jc w:val="right"/>
              <w:rPr>
                <w:iCs/>
              </w:rPr>
            </w:pPr>
            <w:r w:rsidRPr="00D353B4">
              <w:t>2</w:t>
            </w:r>
          </w:p>
        </w:tc>
        <w:tc>
          <w:tcPr>
            <w:tcW w:w="753" w:type="pct"/>
          </w:tcPr>
          <w:p w14:paraId="44D4B466" w14:textId="3228CB64" w:rsidR="00A422C1" w:rsidRPr="00D353B4" w:rsidRDefault="00A422C1" w:rsidP="002950C1">
            <w:pPr>
              <w:jc w:val="right"/>
            </w:pPr>
            <w:r w:rsidRPr="00D353B4">
              <w:t>0,</w:t>
            </w:r>
            <w:r w:rsidR="004B1F7D" w:rsidRPr="00D353B4">
              <w:t>1</w:t>
            </w:r>
          </w:p>
        </w:tc>
      </w:tr>
      <w:tr w:rsidR="00D353B4" w:rsidRPr="00D353B4" w14:paraId="6A44CD79" w14:textId="77777777" w:rsidTr="00287A37">
        <w:trPr>
          <w:trHeight w:val="20"/>
          <w:jc w:val="center"/>
        </w:trPr>
        <w:tc>
          <w:tcPr>
            <w:tcW w:w="1406" w:type="pct"/>
            <w:vMerge/>
            <w:shd w:val="clear" w:color="auto" w:fill="auto"/>
          </w:tcPr>
          <w:p w14:paraId="03023DBA" w14:textId="77777777" w:rsidR="00A422C1" w:rsidRPr="00D353B4" w:rsidRDefault="00A422C1" w:rsidP="002950C1"/>
        </w:tc>
        <w:tc>
          <w:tcPr>
            <w:tcW w:w="2111" w:type="pct"/>
          </w:tcPr>
          <w:p w14:paraId="0806BF7F" w14:textId="77777777" w:rsidR="00A422C1" w:rsidRPr="00D353B4" w:rsidRDefault="00A422C1" w:rsidP="002950C1">
            <w:pPr>
              <w:rPr>
                <w:bCs/>
              </w:rPr>
            </w:pPr>
            <w:r w:rsidRPr="00D353B4">
              <w:t>RAZEM kontaktowe</w:t>
            </w:r>
          </w:p>
        </w:tc>
        <w:tc>
          <w:tcPr>
            <w:tcW w:w="730" w:type="pct"/>
          </w:tcPr>
          <w:p w14:paraId="05ED2417" w14:textId="3EC2D587" w:rsidR="00A422C1" w:rsidRPr="00D353B4" w:rsidRDefault="00A422C1" w:rsidP="002950C1">
            <w:pPr>
              <w:jc w:val="right"/>
              <w:rPr>
                <w:bCs/>
                <w:iCs/>
              </w:rPr>
            </w:pPr>
            <w:r w:rsidRPr="00D353B4">
              <w:t>2</w:t>
            </w:r>
            <w:r w:rsidR="004B1F7D" w:rsidRPr="00D353B4">
              <w:t>2</w:t>
            </w:r>
          </w:p>
        </w:tc>
        <w:tc>
          <w:tcPr>
            <w:tcW w:w="753" w:type="pct"/>
          </w:tcPr>
          <w:p w14:paraId="758E2C42" w14:textId="5287EBE3" w:rsidR="00A422C1" w:rsidRPr="00D353B4" w:rsidRDefault="00A422C1" w:rsidP="002950C1">
            <w:pPr>
              <w:jc w:val="right"/>
              <w:rPr>
                <w:bCs/>
                <w:iCs/>
              </w:rPr>
            </w:pPr>
            <w:r w:rsidRPr="00D353B4">
              <w:t>0,9</w:t>
            </w:r>
          </w:p>
        </w:tc>
      </w:tr>
      <w:tr w:rsidR="00D353B4" w:rsidRPr="00D353B4" w14:paraId="6D12A544" w14:textId="77777777" w:rsidTr="00287A37">
        <w:trPr>
          <w:trHeight w:val="20"/>
          <w:jc w:val="center"/>
        </w:trPr>
        <w:tc>
          <w:tcPr>
            <w:tcW w:w="1406" w:type="pct"/>
            <w:vMerge/>
            <w:shd w:val="clear" w:color="auto" w:fill="auto"/>
          </w:tcPr>
          <w:p w14:paraId="6C8B8AAC" w14:textId="77777777" w:rsidR="00A422C1" w:rsidRPr="00D353B4" w:rsidRDefault="00A422C1" w:rsidP="002950C1"/>
        </w:tc>
        <w:tc>
          <w:tcPr>
            <w:tcW w:w="3594" w:type="pct"/>
            <w:gridSpan w:val="3"/>
            <w:shd w:val="clear" w:color="auto" w:fill="auto"/>
          </w:tcPr>
          <w:p w14:paraId="4053E205" w14:textId="77777777" w:rsidR="00A422C1" w:rsidRPr="00D353B4" w:rsidRDefault="00A422C1" w:rsidP="002950C1">
            <w:pPr>
              <w:jc w:val="center"/>
              <w:rPr>
                <w:bCs/>
              </w:rPr>
            </w:pPr>
            <w:r w:rsidRPr="00D353B4">
              <w:t>NIEKONTAKTOWE</w:t>
            </w:r>
          </w:p>
        </w:tc>
      </w:tr>
      <w:tr w:rsidR="00D353B4" w:rsidRPr="00D353B4" w14:paraId="7FF883CB" w14:textId="77777777" w:rsidTr="00287A37">
        <w:trPr>
          <w:trHeight w:val="20"/>
          <w:jc w:val="center"/>
        </w:trPr>
        <w:tc>
          <w:tcPr>
            <w:tcW w:w="1406" w:type="pct"/>
            <w:vMerge/>
            <w:shd w:val="clear" w:color="auto" w:fill="auto"/>
          </w:tcPr>
          <w:p w14:paraId="7F5B1E88" w14:textId="77777777" w:rsidR="00A422C1" w:rsidRPr="00D353B4" w:rsidRDefault="00A422C1" w:rsidP="002950C1"/>
        </w:tc>
        <w:tc>
          <w:tcPr>
            <w:tcW w:w="2111" w:type="pct"/>
          </w:tcPr>
          <w:p w14:paraId="65AF38EC" w14:textId="77777777" w:rsidR="00A422C1" w:rsidRPr="00D353B4" w:rsidRDefault="00A422C1" w:rsidP="002950C1">
            <w:r w:rsidRPr="00D353B4">
              <w:t>Przygotowanie do ćwiczeń</w:t>
            </w:r>
          </w:p>
        </w:tc>
        <w:tc>
          <w:tcPr>
            <w:tcW w:w="730" w:type="pct"/>
          </w:tcPr>
          <w:p w14:paraId="0E2796C5" w14:textId="77777777" w:rsidR="00A422C1" w:rsidRPr="00D353B4" w:rsidRDefault="00A422C1" w:rsidP="002950C1">
            <w:pPr>
              <w:jc w:val="right"/>
              <w:rPr>
                <w:iCs/>
              </w:rPr>
            </w:pPr>
            <w:r w:rsidRPr="00D353B4">
              <w:t>15</w:t>
            </w:r>
          </w:p>
        </w:tc>
        <w:tc>
          <w:tcPr>
            <w:tcW w:w="753" w:type="pct"/>
          </w:tcPr>
          <w:p w14:paraId="1FCFBFA9" w14:textId="32014511" w:rsidR="00A422C1" w:rsidRPr="00D353B4" w:rsidRDefault="00A422C1" w:rsidP="002950C1">
            <w:pPr>
              <w:jc w:val="right"/>
            </w:pPr>
            <w:r w:rsidRPr="00D353B4">
              <w:t>0,6</w:t>
            </w:r>
          </w:p>
        </w:tc>
      </w:tr>
      <w:tr w:rsidR="00D353B4" w:rsidRPr="00D353B4" w14:paraId="212493FA" w14:textId="77777777" w:rsidTr="00287A37">
        <w:trPr>
          <w:trHeight w:val="20"/>
          <w:jc w:val="center"/>
        </w:trPr>
        <w:tc>
          <w:tcPr>
            <w:tcW w:w="1406" w:type="pct"/>
            <w:vMerge/>
            <w:shd w:val="clear" w:color="auto" w:fill="auto"/>
          </w:tcPr>
          <w:p w14:paraId="7BE4F4EF" w14:textId="77777777" w:rsidR="00A422C1" w:rsidRPr="00D353B4" w:rsidRDefault="00A422C1" w:rsidP="002950C1"/>
        </w:tc>
        <w:tc>
          <w:tcPr>
            <w:tcW w:w="2111" w:type="pct"/>
          </w:tcPr>
          <w:p w14:paraId="19956E23" w14:textId="77777777" w:rsidR="00A422C1" w:rsidRPr="00D353B4" w:rsidRDefault="00A422C1" w:rsidP="002950C1">
            <w:r w:rsidRPr="00D353B4">
              <w:t>Studiowanie literatury</w:t>
            </w:r>
          </w:p>
        </w:tc>
        <w:tc>
          <w:tcPr>
            <w:tcW w:w="730" w:type="pct"/>
          </w:tcPr>
          <w:p w14:paraId="14AEEB31" w14:textId="77777777" w:rsidR="00A422C1" w:rsidRPr="00D353B4" w:rsidRDefault="00A422C1" w:rsidP="002950C1">
            <w:pPr>
              <w:jc w:val="right"/>
              <w:rPr>
                <w:iCs/>
              </w:rPr>
            </w:pPr>
            <w:r w:rsidRPr="00D353B4">
              <w:t>15</w:t>
            </w:r>
          </w:p>
        </w:tc>
        <w:tc>
          <w:tcPr>
            <w:tcW w:w="753" w:type="pct"/>
          </w:tcPr>
          <w:p w14:paraId="15816C4D" w14:textId="75C35F09" w:rsidR="00A422C1" w:rsidRPr="00D353B4" w:rsidRDefault="00A422C1" w:rsidP="002950C1">
            <w:pPr>
              <w:jc w:val="right"/>
            </w:pPr>
            <w:r w:rsidRPr="00D353B4">
              <w:t>0,6</w:t>
            </w:r>
          </w:p>
        </w:tc>
      </w:tr>
      <w:tr w:rsidR="00D353B4" w:rsidRPr="00D353B4" w14:paraId="31E35D5A" w14:textId="77777777" w:rsidTr="00287A37">
        <w:trPr>
          <w:trHeight w:val="20"/>
          <w:jc w:val="center"/>
        </w:trPr>
        <w:tc>
          <w:tcPr>
            <w:tcW w:w="1406" w:type="pct"/>
            <w:vMerge/>
            <w:shd w:val="clear" w:color="auto" w:fill="auto"/>
          </w:tcPr>
          <w:p w14:paraId="134D94AC" w14:textId="77777777" w:rsidR="00A422C1" w:rsidRPr="00D353B4" w:rsidRDefault="00A422C1" w:rsidP="002950C1"/>
        </w:tc>
        <w:tc>
          <w:tcPr>
            <w:tcW w:w="2111" w:type="pct"/>
          </w:tcPr>
          <w:p w14:paraId="224D3C77" w14:textId="77777777" w:rsidR="00A422C1" w:rsidRPr="00D353B4" w:rsidRDefault="00A422C1" w:rsidP="002950C1">
            <w:r w:rsidRPr="00D353B4">
              <w:t xml:space="preserve">Przygotowanie do kolokwium </w:t>
            </w:r>
          </w:p>
        </w:tc>
        <w:tc>
          <w:tcPr>
            <w:tcW w:w="730" w:type="pct"/>
          </w:tcPr>
          <w:p w14:paraId="08155AA1" w14:textId="1C78BB8F" w:rsidR="00A422C1" w:rsidRPr="00D353B4" w:rsidRDefault="004B1F7D" w:rsidP="002950C1">
            <w:pPr>
              <w:jc w:val="right"/>
              <w:rPr>
                <w:iCs/>
              </w:rPr>
            </w:pPr>
            <w:r w:rsidRPr="00D353B4">
              <w:t>11</w:t>
            </w:r>
          </w:p>
        </w:tc>
        <w:tc>
          <w:tcPr>
            <w:tcW w:w="753" w:type="pct"/>
          </w:tcPr>
          <w:p w14:paraId="36428B36" w14:textId="6321CF82" w:rsidR="00A422C1" w:rsidRPr="00D353B4" w:rsidRDefault="00A422C1" w:rsidP="002950C1">
            <w:pPr>
              <w:jc w:val="right"/>
            </w:pPr>
            <w:r w:rsidRPr="00D353B4">
              <w:t>0,4</w:t>
            </w:r>
          </w:p>
        </w:tc>
      </w:tr>
      <w:tr w:rsidR="00D353B4" w:rsidRPr="00D353B4" w14:paraId="76B72BF5" w14:textId="77777777" w:rsidTr="00287A37">
        <w:trPr>
          <w:trHeight w:val="20"/>
          <w:jc w:val="center"/>
        </w:trPr>
        <w:tc>
          <w:tcPr>
            <w:tcW w:w="1406" w:type="pct"/>
            <w:vMerge/>
            <w:shd w:val="clear" w:color="auto" w:fill="auto"/>
          </w:tcPr>
          <w:p w14:paraId="7A810B27" w14:textId="77777777" w:rsidR="00A422C1" w:rsidRPr="00D353B4" w:rsidRDefault="00A422C1" w:rsidP="002950C1"/>
        </w:tc>
        <w:tc>
          <w:tcPr>
            <w:tcW w:w="2111" w:type="pct"/>
          </w:tcPr>
          <w:p w14:paraId="4395BF9E" w14:textId="77777777" w:rsidR="00A422C1" w:rsidRPr="00D353B4" w:rsidRDefault="00A422C1" w:rsidP="002950C1">
            <w:r w:rsidRPr="00D353B4">
              <w:t>Przygotowanie do egzaminu</w:t>
            </w:r>
          </w:p>
        </w:tc>
        <w:tc>
          <w:tcPr>
            <w:tcW w:w="730" w:type="pct"/>
          </w:tcPr>
          <w:p w14:paraId="62E4F254" w14:textId="08E41B8A" w:rsidR="00A422C1" w:rsidRPr="00D353B4" w:rsidRDefault="00A422C1" w:rsidP="002950C1">
            <w:pPr>
              <w:jc w:val="right"/>
              <w:rPr>
                <w:iCs/>
              </w:rPr>
            </w:pPr>
            <w:r w:rsidRPr="00D353B4">
              <w:t>1</w:t>
            </w:r>
            <w:r w:rsidR="004B1F7D" w:rsidRPr="00D353B4">
              <w:t>2</w:t>
            </w:r>
          </w:p>
        </w:tc>
        <w:tc>
          <w:tcPr>
            <w:tcW w:w="753" w:type="pct"/>
          </w:tcPr>
          <w:p w14:paraId="043169DE" w14:textId="3FCAB2AB" w:rsidR="00A422C1" w:rsidRPr="00D353B4" w:rsidRDefault="00A422C1" w:rsidP="002950C1">
            <w:pPr>
              <w:jc w:val="right"/>
            </w:pPr>
            <w:r w:rsidRPr="00D353B4">
              <w:t>0,</w:t>
            </w:r>
            <w:r w:rsidR="004B1F7D" w:rsidRPr="00D353B4">
              <w:t>5</w:t>
            </w:r>
          </w:p>
        </w:tc>
      </w:tr>
      <w:tr w:rsidR="00D353B4" w:rsidRPr="00D353B4" w14:paraId="17639500" w14:textId="77777777" w:rsidTr="00287A37">
        <w:trPr>
          <w:trHeight w:val="20"/>
          <w:jc w:val="center"/>
        </w:trPr>
        <w:tc>
          <w:tcPr>
            <w:tcW w:w="1406" w:type="pct"/>
            <w:vMerge/>
            <w:shd w:val="clear" w:color="auto" w:fill="auto"/>
          </w:tcPr>
          <w:p w14:paraId="6C1E4CB0" w14:textId="77777777" w:rsidR="00A422C1" w:rsidRPr="00D353B4" w:rsidRDefault="00A422C1" w:rsidP="002950C1"/>
        </w:tc>
        <w:tc>
          <w:tcPr>
            <w:tcW w:w="2111" w:type="pct"/>
          </w:tcPr>
          <w:p w14:paraId="6170F159" w14:textId="77777777" w:rsidR="00A422C1" w:rsidRPr="00D353B4" w:rsidRDefault="00A422C1" w:rsidP="002950C1">
            <w:pPr>
              <w:rPr>
                <w:bCs/>
              </w:rPr>
            </w:pPr>
            <w:r w:rsidRPr="00D353B4">
              <w:t>RAZEM niekontaktowe</w:t>
            </w:r>
          </w:p>
        </w:tc>
        <w:tc>
          <w:tcPr>
            <w:tcW w:w="730" w:type="pct"/>
          </w:tcPr>
          <w:p w14:paraId="44E7D573" w14:textId="30E78837" w:rsidR="00A422C1" w:rsidRPr="00D353B4" w:rsidRDefault="004B1F7D" w:rsidP="002950C1">
            <w:pPr>
              <w:jc w:val="right"/>
              <w:rPr>
                <w:bCs/>
                <w:iCs/>
              </w:rPr>
            </w:pPr>
            <w:r w:rsidRPr="00D353B4">
              <w:t>53</w:t>
            </w:r>
          </w:p>
        </w:tc>
        <w:tc>
          <w:tcPr>
            <w:tcW w:w="753" w:type="pct"/>
          </w:tcPr>
          <w:p w14:paraId="0CF468C2" w14:textId="1FC8030B" w:rsidR="00A422C1" w:rsidRPr="00D353B4" w:rsidRDefault="00A422C1" w:rsidP="002950C1">
            <w:pPr>
              <w:jc w:val="right"/>
              <w:rPr>
                <w:bCs/>
                <w:iCs/>
              </w:rPr>
            </w:pPr>
            <w:r w:rsidRPr="00D353B4">
              <w:t>2,</w:t>
            </w:r>
            <w:r w:rsidR="004B1F7D" w:rsidRPr="00D353B4">
              <w:t>1</w:t>
            </w:r>
          </w:p>
        </w:tc>
      </w:tr>
      <w:tr w:rsidR="00D353B4" w:rsidRPr="00D353B4" w:rsidDel="003F1286" w14:paraId="262A211A" w14:textId="77777777" w:rsidTr="00287A37">
        <w:trPr>
          <w:trHeight w:val="20"/>
          <w:jc w:val="center"/>
        </w:trPr>
        <w:tc>
          <w:tcPr>
            <w:tcW w:w="1406" w:type="pct"/>
            <w:vMerge w:val="restart"/>
            <w:shd w:val="clear" w:color="auto" w:fill="auto"/>
          </w:tcPr>
          <w:p w14:paraId="6257CF27" w14:textId="77777777" w:rsidR="00A422C1" w:rsidRPr="00D353B4" w:rsidRDefault="00A422C1" w:rsidP="002950C1">
            <w:r w:rsidRPr="00D353B4">
              <w:rPr>
                <w:bCs/>
              </w:rPr>
              <w:t>Nakład pracy związany z zajęciami wymagającymi bezpośredniego udziału nauczyciela akademickiego</w:t>
            </w:r>
          </w:p>
        </w:tc>
        <w:tc>
          <w:tcPr>
            <w:tcW w:w="2111" w:type="pct"/>
          </w:tcPr>
          <w:p w14:paraId="5DB3072C" w14:textId="77777777" w:rsidR="00A422C1" w:rsidRPr="00D353B4" w:rsidDel="003F1286" w:rsidRDefault="00A422C1" w:rsidP="002950C1">
            <w:r w:rsidRPr="00D353B4">
              <w:t>Udział w wykładach</w:t>
            </w:r>
          </w:p>
        </w:tc>
        <w:tc>
          <w:tcPr>
            <w:tcW w:w="730" w:type="pct"/>
          </w:tcPr>
          <w:p w14:paraId="3827146D" w14:textId="77777777" w:rsidR="00A422C1" w:rsidRPr="00D353B4" w:rsidRDefault="00A422C1" w:rsidP="002950C1">
            <w:pPr>
              <w:jc w:val="right"/>
              <w:rPr>
                <w:iCs/>
              </w:rPr>
            </w:pPr>
            <w:r w:rsidRPr="00D353B4">
              <w:t>10</w:t>
            </w:r>
          </w:p>
        </w:tc>
        <w:tc>
          <w:tcPr>
            <w:tcW w:w="753" w:type="pct"/>
          </w:tcPr>
          <w:p w14:paraId="4E477396" w14:textId="11C91213" w:rsidR="00A422C1" w:rsidRPr="00D353B4" w:rsidRDefault="00A422C1" w:rsidP="002950C1">
            <w:pPr>
              <w:jc w:val="right"/>
            </w:pPr>
            <w:r w:rsidRPr="00D353B4">
              <w:t>0,4</w:t>
            </w:r>
          </w:p>
        </w:tc>
      </w:tr>
      <w:tr w:rsidR="00D353B4" w:rsidRPr="00D353B4" w:rsidDel="003F1286" w14:paraId="0DF1CE7F" w14:textId="77777777" w:rsidTr="00287A37">
        <w:trPr>
          <w:trHeight w:val="20"/>
          <w:jc w:val="center"/>
        </w:trPr>
        <w:tc>
          <w:tcPr>
            <w:tcW w:w="1406" w:type="pct"/>
            <w:vMerge/>
            <w:shd w:val="clear" w:color="auto" w:fill="auto"/>
          </w:tcPr>
          <w:p w14:paraId="3944B398" w14:textId="77777777" w:rsidR="00A422C1" w:rsidRPr="00D353B4" w:rsidRDefault="00A422C1" w:rsidP="002950C1">
            <w:pPr>
              <w:rPr>
                <w:bCs/>
              </w:rPr>
            </w:pPr>
          </w:p>
        </w:tc>
        <w:tc>
          <w:tcPr>
            <w:tcW w:w="2111" w:type="pct"/>
          </w:tcPr>
          <w:p w14:paraId="1BAA9D32" w14:textId="77777777" w:rsidR="00A422C1" w:rsidRPr="00D353B4" w:rsidRDefault="00A422C1" w:rsidP="002950C1">
            <w:r w:rsidRPr="00D353B4">
              <w:t>Udział w ćwiczeniach</w:t>
            </w:r>
          </w:p>
        </w:tc>
        <w:tc>
          <w:tcPr>
            <w:tcW w:w="730" w:type="pct"/>
          </w:tcPr>
          <w:p w14:paraId="7B5D4BDF" w14:textId="77777777" w:rsidR="00A422C1" w:rsidRPr="00D353B4" w:rsidRDefault="00A422C1" w:rsidP="002950C1">
            <w:pPr>
              <w:jc w:val="right"/>
              <w:rPr>
                <w:iCs/>
              </w:rPr>
            </w:pPr>
            <w:r w:rsidRPr="00D353B4">
              <w:t>10</w:t>
            </w:r>
          </w:p>
        </w:tc>
        <w:tc>
          <w:tcPr>
            <w:tcW w:w="753" w:type="pct"/>
          </w:tcPr>
          <w:p w14:paraId="45349981" w14:textId="69C70F68" w:rsidR="00A422C1" w:rsidRPr="00D353B4" w:rsidRDefault="00A422C1" w:rsidP="002950C1">
            <w:pPr>
              <w:jc w:val="right"/>
            </w:pPr>
            <w:r w:rsidRPr="00D353B4">
              <w:t>0,4</w:t>
            </w:r>
          </w:p>
        </w:tc>
      </w:tr>
      <w:tr w:rsidR="00D353B4" w:rsidRPr="00D353B4" w:rsidDel="003F1286" w14:paraId="7D528802" w14:textId="77777777" w:rsidTr="00287A37">
        <w:trPr>
          <w:trHeight w:val="20"/>
          <w:jc w:val="center"/>
        </w:trPr>
        <w:tc>
          <w:tcPr>
            <w:tcW w:w="1406" w:type="pct"/>
            <w:vMerge/>
            <w:shd w:val="clear" w:color="auto" w:fill="auto"/>
          </w:tcPr>
          <w:p w14:paraId="4FA17B11" w14:textId="77777777" w:rsidR="00A422C1" w:rsidRPr="00D353B4" w:rsidRDefault="00A422C1" w:rsidP="002950C1">
            <w:pPr>
              <w:rPr>
                <w:bCs/>
              </w:rPr>
            </w:pPr>
          </w:p>
        </w:tc>
        <w:tc>
          <w:tcPr>
            <w:tcW w:w="2111" w:type="pct"/>
          </w:tcPr>
          <w:p w14:paraId="00FB0C1A" w14:textId="77777777" w:rsidR="00A422C1" w:rsidRPr="00D353B4" w:rsidRDefault="00A422C1" w:rsidP="002950C1">
            <w:r w:rsidRPr="00D353B4">
              <w:t>Egzamin</w:t>
            </w:r>
          </w:p>
        </w:tc>
        <w:tc>
          <w:tcPr>
            <w:tcW w:w="730" w:type="pct"/>
          </w:tcPr>
          <w:p w14:paraId="3A0BFB84" w14:textId="77777777" w:rsidR="00A422C1" w:rsidRPr="00D353B4" w:rsidRDefault="00A422C1" w:rsidP="002950C1">
            <w:pPr>
              <w:jc w:val="right"/>
              <w:rPr>
                <w:iCs/>
              </w:rPr>
            </w:pPr>
            <w:r w:rsidRPr="00D353B4">
              <w:t>2</w:t>
            </w:r>
          </w:p>
        </w:tc>
        <w:tc>
          <w:tcPr>
            <w:tcW w:w="753" w:type="pct"/>
          </w:tcPr>
          <w:p w14:paraId="78BCC806" w14:textId="3BC650A3" w:rsidR="00A422C1" w:rsidRPr="00D353B4" w:rsidRDefault="00A422C1" w:rsidP="002950C1">
            <w:pPr>
              <w:jc w:val="right"/>
            </w:pPr>
            <w:r w:rsidRPr="00D353B4">
              <w:t>0,</w:t>
            </w:r>
            <w:r w:rsidR="004B1F7D" w:rsidRPr="00D353B4">
              <w:t>1</w:t>
            </w:r>
          </w:p>
        </w:tc>
      </w:tr>
      <w:tr w:rsidR="00A422C1" w:rsidRPr="00D353B4" w:rsidDel="003F1286" w14:paraId="328F85B3" w14:textId="77777777" w:rsidTr="00287A37">
        <w:trPr>
          <w:trHeight w:val="20"/>
          <w:jc w:val="center"/>
        </w:trPr>
        <w:tc>
          <w:tcPr>
            <w:tcW w:w="1406" w:type="pct"/>
            <w:vMerge/>
            <w:shd w:val="clear" w:color="auto" w:fill="auto"/>
          </w:tcPr>
          <w:p w14:paraId="6238C26A" w14:textId="77777777" w:rsidR="00A422C1" w:rsidRPr="00D353B4" w:rsidRDefault="00A422C1" w:rsidP="002950C1">
            <w:pPr>
              <w:rPr>
                <w:bCs/>
              </w:rPr>
            </w:pPr>
          </w:p>
        </w:tc>
        <w:tc>
          <w:tcPr>
            <w:tcW w:w="2111" w:type="pct"/>
          </w:tcPr>
          <w:p w14:paraId="368748EE" w14:textId="77777777" w:rsidR="00A422C1" w:rsidRPr="00D353B4" w:rsidRDefault="00A422C1" w:rsidP="002950C1">
            <w:pPr>
              <w:rPr>
                <w:bCs/>
              </w:rPr>
            </w:pPr>
            <w:r w:rsidRPr="00D353B4">
              <w:t>RAZEM z bezpośrednim udziałem nauczyciela</w:t>
            </w:r>
          </w:p>
        </w:tc>
        <w:tc>
          <w:tcPr>
            <w:tcW w:w="730" w:type="pct"/>
          </w:tcPr>
          <w:p w14:paraId="7F05A5ED" w14:textId="6B635E55" w:rsidR="00A422C1" w:rsidRPr="00D353B4" w:rsidRDefault="00A422C1" w:rsidP="002950C1">
            <w:pPr>
              <w:jc w:val="right"/>
              <w:rPr>
                <w:bCs/>
                <w:iCs/>
              </w:rPr>
            </w:pPr>
            <w:r w:rsidRPr="00D353B4">
              <w:t>2</w:t>
            </w:r>
            <w:r w:rsidR="004B1F7D" w:rsidRPr="00D353B4">
              <w:t>2</w:t>
            </w:r>
          </w:p>
        </w:tc>
        <w:tc>
          <w:tcPr>
            <w:tcW w:w="753" w:type="pct"/>
          </w:tcPr>
          <w:p w14:paraId="16BB82A4" w14:textId="5E26CE66" w:rsidR="00A422C1" w:rsidRPr="00D353B4" w:rsidRDefault="00A422C1" w:rsidP="002950C1">
            <w:pPr>
              <w:jc w:val="right"/>
              <w:rPr>
                <w:bCs/>
                <w:iCs/>
              </w:rPr>
            </w:pPr>
            <w:r w:rsidRPr="00D353B4">
              <w:t>0,9</w:t>
            </w:r>
          </w:p>
        </w:tc>
      </w:tr>
    </w:tbl>
    <w:p w14:paraId="293E5414" w14:textId="77777777" w:rsidR="00A422C1" w:rsidRPr="00D353B4" w:rsidRDefault="00A422C1" w:rsidP="001A4B09">
      <w:pPr>
        <w:rPr>
          <w:b/>
          <w:sz w:val="28"/>
          <w:szCs w:val="28"/>
        </w:rPr>
      </w:pPr>
    </w:p>
    <w:p w14:paraId="53944CE4" w14:textId="02EB00B1" w:rsidR="002950C1" w:rsidRPr="00D353B4" w:rsidRDefault="002950C1" w:rsidP="002950C1">
      <w:pPr>
        <w:rPr>
          <w:b/>
          <w:sz w:val="28"/>
          <w:szCs w:val="28"/>
        </w:rPr>
      </w:pPr>
      <w:r w:rsidRPr="00D353B4">
        <w:rPr>
          <w:b/>
          <w:sz w:val="28"/>
          <w:szCs w:val="28"/>
        </w:rPr>
        <w:t>Karta opisu zajęć z modułu  Fizjologia wysiłku fizycznego BLOK 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3"/>
        <w:gridCol w:w="3999"/>
        <w:gridCol w:w="1922"/>
        <w:gridCol w:w="1034"/>
      </w:tblGrid>
      <w:tr w:rsidR="00D353B4" w:rsidRPr="00D353B4" w14:paraId="4FB5B33D" w14:textId="77777777" w:rsidTr="00F83443">
        <w:trPr>
          <w:trHeight w:val="20"/>
          <w:jc w:val="center"/>
        </w:trPr>
        <w:tc>
          <w:tcPr>
            <w:tcW w:w="1388" w:type="pct"/>
            <w:shd w:val="clear" w:color="auto" w:fill="auto"/>
            <w:vAlign w:val="center"/>
          </w:tcPr>
          <w:p w14:paraId="7B56B319" w14:textId="77777777" w:rsidR="002950C1" w:rsidRPr="00D353B4" w:rsidRDefault="002950C1" w:rsidP="002950C1">
            <w:r w:rsidRPr="00D353B4">
              <w:t>Nazwa kierunku studiów</w:t>
            </w:r>
          </w:p>
        </w:tc>
        <w:tc>
          <w:tcPr>
            <w:tcW w:w="3612" w:type="pct"/>
            <w:gridSpan w:val="3"/>
            <w:vAlign w:val="center"/>
          </w:tcPr>
          <w:p w14:paraId="4821B1FB" w14:textId="77777777" w:rsidR="002950C1" w:rsidRPr="00D353B4" w:rsidRDefault="002950C1" w:rsidP="002950C1">
            <w:r w:rsidRPr="00D353B4">
              <w:t xml:space="preserve">Turystyka i rekreacja </w:t>
            </w:r>
          </w:p>
        </w:tc>
      </w:tr>
      <w:tr w:rsidR="00D353B4" w:rsidRPr="00D353B4" w14:paraId="1C9B4EF2" w14:textId="77777777" w:rsidTr="00F83443">
        <w:trPr>
          <w:trHeight w:val="20"/>
          <w:jc w:val="center"/>
        </w:trPr>
        <w:tc>
          <w:tcPr>
            <w:tcW w:w="1388" w:type="pct"/>
            <w:shd w:val="clear" w:color="auto" w:fill="auto"/>
            <w:vAlign w:val="center"/>
          </w:tcPr>
          <w:p w14:paraId="08AA08D3" w14:textId="77777777" w:rsidR="002950C1" w:rsidRPr="00D353B4" w:rsidRDefault="002950C1" w:rsidP="002950C1">
            <w:r w:rsidRPr="00D353B4">
              <w:t>Nazwa modułu, także w języku angielskim</w:t>
            </w:r>
          </w:p>
        </w:tc>
        <w:tc>
          <w:tcPr>
            <w:tcW w:w="3612" w:type="pct"/>
            <w:gridSpan w:val="3"/>
            <w:vAlign w:val="center"/>
          </w:tcPr>
          <w:p w14:paraId="7E213C13" w14:textId="77777777" w:rsidR="002950C1" w:rsidRPr="00D353B4" w:rsidRDefault="002950C1" w:rsidP="002950C1">
            <w:pPr>
              <w:rPr>
                <w:lang w:val="en-US"/>
              </w:rPr>
            </w:pPr>
            <w:r w:rsidRPr="00D353B4">
              <w:rPr>
                <w:lang w:val="en-US"/>
              </w:rPr>
              <w:t>Fizjologia wysiłku fizycznego</w:t>
            </w:r>
          </w:p>
          <w:p w14:paraId="5C0A924C" w14:textId="77777777" w:rsidR="002950C1" w:rsidRPr="00D353B4" w:rsidRDefault="002950C1" w:rsidP="002950C1">
            <w:pPr>
              <w:rPr>
                <w:lang w:val="en-US"/>
              </w:rPr>
            </w:pPr>
            <w:r w:rsidRPr="00D353B4">
              <w:rPr>
                <w:lang w:val="en-US"/>
              </w:rPr>
              <w:t>The physiology of physical effort</w:t>
            </w:r>
          </w:p>
        </w:tc>
      </w:tr>
      <w:tr w:rsidR="00D353B4" w:rsidRPr="00D353B4" w14:paraId="469FCD1F" w14:textId="77777777" w:rsidTr="00F83443">
        <w:trPr>
          <w:trHeight w:val="20"/>
          <w:jc w:val="center"/>
        </w:trPr>
        <w:tc>
          <w:tcPr>
            <w:tcW w:w="1388" w:type="pct"/>
            <w:shd w:val="clear" w:color="auto" w:fill="auto"/>
            <w:vAlign w:val="center"/>
          </w:tcPr>
          <w:p w14:paraId="0D304B85" w14:textId="77777777" w:rsidR="002950C1" w:rsidRPr="00D353B4" w:rsidRDefault="002950C1" w:rsidP="002950C1">
            <w:r w:rsidRPr="00D353B4">
              <w:t>Język wykładowy</w:t>
            </w:r>
          </w:p>
        </w:tc>
        <w:tc>
          <w:tcPr>
            <w:tcW w:w="3612" w:type="pct"/>
            <w:gridSpan w:val="3"/>
            <w:vAlign w:val="center"/>
          </w:tcPr>
          <w:p w14:paraId="10CDEA3C" w14:textId="77777777" w:rsidR="002950C1" w:rsidRPr="00D353B4" w:rsidRDefault="002950C1" w:rsidP="002950C1">
            <w:r w:rsidRPr="00D353B4">
              <w:t>Polski</w:t>
            </w:r>
          </w:p>
        </w:tc>
      </w:tr>
      <w:tr w:rsidR="00D353B4" w:rsidRPr="00D353B4" w14:paraId="77E48212" w14:textId="77777777" w:rsidTr="00F83443">
        <w:trPr>
          <w:trHeight w:val="20"/>
          <w:jc w:val="center"/>
        </w:trPr>
        <w:tc>
          <w:tcPr>
            <w:tcW w:w="1388" w:type="pct"/>
            <w:shd w:val="clear" w:color="auto" w:fill="auto"/>
            <w:vAlign w:val="center"/>
          </w:tcPr>
          <w:p w14:paraId="7B8D097B" w14:textId="77777777" w:rsidR="002950C1" w:rsidRPr="00D353B4" w:rsidRDefault="002950C1" w:rsidP="002950C1">
            <w:r w:rsidRPr="00D353B4">
              <w:t>Rodzaj modułu</w:t>
            </w:r>
          </w:p>
        </w:tc>
        <w:tc>
          <w:tcPr>
            <w:tcW w:w="3612" w:type="pct"/>
            <w:gridSpan w:val="3"/>
            <w:vAlign w:val="center"/>
          </w:tcPr>
          <w:p w14:paraId="6CB1B11C" w14:textId="77777777" w:rsidR="002950C1" w:rsidRPr="00D353B4" w:rsidRDefault="002950C1" w:rsidP="002950C1">
            <w:pPr>
              <w:tabs>
                <w:tab w:val="left" w:pos="2973"/>
              </w:tabs>
            </w:pPr>
            <w:r w:rsidRPr="00D353B4">
              <w:t>Obowiązkowy</w:t>
            </w:r>
          </w:p>
        </w:tc>
      </w:tr>
      <w:tr w:rsidR="00D353B4" w:rsidRPr="00D353B4" w14:paraId="124B498A" w14:textId="77777777" w:rsidTr="00F83443">
        <w:trPr>
          <w:trHeight w:val="20"/>
          <w:jc w:val="center"/>
        </w:trPr>
        <w:tc>
          <w:tcPr>
            <w:tcW w:w="1388" w:type="pct"/>
            <w:shd w:val="clear" w:color="auto" w:fill="auto"/>
            <w:vAlign w:val="center"/>
          </w:tcPr>
          <w:p w14:paraId="145ED2F8" w14:textId="77777777" w:rsidR="002950C1" w:rsidRPr="00D353B4" w:rsidRDefault="002950C1" w:rsidP="002950C1">
            <w:r w:rsidRPr="00D353B4">
              <w:t>Poziom studiów</w:t>
            </w:r>
          </w:p>
        </w:tc>
        <w:tc>
          <w:tcPr>
            <w:tcW w:w="3612" w:type="pct"/>
            <w:gridSpan w:val="3"/>
            <w:vAlign w:val="center"/>
          </w:tcPr>
          <w:p w14:paraId="14D03343" w14:textId="77777777" w:rsidR="002950C1" w:rsidRPr="00D353B4" w:rsidRDefault="002950C1" w:rsidP="002950C1">
            <w:r w:rsidRPr="00D353B4">
              <w:t>Pierwszego stopnia/licencjackie</w:t>
            </w:r>
          </w:p>
        </w:tc>
      </w:tr>
      <w:tr w:rsidR="00D353B4" w:rsidRPr="00D353B4" w14:paraId="53739875" w14:textId="77777777" w:rsidTr="00F83443">
        <w:trPr>
          <w:trHeight w:val="20"/>
          <w:jc w:val="center"/>
        </w:trPr>
        <w:tc>
          <w:tcPr>
            <w:tcW w:w="1388" w:type="pct"/>
            <w:shd w:val="clear" w:color="auto" w:fill="auto"/>
            <w:vAlign w:val="center"/>
          </w:tcPr>
          <w:p w14:paraId="6D50EF73" w14:textId="77777777" w:rsidR="002950C1" w:rsidRPr="00D353B4" w:rsidRDefault="002950C1" w:rsidP="002950C1">
            <w:r w:rsidRPr="00D353B4">
              <w:t>Forma studiów</w:t>
            </w:r>
          </w:p>
        </w:tc>
        <w:tc>
          <w:tcPr>
            <w:tcW w:w="3612" w:type="pct"/>
            <w:gridSpan w:val="3"/>
            <w:vAlign w:val="center"/>
          </w:tcPr>
          <w:p w14:paraId="54FEF115" w14:textId="77777777" w:rsidR="002950C1" w:rsidRPr="00D353B4" w:rsidRDefault="002950C1" w:rsidP="002950C1">
            <w:r w:rsidRPr="00D353B4">
              <w:t>niestacjonarne</w:t>
            </w:r>
          </w:p>
        </w:tc>
      </w:tr>
      <w:tr w:rsidR="00D353B4" w:rsidRPr="00D353B4" w14:paraId="33C6DA63" w14:textId="77777777" w:rsidTr="00F83443">
        <w:trPr>
          <w:trHeight w:val="20"/>
          <w:jc w:val="center"/>
        </w:trPr>
        <w:tc>
          <w:tcPr>
            <w:tcW w:w="1388" w:type="pct"/>
            <w:shd w:val="clear" w:color="auto" w:fill="auto"/>
            <w:vAlign w:val="center"/>
          </w:tcPr>
          <w:p w14:paraId="14AC9494" w14:textId="77777777" w:rsidR="002950C1" w:rsidRPr="00D353B4" w:rsidRDefault="002950C1" w:rsidP="002950C1">
            <w:r w:rsidRPr="00D353B4">
              <w:t>Rok studiów dla kierunku</w:t>
            </w:r>
          </w:p>
        </w:tc>
        <w:tc>
          <w:tcPr>
            <w:tcW w:w="3612" w:type="pct"/>
            <w:gridSpan w:val="3"/>
            <w:vAlign w:val="center"/>
          </w:tcPr>
          <w:p w14:paraId="3BCC9D99" w14:textId="77777777" w:rsidR="002950C1" w:rsidRPr="00D353B4" w:rsidRDefault="002950C1" w:rsidP="002950C1">
            <w:r w:rsidRPr="00D353B4">
              <w:t>III</w:t>
            </w:r>
          </w:p>
        </w:tc>
      </w:tr>
      <w:tr w:rsidR="00D353B4" w:rsidRPr="00D353B4" w14:paraId="3B8D58D4" w14:textId="77777777" w:rsidTr="00F83443">
        <w:trPr>
          <w:trHeight w:val="20"/>
          <w:jc w:val="center"/>
        </w:trPr>
        <w:tc>
          <w:tcPr>
            <w:tcW w:w="1388" w:type="pct"/>
            <w:shd w:val="clear" w:color="auto" w:fill="auto"/>
            <w:vAlign w:val="center"/>
          </w:tcPr>
          <w:p w14:paraId="6EB4DFB4" w14:textId="77777777" w:rsidR="002950C1" w:rsidRPr="00D353B4" w:rsidRDefault="002950C1" w:rsidP="002950C1">
            <w:r w:rsidRPr="00D353B4">
              <w:t>Semestr dla kierunku</w:t>
            </w:r>
          </w:p>
        </w:tc>
        <w:tc>
          <w:tcPr>
            <w:tcW w:w="3612" w:type="pct"/>
            <w:gridSpan w:val="3"/>
            <w:vAlign w:val="center"/>
          </w:tcPr>
          <w:p w14:paraId="2BF6F121" w14:textId="77777777" w:rsidR="002950C1" w:rsidRPr="00D353B4" w:rsidRDefault="002950C1" w:rsidP="002950C1">
            <w:r w:rsidRPr="00D353B4">
              <w:t>5</w:t>
            </w:r>
          </w:p>
        </w:tc>
      </w:tr>
      <w:tr w:rsidR="00D353B4" w:rsidRPr="00D353B4" w14:paraId="141197BE" w14:textId="77777777" w:rsidTr="00F83443">
        <w:trPr>
          <w:trHeight w:val="20"/>
          <w:jc w:val="center"/>
        </w:trPr>
        <w:tc>
          <w:tcPr>
            <w:tcW w:w="1388" w:type="pct"/>
            <w:shd w:val="clear" w:color="auto" w:fill="auto"/>
            <w:vAlign w:val="center"/>
          </w:tcPr>
          <w:p w14:paraId="38958EB0" w14:textId="77777777" w:rsidR="002950C1" w:rsidRPr="00D353B4" w:rsidRDefault="002950C1" w:rsidP="002950C1">
            <w:r w:rsidRPr="00D353B4">
              <w:t xml:space="preserve">Liczba punktów ECTS z podziałem na kontaktowe/ niekontaktowe </w:t>
            </w:r>
          </w:p>
        </w:tc>
        <w:tc>
          <w:tcPr>
            <w:tcW w:w="3612" w:type="pct"/>
            <w:gridSpan w:val="3"/>
            <w:vAlign w:val="center"/>
          </w:tcPr>
          <w:p w14:paraId="5C8FCF53" w14:textId="41BEA15E" w:rsidR="002950C1" w:rsidRPr="00D353B4" w:rsidRDefault="002950C1" w:rsidP="002950C1">
            <w:r w:rsidRPr="00D353B4">
              <w:t xml:space="preserve">3 (0,9/2,1) </w:t>
            </w:r>
          </w:p>
        </w:tc>
      </w:tr>
      <w:tr w:rsidR="00D353B4" w:rsidRPr="00D353B4" w14:paraId="6AF0F4F3" w14:textId="77777777" w:rsidTr="00F83443">
        <w:trPr>
          <w:trHeight w:val="20"/>
          <w:jc w:val="center"/>
        </w:trPr>
        <w:tc>
          <w:tcPr>
            <w:tcW w:w="1388" w:type="pct"/>
            <w:shd w:val="clear" w:color="auto" w:fill="auto"/>
            <w:vAlign w:val="center"/>
          </w:tcPr>
          <w:p w14:paraId="01F71FC8" w14:textId="77777777" w:rsidR="002950C1" w:rsidRPr="00D353B4" w:rsidRDefault="002950C1" w:rsidP="002950C1">
            <w:r w:rsidRPr="00D353B4">
              <w:lastRenderedPageBreak/>
              <w:t>Tytuł naukowy/ stopień naukowy, imię i nazwisko osoby odpowiedzialnej za moduł</w:t>
            </w:r>
          </w:p>
        </w:tc>
        <w:tc>
          <w:tcPr>
            <w:tcW w:w="3612" w:type="pct"/>
            <w:gridSpan w:val="3"/>
            <w:vAlign w:val="center"/>
          </w:tcPr>
          <w:p w14:paraId="008AE146" w14:textId="77777777" w:rsidR="002950C1" w:rsidRPr="00D353B4" w:rsidRDefault="002950C1" w:rsidP="002950C1">
            <w:r w:rsidRPr="00D353B4">
              <w:t>dr hab. Grażyna Kowalska, prof. uczelni</w:t>
            </w:r>
          </w:p>
        </w:tc>
      </w:tr>
      <w:tr w:rsidR="00D353B4" w:rsidRPr="00D353B4" w14:paraId="08D0D3D2" w14:textId="77777777" w:rsidTr="00F83443">
        <w:trPr>
          <w:trHeight w:val="20"/>
          <w:jc w:val="center"/>
        </w:trPr>
        <w:tc>
          <w:tcPr>
            <w:tcW w:w="1388" w:type="pct"/>
            <w:shd w:val="clear" w:color="auto" w:fill="auto"/>
            <w:vAlign w:val="center"/>
          </w:tcPr>
          <w:p w14:paraId="38F1F9CB" w14:textId="77777777" w:rsidR="002950C1" w:rsidRPr="00D353B4" w:rsidRDefault="002950C1" w:rsidP="002950C1">
            <w:r w:rsidRPr="00D353B4">
              <w:t>Jednostka oferująca przedmiot</w:t>
            </w:r>
          </w:p>
        </w:tc>
        <w:tc>
          <w:tcPr>
            <w:tcW w:w="3612" w:type="pct"/>
            <w:gridSpan w:val="3"/>
            <w:vAlign w:val="center"/>
          </w:tcPr>
          <w:p w14:paraId="3608C095" w14:textId="77777777" w:rsidR="002950C1" w:rsidRPr="00D353B4" w:rsidRDefault="002950C1" w:rsidP="002950C1">
            <w:r w:rsidRPr="00D353B4">
              <w:t>Katedra Turystyki i Rekreacji</w:t>
            </w:r>
          </w:p>
        </w:tc>
      </w:tr>
      <w:tr w:rsidR="00D353B4" w:rsidRPr="00D353B4" w14:paraId="008A4AAF" w14:textId="77777777" w:rsidTr="00F83443">
        <w:trPr>
          <w:trHeight w:val="20"/>
          <w:jc w:val="center"/>
        </w:trPr>
        <w:tc>
          <w:tcPr>
            <w:tcW w:w="1388" w:type="pct"/>
            <w:shd w:val="clear" w:color="auto" w:fill="auto"/>
          </w:tcPr>
          <w:p w14:paraId="4E5AE1E6" w14:textId="77777777" w:rsidR="002950C1" w:rsidRPr="00D353B4" w:rsidRDefault="002950C1" w:rsidP="002950C1">
            <w:pPr>
              <w:jc w:val="both"/>
            </w:pPr>
            <w:r w:rsidRPr="00D353B4">
              <w:t>Cel modułu</w:t>
            </w:r>
          </w:p>
        </w:tc>
        <w:tc>
          <w:tcPr>
            <w:tcW w:w="3612" w:type="pct"/>
            <w:gridSpan w:val="3"/>
          </w:tcPr>
          <w:p w14:paraId="0F9920C1" w14:textId="77777777" w:rsidR="002950C1" w:rsidRPr="00D353B4" w:rsidRDefault="002950C1" w:rsidP="002950C1">
            <w:pPr>
              <w:jc w:val="both"/>
            </w:pPr>
            <w:r w:rsidRPr="00D353B4">
              <w:rPr>
                <w:rFonts w:eastAsia="Calibri"/>
              </w:rPr>
              <w:t>Celem kształcenia jest zapoznanie studenta z fizjologicznymi uwarunkowaniami aktywności fizycznej, poznanie specyficznych reakcji na wysiłki o różnej intensywności, czasie trwania i rodzaju pracy, a także poznanie zasad i podstawowych technik pomiarowych wydolności fizycznej.</w:t>
            </w:r>
          </w:p>
        </w:tc>
      </w:tr>
      <w:tr w:rsidR="00D353B4" w:rsidRPr="00D353B4" w14:paraId="6DDC48DF" w14:textId="77777777" w:rsidTr="00F83443">
        <w:trPr>
          <w:trHeight w:val="20"/>
          <w:jc w:val="center"/>
        </w:trPr>
        <w:tc>
          <w:tcPr>
            <w:tcW w:w="1388" w:type="pct"/>
            <w:vMerge w:val="restart"/>
            <w:shd w:val="clear" w:color="auto" w:fill="auto"/>
          </w:tcPr>
          <w:p w14:paraId="545FC263" w14:textId="77777777" w:rsidR="002950C1" w:rsidRPr="00D353B4" w:rsidRDefault="002950C1" w:rsidP="002950C1">
            <w:r w:rsidRPr="00D353B4">
              <w:t>Efekty uczenia się dla modułu to opis zasobu wiedzy, umiejętności i kompetencji społecznych, które student osiągnie po zrealizowaniu zajęć.</w:t>
            </w:r>
          </w:p>
          <w:p w14:paraId="78B12D40" w14:textId="77777777" w:rsidR="002950C1" w:rsidRPr="00D353B4" w:rsidRDefault="002950C1" w:rsidP="002950C1"/>
        </w:tc>
        <w:tc>
          <w:tcPr>
            <w:tcW w:w="3612" w:type="pct"/>
            <w:gridSpan w:val="3"/>
            <w:shd w:val="clear" w:color="auto" w:fill="auto"/>
          </w:tcPr>
          <w:p w14:paraId="4021DB06" w14:textId="77777777" w:rsidR="002950C1" w:rsidRPr="00D353B4" w:rsidRDefault="002950C1" w:rsidP="002950C1">
            <w:r w:rsidRPr="00D353B4">
              <w:t>Wiedza:</w:t>
            </w:r>
          </w:p>
        </w:tc>
      </w:tr>
      <w:tr w:rsidR="00D353B4" w:rsidRPr="00D353B4" w14:paraId="67E3FE12" w14:textId="77777777" w:rsidTr="00F83443">
        <w:trPr>
          <w:trHeight w:val="20"/>
          <w:jc w:val="center"/>
        </w:trPr>
        <w:tc>
          <w:tcPr>
            <w:tcW w:w="1388" w:type="pct"/>
            <w:vMerge/>
            <w:shd w:val="clear" w:color="auto" w:fill="auto"/>
          </w:tcPr>
          <w:p w14:paraId="36E48F18" w14:textId="77777777" w:rsidR="002950C1" w:rsidRPr="00D353B4" w:rsidRDefault="002950C1" w:rsidP="002950C1"/>
        </w:tc>
        <w:tc>
          <w:tcPr>
            <w:tcW w:w="3612" w:type="pct"/>
            <w:gridSpan w:val="3"/>
          </w:tcPr>
          <w:p w14:paraId="79525DC3" w14:textId="77777777" w:rsidR="002950C1" w:rsidRPr="00D353B4" w:rsidRDefault="002950C1" w:rsidP="002950C1">
            <w:pPr>
              <w:ind w:left="456" w:hanging="456"/>
            </w:pPr>
            <w:r w:rsidRPr="00D353B4">
              <w:t>W1. Student zna zasady zachowania homeostazy i podstawowe mechanizmy regulacyjne.</w:t>
            </w:r>
          </w:p>
        </w:tc>
      </w:tr>
      <w:tr w:rsidR="00D353B4" w:rsidRPr="00D353B4" w14:paraId="600B16D9" w14:textId="77777777" w:rsidTr="00F83443">
        <w:trPr>
          <w:trHeight w:val="20"/>
          <w:jc w:val="center"/>
        </w:trPr>
        <w:tc>
          <w:tcPr>
            <w:tcW w:w="1388" w:type="pct"/>
            <w:vMerge/>
            <w:shd w:val="clear" w:color="auto" w:fill="auto"/>
          </w:tcPr>
          <w:p w14:paraId="3096D8AC" w14:textId="77777777" w:rsidR="002950C1" w:rsidRPr="00D353B4" w:rsidRDefault="002950C1" w:rsidP="002950C1"/>
        </w:tc>
        <w:tc>
          <w:tcPr>
            <w:tcW w:w="3612" w:type="pct"/>
            <w:gridSpan w:val="3"/>
          </w:tcPr>
          <w:p w14:paraId="26031A0C" w14:textId="77777777" w:rsidR="002950C1" w:rsidRPr="00D353B4" w:rsidRDefault="002950C1" w:rsidP="002950C1">
            <w:pPr>
              <w:ind w:left="456" w:hanging="456"/>
            </w:pPr>
            <w:r w:rsidRPr="00D353B4">
              <w:t>W2. Rozumie zmiany w budowie i funkcjonowaniu organizmu człowieka zachodzące pod wpływem różnych typów wysiłków.</w:t>
            </w:r>
          </w:p>
        </w:tc>
      </w:tr>
      <w:tr w:rsidR="00D353B4" w:rsidRPr="00D353B4" w14:paraId="7BF7E8F1" w14:textId="77777777" w:rsidTr="00F83443">
        <w:trPr>
          <w:trHeight w:val="20"/>
          <w:jc w:val="center"/>
        </w:trPr>
        <w:tc>
          <w:tcPr>
            <w:tcW w:w="1388" w:type="pct"/>
            <w:vMerge/>
            <w:shd w:val="clear" w:color="auto" w:fill="auto"/>
          </w:tcPr>
          <w:p w14:paraId="24787087" w14:textId="77777777" w:rsidR="002950C1" w:rsidRPr="00D353B4" w:rsidRDefault="002950C1" w:rsidP="002950C1"/>
        </w:tc>
        <w:tc>
          <w:tcPr>
            <w:tcW w:w="3612" w:type="pct"/>
            <w:gridSpan w:val="3"/>
          </w:tcPr>
          <w:p w14:paraId="3B81C1E3" w14:textId="77777777" w:rsidR="002950C1" w:rsidRPr="00D353B4" w:rsidRDefault="002950C1" w:rsidP="002950C1">
            <w:pPr>
              <w:ind w:left="456" w:hanging="456"/>
            </w:pPr>
            <w:r w:rsidRPr="00D353B4">
              <w:t>W3. Zna i rozumie terminy fizjologiczne związane z wydolnością fizyczną.</w:t>
            </w:r>
          </w:p>
        </w:tc>
      </w:tr>
      <w:tr w:rsidR="00D353B4" w:rsidRPr="00D353B4" w14:paraId="1F9E3265" w14:textId="77777777" w:rsidTr="00F83443">
        <w:trPr>
          <w:trHeight w:val="20"/>
          <w:jc w:val="center"/>
        </w:trPr>
        <w:tc>
          <w:tcPr>
            <w:tcW w:w="1388" w:type="pct"/>
            <w:vMerge/>
            <w:shd w:val="clear" w:color="auto" w:fill="auto"/>
          </w:tcPr>
          <w:p w14:paraId="70B070B1" w14:textId="77777777" w:rsidR="002950C1" w:rsidRPr="00D353B4" w:rsidRDefault="002950C1" w:rsidP="002950C1"/>
        </w:tc>
        <w:tc>
          <w:tcPr>
            <w:tcW w:w="3612" w:type="pct"/>
            <w:gridSpan w:val="3"/>
          </w:tcPr>
          <w:p w14:paraId="3BE01BFB" w14:textId="77777777" w:rsidR="002950C1" w:rsidRPr="00D353B4" w:rsidRDefault="002950C1" w:rsidP="002950C1">
            <w:pPr>
              <w:ind w:left="456" w:hanging="425"/>
            </w:pPr>
            <w:r w:rsidRPr="00D353B4">
              <w:t>W4. Zna i rozumie podstawowe procesy fizjologiczne zachodzące w czasie pracy i wypoczynku.</w:t>
            </w:r>
          </w:p>
        </w:tc>
      </w:tr>
      <w:tr w:rsidR="00D353B4" w:rsidRPr="00D353B4" w14:paraId="39D13498" w14:textId="77777777" w:rsidTr="00F83443">
        <w:trPr>
          <w:trHeight w:val="20"/>
          <w:jc w:val="center"/>
        </w:trPr>
        <w:tc>
          <w:tcPr>
            <w:tcW w:w="1388" w:type="pct"/>
            <w:vMerge/>
            <w:shd w:val="clear" w:color="auto" w:fill="auto"/>
          </w:tcPr>
          <w:p w14:paraId="130007BD" w14:textId="77777777" w:rsidR="002950C1" w:rsidRPr="00D353B4" w:rsidRDefault="002950C1" w:rsidP="002950C1"/>
        </w:tc>
        <w:tc>
          <w:tcPr>
            <w:tcW w:w="3612" w:type="pct"/>
            <w:gridSpan w:val="3"/>
            <w:shd w:val="clear" w:color="auto" w:fill="auto"/>
          </w:tcPr>
          <w:p w14:paraId="0335963C" w14:textId="77777777" w:rsidR="002950C1" w:rsidRPr="00D353B4" w:rsidRDefault="002950C1" w:rsidP="002950C1">
            <w:r w:rsidRPr="00D353B4">
              <w:t xml:space="preserve">Umiejętności: </w:t>
            </w:r>
          </w:p>
        </w:tc>
      </w:tr>
      <w:tr w:rsidR="00D353B4" w:rsidRPr="00D353B4" w14:paraId="10808EAA" w14:textId="77777777" w:rsidTr="00F83443">
        <w:trPr>
          <w:trHeight w:val="20"/>
          <w:jc w:val="center"/>
        </w:trPr>
        <w:tc>
          <w:tcPr>
            <w:tcW w:w="1388" w:type="pct"/>
            <w:vMerge/>
            <w:shd w:val="clear" w:color="auto" w:fill="auto"/>
          </w:tcPr>
          <w:p w14:paraId="29DB78EC" w14:textId="77777777" w:rsidR="002950C1" w:rsidRPr="00D353B4" w:rsidRDefault="002950C1" w:rsidP="002950C1"/>
        </w:tc>
        <w:tc>
          <w:tcPr>
            <w:tcW w:w="3612" w:type="pct"/>
            <w:gridSpan w:val="3"/>
          </w:tcPr>
          <w:p w14:paraId="63BACE13" w14:textId="77777777" w:rsidR="002950C1" w:rsidRPr="00D353B4" w:rsidRDefault="002950C1" w:rsidP="002950C1">
            <w:pPr>
              <w:spacing w:after="120"/>
            </w:pPr>
            <w:r w:rsidRPr="00D353B4">
              <w:rPr>
                <w:shd w:val="clear" w:color="auto" w:fill="FFFFFF"/>
              </w:rPr>
              <w:t>U1. Umie rozpoznać podstawowe objawy zakłócenia homeostazy.</w:t>
            </w:r>
          </w:p>
        </w:tc>
      </w:tr>
      <w:tr w:rsidR="00D353B4" w:rsidRPr="00D353B4" w14:paraId="34AB1755" w14:textId="77777777" w:rsidTr="00F83443">
        <w:trPr>
          <w:trHeight w:val="20"/>
          <w:jc w:val="center"/>
        </w:trPr>
        <w:tc>
          <w:tcPr>
            <w:tcW w:w="1388" w:type="pct"/>
            <w:vMerge/>
            <w:shd w:val="clear" w:color="auto" w:fill="auto"/>
          </w:tcPr>
          <w:p w14:paraId="2EEDC87B" w14:textId="77777777" w:rsidR="002950C1" w:rsidRPr="00D353B4" w:rsidRDefault="002950C1" w:rsidP="002950C1"/>
        </w:tc>
        <w:tc>
          <w:tcPr>
            <w:tcW w:w="3612" w:type="pct"/>
            <w:gridSpan w:val="3"/>
          </w:tcPr>
          <w:p w14:paraId="7330DD6A" w14:textId="77777777" w:rsidR="002950C1" w:rsidRPr="00D353B4" w:rsidRDefault="002950C1" w:rsidP="002950C1">
            <w:pPr>
              <w:ind w:left="456" w:hanging="456"/>
            </w:pPr>
            <w:r w:rsidRPr="00D353B4">
              <w:rPr>
                <w:shd w:val="clear" w:color="auto" w:fill="FFFFFF"/>
              </w:rPr>
              <w:t>U2. Posiada specjalistyczne umiejętności w ocenie możliwości fizycznych człowieka.</w:t>
            </w:r>
          </w:p>
        </w:tc>
      </w:tr>
      <w:tr w:rsidR="00D353B4" w:rsidRPr="00D353B4" w14:paraId="13DE78E5" w14:textId="77777777" w:rsidTr="00F83443">
        <w:trPr>
          <w:trHeight w:val="20"/>
          <w:jc w:val="center"/>
        </w:trPr>
        <w:tc>
          <w:tcPr>
            <w:tcW w:w="1388" w:type="pct"/>
            <w:vMerge/>
            <w:shd w:val="clear" w:color="auto" w:fill="auto"/>
          </w:tcPr>
          <w:p w14:paraId="22AADA0B" w14:textId="77777777" w:rsidR="002950C1" w:rsidRPr="00D353B4" w:rsidRDefault="002950C1" w:rsidP="002950C1"/>
        </w:tc>
        <w:tc>
          <w:tcPr>
            <w:tcW w:w="3612" w:type="pct"/>
            <w:gridSpan w:val="3"/>
          </w:tcPr>
          <w:p w14:paraId="0F7B9A63" w14:textId="77777777" w:rsidR="002950C1" w:rsidRPr="00D353B4" w:rsidRDefault="002950C1" w:rsidP="002950C1">
            <w:pPr>
              <w:ind w:left="456" w:hanging="456"/>
              <w:rPr>
                <w:shd w:val="clear" w:color="auto" w:fill="FFFFFF"/>
              </w:rPr>
            </w:pPr>
            <w:r w:rsidRPr="00D353B4">
              <w:t>U3. Potrafi uwzględniając wskaźniki fizjologiczne prognozować wpływ aktywności fizycznej i różnych form rekreacji na organizm człowieka w ontogenezie.</w:t>
            </w:r>
          </w:p>
        </w:tc>
      </w:tr>
      <w:tr w:rsidR="00D353B4" w:rsidRPr="00D353B4" w14:paraId="23F645EA" w14:textId="77777777" w:rsidTr="00F83443">
        <w:trPr>
          <w:trHeight w:val="20"/>
          <w:jc w:val="center"/>
        </w:trPr>
        <w:tc>
          <w:tcPr>
            <w:tcW w:w="1388" w:type="pct"/>
            <w:vMerge/>
            <w:shd w:val="clear" w:color="auto" w:fill="auto"/>
          </w:tcPr>
          <w:p w14:paraId="58D0B41E" w14:textId="77777777" w:rsidR="002950C1" w:rsidRPr="00D353B4" w:rsidRDefault="002950C1" w:rsidP="002950C1"/>
        </w:tc>
        <w:tc>
          <w:tcPr>
            <w:tcW w:w="3612" w:type="pct"/>
            <w:gridSpan w:val="3"/>
            <w:shd w:val="clear" w:color="auto" w:fill="auto"/>
          </w:tcPr>
          <w:p w14:paraId="599AD550" w14:textId="77777777" w:rsidR="002950C1" w:rsidRPr="00D353B4" w:rsidRDefault="002950C1" w:rsidP="002950C1">
            <w:r w:rsidRPr="00D353B4">
              <w:t>Kompetencje społeczne:</w:t>
            </w:r>
          </w:p>
        </w:tc>
      </w:tr>
      <w:tr w:rsidR="00D353B4" w:rsidRPr="00D353B4" w14:paraId="35CC6108" w14:textId="77777777" w:rsidTr="00F83443">
        <w:trPr>
          <w:trHeight w:val="20"/>
          <w:jc w:val="center"/>
        </w:trPr>
        <w:tc>
          <w:tcPr>
            <w:tcW w:w="1388" w:type="pct"/>
            <w:vMerge/>
            <w:shd w:val="clear" w:color="auto" w:fill="auto"/>
          </w:tcPr>
          <w:p w14:paraId="39E4F268" w14:textId="77777777" w:rsidR="002950C1" w:rsidRPr="00D353B4" w:rsidRDefault="002950C1" w:rsidP="002950C1"/>
        </w:tc>
        <w:tc>
          <w:tcPr>
            <w:tcW w:w="3612" w:type="pct"/>
            <w:gridSpan w:val="3"/>
          </w:tcPr>
          <w:p w14:paraId="1F3455CD" w14:textId="77777777" w:rsidR="002950C1" w:rsidRPr="00D353B4" w:rsidRDefault="002950C1" w:rsidP="002950C1">
            <w:pPr>
              <w:ind w:left="456" w:hanging="425"/>
            </w:pPr>
            <w:r w:rsidRPr="00D353B4">
              <w:rPr>
                <w:shd w:val="clear" w:color="auto" w:fill="FFFFFF"/>
              </w:rPr>
              <w:t>K1. Współpraca w zespole promującym aktywność fizyczną ze szczególnym uwzględnieniem aktywnego wypoczynku.</w:t>
            </w:r>
          </w:p>
        </w:tc>
      </w:tr>
      <w:tr w:rsidR="00D353B4" w:rsidRPr="00D353B4" w14:paraId="43758AC3" w14:textId="77777777" w:rsidTr="00F83443">
        <w:trPr>
          <w:trHeight w:val="20"/>
          <w:jc w:val="center"/>
        </w:trPr>
        <w:tc>
          <w:tcPr>
            <w:tcW w:w="1388" w:type="pct"/>
            <w:vMerge/>
            <w:shd w:val="clear" w:color="auto" w:fill="auto"/>
          </w:tcPr>
          <w:p w14:paraId="7CB33549" w14:textId="77777777" w:rsidR="002950C1" w:rsidRPr="00D353B4" w:rsidRDefault="002950C1" w:rsidP="002950C1"/>
        </w:tc>
        <w:tc>
          <w:tcPr>
            <w:tcW w:w="3612" w:type="pct"/>
            <w:gridSpan w:val="3"/>
          </w:tcPr>
          <w:p w14:paraId="0210395E" w14:textId="77777777" w:rsidR="002950C1" w:rsidRPr="00D353B4" w:rsidRDefault="002950C1" w:rsidP="002950C1">
            <w:pPr>
              <w:ind w:left="456" w:hanging="456"/>
            </w:pPr>
            <w:r w:rsidRPr="00D353B4">
              <w:rPr>
                <w:shd w:val="clear" w:color="auto" w:fill="FFFFFF"/>
              </w:rPr>
              <w:t>K2. Kieruje zadaniami w sposób zapewniający bezpieczeństwo uczestników imprez turystycznych i zajęć rekreacyjnych.</w:t>
            </w:r>
          </w:p>
        </w:tc>
      </w:tr>
      <w:tr w:rsidR="00D353B4" w:rsidRPr="00D353B4" w14:paraId="212DBBE7" w14:textId="77777777" w:rsidTr="00F83443">
        <w:trPr>
          <w:trHeight w:val="20"/>
          <w:jc w:val="center"/>
        </w:trPr>
        <w:tc>
          <w:tcPr>
            <w:tcW w:w="1388" w:type="pct"/>
            <w:shd w:val="clear" w:color="auto" w:fill="auto"/>
          </w:tcPr>
          <w:p w14:paraId="0F593CDA" w14:textId="77777777" w:rsidR="002950C1" w:rsidRPr="00D353B4" w:rsidRDefault="002950C1" w:rsidP="002950C1">
            <w:pPr>
              <w:pStyle w:val="Default"/>
              <w:rPr>
                <w:color w:val="auto"/>
              </w:rPr>
            </w:pPr>
            <w:r w:rsidRPr="00D353B4">
              <w:rPr>
                <w:color w:val="auto"/>
              </w:rPr>
              <w:t xml:space="preserve">Odniesienie modułowych efektów uczenia się do kierunkowych efektów uczenia się </w:t>
            </w:r>
          </w:p>
          <w:p w14:paraId="6D8031C9" w14:textId="77777777" w:rsidR="002950C1" w:rsidRPr="00D353B4" w:rsidRDefault="002950C1" w:rsidP="002950C1"/>
        </w:tc>
        <w:tc>
          <w:tcPr>
            <w:tcW w:w="3612" w:type="pct"/>
            <w:gridSpan w:val="3"/>
          </w:tcPr>
          <w:p w14:paraId="6A02EDDE" w14:textId="77777777" w:rsidR="002950C1" w:rsidRPr="00D353B4" w:rsidRDefault="002950C1" w:rsidP="002950C1">
            <w:r w:rsidRPr="00D353B4">
              <w:t>Kod efektu modułowego – kod efektu kierunkowego</w:t>
            </w:r>
          </w:p>
          <w:p w14:paraId="0D6C559D" w14:textId="77777777" w:rsidR="002950C1" w:rsidRPr="00D353B4" w:rsidRDefault="002950C1" w:rsidP="002950C1">
            <w:r w:rsidRPr="00D353B4">
              <w:rPr>
                <w:bCs/>
              </w:rPr>
              <w:t xml:space="preserve">W1 – TR_W04, </w:t>
            </w:r>
            <w:r w:rsidRPr="00D353B4">
              <w:t>TR_W05</w:t>
            </w:r>
          </w:p>
          <w:p w14:paraId="101D1419" w14:textId="77777777" w:rsidR="002950C1" w:rsidRPr="00D353B4" w:rsidRDefault="002950C1" w:rsidP="002950C1">
            <w:r w:rsidRPr="00D353B4">
              <w:t xml:space="preserve">W2 – </w:t>
            </w:r>
            <w:r w:rsidRPr="00D353B4">
              <w:rPr>
                <w:bCs/>
              </w:rPr>
              <w:t xml:space="preserve">TR_W04, </w:t>
            </w:r>
            <w:r w:rsidRPr="00D353B4">
              <w:t>TR_W05</w:t>
            </w:r>
          </w:p>
          <w:p w14:paraId="4698AF11" w14:textId="77777777" w:rsidR="002950C1" w:rsidRPr="00D353B4" w:rsidRDefault="002950C1" w:rsidP="002950C1">
            <w:r w:rsidRPr="00D353B4">
              <w:t xml:space="preserve">W3 – </w:t>
            </w:r>
            <w:r w:rsidRPr="00D353B4">
              <w:rPr>
                <w:bCs/>
              </w:rPr>
              <w:t xml:space="preserve">TR_W04, </w:t>
            </w:r>
            <w:r w:rsidRPr="00D353B4">
              <w:t>TR_W05</w:t>
            </w:r>
          </w:p>
          <w:p w14:paraId="6A80EA8D" w14:textId="77777777" w:rsidR="002950C1" w:rsidRPr="00D353B4" w:rsidRDefault="002950C1" w:rsidP="002950C1">
            <w:r w:rsidRPr="00D353B4">
              <w:t xml:space="preserve">W4 – </w:t>
            </w:r>
            <w:r w:rsidRPr="00D353B4">
              <w:rPr>
                <w:bCs/>
              </w:rPr>
              <w:t xml:space="preserve">TR_W04, </w:t>
            </w:r>
            <w:r w:rsidRPr="00D353B4">
              <w:t>TR_W05</w:t>
            </w:r>
          </w:p>
          <w:p w14:paraId="6EB31915" w14:textId="77777777" w:rsidR="002950C1" w:rsidRPr="00D353B4" w:rsidRDefault="002950C1" w:rsidP="002950C1">
            <w:r w:rsidRPr="00D353B4">
              <w:t>U1 – TR_U03</w:t>
            </w:r>
          </w:p>
          <w:p w14:paraId="67D6301D" w14:textId="77777777" w:rsidR="002950C1" w:rsidRPr="00D353B4" w:rsidRDefault="002950C1" w:rsidP="002950C1">
            <w:r w:rsidRPr="00D353B4">
              <w:t>U2 – TR_U05</w:t>
            </w:r>
          </w:p>
          <w:p w14:paraId="1F00C18C" w14:textId="77777777" w:rsidR="002950C1" w:rsidRPr="00D353B4" w:rsidRDefault="002950C1" w:rsidP="002950C1">
            <w:r w:rsidRPr="00D353B4">
              <w:t>U3 – TR_U09</w:t>
            </w:r>
          </w:p>
          <w:p w14:paraId="7B0DD8BE" w14:textId="77777777" w:rsidR="002950C1" w:rsidRPr="00D353B4" w:rsidRDefault="002950C1" w:rsidP="002950C1">
            <w:r w:rsidRPr="00D353B4">
              <w:t>K1 – TR_K01</w:t>
            </w:r>
          </w:p>
          <w:p w14:paraId="5D40FCC3" w14:textId="77777777" w:rsidR="002950C1" w:rsidRPr="00D353B4" w:rsidRDefault="002950C1" w:rsidP="002950C1">
            <w:pPr>
              <w:rPr>
                <w:shd w:val="clear" w:color="auto" w:fill="FFFFFF"/>
              </w:rPr>
            </w:pPr>
            <w:r w:rsidRPr="00D353B4">
              <w:t>K2 – TR_K03</w:t>
            </w:r>
          </w:p>
        </w:tc>
      </w:tr>
      <w:tr w:rsidR="00D353B4" w:rsidRPr="00D353B4" w14:paraId="17B57428" w14:textId="77777777" w:rsidTr="00F83443">
        <w:trPr>
          <w:trHeight w:val="20"/>
          <w:jc w:val="center"/>
        </w:trPr>
        <w:tc>
          <w:tcPr>
            <w:tcW w:w="1388" w:type="pct"/>
            <w:shd w:val="clear" w:color="auto" w:fill="auto"/>
          </w:tcPr>
          <w:p w14:paraId="728E5871" w14:textId="77777777" w:rsidR="002950C1" w:rsidRPr="00D353B4" w:rsidRDefault="002950C1" w:rsidP="002950C1">
            <w:r w:rsidRPr="00D353B4">
              <w:t>Odniesienie modułowych efektów uczenia się do efektów inżynierskich (jeżeli dotyczy)</w:t>
            </w:r>
          </w:p>
        </w:tc>
        <w:tc>
          <w:tcPr>
            <w:tcW w:w="3612" w:type="pct"/>
            <w:gridSpan w:val="3"/>
            <w:vAlign w:val="center"/>
          </w:tcPr>
          <w:p w14:paraId="59E3EAD9" w14:textId="77777777" w:rsidR="002950C1" w:rsidRPr="00D353B4" w:rsidRDefault="002950C1" w:rsidP="002950C1">
            <w:pPr>
              <w:rPr>
                <w:shd w:val="clear" w:color="auto" w:fill="FFFFFF"/>
              </w:rPr>
            </w:pPr>
            <w:r w:rsidRPr="00D353B4">
              <w:t>nie dotyczy</w:t>
            </w:r>
          </w:p>
        </w:tc>
      </w:tr>
      <w:tr w:rsidR="00D353B4" w:rsidRPr="00D353B4" w14:paraId="1783F3AE" w14:textId="77777777" w:rsidTr="00F83443">
        <w:trPr>
          <w:trHeight w:val="20"/>
          <w:jc w:val="center"/>
        </w:trPr>
        <w:tc>
          <w:tcPr>
            <w:tcW w:w="1388" w:type="pct"/>
            <w:shd w:val="clear" w:color="auto" w:fill="auto"/>
          </w:tcPr>
          <w:p w14:paraId="2735D689" w14:textId="77777777" w:rsidR="002950C1" w:rsidRPr="00D353B4" w:rsidRDefault="002950C1" w:rsidP="002950C1">
            <w:r w:rsidRPr="00D353B4">
              <w:t>Wymagania wstępne i dodatkowe</w:t>
            </w:r>
          </w:p>
        </w:tc>
        <w:tc>
          <w:tcPr>
            <w:tcW w:w="3612" w:type="pct"/>
            <w:gridSpan w:val="3"/>
          </w:tcPr>
          <w:p w14:paraId="5773FB7E" w14:textId="77777777" w:rsidR="002950C1" w:rsidRPr="00D353B4" w:rsidRDefault="002950C1" w:rsidP="002950C1">
            <w:pPr>
              <w:jc w:val="both"/>
            </w:pPr>
            <w:r w:rsidRPr="00D353B4">
              <w:t>Wiedza z zakresu przedmiotów – Podstawy anatomii i fizjologii człowieka i Rekreacja ruchowa.</w:t>
            </w:r>
          </w:p>
        </w:tc>
      </w:tr>
      <w:tr w:rsidR="00D353B4" w:rsidRPr="00D353B4" w14:paraId="40FABE28" w14:textId="77777777" w:rsidTr="00F83443">
        <w:trPr>
          <w:trHeight w:val="20"/>
          <w:jc w:val="center"/>
        </w:trPr>
        <w:tc>
          <w:tcPr>
            <w:tcW w:w="1388" w:type="pct"/>
            <w:shd w:val="clear" w:color="auto" w:fill="auto"/>
          </w:tcPr>
          <w:p w14:paraId="3C282B0F" w14:textId="77777777" w:rsidR="002950C1" w:rsidRPr="00D353B4" w:rsidRDefault="002950C1" w:rsidP="002950C1">
            <w:r w:rsidRPr="00D353B4">
              <w:lastRenderedPageBreak/>
              <w:t>Treści programowe modułu</w:t>
            </w:r>
          </w:p>
          <w:p w14:paraId="6C08B7E9" w14:textId="77777777" w:rsidR="002950C1" w:rsidRPr="00D353B4" w:rsidRDefault="002950C1" w:rsidP="002950C1"/>
        </w:tc>
        <w:tc>
          <w:tcPr>
            <w:tcW w:w="3612" w:type="pct"/>
            <w:gridSpan w:val="3"/>
          </w:tcPr>
          <w:p w14:paraId="25846134" w14:textId="77777777" w:rsidR="002950C1" w:rsidRPr="00D353B4" w:rsidRDefault="002950C1" w:rsidP="002950C1">
            <w:pPr>
              <w:pStyle w:val="Tekstpodstawowy2"/>
              <w:rPr>
                <w:sz w:val="24"/>
                <w:szCs w:val="24"/>
              </w:rPr>
            </w:pPr>
            <w:r w:rsidRPr="00D353B4">
              <w:rPr>
                <w:sz w:val="24"/>
                <w:szCs w:val="24"/>
              </w:rPr>
              <w:t>Podczas wykładów zaprezentowane zostaną następujące zagadnienia: Homeostaza i mierniki zdrowia; podstawowe mechanizmy regulacyjne organizmu w kontroli homeostazy; fizjologia pracy mięśnia i mechanizm skurczu; czynniki determinujące wydolność fizyczną oraz jej parametry; podział i charakterystyka wysiłków fizycznych; fizjologiczne reakcje organizmu podczas wysiłku fizycznego; testy oceny wydolności fizycznej; przyczyny i patomechanizm zmęczenia; zasady racjonalnego wypoczynku; aktywność ruchowa u osób w różnym wieku, skutki bezczynności ruchowej; adaptacja organizmu do zmieniających się warunków środowiska (temperatury, ciśnienia atmosferycznego), metabolizm jako podstawowe pojęcia przemiany materii, składniki energetyczne w przemianie materii, znaczenie soli mineralnych i wody w pokarmach, witaminy.</w:t>
            </w:r>
          </w:p>
          <w:p w14:paraId="6291CF98" w14:textId="77777777" w:rsidR="002950C1" w:rsidRPr="00D353B4" w:rsidRDefault="002950C1" w:rsidP="002950C1">
            <w:pPr>
              <w:pStyle w:val="Tekstpodstawowy2"/>
              <w:rPr>
                <w:sz w:val="24"/>
                <w:szCs w:val="24"/>
              </w:rPr>
            </w:pPr>
          </w:p>
          <w:p w14:paraId="0ED5F3E8" w14:textId="77777777" w:rsidR="002950C1" w:rsidRPr="00D353B4" w:rsidRDefault="002950C1" w:rsidP="002950C1">
            <w:pPr>
              <w:pStyle w:val="Tekstpodstawowy2"/>
              <w:rPr>
                <w:sz w:val="24"/>
                <w:szCs w:val="24"/>
                <w:lang w:eastAsia="pl-PL"/>
              </w:rPr>
            </w:pPr>
            <w:r w:rsidRPr="00D353B4">
              <w:rPr>
                <w:sz w:val="24"/>
                <w:szCs w:val="24"/>
              </w:rPr>
              <w:t>Podczas ćwiczeń prezentowane i dyskutowane będą następujące zagadnienia: Interpretacja wyników analiz podstawowych wskaźników czynności układu krążenia (tętno, ciśnienie tętnicze krwi), ocena stanu organizmu na podstawie określonych parametrów fizjologicznych, metody diagnozy wydolności fizycznej, próby pomiaru wydolności, ocena wydolności fizycznej testami terenowymi, deficyt i dług tlenowy oraz jego frakcje, podstawowa i wysiłkowa przemiana materii, analiza składu ciała, przygotowanie prezentacji dotyczących czynników determinujących wydolność fizyczną organizmu, a także adaptacji organizmu do zmiennych warunków środowiska.</w:t>
            </w:r>
          </w:p>
        </w:tc>
      </w:tr>
      <w:tr w:rsidR="00D353B4" w:rsidRPr="00D353B4" w14:paraId="3A52167B" w14:textId="77777777" w:rsidTr="00F83443">
        <w:trPr>
          <w:trHeight w:val="20"/>
          <w:jc w:val="center"/>
        </w:trPr>
        <w:tc>
          <w:tcPr>
            <w:tcW w:w="1388" w:type="pct"/>
            <w:shd w:val="clear" w:color="auto" w:fill="auto"/>
          </w:tcPr>
          <w:p w14:paraId="6E5DEB2E" w14:textId="77777777" w:rsidR="002950C1" w:rsidRPr="00D353B4" w:rsidRDefault="002950C1" w:rsidP="002950C1">
            <w:r w:rsidRPr="00D353B4">
              <w:t>Wykaz literatury podstawowej i uzupełniającej</w:t>
            </w:r>
          </w:p>
        </w:tc>
        <w:tc>
          <w:tcPr>
            <w:tcW w:w="3612" w:type="pct"/>
            <w:gridSpan w:val="3"/>
          </w:tcPr>
          <w:p w14:paraId="24143E12" w14:textId="77777777" w:rsidR="002950C1" w:rsidRPr="00D353B4" w:rsidRDefault="002950C1" w:rsidP="002950C1">
            <w:pPr>
              <w:pStyle w:val="Akapitzlist"/>
              <w:spacing w:line="240" w:lineRule="auto"/>
              <w:ind w:left="317" w:hanging="289"/>
              <w:rPr>
                <w:rFonts w:ascii="Times New Roman" w:eastAsia="Arial" w:hAnsi="Times New Roman"/>
                <w:sz w:val="24"/>
                <w:szCs w:val="24"/>
              </w:rPr>
            </w:pPr>
            <w:r w:rsidRPr="00D353B4">
              <w:rPr>
                <w:rFonts w:ascii="Times New Roman" w:eastAsia="Arial" w:hAnsi="Times New Roman"/>
                <w:sz w:val="24"/>
                <w:szCs w:val="24"/>
              </w:rPr>
              <w:t>Literatura obowiązkowa</w:t>
            </w:r>
          </w:p>
          <w:p w14:paraId="379E03D8" w14:textId="77777777" w:rsidR="002950C1" w:rsidRPr="00D353B4" w:rsidRDefault="002950C1" w:rsidP="002950C1">
            <w:pPr>
              <w:numPr>
                <w:ilvl w:val="0"/>
                <w:numId w:val="85"/>
              </w:numPr>
              <w:ind w:left="318" w:hanging="284"/>
              <w:jc w:val="both"/>
            </w:pPr>
            <w:r w:rsidRPr="00D353B4">
              <w:t xml:space="preserve">Górski J. (red. nauk.). Fizjologiczne podstawy wysiłku fizycznego. Wydawnictwo Lekarskie </w:t>
            </w:r>
            <w:r w:rsidRPr="00D353B4">
              <w:rPr>
                <w:rFonts w:eastAsiaTheme="minorHAnsi"/>
              </w:rPr>
              <w:t>PZWL, Warszawa, 2023.</w:t>
            </w:r>
          </w:p>
          <w:p w14:paraId="44063E00" w14:textId="77777777" w:rsidR="002950C1" w:rsidRPr="00D353B4" w:rsidRDefault="002950C1" w:rsidP="002950C1">
            <w:pPr>
              <w:pStyle w:val="Akapitzlist"/>
              <w:numPr>
                <w:ilvl w:val="0"/>
                <w:numId w:val="85"/>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 xml:space="preserve">Brzozowski T. Fizjologia człowieka Konturek. Edra Urban Partner, Warszawa, 2021. </w:t>
            </w:r>
          </w:p>
          <w:p w14:paraId="3E85593F" w14:textId="77777777" w:rsidR="002950C1" w:rsidRPr="00D353B4" w:rsidRDefault="002950C1" w:rsidP="002950C1">
            <w:pPr>
              <w:numPr>
                <w:ilvl w:val="0"/>
                <w:numId w:val="85"/>
              </w:numPr>
              <w:ind w:left="318" w:hanging="284"/>
              <w:jc w:val="both"/>
            </w:pPr>
            <w:r w:rsidRPr="00D353B4">
              <w:t xml:space="preserve">Górski J. Fizjologia wysiłku i treningu fizycznego. Wydawnictwo Lekarskie </w:t>
            </w:r>
            <w:r w:rsidRPr="00D353B4">
              <w:rPr>
                <w:rFonts w:eastAsiaTheme="minorHAnsi"/>
              </w:rPr>
              <w:t>PZWL, Warszawa, 2019.</w:t>
            </w:r>
          </w:p>
          <w:p w14:paraId="1CBD9829" w14:textId="77777777" w:rsidR="002950C1" w:rsidRPr="00D353B4" w:rsidRDefault="002950C1" w:rsidP="002950C1">
            <w:pPr>
              <w:numPr>
                <w:ilvl w:val="0"/>
                <w:numId w:val="85"/>
              </w:numPr>
              <w:ind w:left="318" w:hanging="284"/>
              <w:jc w:val="both"/>
            </w:pPr>
            <w:r w:rsidRPr="00D353B4">
              <w:t>Badowska-Kozakiewicz A. M. Fizjologia człowieka w zarysie: zintegrowane podejście. Wydawnictwo Lekarskie PZWL, Warszawa, 2019.</w:t>
            </w:r>
          </w:p>
          <w:p w14:paraId="3083214E" w14:textId="77777777" w:rsidR="002950C1" w:rsidRPr="00D353B4" w:rsidRDefault="002950C1" w:rsidP="002950C1">
            <w:pPr>
              <w:numPr>
                <w:ilvl w:val="0"/>
                <w:numId w:val="85"/>
              </w:numPr>
              <w:ind w:left="318" w:hanging="284"/>
              <w:jc w:val="both"/>
            </w:pPr>
            <w:r w:rsidRPr="00D353B4">
              <w:t>Traczyk Z. W. Fizjologia człowieka w zarysie. Wydawnictwo Lekarskie PZWL, Warszawa, 2018.</w:t>
            </w:r>
          </w:p>
          <w:p w14:paraId="30E26200" w14:textId="77777777" w:rsidR="00102ABF" w:rsidRPr="00D353B4" w:rsidRDefault="00102ABF" w:rsidP="00102ABF">
            <w:pPr>
              <w:ind w:left="318"/>
              <w:jc w:val="both"/>
            </w:pPr>
          </w:p>
          <w:p w14:paraId="31A180F5" w14:textId="77777777" w:rsidR="002950C1" w:rsidRPr="00D353B4" w:rsidRDefault="002950C1" w:rsidP="002950C1">
            <w:pPr>
              <w:ind w:left="28"/>
              <w:jc w:val="both"/>
            </w:pPr>
            <w:r w:rsidRPr="00D353B4">
              <w:t>Literatura uzupełniająca</w:t>
            </w:r>
          </w:p>
          <w:p w14:paraId="1BDD05C2" w14:textId="77777777" w:rsidR="002950C1" w:rsidRPr="00D353B4" w:rsidRDefault="002950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lang w:val="en-US"/>
              </w:rPr>
              <w:t xml:space="preserve">Rowiński, R.; Kowalska, G.; Kozakiewicz, M.; Kędziora-Kornatowska, K.; Kornatowski, M.; Hawlena, J.; Rowińska, K. Physical activity and its determinants among senior residents of Podlasie, a green region of Poland, based on the National PolSenior study. </w:t>
            </w:r>
            <w:r w:rsidRPr="00D353B4">
              <w:rPr>
                <w:rFonts w:ascii="Times New Roman" w:hAnsi="Times New Roman"/>
                <w:sz w:val="24"/>
                <w:szCs w:val="24"/>
              </w:rPr>
              <w:t xml:space="preserve">Int. J. Environ. Res. Public Health 2021, 18, 10816. </w:t>
            </w:r>
          </w:p>
          <w:p w14:paraId="09329349" w14:textId="77777777" w:rsidR="002950C1" w:rsidRPr="00D353B4" w:rsidRDefault="002950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Ashwell K., Górecki T. Anatomia ruchu. Alma-Press Sp. z o.o., 2021.</w:t>
            </w:r>
          </w:p>
          <w:p w14:paraId="744906A6" w14:textId="77777777" w:rsidR="002950C1" w:rsidRPr="00D353B4" w:rsidRDefault="002950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Głowadzki Ł. Podstawy wysiłku fizycznego. Ridero IT Solution, 2020.</w:t>
            </w:r>
          </w:p>
          <w:p w14:paraId="3090F1D0" w14:textId="77777777" w:rsidR="002950C1" w:rsidRPr="00D353B4" w:rsidRDefault="002950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McLaughlin D., Stamford J., White D. Krótkie wykłady. Fizjologia człowieka. PWN, Warszawa, 2019.</w:t>
            </w:r>
          </w:p>
          <w:p w14:paraId="4399746E" w14:textId="77777777" w:rsidR="002950C1" w:rsidRPr="00D353B4" w:rsidRDefault="002950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t>Klawe J., Tafil-Klawe M. Wykłady z fizjologii człowieka. Wydawnictwo Lekarskie PZWL, Warszawa, 2017.</w:t>
            </w:r>
          </w:p>
          <w:p w14:paraId="71147ED1" w14:textId="77777777" w:rsidR="002950C1" w:rsidRPr="00D353B4" w:rsidRDefault="002950C1" w:rsidP="002950C1">
            <w:pPr>
              <w:pStyle w:val="Akapitzlist"/>
              <w:numPr>
                <w:ilvl w:val="0"/>
                <w:numId w:val="86"/>
              </w:numPr>
              <w:suppressAutoHyphens w:val="0"/>
              <w:autoSpaceDN/>
              <w:spacing w:line="240" w:lineRule="auto"/>
              <w:ind w:left="318" w:hanging="284"/>
              <w:contextualSpacing/>
              <w:textAlignment w:val="auto"/>
              <w:rPr>
                <w:rFonts w:ascii="Times New Roman" w:hAnsi="Times New Roman"/>
                <w:sz w:val="24"/>
                <w:szCs w:val="24"/>
              </w:rPr>
            </w:pPr>
            <w:r w:rsidRPr="00D353B4">
              <w:rPr>
                <w:rFonts w:ascii="Times New Roman" w:hAnsi="Times New Roman"/>
                <w:sz w:val="24"/>
                <w:szCs w:val="24"/>
              </w:rPr>
              <w:lastRenderedPageBreak/>
              <w:t>Rosołowska-Huszcz D., Gromadzka-Ostrowska J. Ćwiczenia z fizjologii człowiek. SGGW, Warszawa, 2015.</w:t>
            </w:r>
          </w:p>
        </w:tc>
      </w:tr>
      <w:tr w:rsidR="00D353B4" w:rsidRPr="00D353B4" w14:paraId="6540A9C9" w14:textId="77777777" w:rsidTr="00F83443">
        <w:trPr>
          <w:trHeight w:val="20"/>
          <w:jc w:val="center"/>
        </w:trPr>
        <w:tc>
          <w:tcPr>
            <w:tcW w:w="1388" w:type="pct"/>
            <w:shd w:val="clear" w:color="auto" w:fill="auto"/>
          </w:tcPr>
          <w:p w14:paraId="7A353E94" w14:textId="77777777" w:rsidR="002950C1" w:rsidRPr="00D353B4" w:rsidRDefault="002950C1" w:rsidP="002950C1">
            <w:r w:rsidRPr="00D353B4">
              <w:lastRenderedPageBreak/>
              <w:t>Planowane formy/ działania/ metody dydaktyczne</w:t>
            </w:r>
          </w:p>
        </w:tc>
        <w:tc>
          <w:tcPr>
            <w:tcW w:w="3612" w:type="pct"/>
            <w:gridSpan w:val="3"/>
          </w:tcPr>
          <w:p w14:paraId="67AEA20F" w14:textId="77777777" w:rsidR="002950C1" w:rsidRPr="00D353B4" w:rsidRDefault="002950C1" w:rsidP="002950C1">
            <w:pPr>
              <w:autoSpaceDE w:val="0"/>
              <w:autoSpaceDN w:val="0"/>
              <w:adjustRightInd w:val="0"/>
              <w:jc w:val="both"/>
            </w:pPr>
            <w:r w:rsidRPr="00D353B4">
              <w:t xml:space="preserve">Wykłady </w:t>
            </w:r>
            <w:r w:rsidRPr="00D353B4">
              <w:rPr>
                <w:rFonts w:eastAsia="FreeSans"/>
              </w:rPr>
              <w:t>z wykorzystaniem technik multimedialnych</w:t>
            </w:r>
            <w:r w:rsidRPr="00D353B4">
              <w:t>, odbywające się w sali dydaktycznej.</w:t>
            </w:r>
          </w:p>
          <w:p w14:paraId="318C01AD" w14:textId="77777777" w:rsidR="002950C1" w:rsidRPr="00D353B4" w:rsidRDefault="002950C1" w:rsidP="002950C1">
            <w:pPr>
              <w:jc w:val="both"/>
            </w:pPr>
          </w:p>
          <w:p w14:paraId="632916B9" w14:textId="77777777" w:rsidR="002950C1" w:rsidRPr="00D353B4" w:rsidRDefault="002950C1" w:rsidP="002950C1">
            <w:pPr>
              <w:jc w:val="both"/>
            </w:pPr>
            <w:r w:rsidRPr="00D353B4">
              <w:t xml:space="preserve">Ćwiczenia z wykorzystaniem metod aktywizujących, odbywające się w sali dydaktycznej. </w:t>
            </w:r>
          </w:p>
          <w:p w14:paraId="3A599EFC" w14:textId="77777777" w:rsidR="002950C1" w:rsidRPr="00D353B4" w:rsidRDefault="002950C1" w:rsidP="002950C1">
            <w:pPr>
              <w:pStyle w:val="Akapitzlist"/>
              <w:spacing w:line="240" w:lineRule="auto"/>
              <w:ind w:left="317" w:hanging="284"/>
              <w:rPr>
                <w:rFonts w:ascii="Times New Roman" w:hAnsi="Times New Roman"/>
                <w:sz w:val="24"/>
                <w:szCs w:val="24"/>
              </w:rPr>
            </w:pPr>
            <w:r w:rsidRPr="00D353B4">
              <w:rPr>
                <w:rFonts w:ascii="Times New Roman" w:hAnsi="Times New Roman"/>
                <w:sz w:val="24"/>
                <w:szCs w:val="24"/>
              </w:rPr>
              <w:t>Ich forma to:</w:t>
            </w:r>
          </w:p>
          <w:p w14:paraId="1B34F2FB" w14:textId="77777777" w:rsidR="002950C1" w:rsidRPr="00D353B4" w:rsidRDefault="002950C1" w:rsidP="002950C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obserwacja: prezentacje materiałów filmowych dotyczących zagadnień z fizjologii pracy i wypoczynku,</w:t>
            </w:r>
          </w:p>
          <w:p w14:paraId="595A3AF5" w14:textId="77777777" w:rsidR="002950C1" w:rsidRPr="00D353B4" w:rsidRDefault="002950C1" w:rsidP="002950C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dyskusja dydaktyczna,</w:t>
            </w:r>
          </w:p>
          <w:p w14:paraId="7594B68C" w14:textId="77777777" w:rsidR="002950C1" w:rsidRPr="00D353B4" w:rsidRDefault="002950C1" w:rsidP="002950C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 xml:space="preserve">praca zespołowa w grupach, </w:t>
            </w:r>
          </w:p>
          <w:p w14:paraId="652C0820" w14:textId="77777777" w:rsidR="002950C1" w:rsidRPr="00D353B4" w:rsidRDefault="002950C1" w:rsidP="002950C1">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wykonanie i przedstawienie na zajęciach autorskiego projektu.</w:t>
            </w:r>
          </w:p>
        </w:tc>
      </w:tr>
      <w:tr w:rsidR="00D353B4" w:rsidRPr="00D353B4" w14:paraId="6BF0B6BF" w14:textId="77777777" w:rsidTr="00F83443">
        <w:trPr>
          <w:trHeight w:val="20"/>
          <w:jc w:val="center"/>
        </w:trPr>
        <w:tc>
          <w:tcPr>
            <w:tcW w:w="1388" w:type="pct"/>
            <w:shd w:val="clear" w:color="auto" w:fill="auto"/>
          </w:tcPr>
          <w:p w14:paraId="7CBE6F04" w14:textId="77777777" w:rsidR="002950C1" w:rsidRPr="00D353B4" w:rsidRDefault="002950C1" w:rsidP="002950C1">
            <w:r w:rsidRPr="00D353B4">
              <w:t>Sposoby weryfikacji oraz formy dokumentowania osiągniętych efektów uczenia się</w:t>
            </w:r>
          </w:p>
        </w:tc>
        <w:tc>
          <w:tcPr>
            <w:tcW w:w="3612" w:type="pct"/>
            <w:gridSpan w:val="3"/>
            <w:tcBorders>
              <w:bottom w:val="single" w:sz="4" w:space="0" w:color="auto"/>
            </w:tcBorders>
            <w:shd w:val="clear" w:color="auto" w:fill="auto"/>
          </w:tcPr>
          <w:p w14:paraId="30B5D4FB" w14:textId="04F30031" w:rsidR="002950C1" w:rsidRPr="00D353B4" w:rsidRDefault="002950C1" w:rsidP="002950C1">
            <w:pPr>
              <w:ind w:left="31" w:hanging="31"/>
              <w:jc w:val="both"/>
            </w:pPr>
            <w:r w:rsidRPr="00D353B4">
              <w:t>W1, W2, W3, W4 –</w:t>
            </w:r>
            <w:r w:rsidR="00763453" w:rsidRPr="00D353B4">
              <w:t xml:space="preserve"> </w:t>
            </w:r>
            <w:r w:rsidRPr="00D353B4">
              <w:t xml:space="preserve">ocena z kolokwium i egzaminu </w:t>
            </w:r>
          </w:p>
          <w:p w14:paraId="4AB863A5" w14:textId="77777777" w:rsidR="002950C1" w:rsidRPr="00D353B4" w:rsidRDefault="002950C1" w:rsidP="002950C1">
            <w:pPr>
              <w:jc w:val="both"/>
            </w:pPr>
            <w:r w:rsidRPr="00D353B4">
              <w:t>U1, U2, U3 – ocena zadania projektowego</w:t>
            </w:r>
          </w:p>
          <w:p w14:paraId="1ED38F34" w14:textId="77777777" w:rsidR="002950C1" w:rsidRPr="00D353B4" w:rsidRDefault="002950C1" w:rsidP="002950C1">
            <w:pPr>
              <w:jc w:val="both"/>
            </w:pPr>
            <w:r w:rsidRPr="00D353B4">
              <w:t>K1 – udział w dyskusji – cena aktywności na zajęciach (dziennik zajęć)</w:t>
            </w:r>
          </w:p>
          <w:p w14:paraId="352984B3" w14:textId="77777777" w:rsidR="002950C1" w:rsidRPr="00D353B4" w:rsidRDefault="002950C1" w:rsidP="002950C1">
            <w:pPr>
              <w:pStyle w:val="Default"/>
              <w:ind w:left="601" w:hanging="601"/>
              <w:jc w:val="both"/>
              <w:rPr>
                <w:color w:val="auto"/>
              </w:rPr>
            </w:pPr>
            <w:r w:rsidRPr="00D353B4">
              <w:rPr>
                <w:color w:val="auto"/>
              </w:rPr>
              <w:t>K2 – ocena wybranych elementów projektu i prezentacji jednostkowej na ćwiczeniach (dziennik zajęć).</w:t>
            </w:r>
          </w:p>
          <w:p w14:paraId="14D49375" w14:textId="77777777" w:rsidR="002950C1" w:rsidRPr="00D353B4" w:rsidRDefault="002950C1" w:rsidP="002950C1">
            <w:pPr>
              <w:pStyle w:val="Default"/>
              <w:jc w:val="both"/>
              <w:rPr>
                <w:color w:val="auto"/>
              </w:rPr>
            </w:pPr>
          </w:p>
          <w:p w14:paraId="3A29AD78" w14:textId="77777777" w:rsidR="002950C1" w:rsidRPr="00D353B4" w:rsidRDefault="002950C1" w:rsidP="002950C1">
            <w:pPr>
              <w:pStyle w:val="Default"/>
              <w:jc w:val="both"/>
              <w:rPr>
                <w:color w:val="auto"/>
              </w:rPr>
            </w:pPr>
            <w:r w:rsidRPr="00D353B4">
              <w:rPr>
                <w:color w:val="auto"/>
              </w:rPr>
              <w:t>Formy dokumentowania osiągniętych efektów: prace pisemne, zadanie projektowe, dziennik prowadzącego.</w:t>
            </w:r>
          </w:p>
        </w:tc>
      </w:tr>
      <w:tr w:rsidR="00D353B4" w:rsidRPr="00D353B4" w14:paraId="26272B21" w14:textId="77777777" w:rsidTr="00F83443">
        <w:trPr>
          <w:trHeight w:val="20"/>
          <w:jc w:val="center"/>
        </w:trPr>
        <w:tc>
          <w:tcPr>
            <w:tcW w:w="1388" w:type="pct"/>
            <w:shd w:val="clear" w:color="auto" w:fill="auto"/>
          </w:tcPr>
          <w:p w14:paraId="0C9FBBA5" w14:textId="77777777" w:rsidR="002950C1" w:rsidRPr="00D353B4" w:rsidRDefault="002950C1" w:rsidP="002950C1">
            <w:r w:rsidRPr="00D353B4">
              <w:t>Elementy i wagi mające wpływ na ocenę końcową</w:t>
            </w:r>
          </w:p>
        </w:tc>
        <w:tc>
          <w:tcPr>
            <w:tcW w:w="3612" w:type="pct"/>
            <w:gridSpan w:val="3"/>
            <w:tcBorders>
              <w:bottom w:val="single" w:sz="4" w:space="0" w:color="auto"/>
            </w:tcBorders>
            <w:shd w:val="clear" w:color="auto" w:fill="auto"/>
          </w:tcPr>
          <w:p w14:paraId="66EE5EF6" w14:textId="77777777" w:rsidR="002950C1" w:rsidRPr="00D353B4" w:rsidRDefault="002950C1" w:rsidP="002950C1">
            <w:pPr>
              <w:pStyle w:val="Akapitzlist"/>
              <w:autoSpaceDE w:val="0"/>
              <w:adjustRightInd w:val="0"/>
              <w:spacing w:line="240" w:lineRule="auto"/>
              <w:ind w:left="426" w:hanging="426"/>
              <w:rPr>
                <w:rFonts w:ascii="Times New Roman" w:hAnsi="Times New Roman"/>
                <w:sz w:val="24"/>
                <w:szCs w:val="24"/>
              </w:rPr>
            </w:pPr>
            <w:r w:rsidRPr="00D353B4">
              <w:rPr>
                <w:rFonts w:ascii="Times New Roman" w:hAnsi="Times New Roman"/>
                <w:sz w:val="24"/>
                <w:szCs w:val="24"/>
              </w:rPr>
              <w:t>Kryteria oceny z przedmiotu</w:t>
            </w:r>
          </w:p>
          <w:p w14:paraId="61BE0225" w14:textId="77777777" w:rsidR="002950C1" w:rsidRPr="00D353B4" w:rsidRDefault="002950C1" w:rsidP="002950C1">
            <w:pPr>
              <w:autoSpaceDE w:val="0"/>
              <w:autoSpaceDN w:val="0"/>
              <w:adjustRightInd w:val="0"/>
            </w:pPr>
            <w:r w:rsidRPr="00D353B4">
              <w:t>Ocena końcowa z przedmiotu składa się z dwóch elementów:</w:t>
            </w:r>
          </w:p>
          <w:p w14:paraId="51652C2B" w14:textId="77972748" w:rsidR="002950C1" w:rsidRPr="00D353B4" w:rsidRDefault="002950C1" w:rsidP="002950C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oceny z pisemnej pracy </w:t>
            </w:r>
            <w:r w:rsidR="00763453" w:rsidRPr="00D353B4">
              <w:rPr>
                <w:rFonts w:ascii="Times New Roman" w:hAnsi="Times New Roman"/>
                <w:sz w:val="24"/>
                <w:szCs w:val="24"/>
              </w:rPr>
              <w:t xml:space="preserve">egzaminacyjnej </w:t>
            </w:r>
            <w:r w:rsidRPr="00D353B4">
              <w:rPr>
                <w:rFonts w:ascii="Times New Roman" w:hAnsi="Times New Roman"/>
                <w:sz w:val="24"/>
                <w:szCs w:val="24"/>
              </w:rPr>
              <w:t>(80%),</w:t>
            </w:r>
          </w:p>
          <w:p w14:paraId="315C4896" w14:textId="77777777" w:rsidR="002950C1" w:rsidRPr="00D353B4" w:rsidRDefault="002950C1" w:rsidP="002950C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oceny zaliczeniowej z ćwiczeń (20%).</w:t>
            </w:r>
          </w:p>
          <w:p w14:paraId="3C59699A" w14:textId="77777777" w:rsidR="002950C1" w:rsidRPr="00D353B4" w:rsidRDefault="002950C1" w:rsidP="002950C1">
            <w:pPr>
              <w:autoSpaceDE w:val="0"/>
              <w:autoSpaceDN w:val="0"/>
              <w:adjustRightInd w:val="0"/>
            </w:pPr>
            <w:r w:rsidRPr="00D353B4">
              <w:t xml:space="preserve">Na ocenę końcową z ćwiczeń składają się: </w:t>
            </w:r>
          </w:p>
          <w:p w14:paraId="4D34FAE2" w14:textId="7F8C2B2B" w:rsidR="002950C1" w:rsidRPr="00D353B4" w:rsidRDefault="002950C1" w:rsidP="002950C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wyniki z</w:t>
            </w:r>
            <w:r w:rsidR="007B4998" w:rsidRPr="00D353B4">
              <w:rPr>
                <w:rFonts w:ascii="Times New Roman" w:hAnsi="Times New Roman"/>
                <w:sz w:val="24"/>
                <w:szCs w:val="24"/>
              </w:rPr>
              <w:t xml:space="preserve"> kolokwium</w:t>
            </w:r>
            <w:r w:rsidRPr="00D353B4">
              <w:rPr>
                <w:rFonts w:ascii="Times New Roman" w:hAnsi="Times New Roman"/>
                <w:sz w:val="24"/>
                <w:szCs w:val="24"/>
              </w:rPr>
              <w:t>,</w:t>
            </w:r>
          </w:p>
          <w:p w14:paraId="048983F3" w14:textId="77777777" w:rsidR="002950C1" w:rsidRPr="00D353B4" w:rsidRDefault="002950C1" w:rsidP="002950C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ocena przygotowanego projektu,</w:t>
            </w:r>
          </w:p>
          <w:p w14:paraId="2A97BE92" w14:textId="77777777" w:rsidR="002950C1" w:rsidRPr="00D353B4" w:rsidRDefault="002950C1" w:rsidP="002950C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ocena kart pracy.</w:t>
            </w:r>
          </w:p>
          <w:tbl>
            <w:tblPr>
              <w:tblW w:w="6479" w:type="dxa"/>
              <w:tblLook w:val="04A0" w:firstRow="1" w:lastRow="0" w:firstColumn="1" w:lastColumn="0" w:noHBand="0" w:noVBand="1"/>
            </w:tblPr>
            <w:tblGrid>
              <w:gridCol w:w="4184"/>
              <w:gridCol w:w="2295"/>
            </w:tblGrid>
            <w:tr w:rsidR="00D353B4" w:rsidRPr="00D353B4" w14:paraId="677A95EE" w14:textId="77777777" w:rsidTr="00F83443">
              <w:trPr>
                <w:trHeight w:val="232"/>
              </w:trPr>
              <w:tc>
                <w:tcPr>
                  <w:tcW w:w="6479" w:type="dxa"/>
                  <w:gridSpan w:val="2"/>
                </w:tcPr>
                <w:p w14:paraId="1A76B0D9" w14:textId="77777777" w:rsidR="002950C1" w:rsidRPr="00D353B4" w:rsidRDefault="002950C1" w:rsidP="002950C1">
                  <w:pPr>
                    <w:ind w:left="-76"/>
                  </w:pPr>
                </w:p>
                <w:p w14:paraId="566B2516" w14:textId="77777777" w:rsidR="002950C1" w:rsidRPr="00D353B4" w:rsidRDefault="002950C1" w:rsidP="002950C1">
                  <w:pPr>
                    <w:ind w:left="-76"/>
                  </w:pPr>
                  <w:r w:rsidRPr="00D353B4">
                    <w:t>Procent wiedzy wymaganej dla uzyskania oceny końcowej wynosi odpowiednio:</w:t>
                  </w:r>
                </w:p>
              </w:tc>
            </w:tr>
            <w:tr w:rsidR="00D353B4" w:rsidRPr="00D353B4" w14:paraId="081992D0" w14:textId="77777777" w:rsidTr="00F83443">
              <w:trPr>
                <w:trHeight w:val="116"/>
              </w:trPr>
              <w:tc>
                <w:tcPr>
                  <w:tcW w:w="4184" w:type="dxa"/>
                  <w:vAlign w:val="center"/>
                </w:tcPr>
                <w:p w14:paraId="64D6BC9A" w14:textId="77777777" w:rsidR="002950C1" w:rsidRPr="00D353B4" w:rsidRDefault="002950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bardzo dobry          91%-100%</w:t>
                  </w:r>
                </w:p>
                <w:p w14:paraId="1D0E446D" w14:textId="77777777" w:rsidR="002950C1" w:rsidRPr="00D353B4" w:rsidRDefault="002950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dobry plus              81%-90%</w:t>
                  </w:r>
                </w:p>
                <w:p w14:paraId="4763D354" w14:textId="77777777" w:rsidR="002950C1" w:rsidRPr="00D353B4" w:rsidRDefault="002950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dobry                      71%-80%                      </w:t>
                  </w:r>
                </w:p>
                <w:p w14:paraId="5BAF0D2A" w14:textId="77777777" w:rsidR="002950C1" w:rsidRPr="00D353B4" w:rsidRDefault="002950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plus     61%-70%   </w:t>
                  </w:r>
                </w:p>
                <w:p w14:paraId="6598E151" w14:textId="77777777" w:rsidR="002950C1" w:rsidRPr="00D353B4" w:rsidRDefault="002950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dostateczny             50%-60%</w:t>
                  </w:r>
                </w:p>
                <w:p w14:paraId="3508D132" w14:textId="77777777" w:rsidR="002950C1" w:rsidRPr="00D353B4" w:rsidRDefault="002950C1" w:rsidP="002950C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niedostateczny        49% i mniej</w:t>
                  </w:r>
                </w:p>
              </w:tc>
              <w:tc>
                <w:tcPr>
                  <w:tcW w:w="2295" w:type="dxa"/>
                  <w:vAlign w:val="center"/>
                </w:tcPr>
                <w:p w14:paraId="2E4E2CCD" w14:textId="77777777" w:rsidR="002950C1" w:rsidRPr="00D353B4" w:rsidRDefault="002950C1" w:rsidP="002950C1">
                  <w:pPr>
                    <w:pStyle w:val="Akapitzlist"/>
                    <w:autoSpaceDE w:val="0"/>
                    <w:adjustRightInd w:val="0"/>
                    <w:spacing w:line="240" w:lineRule="auto"/>
                    <w:ind w:left="317"/>
                    <w:rPr>
                      <w:rFonts w:ascii="Times New Roman" w:hAnsi="Times New Roman"/>
                      <w:sz w:val="24"/>
                      <w:szCs w:val="24"/>
                    </w:rPr>
                  </w:pPr>
                </w:p>
              </w:tc>
            </w:tr>
          </w:tbl>
          <w:p w14:paraId="5821DCF9" w14:textId="77777777" w:rsidR="002950C1" w:rsidRPr="00D353B4" w:rsidRDefault="002950C1" w:rsidP="002950C1">
            <w:pPr>
              <w:ind w:left="1877" w:hanging="1877"/>
              <w:jc w:val="both"/>
            </w:pPr>
          </w:p>
        </w:tc>
      </w:tr>
      <w:tr w:rsidR="00D353B4" w:rsidRPr="00D353B4" w14:paraId="425FF753" w14:textId="77777777" w:rsidTr="00F83443">
        <w:trPr>
          <w:trHeight w:val="20"/>
          <w:jc w:val="center"/>
        </w:trPr>
        <w:tc>
          <w:tcPr>
            <w:tcW w:w="1388" w:type="pct"/>
            <w:vMerge w:val="restart"/>
            <w:shd w:val="clear" w:color="auto" w:fill="auto"/>
          </w:tcPr>
          <w:p w14:paraId="47AE4F54" w14:textId="77777777" w:rsidR="002950C1" w:rsidRPr="00D353B4" w:rsidRDefault="002950C1" w:rsidP="002950C1">
            <w:r w:rsidRPr="00D353B4">
              <w:t>Bilans punktów ECTS</w:t>
            </w:r>
          </w:p>
          <w:p w14:paraId="05262827" w14:textId="77777777" w:rsidR="002950C1" w:rsidRPr="00D353B4" w:rsidRDefault="002950C1" w:rsidP="002950C1"/>
        </w:tc>
        <w:tc>
          <w:tcPr>
            <w:tcW w:w="3612" w:type="pct"/>
            <w:gridSpan w:val="3"/>
            <w:tcBorders>
              <w:bottom w:val="single" w:sz="4" w:space="0" w:color="auto"/>
            </w:tcBorders>
            <w:shd w:val="clear" w:color="auto" w:fill="auto"/>
          </w:tcPr>
          <w:p w14:paraId="23DF2375" w14:textId="77777777" w:rsidR="002950C1" w:rsidRPr="00D353B4" w:rsidRDefault="002950C1" w:rsidP="002950C1">
            <w:pPr>
              <w:jc w:val="center"/>
              <w:rPr>
                <w:bCs/>
                <w:strike/>
              </w:rPr>
            </w:pPr>
            <w:r w:rsidRPr="00D353B4">
              <w:t xml:space="preserve">KONTAKTOWE </w:t>
            </w:r>
          </w:p>
        </w:tc>
      </w:tr>
      <w:tr w:rsidR="00D353B4" w:rsidRPr="00D353B4" w14:paraId="7DAEADB5" w14:textId="77777777" w:rsidTr="00F83443">
        <w:trPr>
          <w:trHeight w:val="20"/>
          <w:jc w:val="center"/>
        </w:trPr>
        <w:tc>
          <w:tcPr>
            <w:tcW w:w="1388" w:type="pct"/>
            <w:vMerge/>
            <w:shd w:val="clear" w:color="auto" w:fill="auto"/>
          </w:tcPr>
          <w:p w14:paraId="76A0115A" w14:textId="77777777" w:rsidR="002950C1" w:rsidRPr="00D353B4" w:rsidRDefault="002950C1" w:rsidP="002950C1"/>
        </w:tc>
        <w:tc>
          <w:tcPr>
            <w:tcW w:w="2077" w:type="pct"/>
            <w:tcBorders>
              <w:top w:val="single" w:sz="4" w:space="0" w:color="auto"/>
              <w:bottom w:val="single" w:sz="4" w:space="0" w:color="auto"/>
              <w:right w:val="single" w:sz="4" w:space="0" w:color="auto"/>
            </w:tcBorders>
          </w:tcPr>
          <w:p w14:paraId="75C6A09B" w14:textId="77777777" w:rsidR="002950C1" w:rsidRPr="00D353B4" w:rsidRDefault="002950C1" w:rsidP="002950C1"/>
        </w:tc>
        <w:tc>
          <w:tcPr>
            <w:tcW w:w="998" w:type="pct"/>
            <w:tcBorders>
              <w:top w:val="single" w:sz="4" w:space="0" w:color="auto"/>
              <w:left w:val="single" w:sz="4" w:space="0" w:color="auto"/>
              <w:bottom w:val="single" w:sz="4" w:space="0" w:color="auto"/>
              <w:right w:val="single" w:sz="4" w:space="0" w:color="auto"/>
            </w:tcBorders>
          </w:tcPr>
          <w:p w14:paraId="600C3E56" w14:textId="77777777" w:rsidR="002950C1" w:rsidRPr="00D353B4" w:rsidRDefault="002950C1" w:rsidP="002950C1">
            <w:pPr>
              <w:jc w:val="center"/>
            </w:pPr>
            <w:r w:rsidRPr="00D353B4">
              <w:t>Godziny</w:t>
            </w:r>
          </w:p>
        </w:tc>
        <w:tc>
          <w:tcPr>
            <w:tcW w:w="537" w:type="pct"/>
            <w:tcBorders>
              <w:top w:val="single" w:sz="4" w:space="0" w:color="auto"/>
              <w:left w:val="single" w:sz="4" w:space="0" w:color="auto"/>
              <w:bottom w:val="single" w:sz="4" w:space="0" w:color="auto"/>
              <w:right w:val="single" w:sz="4" w:space="0" w:color="auto"/>
            </w:tcBorders>
          </w:tcPr>
          <w:p w14:paraId="50C055F6" w14:textId="77777777" w:rsidR="002950C1" w:rsidRPr="00D353B4" w:rsidRDefault="002950C1" w:rsidP="002950C1">
            <w:pPr>
              <w:jc w:val="center"/>
            </w:pPr>
            <w:r w:rsidRPr="00D353B4">
              <w:t>ECTS</w:t>
            </w:r>
          </w:p>
        </w:tc>
      </w:tr>
      <w:tr w:rsidR="00D353B4" w:rsidRPr="00D353B4" w14:paraId="06BD1C6D" w14:textId="77777777" w:rsidTr="00F83443">
        <w:trPr>
          <w:trHeight w:val="20"/>
          <w:jc w:val="center"/>
        </w:trPr>
        <w:tc>
          <w:tcPr>
            <w:tcW w:w="1388" w:type="pct"/>
            <w:vMerge/>
            <w:shd w:val="clear" w:color="auto" w:fill="auto"/>
          </w:tcPr>
          <w:p w14:paraId="314AF5CF" w14:textId="77777777" w:rsidR="002950C1" w:rsidRPr="00D353B4" w:rsidRDefault="002950C1" w:rsidP="002950C1"/>
        </w:tc>
        <w:tc>
          <w:tcPr>
            <w:tcW w:w="2077" w:type="pct"/>
            <w:tcBorders>
              <w:top w:val="single" w:sz="4" w:space="0" w:color="auto"/>
              <w:bottom w:val="single" w:sz="4" w:space="0" w:color="auto"/>
              <w:right w:val="single" w:sz="4" w:space="0" w:color="auto"/>
            </w:tcBorders>
          </w:tcPr>
          <w:p w14:paraId="23C4E62F" w14:textId="77777777" w:rsidR="002950C1" w:rsidRPr="00D353B4" w:rsidRDefault="002950C1" w:rsidP="002950C1">
            <w:r w:rsidRPr="00D353B4">
              <w:t>Wykłady</w:t>
            </w:r>
          </w:p>
        </w:tc>
        <w:tc>
          <w:tcPr>
            <w:tcW w:w="998" w:type="pct"/>
            <w:tcBorders>
              <w:top w:val="single" w:sz="4" w:space="0" w:color="auto"/>
              <w:left w:val="single" w:sz="4" w:space="0" w:color="auto"/>
              <w:bottom w:val="single" w:sz="4" w:space="0" w:color="auto"/>
              <w:right w:val="single" w:sz="4" w:space="0" w:color="auto"/>
            </w:tcBorders>
          </w:tcPr>
          <w:p w14:paraId="53BF66B3" w14:textId="77777777" w:rsidR="002950C1" w:rsidRPr="00D353B4" w:rsidRDefault="002950C1" w:rsidP="002950C1">
            <w:pPr>
              <w:jc w:val="right"/>
              <w:rPr>
                <w:iCs/>
              </w:rPr>
            </w:pPr>
            <w:r w:rsidRPr="00D353B4">
              <w:t>10</w:t>
            </w:r>
          </w:p>
        </w:tc>
        <w:tc>
          <w:tcPr>
            <w:tcW w:w="537" w:type="pct"/>
            <w:tcBorders>
              <w:top w:val="single" w:sz="4" w:space="0" w:color="auto"/>
              <w:left w:val="single" w:sz="4" w:space="0" w:color="auto"/>
              <w:bottom w:val="single" w:sz="4" w:space="0" w:color="auto"/>
              <w:right w:val="single" w:sz="4" w:space="0" w:color="auto"/>
            </w:tcBorders>
          </w:tcPr>
          <w:p w14:paraId="70D3C1C2" w14:textId="0C203772" w:rsidR="002950C1" w:rsidRPr="00D353B4" w:rsidRDefault="002950C1" w:rsidP="002950C1">
            <w:pPr>
              <w:jc w:val="right"/>
            </w:pPr>
            <w:r w:rsidRPr="00D353B4">
              <w:t>0,4</w:t>
            </w:r>
          </w:p>
        </w:tc>
      </w:tr>
      <w:tr w:rsidR="00D353B4" w:rsidRPr="00D353B4" w14:paraId="7E6164DF" w14:textId="77777777" w:rsidTr="00F83443">
        <w:trPr>
          <w:trHeight w:val="20"/>
          <w:jc w:val="center"/>
        </w:trPr>
        <w:tc>
          <w:tcPr>
            <w:tcW w:w="1388" w:type="pct"/>
            <w:vMerge/>
            <w:shd w:val="clear" w:color="auto" w:fill="auto"/>
          </w:tcPr>
          <w:p w14:paraId="1FF83946" w14:textId="77777777" w:rsidR="002950C1" w:rsidRPr="00D353B4" w:rsidRDefault="002950C1" w:rsidP="002950C1"/>
        </w:tc>
        <w:tc>
          <w:tcPr>
            <w:tcW w:w="2077" w:type="pct"/>
            <w:tcBorders>
              <w:top w:val="single" w:sz="4" w:space="0" w:color="auto"/>
              <w:bottom w:val="single" w:sz="4" w:space="0" w:color="auto"/>
              <w:right w:val="single" w:sz="4" w:space="0" w:color="auto"/>
            </w:tcBorders>
          </w:tcPr>
          <w:p w14:paraId="10B9E456" w14:textId="77777777" w:rsidR="002950C1" w:rsidRPr="00D353B4" w:rsidRDefault="002950C1" w:rsidP="002950C1">
            <w:r w:rsidRPr="00D353B4">
              <w:t>Ćwiczenia audytoryjne</w:t>
            </w:r>
          </w:p>
        </w:tc>
        <w:tc>
          <w:tcPr>
            <w:tcW w:w="998" w:type="pct"/>
            <w:tcBorders>
              <w:top w:val="single" w:sz="4" w:space="0" w:color="auto"/>
              <w:left w:val="single" w:sz="4" w:space="0" w:color="auto"/>
              <w:bottom w:val="single" w:sz="4" w:space="0" w:color="auto"/>
              <w:right w:val="single" w:sz="4" w:space="0" w:color="auto"/>
            </w:tcBorders>
          </w:tcPr>
          <w:p w14:paraId="467969AB" w14:textId="77777777" w:rsidR="002950C1" w:rsidRPr="00D353B4" w:rsidRDefault="002950C1" w:rsidP="002950C1">
            <w:pPr>
              <w:jc w:val="right"/>
              <w:rPr>
                <w:iCs/>
              </w:rPr>
            </w:pPr>
            <w:r w:rsidRPr="00D353B4">
              <w:t>10</w:t>
            </w:r>
          </w:p>
        </w:tc>
        <w:tc>
          <w:tcPr>
            <w:tcW w:w="537" w:type="pct"/>
            <w:tcBorders>
              <w:top w:val="single" w:sz="4" w:space="0" w:color="auto"/>
              <w:left w:val="single" w:sz="4" w:space="0" w:color="auto"/>
              <w:bottom w:val="single" w:sz="4" w:space="0" w:color="auto"/>
              <w:right w:val="single" w:sz="4" w:space="0" w:color="auto"/>
            </w:tcBorders>
          </w:tcPr>
          <w:p w14:paraId="3AD7A854" w14:textId="6ABA6777" w:rsidR="002950C1" w:rsidRPr="00D353B4" w:rsidRDefault="002950C1" w:rsidP="002950C1">
            <w:pPr>
              <w:jc w:val="right"/>
            </w:pPr>
            <w:r w:rsidRPr="00D353B4">
              <w:t>0,4</w:t>
            </w:r>
          </w:p>
        </w:tc>
      </w:tr>
      <w:tr w:rsidR="00D353B4" w:rsidRPr="00D353B4" w14:paraId="66871C15" w14:textId="77777777" w:rsidTr="00F83443">
        <w:trPr>
          <w:trHeight w:val="20"/>
          <w:jc w:val="center"/>
        </w:trPr>
        <w:tc>
          <w:tcPr>
            <w:tcW w:w="1388" w:type="pct"/>
            <w:vMerge/>
            <w:shd w:val="clear" w:color="auto" w:fill="auto"/>
          </w:tcPr>
          <w:p w14:paraId="4FE38FEA" w14:textId="77777777" w:rsidR="002950C1" w:rsidRPr="00D353B4" w:rsidRDefault="002950C1" w:rsidP="002950C1"/>
        </w:tc>
        <w:tc>
          <w:tcPr>
            <w:tcW w:w="2077" w:type="pct"/>
          </w:tcPr>
          <w:p w14:paraId="6814DF0B" w14:textId="77777777" w:rsidR="002950C1" w:rsidRPr="00D353B4" w:rsidRDefault="002950C1" w:rsidP="002950C1">
            <w:r w:rsidRPr="00D353B4">
              <w:t>Egzamin</w:t>
            </w:r>
          </w:p>
        </w:tc>
        <w:tc>
          <w:tcPr>
            <w:tcW w:w="998" w:type="pct"/>
          </w:tcPr>
          <w:p w14:paraId="03BD9D70" w14:textId="77777777" w:rsidR="002950C1" w:rsidRPr="00D353B4" w:rsidRDefault="002950C1" w:rsidP="002950C1">
            <w:pPr>
              <w:jc w:val="right"/>
              <w:rPr>
                <w:iCs/>
              </w:rPr>
            </w:pPr>
            <w:r w:rsidRPr="00D353B4">
              <w:t>2</w:t>
            </w:r>
          </w:p>
        </w:tc>
        <w:tc>
          <w:tcPr>
            <w:tcW w:w="537" w:type="pct"/>
          </w:tcPr>
          <w:p w14:paraId="1C4D8F81" w14:textId="78BC4BF1" w:rsidR="002950C1" w:rsidRPr="00D353B4" w:rsidRDefault="002950C1" w:rsidP="002950C1">
            <w:pPr>
              <w:jc w:val="right"/>
            </w:pPr>
            <w:r w:rsidRPr="00D353B4">
              <w:t>0,1</w:t>
            </w:r>
          </w:p>
        </w:tc>
      </w:tr>
      <w:tr w:rsidR="00D353B4" w:rsidRPr="00D353B4" w14:paraId="6B9B9E88" w14:textId="77777777" w:rsidTr="00F83443">
        <w:trPr>
          <w:trHeight w:val="20"/>
          <w:jc w:val="center"/>
        </w:trPr>
        <w:tc>
          <w:tcPr>
            <w:tcW w:w="1388" w:type="pct"/>
            <w:vMerge/>
            <w:shd w:val="clear" w:color="auto" w:fill="auto"/>
          </w:tcPr>
          <w:p w14:paraId="684D31C3" w14:textId="77777777" w:rsidR="002950C1" w:rsidRPr="00D353B4" w:rsidRDefault="002950C1" w:rsidP="002950C1"/>
        </w:tc>
        <w:tc>
          <w:tcPr>
            <w:tcW w:w="2077" w:type="pct"/>
          </w:tcPr>
          <w:p w14:paraId="747AE166" w14:textId="77777777" w:rsidR="002950C1" w:rsidRPr="00D353B4" w:rsidRDefault="002950C1" w:rsidP="002950C1">
            <w:pPr>
              <w:rPr>
                <w:bCs/>
              </w:rPr>
            </w:pPr>
            <w:r w:rsidRPr="00D353B4">
              <w:t>RAZEM kontaktowe</w:t>
            </w:r>
          </w:p>
        </w:tc>
        <w:tc>
          <w:tcPr>
            <w:tcW w:w="998" w:type="pct"/>
          </w:tcPr>
          <w:p w14:paraId="292604E9" w14:textId="6B419723" w:rsidR="002950C1" w:rsidRPr="00D353B4" w:rsidRDefault="002950C1" w:rsidP="002950C1">
            <w:pPr>
              <w:jc w:val="right"/>
              <w:rPr>
                <w:bCs/>
                <w:iCs/>
              </w:rPr>
            </w:pPr>
            <w:r w:rsidRPr="00D353B4">
              <w:t>22</w:t>
            </w:r>
          </w:p>
        </w:tc>
        <w:tc>
          <w:tcPr>
            <w:tcW w:w="537" w:type="pct"/>
          </w:tcPr>
          <w:p w14:paraId="3297260D" w14:textId="4E4FFB32" w:rsidR="002950C1" w:rsidRPr="00D353B4" w:rsidRDefault="002950C1" w:rsidP="002950C1">
            <w:pPr>
              <w:jc w:val="right"/>
              <w:rPr>
                <w:bCs/>
                <w:iCs/>
              </w:rPr>
            </w:pPr>
            <w:r w:rsidRPr="00D353B4">
              <w:t>0,9</w:t>
            </w:r>
          </w:p>
        </w:tc>
      </w:tr>
      <w:tr w:rsidR="00D353B4" w:rsidRPr="00D353B4" w14:paraId="54773B07" w14:textId="77777777" w:rsidTr="00F83443">
        <w:trPr>
          <w:trHeight w:val="20"/>
          <w:jc w:val="center"/>
        </w:trPr>
        <w:tc>
          <w:tcPr>
            <w:tcW w:w="1388" w:type="pct"/>
            <w:vMerge/>
            <w:shd w:val="clear" w:color="auto" w:fill="auto"/>
          </w:tcPr>
          <w:p w14:paraId="4C1DB121" w14:textId="77777777" w:rsidR="002950C1" w:rsidRPr="00D353B4" w:rsidRDefault="002950C1" w:rsidP="002950C1"/>
        </w:tc>
        <w:tc>
          <w:tcPr>
            <w:tcW w:w="3612" w:type="pct"/>
            <w:gridSpan w:val="3"/>
            <w:shd w:val="clear" w:color="auto" w:fill="auto"/>
          </w:tcPr>
          <w:p w14:paraId="2A212438" w14:textId="77777777" w:rsidR="002950C1" w:rsidRPr="00D353B4" w:rsidRDefault="002950C1" w:rsidP="002950C1">
            <w:pPr>
              <w:jc w:val="center"/>
              <w:rPr>
                <w:bCs/>
              </w:rPr>
            </w:pPr>
            <w:r w:rsidRPr="00D353B4">
              <w:t>NIEKONTAKTOWE</w:t>
            </w:r>
          </w:p>
        </w:tc>
      </w:tr>
      <w:tr w:rsidR="00D353B4" w:rsidRPr="00D353B4" w14:paraId="17B0CC6E" w14:textId="77777777" w:rsidTr="00F83443">
        <w:trPr>
          <w:trHeight w:val="20"/>
          <w:jc w:val="center"/>
        </w:trPr>
        <w:tc>
          <w:tcPr>
            <w:tcW w:w="1388" w:type="pct"/>
            <w:vMerge/>
            <w:shd w:val="clear" w:color="auto" w:fill="auto"/>
          </w:tcPr>
          <w:p w14:paraId="7D206EB4" w14:textId="77777777" w:rsidR="002950C1" w:rsidRPr="00D353B4" w:rsidRDefault="002950C1" w:rsidP="002950C1"/>
        </w:tc>
        <w:tc>
          <w:tcPr>
            <w:tcW w:w="2077" w:type="pct"/>
          </w:tcPr>
          <w:p w14:paraId="6043F68F" w14:textId="77777777" w:rsidR="002950C1" w:rsidRPr="00D353B4" w:rsidRDefault="002950C1" w:rsidP="002950C1">
            <w:r w:rsidRPr="00D353B4">
              <w:t>Przygotowanie do ćwiczeń</w:t>
            </w:r>
          </w:p>
        </w:tc>
        <w:tc>
          <w:tcPr>
            <w:tcW w:w="998" w:type="pct"/>
          </w:tcPr>
          <w:p w14:paraId="2A56BFDD" w14:textId="77777777" w:rsidR="002950C1" w:rsidRPr="00D353B4" w:rsidRDefault="002950C1" w:rsidP="002950C1">
            <w:pPr>
              <w:jc w:val="right"/>
              <w:rPr>
                <w:iCs/>
              </w:rPr>
            </w:pPr>
            <w:r w:rsidRPr="00D353B4">
              <w:t>15</w:t>
            </w:r>
          </w:p>
        </w:tc>
        <w:tc>
          <w:tcPr>
            <w:tcW w:w="537" w:type="pct"/>
          </w:tcPr>
          <w:p w14:paraId="5D0B5B0C" w14:textId="4B44708D" w:rsidR="002950C1" w:rsidRPr="00D353B4" w:rsidRDefault="002950C1" w:rsidP="002950C1">
            <w:pPr>
              <w:jc w:val="right"/>
            </w:pPr>
            <w:r w:rsidRPr="00D353B4">
              <w:t>0,6</w:t>
            </w:r>
          </w:p>
        </w:tc>
      </w:tr>
      <w:tr w:rsidR="00D353B4" w:rsidRPr="00D353B4" w14:paraId="46CA981B" w14:textId="77777777" w:rsidTr="00F83443">
        <w:trPr>
          <w:trHeight w:val="20"/>
          <w:jc w:val="center"/>
        </w:trPr>
        <w:tc>
          <w:tcPr>
            <w:tcW w:w="1388" w:type="pct"/>
            <w:vMerge/>
            <w:shd w:val="clear" w:color="auto" w:fill="auto"/>
          </w:tcPr>
          <w:p w14:paraId="749F4F1B" w14:textId="77777777" w:rsidR="002950C1" w:rsidRPr="00D353B4" w:rsidRDefault="002950C1" w:rsidP="002950C1"/>
        </w:tc>
        <w:tc>
          <w:tcPr>
            <w:tcW w:w="2077" w:type="pct"/>
          </w:tcPr>
          <w:p w14:paraId="1EAAB306" w14:textId="77777777" w:rsidR="002950C1" w:rsidRPr="00D353B4" w:rsidRDefault="002950C1" w:rsidP="002950C1">
            <w:r w:rsidRPr="00D353B4">
              <w:t>Studiowanie literatury</w:t>
            </w:r>
          </w:p>
        </w:tc>
        <w:tc>
          <w:tcPr>
            <w:tcW w:w="998" w:type="pct"/>
          </w:tcPr>
          <w:p w14:paraId="15A2BC88" w14:textId="77777777" w:rsidR="002950C1" w:rsidRPr="00D353B4" w:rsidRDefault="002950C1" w:rsidP="002950C1">
            <w:pPr>
              <w:jc w:val="right"/>
              <w:rPr>
                <w:iCs/>
              </w:rPr>
            </w:pPr>
            <w:r w:rsidRPr="00D353B4">
              <w:t>15</w:t>
            </w:r>
          </w:p>
        </w:tc>
        <w:tc>
          <w:tcPr>
            <w:tcW w:w="537" w:type="pct"/>
          </w:tcPr>
          <w:p w14:paraId="1F276E99" w14:textId="1B9EA8BE" w:rsidR="002950C1" w:rsidRPr="00D353B4" w:rsidRDefault="002950C1" w:rsidP="002950C1">
            <w:pPr>
              <w:jc w:val="right"/>
            </w:pPr>
            <w:r w:rsidRPr="00D353B4">
              <w:t>0,6</w:t>
            </w:r>
          </w:p>
        </w:tc>
      </w:tr>
      <w:tr w:rsidR="00D353B4" w:rsidRPr="00D353B4" w14:paraId="1EA27A95" w14:textId="77777777" w:rsidTr="00F83443">
        <w:trPr>
          <w:trHeight w:val="20"/>
          <w:jc w:val="center"/>
        </w:trPr>
        <w:tc>
          <w:tcPr>
            <w:tcW w:w="1388" w:type="pct"/>
            <w:vMerge/>
            <w:shd w:val="clear" w:color="auto" w:fill="auto"/>
          </w:tcPr>
          <w:p w14:paraId="653A2A4F" w14:textId="77777777" w:rsidR="002950C1" w:rsidRPr="00D353B4" w:rsidRDefault="002950C1" w:rsidP="002950C1"/>
        </w:tc>
        <w:tc>
          <w:tcPr>
            <w:tcW w:w="2077" w:type="pct"/>
          </w:tcPr>
          <w:p w14:paraId="03760520" w14:textId="77777777" w:rsidR="002950C1" w:rsidRPr="00D353B4" w:rsidRDefault="002950C1" w:rsidP="002950C1">
            <w:r w:rsidRPr="00D353B4">
              <w:t xml:space="preserve">Przygotowanie do kolokwium </w:t>
            </w:r>
          </w:p>
        </w:tc>
        <w:tc>
          <w:tcPr>
            <w:tcW w:w="998" w:type="pct"/>
          </w:tcPr>
          <w:p w14:paraId="61AF49BB" w14:textId="08DC9D71" w:rsidR="002950C1" w:rsidRPr="00D353B4" w:rsidRDefault="002950C1" w:rsidP="002950C1">
            <w:pPr>
              <w:jc w:val="right"/>
              <w:rPr>
                <w:iCs/>
              </w:rPr>
            </w:pPr>
            <w:r w:rsidRPr="00D353B4">
              <w:t>11</w:t>
            </w:r>
          </w:p>
        </w:tc>
        <w:tc>
          <w:tcPr>
            <w:tcW w:w="537" w:type="pct"/>
          </w:tcPr>
          <w:p w14:paraId="1CAC721D" w14:textId="30BC3A7F" w:rsidR="002950C1" w:rsidRPr="00D353B4" w:rsidRDefault="002950C1" w:rsidP="002950C1">
            <w:pPr>
              <w:jc w:val="right"/>
            </w:pPr>
            <w:r w:rsidRPr="00D353B4">
              <w:t>0,4</w:t>
            </w:r>
          </w:p>
        </w:tc>
      </w:tr>
      <w:tr w:rsidR="00D353B4" w:rsidRPr="00D353B4" w14:paraId="41D55B13" w14:textId="77777777" w:rsidTr="00F83443">
        <w:trPr>
          <w:trHeight w:val="20"/>
          <w:jc w:val="center"/>
        </w:trPr>
        <w:tc>
          <w:tcPr>
            <w:tcW w:w="1388" w:type="pct"/>
            <w:vMerge/>
            <w:shd w:val="clear" w:color="auto" w:fill="auto"/>
          </w:tcPr>
          <w:p w14:paraId="5A457ADF" w14:textId="77777777" w:rsidR="002950C1" w:rsidRPr="00D353B4" w:rsidRDefault="002950C1" w:rsidP="002950C1"/>
        </w:tc>
        <w:tc>
          <w:tcPr>
            <w:tcW w:w="2077" w:type="pct"/>
          </w:tcPr>
          <w:p w14:paraId="3687A790" w14:textId="77777777" w:rsidR="002950C1" w:rsidRPr="00D353B4" w:rsidRDefault="002950C1" w:rsidP="002950C1">
            <w:r w:rsidRPr="00D353B4">
              <w:t>Przygotowanie do egzaminu</w:t>
            </w:r>
          </w:p>
        </w:tc>
        <w:tc>
          <w:tcPr>
            <w:tcW w:w="998" w:type="pct"/>
          </w:tcPr>
          <w:p w14:paraId="0D33FE08" w14:textId="510BC2FE" w:rsidR="002950C1" w:rsidRPr="00D353B4" w:rsidRDefault="002950C1" w:rsidP="002950C1">
            <w:pPr>
              <w:jc w:val="right"/>
              <w:rPr>
                <w:iCs/>
              </w:rPr>
            </w:pPr>
            <w:r w:rsidRPr="00D353B4">
              <w:t>12</w:t>
            </w:r>
          </w:p>
        </w:tc>
        <w:tc>
          <w:tcPr>
            <w:tcW w:w="537" w:type="pct"/>
          </w:tcPr>
          <w:p w14:paraId="1EA52DA8" w14:textId="20375253" w:rsidR="002950C1" w:rsidRPr="00D353B4" w:rsidRDefault="002950C1" w:rsidP="002950C1">
            <w:pPr>
              <w:jc w:val="right"/>
            </w:pPr>
            <w:r w:rsidRPr="00D353B4">
              <w:t>0,5</w:t>
            </w:r>
          </w:p>
        </w:tc>
      </w:tr>
      <w:tr w:rsidR="00D353B4" w:rsidRPr="00D353B4" w14:paraId="314EC085" w14:textId="77777777" w:rsidTr="00F83443">
        <w:trPr>
          <w:trHeight w:val="20"/>
          <w:jc w:val="center"/>
        </w:trPr>
        <w:tc>
          <w:tcPr>
            <w:tcW w:w="1388" w:type="pct"/>
            <w:vMerge/>
            <w:shd w:val="clear" w:color="auto" w:fill="auto"/>
          </w:tcPr>
          <w:p w14:paraId="3113C7F6" w14:textId="77777777" w:rsidR="002950C1" w:rsidRPr="00D353B4" w:rsidRDefault="002950C1" w:rsidP="002950C1"/>
        </w:tc>
        <w:tc>
          <w:tcPr>
            <w:tcW w:w="2077" w:type="pct"/>
          </w:tcPr>
          <w:p w14:paraId="5EEAFCF6" w14:textId="77777777" w:rsidR="002950C1" w:rsidRPr="00D353B4" w:rsidRDefault="002950C1" w:rsidP="002950C1">
            <w:pPr>
              <w:rPr>
                <w:bCs/>
              </w:rPr>
            </w:pPr>
            <w:r w:rsidRPr="00D353B4">
              <w:t>RAZEM niekontaktowe</w:t>
            </w:r>
          </w:p>
        </w:tc>
        <w:tc>
          <w:tcPr>
            <w:tcW w:w="998" w:type="pct"/>
          </w:tcPr>
          <w:p w14:paraId="77F745FA" w14:textId="227A05C2" w:rsidR="002950C1" w:rsidRPr="00D353B4" w:rsidRDefault="002950C1" w:rsidP="002950C1">
            <w:pPr>
              <w:jc w:val="right"/>
              <w:rPr>
                <w:bCs/>
                <w:iCs/>
              </w:rPr>
            </w:pPr>
            <w:r w:rsidRPr="00D353B4">
              <w:t>53</w:t>
            </w:r>
          </w:p>
        </w:tc>
        <w:tc>
          <w:tcPr>
            <w:tcW w:w="537" w:type="pct"/>
          </w:tcPr>
          <w:p w14:paraId="64447524" w14:textId="0AEEA203" w:rsidR="002950C1" w:rsidRPr="00D353B4" w:rsidRDefault="002950C1" w:rsidP="002950C1">
            <w:pPr>
              <w:jc w:val="right"/>
              <w:rPr>
                <w:bCs/>
                <w:iCs/>
              </w:rPr>
            </w:pPr>
            <w:r w:rsidRPr="00D353B4">
              <w:t>2,1</w:t>
            </w:r>
          </w:p>
        </w:tc>
      </w:tr>
      <w:tr w:rsidR="00D353B4" w:rsidRPr="00D353B4" w:rsidDel="003F1286" w14:paraId="38204CD1" w14:textId="77777777" w:rsidTr="00F83443">
        <w:trPr>
          <w:trHeight w:val="20"/>
          <w:jc w:val="center"/>
        </w:trPr>
        <w:tc>
          <w:tcPr>
            <w:tcW w:w="1388" w:type="pct"/>
            <w:vMerge w:val="restart"/>
            <w:shd w:val="clear" w:color="auto" w:fill="auto"/>
          </w:tcPr>
          <w:p w14:paraId="353C6B02" w14:textId="77777777" w:rsidR="002950C1" w:rsidRPr="00D353B4" w:rsidRDefault="002950C1" w:rsidP="002950C1">
            <w:r w:rsidRPr="00D353B4">
              <w:rPr>
                <w:bCs/>
              </w:rPr>
              <w:t xml:space="preserve">Nakład pracy związany z zajęciami wymagającymi </w:t>
            </w:r>
            <w:r w:rsidRPr="00D353B4">
              <w:rPr>
                <w:bCs/>
              </w:rPr>
              <w:lastRenderedPageBreak/>
              <w:t>bezpośredniego udziału nauczyciela akademickiego</w:t>
            </w:r>
          </w:p>
        </w:tc>
        <w:tc>
          <w:tcPr>
            <w:tcW w:w="2077" w:type="pct"/>
          </w:tcPr>
          <w:p w14:paraId="69E20A82" w14:textId="77777777" w:rsidR="002950C1" w:rsidRPr="00D353B4" w:rsidDel="003F1286" w:rsidRDefault="002950C1" w:rsidP="002950C1">
            <w:r w:rsidRPr="00D353B4">
              <w:lastRenderedPageBreak/>
              <w:t>Udział w wykładach</w:t>
            </w:r>
          </w:p>
        </w:tc>
        <w:tc>
          <w:tcPr>
            <w:tcW w:w="998" w:type="pct"/>
          </w:tcPr>
          <w:p w14:paraId="1FBA14D0" w14:textId="77777777" w:rsidR="002950C1" w:rsidRPr="00D353B4" w:rsidRDefault="002950C1" w:rsidP="002950C1">
            <w:pPr>
              <w:jc w:val="right"/>
              <w:rPr>
                <w:iCs/>
              </w:rPr>
            </w:pPr>
            <w:r w:rsidRPr="00D353B4">
              <w:t>10</w:t>
            </w:r>
          </w:p>
        </w:tc>
        <w:tc>
          <w:tcPr>
            <w:tcW w:w="537" w:type="pct"/>
          </w:tcPr>
          <w:p w14:paraId="40BD4581" w14:textId="7FC9FA6B" w:rsidR="002950C1" w:rsidRPr="00D353B4" w:rsidRDefault="002950C1" w:rsidP="002950C1">
            <w:pPr>
              <w:jc w:val="right"/>
            </w:pPr>
            <w:r w:rsidRPr="00D353B4">
              <w:t>0,4</w:t>
            </w:r>
          </w:p>
        </w:tc>
      </w:tr>
      <w:tr w:rsidR="00D353B4" w:rsidRPr="00D353B4" w:rsidDel="003F1286" w14:paraId="003EDB47" w14:textId="77777777" w:rsidTr="00F83443">
        <w:trPr>
          <w:trHeight w:val="20"/>
          <w:jc w:val="center"/>
        </w:trPr>
        <w:tc>
          <w:tcPr>
            <w:tcW w:w="1388" w:type="pct"/>
            <w:vMerge/>
            <w:shd w:val="clear" w:color="auto" w:fill="auto"/>
          </w:tcPr>
          <w:p w14:paraId="4A2FB76E" w14:textId="77777777" w:rsidR="002950C1" w:rsidRPr="00D353B4" w:rsidRDefault="002950C1" w:rsidP="002950C1">
            <w:pPr>
              <w:rPr>
                <w:bCs/>
              </w:rPr>
            </w:pPr>
          </w:p>
        </w:tc>
        <w:tc>
          <w:tcPr>
            <w:tcW w:w="2077" w:type="pct"/>
          </w:tcPr>
          <w:p w14:paraId="239CD812" w14:textId="77777777" w:rsidR="002950C1" w:rsidRPr="00D353B4" w:rsidRDefault="002950C1" w:rsidP="002950C1">
            <w:r w:rsidRPr="00D353B4">
              <w:t>Udział w ćwiczeniach</w:t>
            </w:r>
          </w:p>
        </w:tc>
        <w:tc>
          <w:tcPr>
            <w:tcW w:w="998" w:type="pct"/>
          </w:tcPr>
          <w:p w14:paraId="5319ED99" w14:textId="77777777" w:rsidR="002950C1" w:rsidRPr="00D353B4" w:rsidRDefault="002950C1" w:rsidP="002950C1">
            <w:pPr>
              <w:jc w:val="right"/>
              <w:rPr>
                <w:iCs/>
              </w:rPr>
            </w:pPr>
            <w:r w:rsidRPr="00D353B4">
              <w:t>10</w:t>
            </w:r>
          </w:p>
        </w:tc>
        <w:tc>
          <w:tcPr>
            <w:tcW w:w="537" w:type="pct"/>
          </w:tcPr>
          <w:p w14:paraId="24BCF63A" w14:textId="0298D6F5" w:rsidR="002950C1" w:rsidRPr="00D353B4" w:rsidRDefault="002950C1" w:rsidP="002950C1">
            <w:pPr>
              <w:jc w:val="right"/>
            </w:pPr>
            <w:r w:rsidRPr="00D353B4">
              <w:t>0,4</w:t>
            </w:r>
          </w:p>
        </w:tc>
      </w:tr>
      <w:tr w:rsidR="00D353B4" w:rsidRPr="00D353B4" w:rsidDel="003F1286" w14:paraId="422DD4ED" w14:textId="77777777" w:rsidTr="00F83443">
        <w:trPr>
          <w:trHeight w:val="20"/>
          <w:jc w:val="center"/>
        </w:trPr>
        <w:tc>
          <w:tcPr>
            <w:tcW w:w="1388" w:type="pct"/>
            <w:vMerge/>
            <w:shd w:val="clear" w:color="auto" w:fill="auto"/>
          </w:tcPr>
          <w:p w14:paraId="6C5E211B" w14:textId="77777777" w:rsidR="002950C1" w:rsidRPr="00D353B4" w:rsidRDefault="002950C1" w:rsidP="002950C1">
            <w:pPr>
              <w:rPr>
                <w:bCs/>
              </w:rPr>
            </w:pPr>
          </w:p>
        </w:tc>
        <w:tc>
          <w:tcPr>
            <w:tcW w:w="2077" w:type="pct"/>
          </w:tcPr>
          <w:p w14:paraId="72290111" w14:textId="77777777" w:rsidR="002950C1" w:rsidRPr="00D353B4" w:rsidRDefault="002950C1" w:rsidP="002950C1">
            <w:r w:rsidRPr="00D353B4">
              <w:t>Egzamin</w:t>
            </w:r>
          </w:p>
        </w:tc>
        <w:tc>
          <w:tcPr>
            <w:tcW w:w="998" w:type="pct"/>
          </w:tcPr>
          <w:p w14:paraId="2A1AD78C" w14:textId="77777777" w:rsidR="002950C1" w:rsidRPr="00D353B4" w:rsidRDefault="002950C1" w:rsidP="002950C1">
            <w:pPr>
              <w:jc w:val="right"/>
              <w:rPr>
                <w:iCs/>
              </w:rPr>
            </w:pPr>
            <w:r w:rsidRPr="00D353B4">
              <w:t>2</w:t>
            </w:r>
          </w:p>
        </w:tc>
        <w:tc>
          <w:tcPr>
            <w:tcW w:w="537" w:type="pct"/>
          </w:tcPr>
          <w:p w14:paraId="62CBDEC3" w14:textId="16ADC2DC" w:rsidR="002950C1" w:rsidRPr="00D353B4" w:rsidRDefault="002950C1" w:rsidP="002950C1">
            <w:pPr>
              <w:jc w:val="right"/>
            </w:pPr>
            <w:r w:rsidRPr="00D353B4">
              <w:t>0,1</w:t>
            </w:r>
          </w:p>
        </w:tc>
      </w:tr>
      <w:tr w:rsidR="002950C1" w:rsidRPr="00D353B4" w:rsidDel="003F1286" w14:paraId="64B91199" w14:textId="77777777" w:rsidTr="00F83443">
        <w:trPr>
          <w:trHeight w:val="20"/>
          <w:jc w:val="center"/>
        </w:trPr>
        <w:tc>
          <w:tcPr>
            <w:tcW w:w="1388" w:type="pct"/>
            <w:vMerge/>
            <w:shd w:val="clear" w:color="auto" w:fill="auto"/>
          </w:tcPr>
          <w:p w14:paraId="734E6C20" w14:textId="77777777" w:rsidR="002950C1" w:rsidRPr="00D353B4" w:rsidRDefault="002950C1" w:rsidP="002950C1">
            <w:pPr>
              <w:rPr>
                <w:bCs/>
              </w:rPr>
            </w:pPr>
          </w:p>
        </w:tc>
        <w:tc>
          <w:tcPr>
            <w:tcW w:w="2077" w:type="pct"/>
          </w:tcPr>
          <w:p w14:paraId="2296F446" w14:textId="77777777" w:rsidR="002950C1" w:rsidRPr="00D353B4" w:rsidRDefault="002950C1" w:rsidP="002950C1">
            <w:pPr>
              <w:rPr>
                <w:bCs/>
              </w:rPr>
            </w:pPr>
            <w:r w:rsidRPr="00D353B4">
              <w:t>RAZEM z bezpośrednim udziałem nauczyciela</w:t>
            </w:r>
          </w:p>
        </w:tc>
        <w:tc>
          <w:tcPr>
            <w:tcW w:w="998" w:type="pct"/>
          </w:tcPr>
          <w:p w14:paraId="1425E398" w14:textId="164F50A5" w:rsidR="002950C1" w:rsidRPr="00D353B4" w:rsidRDefault="002950C1" w:rsidP="002950C1">
            <w:pPr>
              <w:jc w:val="right"/>
              <w:rPr>
                <w:bCs/>
                <w:iCs/>
              </w:rPr>
            </w:pPr>
            <w:r w:rsidRPr="00D353B4">
              <w:t>22</w:t>
            </w:r>
          </w:p>
        </w:tc>
        <w:tc>
          <w:tcPr>
            <w:tcW w:w="537" w:type="pct"/>
          </w:tcPr>
          <w:p w14:paraId="0C99009C" w14:textId="7BD5801C" w:rsidR="002950C1" w:rsidRPr="00D353B4" w:rsidRDefault="002950C1" w:rsidP="002950C1">
            <w:pPr>
              <w:jc w:val="right"/>
              <w:rPr>
                <w:bCs/>
                <w:iCs/>
              </w:rPr>
            </w:pPr>
            <w:r w:rsidRPr="00D353B4">
              <w:t>0,9</w:t>
            </w:r>
          </w:p>
        </w:tc>
      </w:tr>
    </w:tbl>
    <w:p w14:paraId="669A7339" w14:textId="77777777" w:rsidR="002950C1" w:rsidRPr="00D353B4" w:rsidRDefault="002950C1" w:rsidP="001A4B09">
      <w:pPr>
        <w:rPr>
          <w:b/>
          <w:sz w:val="28"/>
          <w:szCs w:val="28"/>
        </w:rPr>
      </w:pPr>
    </w:p>
    <w:p w14:paraId="576C19DE" w14:textId="2DD4BDBB" w:rsidR="002950C1" w:rsidRPr="00D353B4" w:rsidRDefault="002950C1" w:rsidP="002950C1">
      <w:pPr>
        <w:ind w:left="456" w:hanging="456"/>
      </w:pPr>
      <w:r w:rsidRPr="00D353B4">
        <w:rPr>
          <w:b/>
          <w:sz w:val="28"/>
          <w:szCs w:val="28"/>
        </w:rPr>
        <w:t>Karta opisu zajęć z modułu Seminarium dyplomowe</w:t>
      </w:r>
      <w:r w:rsidR="00F83443" w:rsidRPr="00D353B4">
        <w:rPr>
          <w:b/>
          <w:sz w:val="28"/>
          <w:szCs w:val="28"/>
        </w:rPr>
        <w:t xml:space="preserve"> 1</w:t>
      </w:r>
    </w:p>
    <w:tbl>
      <w:tblPr>
        <w:tblW w:w="500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3"/>
        <w:gridCol w:w="3916"/>
        <w:gridCol w:w="1508"/>
        <w:gridCol w:w="904"/>
      </w:tblGrid>
      <w:tr w:rsidR="00D353B4" w:rsidRPr="00D353B4" w14:paraId="7BB7F17E" w14:textId="77777777" w:rsidTr="002950C1">
        <w:trPr>
          <w:trHeight w:val="312"/>
        </w:trPr>
        <w:tc>
          <w:tcPr>
            <w:tcW w:w="1718" w:type="pct"/>
            <w:shd w:val="clear" w:color="auto" w:fill="auto"/>
            <w:vAlign w:val="center"/>
          </w:tcPr>
          <w:p w14:paraId="692947B7" w14:textId="77777777" w:rsidR="002950C1" w:rsidRPr="00D353B4" w:rsidRDefault="002950C1" w:rsidP="002950C1">
            <w:r w:rsidRPr="00D353B4">
              <w:t>Nazwa kierunku studiów</w:t>
            </w:r>
          </w:p>
        </w:tc>
        <w:tc>
          <w:tcPr>
            <w:tcW w:w="3282" w:type="pct"/>
            <w:gridSpan w:val="3"/>
            <w:shd w:val="clear" w:color="auto" w:fill="auto"/>
            <w:vAlign w:val="center"/>
          </w:tcPr>
          <w:p w14:paraId="6FB13129" w14:textId="77777777" w:rsidR="002950C1" w:rsidRPr="00D353B4" w:rsidRDefault="002950C1" w:rsidP="002950C1">
            <w:r w:rsidRPr="00D353B4">
              <w:t xml:space="preserve">Turystyka i Rekreacja </w:t>
            </w:r>
          </w:p>
        </w:tc>
      </w:tr>
      <w:tr w:rsidR="00D353B4" w:rsidRPr="00D353B4" w14:paraId="08150367" w14:textId="77777777" w:rsidTr="002950C1">
        <w:trPr>
          <w:trHeight w:val="312"/>
        </w:trPr>
        <w:tc>
          <w:tcPr>
            <w:tcW w:w="1718" w:type="pct"/>
            <w:shd w:val="clear" w:color="auto" w:fill="auto"/>
            <w:vAlign w:val="center"/>
          </w:tcPr>
          <w:p w14:paraId="5AB87BDD" w14:textId="77777777" w:rsidR="002950C1" w:rsidRPr="00D353B4" w:rsidRDefault="002950C1" w:rsidP="002950C1">
            <w:r w:rsidRPr="00D353B4">
              <w:t>Nazwa modułu kształcenia, także nazwa w języku angielskim</w:t>
            </w:r>
          </w:p>
        </w:tc>
        <w:tc>
          <w:tcPr>
            <w:tcW w:w="3282" w:type="pct"/>
            <w:gridSpan w:val="3"/>
            <w:shd w:val="clear" w:color="auto" w:fill="auto"/>
            <w:vAlign w:val="center"/>
          </w:tcPr>
          <w:p w14:paraId="7274A852" w14:textId="77777777" w:rsidR="002950C1" w:rsidRPr="00D353B4" w:rsidRDefault="002950C1" w:rsidP="002950C1">
            <w:pPr>
              <w:pStyle w:val="HTML-wstpniesformatowany"/>
              <w:rPr>
                <w:rFonts w:ascii="Times New Roman" w:hAnsi="Times New Roman"/>
                <w:sz w:val="24"/>
                <w:szCs w:val="24"/>
              </w:rPr>
            </w:pPr>
            <w:r w:rsidRPr="00D353B4">
              <w:rPr>
                <w:rFonts w:ascii="Times New Roman" w:hAnsi="Times New Roman"/>
                <w:sz w:val="24"/>
                <w:szCs w:val="24"/>
              </w:rPr>
              <w:t>Seminarium dyplomowe 1</w:t>
            </w:r>
          </w:p>
          <w:p w14:paraId="006A463B" w14:textId="77777777" w:rsidR="002950C1" w:rsidRPr="00D353B4" w:rsidRDefault="002950C1" w:rsidP="002950C1">
            <w:r w:rsidRPr="00D353B4">
              <w:rPr>
                <w:lang w:val="en-US"/>
              </w:rPr>
              <w:t>Seminar 1</w:t>
            </w:r>
          </w:p>
        </w:tc>
      </w:tr>
      <w:tr w:rsidR="00D353B4" w:rsidRPr="00D353B4" w14:paraId="448C38B0" w14:textId="77777777" w:rsidTr="002950C1">
        <w:trPr>
          <w:trHeight w:val="312"/>
        </w:trPr>
        <w:tc>
          <w:tcPr>
            <w:tcW w:w="1718" w:type="pct"/>
            <w:shd w:val="clear" w:color="auto" w:fill="auto"/>
            <w:vAlign w:val="center"/>
          </w:tcPr>
          <w:p w14:paraId="29304237" w14:textId="77777777" w:rsidR="002950C1" w:rsidRPr="00D353B4" w:rsidRDefault="002950C1" w:rsidP="002950C1">
            <w:r w:rsidRPr="00D353B4">
              <w:t>Język wykładowy</w:t>
            </w:r>
          </w:p>
        </w:tc>
        <w:tc>
          <w:tcPr>
            <w:tcW w:w="3282" w:type="pct"/>
            <w:gridSpan w:val="3"/>
            <w:shd w:val="clear" w:color="auto" w:fill="auto"/>
            <w:vAlign w:val="center"/>
          </w:tcPr>
          <w:p w14:paraId="3B68F503" w14:textId="77777777" w:rsidR="002950C1" w:rsidRPr="00D353B4" w:rsidRDefault="002950C1" w:rsidP="002950C1">
            <w:r w:rsidRPr="00D353B4">
              <w:t>Język polski</w:t>
            </w:r>
          </w:p>
        </w:tc>
      </w:tr>
      <w:tr w:rsidR="00D353B4" w:rsidRPr="00D353B4" w14:paraId="0ED0AAD3" w14:textId="77777777" w:rsidTr="002950C1">
        <w:trPr>
          <w:trHeight w:val="312"/>
        </w:trPr>
        <w:tc>
          <w:tcPr>
            <w:tcW w:w="1718" w:type="pct"/>
            <w:shd w:val="clear" w:color="auto" w:fill="auto"/>
            <w:vAlign w:val="center"/>
          </w:tcPr>
          <w:p w14:paraId="526789C2" w14:textId="77777777" w:rsidR="002950C1" w:rsidRPr="00D353B4" w:rsidRDefault="002950C1" w:rsidP="002950C1">
            <w:pPr>
              <w:autoSpaceDE w:val="0"/>
              <w:autoSpaceDN w:val="0"/>
              <w:adjustRightInd w:val="0"/>
            </w:pPr>
            <w:r w:rsidRPr="00D353B4">
              <w:t>Rodzaj modułu kształcenia</w:t>
            </w:r>
          </w:p>
        </w:tc>
        <w:tc>
          <w:tcPr>
            <w:tcW w:w="3282" w:type="pct"/>
            <w:gridSpan w:val="3"/>
            <w:shd w:val="clear" w:color="auto" w:fill="auto"/>
            <w:vAlign w:val="center"/>
          </w:tcPr>
          <w:p w14:paraId="691CBECD" w14:textId="77777777" w:rsidR="002950C1" w:rsidRPr="00D353B4" w:rsidRDefault="002950C1" w:rsidP="002950C1">
            <w:r w:rsidRPr="00D353B4">
              <w:t>obowiązkowy</w:t>
            </w:r>
          </w:p>
        </w:tc>
      </w:tr>
      <w:tr w:rsidR="00D353B4" w:rsidRPr="00D353B4" w14:paraId="0FD01740" w14:textId="77777777" w:rsidTr="002950C1">
        <w:trPr>
          <w:trHeight w:val="312"/>
        </w:trPr>
        <w:tc>
          <w:tcPr>
            <w:tcW w:w="1718" w:type="pct"/>
            <w:shd w:val="clear" w:color="auto" w:fill="auto"/>
            <w:vAlign w:val="center"/>
          </w:tcPr>
          <w:p w14:paraId="763606CA" w14:textId="77777777" w:rsidR="002950C1" w:rsidRPr="00D353B4" w:rsidRDefault="002950C1" w:rsidP="002950C1">
            <w:r w:rsidRPr="00D353B4">
              <w:t>Poziom studiów</w:t>
            </w:r>
          </w:p>
        </w:tc>
        <w:tc>
          <w:tcPr>
            <w:tcW w:w="3282" w:type="pct"/>
            <w:gridSpan w:val="3"/>
            <w:shd w:val="clear" w:color="auto" w:fill="auto"/>
            <w:vAlign w:val="center"/>
          </w:tcPr>
          <w:p w14:paraId="11AF5EAF" w14:textId="77777777" w:rsidR="002950C1" w:rsidRPr="00D353B4" w:rsidRDefault="002950C1" w:rsidP="002950C1">
            <w:r w:rsidRPr="00D353B4">
              <w:t>pierwszego stopnia</w:t>
            </w:r>
          </w:p>
        </w:tc>
      </w:tr>
      <w:tr w:rsidR="00D353B4" w:rsidRPr="00D353B4" w14:paraId="3C884E36" w14:textId="77777777" w:rsidTr="002950C1">
        <w:trPr>
          <w:trHeight w:val="312"/>
        </w:trPr>
        <w:tc>
          <w:tcPr>
            <w:tcW w:w="1718" w:type="pct"/>
            <w:shd w:val="clear" w:color="auto" w:fill="auto"/>
            <w:vAlign w:val="center"/>
          </w:tcPr>
          <w:p w14:paraId="3D18A427" w14:textId="77777777" w:rsidR="002950C1" w:rsidRPr="00D353B4" w:rsidRDefault="002950C1" w:rsidP="002950C1">
            <w:r w:rsidRPr="00D353B4">
              <w:t>Forma studiów</w:t>
            </w:r>
          </w:p>
        </w:tc>
        <w:tc>
          <w:tcPr>
            <w:tcW w:w="3282" w:type="pct"/>
            <w:gridSpan w:val="3"/>
            <w:shd w:val="clear" w:color="auto" w:fill="auto"/>
            <w:vAlign w:val="center"/>
          </w:tcPr>
          <w:p w14:paraId="755E44F4" w14:textId="77777777" w:rsidR="002950C1" w:rsidRPr="00D353B4" w:rsidRDefault="002950C1" w:rsidP="002950C1">
            <w:r w:rsidRPr="00D353B4">
              <w:t>niestacjonarne</w:t>
            </w:r>
          </w:p>
        </w:tc>
      </w:tr>
      <w:tr w:rsidR="00D353B4" w:rsidRPr="00D353B4" w14:paraId="74EA7D29" w14:textId="77777777" w:rsidTr="002950C1">
        <w:trPr>
          <w:trHeight w:val="312"/>
        </w:trPr>
        <w:tc>
          <w:tcPr>
            <w:tcW w:w="1718" w:type="pct"/>
            <w:shd w:val="clear" w:color="auto" w:fill="auto"/>
            <w:vAlign w:val="center"/>
          </w:tcPr>
          <w:p w14:paraId="542D33F9" w14:textId="77777777" w:rsidR="002950C1" w:rsidRPr="00D353B4" w:rsidRDefault="002950C1" w:rsidP="002950C1">
            <w:r w:rsidRPr="00D353B4">
              <w:t>Rok studiów dla kierunku</w:t>
            </w:r>
          </w:p>
        </w:tc>
        <w:tc>
          <w:tcPr>
            <w:tcW w:w="3282" w:type="pct"/>
            <w:gridSpan w:val="3"/>
            <w:shd w:val="clear" w:color="auto" w:fill="auto"/>
            <w:vAlign w:val="center"/>
          </w:tcPr>
          <w:p w14:paraId="652FC6CC" w14:textId="77777777" w:rsidR="002950C1" w:rsidRPr="00D353B4" w:rsidRDefault="002950C1" w:rsidP="002950C1">
            <w:r w:rsidRPr="00D353B4">
              <w:t>III</w:t>
            </w:r>
          </w:p>
        </w:tc>
      </w:tr>
      <w:tr w:rsidR="00D353B4" w:rsidRPr="00D353B4" w14:paraId="4A6B14A5" w14:textId="77777777" w:rsidTr="002950C1">
        <w:trPr>
          <w:trHeight w:val="312"/>
        </w:trPr>
        <w:tc>
          <w:tcPr>
            <w:tcW w:w="1718" w:type="pct"/>
            <w:shd w:val="clear" w:color="auto" w:fill="auto"/>
            <w:vAlign w:val="center"/>
          </w:tcPr>
          <w:p w14:paraId="62D0942A" w14:textId="77777777" w:rsidR="002950C1" w:rsidRPr="00D353B4" w:rsidRDefault="002950C1" w:rsidP="002950C1">
            <w:r w:rsidRPr="00D353B4">
              <w:t>Semestr dla kierunku</w:t>
            </w:r>
          </w:p>
        </w:tc>
        <w:tc>
          <w:tcPr>
            <w:tcW w:w="3282" w:type="pct"/>
            <w:gridSpan w:val="3"/>
            <w:shd w:val="clear" w:color="auto" w:fill="auto"/>
            <w:vAlign w:val="center"/>
          </w:tcPr>
          <w:p w14:paraId="76D0FC47" w14:textId="77777777" w:rsidR="002950C1" w:rsidRPr="00D353B4" w:rsidRDefault="002950C1" w:rsidP="002950C1">
            <w:r w:rsidRPr="00D353B4">
              <w:t>5</w:t>
            </w:r>
          </w:p>
        </w:tc>
      </w:tr>
      <w:tr w:rsidR="00D353B4" w:rsidRPr="00D353B4" w14:paraId="33AFDD5A" w14:textId="77777777" w:rsidTr="002950C1">
        <w:trPr>
          <w:trHeight w:val="312"/>
        </w:trPr>
        <w:tc>
          <w:tcPr>
            <w:tcW w:w="1718" w:type="pct"/>
            <w:shd w:val="clear" w:color="auto" w:fill="auto"/>
            <w:vAlign w:val="center"/>
          </w:tcPr>
          <w:p w14:paraId="0903EAAB" w14:textId="77777777" w:rsidR="002950C1" w:rsidRPr="00D353B4" w:rsidRDefault="002950C1" w:rsidP="002950C1">
            <w:pPr>
              <w:autoSpaceDE w:val="0"/>
              <w:autoSpaceDN w:val="0"/>
              <w:adjustRightInd w:val="0"/>
            </w:pPr>
            <w:r w:rsidRPr="00D353B4">
              <w:t>Liczba punktów ECTS z podziałem na kontaktowe/niekontaktowe</w:t>
            </w:r>
          </w:p>
        </w:tc>
        <w:tc>
          <w:tcPr>
            <w:tcW w:w="3282" w:type="pct"/>
            <w:gridSpan w:val="3"/>
            <w:shd w:val="clear" w:color="auto" w:fill="auto"/>
            <w:vAlign w:val="center"/>
          </w:tcPr>
          <w:p w14:paraId="764E44BC" w14:textId="4CDEC14F" w:rsidR="002950C1" w:rsidRPr="00D353B4" w:rsidRDefault="002950C1" w:rsidP="002950C1">
            <w:r w:rsidRPr="00D353B4">
              <w:t>3 (0,</w:t>
            </w:r>
            <w:r w:rsidR="00E40AC7" w:rsidRPr="00D353B4">
              <w:t>8</w:t>
            </w:r>
            <w:r w:rsidRPr="00D353B4">
              <w:t>/2,</w:t>
            </w:r>
            <w:r w:rsidR="00E40AC7" w:rsidRPr="00D353B4">
              <w:t>2</w:t>
            </w:r>
            <w:r w:rsidRPr="00D353B4">
              <w:t xml:space="preserve">) </w:t>
            </w:r>
          </w:p>
        </w:tc>
      </w:tr>
      <w:tr w:rsidR="00D353B4" w:rsidRPr="00D353B4" w14:paraId="2D41DF7A" w14:textId="77777777" w:rsidTr="002950C1">
        <w:trPr>
          <w:trHeight w:val="312"/>
        </w:trPr>
        <w:tc>
          <w:tcPr>
            <w:tcW w:w="1718" w:type="pct"/>
            <w:shd w:val="clear" w:color="auto" w:fill="auto"/>
            <w:vAlign w:val="center"/>
          </w:tcPr>
          <w:p w14:paraId="7CCBA5AD" w14:textId="77777777" w:rsidR="002950C1" w:rsidRPr="00D353B4" w:rsidRDefault="002950C1" w:rsidP="002950C1">
            <w:pPr>
              <w:autoSpaceDE w:val="0"/>
              <w:autoSpaceDN w:val="0"/>
              <w:adjustRightInd w:val="0"/>
            </w:pPr>
            <w:r w:rsidRPr="00D353B4">
              <w:t>Tytuł/stopień, imię i nazwisko osoby odpowiedzialnej za moduł</w:t>
            </w:r>
          </w:p>
        </w:tc>
        <w:tc>
          <w:tcPr>
            <w:tcW w:w="3282" w:type="pct"/>
            <w:gridSpan w:val="3"/>
            <w:shd w:val="clear" w:color="auto" w:fill="auto"/>
            <w:vAlign w:val="center"/>
          </w:tcPr>
          <w:p w14:paraId="2B9FD1D7" w14:textId="77777777" w:rsidR="002950C1" w:rsidRPr="00D353B4" w:rsidRDefault="002950C1" w:rsidP="002950C1">
            <w:r w:rsidRPr="00D353B4">
              <w:t>dr hab. Joanna Hawlena prof. uczelni</w:t>
            </w:r>
          </w:p>
        </w:tc>
      </w:tr>
      <w:tr w:rsidR="00D353B4" w:rsidRPr="00D353B4" w14:paraId="57E6B12A" w14:textId="77777777" w:rsidTr="002950C1">
        <w:trPr>
          <w:trHeight w:val="312"/>
        </w:trPr>
        <w:tc>
          <w:tcPr>
            <w:tcW w:w="1718" w:type="pct"/>
            <w:shd w:val="clear" w:color="auto" w:fill="auto"/>
            <w:vAlign w:val="center"/>
          </w:tcPr>
          <w:p w14:paraId="532711E7" w14:textId="77777777" w:rsidR="002950C1" w:rsidRPr="00D353B4" w:rsidRDefault="002950C1" w:rsidP="002950C1">
            <w:r w:rsidRPr="00D353B4">
              <w:t>Jednostka oferująca moduł</w:t>
            </w:r>
          </w:p>
        </w:tc>
        <w:tc>
          <w:tcPr>
            <w:tcW w:w="3282" w:type="pct"/>
            <w:gridSpan w:val="3"/>
            <w:shd w:val="clear" w:color="auto" w:fill="auto"/>
            <w:vAlign w:val="center"/>
          </w:tcPr>
          <w:p w14:paraId="1CE6A8CE" w14:textId="77777777" w:rsidR="002950C1" w:rsidRPr="00D353B4" w:rsidRDefault="002950C1" w:rsidP="002950C1">
            <w:r w:rsidRPr="00D353B4">
              <w:t>Katedra Turystyki i Rekreacji</w:t>
            </w:r>
          </w:p>
        </w:tc>
      </w:tr>
      <w:tr w:rsidR="00D353B4" w:rsidRPr="00D353B4" w14:paraId="0C66A943" w14:textId="77777777" w:rsidTr="002950C1">
        <w:trPr>
          <w:trHeight w:val="2915"/>
        </w:trPr>
        <w:tc>
          <w:tcPr>
            <w:tcW w:w="1718" w:type="pct"/>
            <w:shd w:val="clear" w:color="auto" w:fill="auto"/>
            <w:vAlign w:val="center"/>
          </w:tcPr>
          <w:p w14:paraId="4827794A" w14:textId="77777777" w:rsidR="002950C1" w:rsidRPr="00D353B4" w:rsidRDefault="002950C1" w:rsidP="002950C1">
            <w:r w:rsidRPr="00D353B4">
              <w:t xml:space="preserve">Cel modułu </w:t>
            </w:r>
          </w:p>
          <w:p w14:paraId="2D64EE57" w14:textId="77777777" w:rsidR="002950C1" w:rsidRPr="00D353B4" w:rsidRDefault="002950C1" w:rsidP="002950C1"/>
        </w:tc>
        <w:tc>
          <w:tcPr>
            <w:tcW w:w="3282" w:type="pct"/>
            <w:gridSpan w:val="3"/>
            <w:shd w:val="clear" w:color="auto" w:fill="auto"/>
            <w:vAlign w:val="center"/>
          </w:tcPr>
          <w:p w14:paraId="14184D02" w14:textId="77777777" w:rsidR="002950C1" w:rsidRPr="00D353B4" w:rsidRDefault="002950C1" w:rsidP="002950C1">
            <w:pPr>
              <w:jc w:val="both"/>
            </w:pPr>
            <w:r w:rsidRPr="00D353B4">
              <w:t>Celem przedmiotu jest:</w:t>
            </w:r>
          </w:p>
          <w:p w14:paraId="034F118F" w14:textId="77777777" w:rsidR="002950C1" w:rsidRPr="00D353B4" w:rsidRDefault="002950C1" w:rsidP="002950C1">
            <w:pPr>
              <w:numPr>
                <w:ilvl w:val="0"/>
                <w:numId w:val="89"/>
              </w:numPr>
              <w:ind w:left="318" w:hanging="318"/>
              <w:jc w:val="both"/>
            </w:pPr>
            <w:r w:rsidRPr="00D353B4">
              <w:t>Kształtowanie umiejętności prawidłowego uzasadnienia:</w:t>
            </w:r>
          </w:p>
          <w:p w14:paraId="0B614789" w14:textId="77777777" w:rsidR="002950C1" w:rsidRPr="00D353B4" w:rsidRDefault="002950C1" w:rsidP="002950C1">
            <w:pPr>
              <w:numPr>
                <w:ilvl w:val="0"/>
                <w:numId w:val="90"/>
              </w:numPr>
              <w:jc w:val="both"/>
            </w:pPr>
            <w:r w:rsidRPr="00D353B4">
              <w:t xml:space="preserve">wyboru tematu projektu licencjackiego, </w:t>
            </w:r>
          </w:p>
          <w:p w14:paraId="2E02092C" w14:textId="77777777" w:rsidR="002950C1" w:rsidRPr="00D353B4" w:rsidRDefault="002950C1" w:rsidP="002950C1">
            <w:pPr>
              <w:numPr>
                <w:ilvl w:val="0"/>
                <w:numId w:val="90"/>
              </w:numPr>
              <w:jc w:val="both"/>
            </w:pPr>
            <w:r w:rsidRPr="00D353B4">
              <w:t xml:space="preserve">poprawnego doboru hipotezy i celu, </w:t>
            </w:r>
          </w:p>
          <w:p w14:paraId="1F26A283" w14:textId="77777777" w:rsidR="002950C1" w:rsidRPr="00D353B4" w:rsidRDefault="002950C1" w:rsidP="002950C1">
            <w:pPr>
              <w:numPr>
                <w:ilvl w:val="0"/>
                <w:numId w:val="90"/>
              </w:numPr>
              <w:jc w:val="both"/>
            </w:pPr>
            <w:r w:rsidRPr="00D353B4">
              <w:t xml:space="preserve">wyboru obszaru badawczego, </w:t>
            </w:r>
          </w:p>
          <w:p w14:paraId="28353566" w14:textId="77777777" w:rsidR="002950C1" w:rsidRPr="00D353B4" w:rsidRDefault="002950C1" w:rsidP="002950C1">
            <w:pPr>
              <w:numPr>
                <w:ilvl w:val="0"/>
                <w:numId w:val="90"/>
              </w:numPr>
              <w:jc w:val="both"/>
            </w:pPr>
            <w:r w:rsidRPr="00D353B4">
              <w:t>omówienia metod badawczych.</w:t>
            </w:r>
          </w:p>
          <w:p w14:paraId="1C4E55EC" w14:textId="77777777" w:rsidR="002950C1" w:rsidRPr="00D353B4" w:rsidRDefault="002950C1" w:rsidP="002950C1">
            <w:pPr>
              <w:numPr>
                <w:ilvl w:val="0"/>
                <w:numId w:val="89"/>
              </w:numPr>
              <w:ind w:left="318" w:hanging="318"/>
              <w:jc w:val="both"/>
            </w:pPr>
            <w:r w:rsidRPr="00D353B4">
              <w:t>Poprawne gromadzenie danych niezbędnych do opracowania projektu licencjackiego.</w:t>
            </w:r>
          </w:p>
          <w:p w14:paraId="044301FD" w14:textId="77777777" w:rsidR="002950C1" w:rsidRPr="00D353B4" w:rsidRDefault="002950C1" w:rsidP="002950C1">
            <w:pPr>
              <w:numPr>
                <w:ilvl w:val="0"/>
                <w:numId w:val="89"/>
              </w:numPr>
              <w:ind w:left="318" w:hanging="318"/>
              <w:jc w:val="both"/>
            </w:pPr>
            <w:r w:rsidRPr="00D353B4">
              <w:t xml:space="preserve">Umiejętne rozwiązywanie problemów przedstawionych w projekcie licencjackim. </w:t>
            </w:r>
          </w:p>
          <w:p w14:paraId="19AFE812" w14:textId="77777777" w:rsidR="002950C1" w:rsidRPr="00D353B4" w:rsidRDefault="002950C1" w:rsidP="002950C1">
            <w:pPr>
              <w:numPr>
                <w:ilvl w:val="0"/>
                <w:numId w:val="89"/>
              </w:numPr>
              <w:ind w:left="318" w:hanging="318"/>
            </w:pPr>
            <w:r w:rsidRPr="00D353B4">
              <w:rPr>
                <w:szCs w:val="22"/>
              </w:rPr>
              <w:t>Opanowanie umiejętności tworzenia prezentacji projektu licencjackiego</w:t>
            </w:r>
          </w:p>
        </w:tc>
      </w:tr>
      <w:tr w:rsidR="00D353B4" w:rsidRPr="00D353B4" w14:paraId="57FFDCC4" w14:textId="77777777" w:rsidTr="002950C1">
        <w:trPr>
          <w:trHeight w:val="340"/>
        </w:trPr>
        <w:tc>
          <w:tcPr>
            <w:tcW w:w="1718" w:type="pct"/>
            <w:vMerge w:val="restart"/>
            <w:shd w:val="clear" w:color="auto" w:fill="auto"/>
            <w:vAlign w:val="center"/>
          </w:tcPr>
          <w:p w14:paraId="59781956" w14:textId="77777777" w:rsidR="002950C1" w:rsidRPr="00D353B4" w:rsidRDefault="002950C1" w:rsidP="002950C1">
            <w:r w:rsidRPr="00D353B4">
              <w:t>Efekty kształcenia.</w:t>
            </w:r>
          </w:p>
        </w:tc>
        <w:tc>
          <w:tcPr>
            <w:tcW w:w="3282" w:type="pct"/>
            <w:gridSpan w:val="3"/>
            <w:shd w:val="clear" w:color="auto" w:fill="auto"/>
            <w:vAlign w:val="center"/>
          </w:tcPr>
          <w:p w14:paraId="6F70DDF4" w14:textId="77777777" w:rsidR="002950C1" w:rsidRPr="00D353B4" w:rsidRDefault="002950C1" w:rsidP="002950C1">
            <w:r w:rsidRPr="00D353B4">
              <w:t>WIEDZA:</w:t>
            </w:r>
          </w:p>
        </w:tc>
      </w:tr>
      <w:tr w:rsidR="00D353B4" w:rsidRPr="00D353B4" w14:paraId="7A924881" w14:textId="77777777" w:rsidTr="002950C1">
        <w:trPr>
          <w:trHeight w:val="312"/>
        </w:trPr>
        <w:tc>
          <w:tcPr>
            <w:tcW w:w="1718" w:type="pct"/>
            <w:vMerge/>
            <w:shd w:val="clear" w:color="auto" w:fill="auto"/>
            <w:vAlign w:val="center"/>
          </w:tcPr>
          <w:p w14:paraId="0DC52040" w14:textId="77777777" w:rsidR="002950C1" w:rsidRPr="00D353B4" w:rsidRDefault="002950C1" w:rsidP="002950C1">
            <w:pPr>
              <w:rPr>
                <w:highlight w:val="yellow"/>
              </w:rPr>
            </w:pPr>
          </w:p>
        </w:tc>
        <w:tc>
          <w:tcPr>
            <w:tcW w:w="3282" w:type="pct"/>
            <w:gridSpan w:val="3"/>
            <w:shd w:val="clear" w:color="auto" w:fill="auto"/>
            <w:vAlign w:val="center"/>
          </w:tcPr>
          <w:p w14:paraId="5E72F0F1" w14:textId="77777777" w:rsidR="002950C1" w:rsidRPr="00D353B4" w:rsidRDefault="002950C1" w:rsidP="002950C1">
            <w:r w:rsidRPr="00D353B4">
              <w:t xml:space="preserve">W1. Zna </w:t>
            </w:r>
            <w:r w:rsidRPr="00D353B4">
              <w:rPr>
                <w:shd w:val="clear" w:color="auto" w:fill="FFFFFF"/>
              </w:rPr>
              <w:t>metodologię badań rynkowych w przedsiębiorstwach turystycznych oraz agroturystycznych i potrafi wykorzystać ją do przeprowadzania analizy działalności wybranych do analizy przedsiębiorstw.</w:t>
            </w:r>
          </w:p>
        </w:tc>
      </w:tr>
      <w:tr w:rsidR="00D353B4" w:rsidRPr="00D353B4" w14:paraId="42FC9A2D" w14:textId="77777777" w:rsidTr="002950C1">
        <w:trPr>
          <w:trHeight w:val="312"/>
        </w:trPr>
        <w:tc>
          <w:tcPr>
            <w:tcW w:w="1718" w:type="pct"/>
            <w:vMerge/>
            <w:shd w:val="clear" w:color="auto" w:fill="auto"/>
            <w:vAlign w:val="center"/>
          </w:tcPr>
          <w:p w14:paraId="58F47FD6" w14:textId="77777777" w:rsidR="002950C1" w:rsidRPr="00D353B4" w:rsidRDefault="002950C1" w:rsidP="002950C1">
            <w:pPr>
              <w:rPr>
                <w:highlight w:val="yellow"/>
              </w:rPr>
            </w:pPr>
          </w:p>
        </w:tc>
        <w:tc>
          <w:tcPr>
            <w:tcW w:w="3282" w:type="pct"/>
            <w:gridSpan w:val="3"/>
            <w:shd w:val="clear" w:color="auto" w:fill="auto"/>
            <w:vAlign w:val="center"/>
          </w:tcPr>
          <w:p w14:paraId="36D92210" w14:textId="77777777" w:rsidR="002950C1" w:rsidRPr="00D353B4" w:rsidRDefault="002950C1" w:rsidP="002950C1">
            <w:r w:rsidRPr="00D353B4">
              <w:t>W2. Zna zaawansowane metody, narzędzia i techniki pozyskiwania danych, niezbędnych do realizacji założeń przy konstruowaniu projektu uwzględniających specyfikę rynku turystycznego.</w:t>
            </w:r>
          </w:p>
        </w:tc>
      </w:tr>
      <w:tr w:rsidR="00D353B4" w:rsidRPr="00D353B4" w14:paraId="0CE1E549" w14:textId="77777777" w:rsidTr="002950C1">
        <w:trPr>
          <w:trHeight w:val="312"/>
        </w:trPr>
        <w:tc>
          <w:tcPr>
            <w:tcW w:w="1718" w:type="pct"/>
            <w:vMerge/>
            <w:shd w:val="clear" w:color="auto" w:fill="auto"/>
            <w:vAlign w:val="center"/>
          </w:tcPr>
          <w:p w14:paraId="6FB38C6F" w14:textId="77777777" w:rsidR="002950C1" w:rsidRPr="00D353B4" w:rsidRDefault="002950C1" w:rsidP="002950C1">
            <w:pPr>
              <w:rPr>
                <w:highlight w:val="yellow"/>
              </w:rPr>
            </w:pPr>
          </w:p>
        </w:tc>
        <w:tc>
          <w:tcPr>
            <w:tcW w:w="3282" w:type="pct"/>
            <w:gridSpan w:val="3"/>
            <w:shd w:val="clear" w:color="auto" w:fill="auto"/>
            <w:vAlign w:val="center"/>
          </w:tcPr>
          <w:p w14:paraId="561F613B" w14:textId="77777777" w:rsidR="002950C1" w:rsidRPr="00D353B4" w:rsidRDefault="002950C1" w:rsidP="002950C1">
            <w:r w:rsidRPr="00D353B4">
              <w:t>W3. Zna wpływ struktur rynkowych oraz otoczenia biznesowego na wyniki działalności przedsiębiorstw turystycznych i rekreacyjnych.</w:t>
            </w:r>
          </w:p>
        </w:tc>
      </w:tr>
      <w:tr w:rsidR="00D353B4" w:rsidRPr="00D353B4" w14:paraId="38A9FAA3" w14:textId="77777777" w:rsidTr="002950C1">
        <w:trPr>
          <w:trHeight w:val="312"/>
        </w:trPr>
        <w:tc>
          <w:tcPr>
            <w:tcW w:w="1718" w:type="pct"/>
            <w:vMerge/>
            <w:shd w:val="clear" w:color="auto" w:fill="auto"/>
            <w:vAlign w:val="center"/>
          </w:tcPr>
          <w:p w14:paraId="5125D49F" w14:textId="77777777" w:rsidR="002950C1" w:rsidRPr="00D353B4" w:rsidRDefault="002950C1" w:rsidP="002950C1">
            <w:pPr>
              <w:rPr>
                <w:highlight w:val="yellow"/>
              </w:rPr>
            </w:pPr>
          </w:p>
        </w:tc>
        <w:tc>
          <w:tcPr>
            <w:tcW w:w="3282" w:type="pct"/>
            <w:gridSpan w:val="3"/>
            <w:shd w:val="clear" w:color="auto" w:fill="auto"/>
            <w:vAlign w:val="center"/>
          </w:tcPr>
          <w:p w14:paraId="335AACF5" w14:textId="77777777" w:rsidR="002950C1" w:rsidRPr="00D353B4" w:rsidRDefault="002950C1" w:rsidP="002950C1">
            <w:r w:rsidRPr="00D353B4">
              <w:t xml:space="preserve">W4. Zna </w:t>
            </w:r>
            <w:r w:rsidRPr="00D353B4">
              <w:rPr>
                <w:shd w:val="clear" w:color="auto" w:fill="FFFFFF"/>
              </w:rPr>
              <w:t xml:space="preserve">zasady tworzenia przedsiębiorstw turystycznych i rekreacyjnych w różnych strukturach krajowych </w:t>
            </w:r>
            <w:r w:rsidRPr="00D353B4">
              <w:t>i regionalnych</w:t>
            </w:r>
          </w:p>
        </w:tc>
      </w:tr>
      <w:tr w:rsidR="00D353B4" w:rsidRPr="00D353B4" w14:paraId="60201AB2" w14:textId="77777777" w:rsidTr="002950C1">
        <w:trPr>
          <w:trHeight w:val="340"/>
        </w:trPr>
        <w:tc>
          <w:tcPr>
            <w:tcW w:w="1718" w:type="pct"/>
            <w:vMerge/>
            <w:shd w:val="clear" w:color="auto" w:fill="auto"/>
            <w:vAlign w:val="center"/>
          </w:tcPr>
          <w:p w14:paraId="6C010B90" w14:textId="77777777" w:rsidR="002950C1" w:rsidRPr="00D353B4" w:rsidRDefault="002950C1" w:rsidP="002950C1">
            <w:pPr>
              <w:rPr>
                <w:highlight w:val="yellow"/>
              </w:rPr>
            </w:pPr>
          </w:p>
        </w:tc>
        <w:tc>
          <w:tcPr>
            <w:tcW w:w="3282" w:type="pct"/>
            <w:gridSpan w:val="3"/>
            <w:shd w:val="clear" w:color="auto" w:fill="auto"/>
            <w:vAlign w:val="center"/>
          </w:tcPr>
          <w:p w14:paraId="7F259708" w14:textId="77777777" w:rsidR="002950C1" w:rsidRPr="00D353B4" w:rsidRDefault="002950C1" w:rsidP="002950C1">
            <w:pPr>
              <w:rPr>
                <w:bCs/>
              </w:rPr>
            </w:pPr>
            <w:r w:rsidRPr="00D353B4">
              <w:rPr>
                <w:bCs/>
              </w:rPr>
              <w:t xml:space="preserve">UMIEJĘTNOŚCI - </w:t>
            </w:r>
          </w:p>
        </w:tc>
      </w:tr>
      <w:tr w:rsidR="00D353B4" w:rsidRPr="00D353B4" w14:paraId="4B426E1A" w14:textId="77777777" w:rsidTr="002950C1">
        <w:trPr>
          <w:trHeight w:val="312"/>
        </w:trPr>
        <w:tc>
          <w:tcPr>
            <w:tcW w:w="1718" w:type="pct"/>
            <w:vMerge/>
            <w:shd w:val="clear" w:color="auto" w:fill="auto"/>
            <w:vAlign w:val="center"/>
          </w:tcPr>
          <w:p w14:paraId="4AAD0431" w14:textId="77777777" w:rsidR="002950C1" w:rsidRPr="00D353B4" w:rsidRDefault="002950C1" w:rsidP="002950C1">
            <w:pPr>
              <w:rPr>
                <w:highlight w:val="yellow"/>
              </w:rPr>
            </w:pPr>
          </w:p>
        </w:tc>
        <w:tc>
          <w:tcPr>
            <w:tcW w:w="3282" w:type="pct"/>
            <w:gridSpan w:val="3"/>
            <w:shd w:val="clear" w:color="auto" w:fill="auto"/>
            <w:vAlign w:val="center"/>
          </w:tcPr>
          <w:p w14:paraId="6A86AA5C" w14:textId="77777777" w:rsidR="002950C1" w:rsidRPr="00D353B4" w:rsidRDefault="002950C1" w:rsidP="002950C1">
            <w:r w:rsidRPr="00D353B4">
              <w:t xml:space="preserve">U1. Potrafi </w:t>
            </w:r>
            <w:r w:rsidRPr="00D353B4">
              <w:rPr>
                <w:shd w:val="clear" w:color="auto" w:fill="FFFFFF"/>
              </w:rPr>
              <w:t xml:space="preserve">wykorzystać wiedzę teoretyczną do opisu, analizowania i prognozowania zjawisk i procesów ekonomicznych dla potrzeb turystyki i rekreacji  </w:t>
            </w:r>
          </w:p>
        </w:tc>
      </w:tr>
      <w:tr w:rsidR="00D353B4" w:rsidRPr="00D353B4" w14:paraId="4CFB85D6" w14:textId="77777777" w:rsidTr="002950C1">
        <w:trPr>
          <w:trHeight w:val="312"/>
        </w:trPr>
        <w:tc>
          <w:tcPr>
            <w:tcW w:w="1718" w:type="pct"/>
            <w:vMerge/>
            <w:shd w:val="clear" w:color="auto" w:fill="auto"/>
            <w:vAlign w:val="center"/>
          </w:tcPr>
          <w:p w14:paraId="4E86BDC0" w14:textId="77777777" w:rsidR="002950C1" w:rsidRPr="00D353B4" w:rsidRDefault="002950C1" w:rsidP="002950C1">
            <w:pPr>
              <w:rPr>
                <w:highlight w:val="yellow"/>
              </w:rPr>
            </w:pPr>
          </w:p>
        </w:tc>
        <w:tc>
          <w:tcPr>
            <w:tcW w:w="3282" w:type="pct"/>
            <w:gridSpan w:val="3"/>
            <w:shd w:val="clear" w:color="auto" w:fill="auto"/>
            <w:vAlign w:val="center"/>
          </w:tcPr>
          <w:p w14:paraId="222A5494" w14:textId="77777777" w:rsidR="002950C1" w:rsidRPr="00D353B4" w:rsidRDefault="002950C1" w:rsidP="002950C1">
            <w:r w:rsidRPr="00D353B4">
              <w:t xml:space="preserve">U2. Potrafi </w:t>
            </w:r>
            <w:r w:rsidRPr="00D353B4">
              <w:rPr>
                <w:shd w:val="clear" w:color="auto" w:fill="FFFFFF"/>
              </w:rPr>
              <w:t xml:space="preserve">oceniać wpływ struktur rynkowych na zachowanie przedsiębiorstw regionalnych i budować scenariusze poprawy  ich funkcjonowania. </w:t>
            </w:r>
          </w:p>
        </w:tc>
      </w:tr>
      <w:tr w:rsidR="00D353B4" w:rsidRPr="00D353B4" w14:paraId="32F4EE04" w14:textId="77777777" w:rsidTr="002950C1">
        <w:trPr>
          <w:trHeight w:val="312"/>
        </w:trPr>
        <w:tc>
          <w:tcPr>
            <w:tcW w:w="1718" w:type="pct"/>
            <w:vMerge/>
            <w:shd w:val="clear" w:color="auto" w:fill="auto"/>
            <w:vAlign w:val="center"/>
          </w:tcPr>
          <w:p w14:paraId="684A34F0" w14:textId="77777777" w:rsidR="002950C1" w:rsidRPr="00D353B4" w:rsidRDefault="002950C1" w:rsidP="002950C1">
            <w:pPr>
              <w:rPr>
                <w:highlight w:val="yellow"/>
              </w:rPr>
            </w:pPr>
          </w:p>
        </w:tc>
        <w:tc>
          <w:tcPr>
            <w:tcW w:w="3282" w:type="pct"/>
            <w:gridSpan w:val="3"/>
            <w:shd w:val="clear" w:color="auto" w:fill="auto"/>
            <w:vAlign w:val="center"/>
          </w:tcPr>
          <w:p w14:paraId="01DDBEFF" w14:textId="77777777" w:rsidR="002950C1" w:rsidRPr="00D353B4" w:rsidRDefault="002950C1" w:rsidP="002950C1">
            <w:r w:rsidRPr="00D353B4">
              <w:t xml:space="preserve">U3. Potrafi </w:t>
            </w:r>
            <w:r w:rsidRPr="00D353B4">
              <w:rPr>
                <w:shd w:val="clear" w:color="auto" w:fill="FFFFFF"/>
              </w:rPr>
              <w:t>posługiwać się rachunkiem ekonomicznym oraz wykorzystywać teorie zachowania się podmiotów rynkowych do interpretowania i rozwiązywania problemów klientów indywidualnych i grup społecznych.</w:t>
            </w:r>
          </w:p>
        </w:tc>
      </w:tr>
      <w:tr w:rsidR="00D353B4" w:rsidRPr="00D353B4" w14:paraId="1B8D46CA" w14:textId="77777777" w:rsidTr="002950C1">
        <w:trPr>
          <w:trHeight w:val="312"/>
        </w:trPr>
        <w:tc>
          <w:tcPr>
            <w:tcW w:w="1718" w:type="pct"/>
            <w:vMerge/>
            <w:shd w:val="clear" w:color="auto" w:fill="auto"/>
            <w:vAlign w:val="center"/>
          </w:tcPr>
          <w:p w14:paraId="795BDDD4" w14:textId="77777777" w:rsidR="002950C1" w:rsidRPr="00D353B4" w:rsidRDefault="002950C1" w:rsidP="002950C1">
            <w:pPr>
              <w:rPr>
                <w:highlight w:val="yellow"/>
              </w:rPr>
            </w:pPr>
          </w:p>
        </w:tc>
        <w:tc>
          <w:tcPr>
            <w:tcW w:w="3282" w:type="pct"/>
            <w:gridSpan w:val="3"/>
            <w:shd w:val="clear" w:color="auto" w:fill="auto"/>
            <w:vAlign w:val="center"/>
          </w:tcPr>
          <w:p w14:paraId="5459FEB5" w14:textId="77777777" w:rsidR="002950C1" w:rsidRPr="00D353B4" w:rsidRDefault="002950C1" w:rsidP="002950C1">
            <w:r w:rsidRPr="00D353B4">
              <w:t>U4 potrafi przygotować wystąpienie na temat problemów zawartych w projekcie licencjackim.</w:t>
            </w:r>
          </w:p>
        </w:tc>
      </w:tr>
      <w:tr w:rsidR="00D353B4" w:rsidRPr="00D353B4" w14:paraId="00844D0A" w14:textId="77777777" w:rsidTr="002950C1">
        <w:trPr>
          <w:trHeight w:val="312"/>
        </w:trPr>
        <w:tc>
          <w:tcPr>
            <w:tcW w:w="1718" w:type="pct"/>
            <w:vMerge/>
            <w:shd w:val="clear" w:color="auto" w:fill="auto"/>
            <w:vAlign w:val="center"/>
          </w:tcPr>
          <w:p w14:paraId="15E16F7A" w14:textId="77777777" w:rsidR="002950C1" w:rsidRPr="00D353B4" w:rsidRDefault="002950C1" w:rsidP="002950C1">
            <w:pPr>
              <w:rPr>
                <w:highlight w:val="yellow"/>
              </w:rPr>
            </w:pPr>
          </w:p>
        </w:tc>
        <w:tc>
          <w:tcPr>
            <w:tcW w:w="3282" w:type="pct"/>
            <w:gridSpan w:val="3"/>
            <w:shd w:val="clear" w:color="auto" w:fill="auto"/>
            <w:vAlign w:val="center"/>
          </w:tcPr>
          <w:p w14:paraId="047E68BA" w14:textId="77777777" w:rsidR="002950C1" w:rsidRPr="00D353B4" w:rsidRDefault="002950C1" w:rsidP="002950C1">
            <w:pPr>
              <w:ind w:left="-108" w:right="-108"/>
            </w:pPr>
            <w:r w:rsidRPr="00D353B4">
              <w:t>KOMPETENCJE SPOŁECZNE - Absolwent jest gotów do:</w:t>
            </w:r>
          </w:p>
        </w:tc>
      </w:tr>
      <w:tr w:rsidR="00D353B4" w:rsidRPr="00D353B4" w14:paraId="7209D874" w14:textId="77777777" w:rsidTr="002950C1">
        <w:trPr>
          <w:trHeight w:val="312"/>
        </w:trPr>
        <w:tc>
          <w:tcPr>
            <w:tcW w:w="1718" w:type="pct"/>
            <w:vMerge/>
            <w:shd w:val="clear" w:color="auto" w:fill="auto"/>
            <w:vAlign w:val="center"/>
          </w:tcPr>
          <w:p w14:paraId="6E8C2536" w14:textId="77777777" w:rsidR="002950C1" w:rsidRPr="00D353B4" w:rsidRDefault="002950C1" w:rsidP="002950C1">
            <w:pPr>
              <w:rPr>
                <w:highlight w:val="yellow"/>
              </w:rPr>
            </w:pPr>
          </w:p>
        </w:tc>
        <w:tc>
          <w:tcPr>
            <w:tcW w:w="3282" w:type="pct"/>
            <w:gridSpan w:val="3"/>
            <w:shd w:val="clear" w:color="auto" w:fill="auto"/>
            <w:vAlign w:val="center"/>
          </w:tcPr>
          <w:p w14:paraId="117C8BBF" w14:textId="77777777" w:rsidR="002950C1" w:rsidRPr="00D353B4" w:rsidRDefault="002950C1" w:rsidP="002950C1">
            <w:r w:rsidRPr="00D353B4">
              <w:t>K1. Ma świadomość ważności pracy w grupie, i pełnienia w niej różnych  ról.</w:t>
            </w:r>
          </w:p>
        </w:tc>
      </w:tr>
      <w:tr w:rsidR="00D353B4" w:rsidRPr="00D353B4" w14:paraId="33BB4E94" w14:textId="77777777" w:rsidTr="002950C1">
        <w:trPr>
          <w:trHeight w:val="312"/>
        </w:trPr>
        <w:tc>
          <w:tcPr>
            <w:tcW w:w="1718" w:type="pct"/>
            <w:vMerge/>
            <w:shd w:val="clear" w:color="auto" w:fill="auto"/>
            <w:vAlign w:val="center"/>
          </w:tcPr>
          <w:p w14:paraId="7EC1D193" w14:textId="77777777" w:rsidR="002950C1" w:rsidRPr="00D353B4" w:rsidRDefault="002950C1" w:rsidP="002950C1">
            <w:pPr>
              <w:rPr>
                <w:highlight w:val="yellow"/>
              </w:rPr>
            </w:pPr>
          </w:p>
        </w:tc>
        <w:tc>
          <w:tcPr>
            <w:tcW w:w="3282" w:type="pct"/>
            <w:gridSpan w:val="3"/>
            <w:shd w:val="clear" w:color="auto" w:fill="auto"/>
            <w:vAlign w:val="center"/>
          </w:tcPr>
          <w:p w14:paraId="6C91E2EB" w14:textId="77777777" w:rsidR="002950C1" w:rsidRPr="00D353B4" w:rsidRDefault="002950C1" w:rsidP="002950C1">
            <w:r w:rsidRPr="00D353B4">
              <w:t>K2. Ma świadomość ważności pracy z indywidualnymi klientami oraz w instytucjach publicznych i podmiotach gospodarczych</w:t>
            </w:r>
          </w:p>
        </w:tc>
      </w:tr>
      <w:tr w:rsidR="00D353B4" w:rsidRPr="00D353B4" w14:paraId="3B138D40" w14:textId="77777777" w:rsidTr="002950C1">
        <w:trPr>
          <w:trHeight w:val="312"/>
        </w:trPr>
        <w:tc>
          <w:tcPr>
            <w:tcW w:w="1718" w:type="pct"/>
            <w:vMerge/>
            <w:shd w:val="clear" w:color="auto" w:fill="auto"/>
            <w:vAlign w:val="center"/>
          </w:tcPr>
          <w:p w14:paraId="33C24B53" w14:textId="77777777" w:rsidR="002950C1" w:rsidRPr="00D353B4" w:rsidRDefault="002950C1" w:rsidP="002950C1">
            <w:pPr>
              <w:rPr>
                <w:highlight w:val="yellow"/>
              </w:rPr>
            </w:pPr>
          </w:p>
        </w:tc>
        <w:tc>
          <w:tcPr>
            <w:tcW w:w="3282" w:type="pct"/>
            <w:gridSpan w:val="3"/>
            <w:shd w:val="clear" w:color="auto" w:fill="auto"/>
            <w:vAlign w:val="center"/>
          </w:tcPr>
          <w:p w14:paraId="3FD07489" w14:textId="77777777" w:rsidR="002950C1" w:rsidRPr="00D353B4" w:rsidRDefault="002950C1" w:rsidP="002950C1">
            <w:r w:rsidRPr="00D353B4">
              <w:t>K3. Ma świadomość ważności uzupełniania i doskonalenia nabytej wiedzy i umiejętności dotyczących potrzeb turystyki i rekreacji.</w:t>
            </w:r>
          </w:p>
        </w:tc>
      </w:tr>
      <w:tr w:rsidR="00D353B4" w:rsidRPr="00D353B4" w14:paraId="2F267BDB" w14:textId="77777777" w:rsidTr="002950C1">
        <w:trPr>
          <w:trHeight w:val="312"/>
        </w:trPr>
        <w:tc>
          <w:tcPr>
            <w:tcW w:w="1718" w:type="pct"/>
            <w:shd w:val="clear" w:color="auto" w:fill="auto"/>
            <w:vAlign w:val="center"/>
          </w:tcPr>
          <w:p w14:paraId="781EB626" w14:textId="77777777" w:rsidR="002950C1" w:rsidRPr="00D353B4" w:rsidRDefault="002950C1" w:rsidP="002950C1">
            <w:r w:rsidRPr="00D353B4">
              <w:t>Odniesienie efektów modułowych do efektów kierunkowych</w:t>
            </w:r>
          </w:p>
        </w:tc>
        <w:tc>
          <w:tcPr>
            <w:tcW w:w="3282" w:type="pct"/>
            <w:gridSpan w:val="3"/>
            <w:shd w:val="clear" w:color="auto" w:fill="auto"/>
            <w:vAlign w:val="center"/>
          </w:tcPr>
          <w:p w14:paraId="4D3ED135" w14:textId="77777777" w:rsidR="002950C1" w:rsidRPr="00D353B4" w:rsidRDefault="002950C1" w:rsidP="002950C1">
            <w:r w:rsidRPr="00D353B4">
              <w:t>Kod efektu modułowego – kod efektu kierunkowego </w:t>
            </w:r>
          </w:p>
          <w:p w14:paraId="7DECAC67" w14:textId="77777777" w:rsidR="002950C1" w:rsidRPr="00D353B4" w:rsidRDefault="002950C1" w:rsidP="002950C1">
            <w:pPr>
              <w:ind w:left="-74" w:firstLine="217"/>
              <w:rPr>
                <w:bCs/>
              </w:rPr>
            </w:pPr>
            <w:r w:rsidRPr="00D353B4">
              <w:t xml:space="preserve">W1 - </w:t>
            </w:r>
            <w:r w:rsidRPr="00D353B4">
              <w:rPr>
                <w:bCs/>
              </w:rPr>
              <w:t>TR_W02</w:t>
            </w:r>
          </w:p>
          <w:p w14:paraId="7B9ED690" w14:textId="77777777" w:rsidR="002950C1" w:rsidRPr="00D353B4" w:rsidRDefault="002950C1" w:rsidP="002950C1">
            <w:pPr>
              <w:ind w:left="-74" w:firstLine="217"/>
              <w:rPr>
                <w:bCs/>
              </w:rPr>
            </w:pPr>
            <w:r w:rsidRPr="00D353B4">
              <w:rPr>
                <w:bCs/>
              </w:rPr>
              <w:t>W2 - TR_W09</w:t>
            </w:r>
          </w:p>
          <w:p w14:paraId="179A48ED" w14:textId="77777777" w:rsidR="002950C1" w:rsidRPr="00D353B4" w:rsidRDefault="002950C1" w:rsidP="002950C1">
            <w:pPr>
              <w:ind w:left="-74" w:firstLine="217"/>
              <w:rPr>
                <w:bCs/>
              </w:rPr>
            </w:pPr>
            <w:r w:rsidRPr="00D353B4">
              <w:rPr>
                <w:bCs/>
              </w:rPr>
              <w:t>W3 - TR_W10</w:t>
            </w:r>
          </w:p>
          <w:p w14:paraId="14EC7442" w14:textId="77777777" w:rsidR="002950C1" w:rsidRPr="00D353B4" w:rsidRDefault="002950C1" w:rsidP="002950C1">
            <w:pPr>
              <w:ind w:left="-74" w:firstLine="217"/>
              <w:rPr>
                <w:bCs/>
              </w:rPr>
            </w:pPr>
            <w:r w:rsidRPr="00D353B4">
              <w:rPr>
                <w:bCs/>
              </w:rPr>
              <w:t>W4 - TR_W11</w:t>
            </w:r>
          </w:p>
          <w:p w14:paraId="4E34B861" w14:textId="77777777" w:rsidR="002950C1" w:rsidRPr="00D353B4" w:rsidRDefault="002950C1" w:rsidP="002950C1">
            <w:pPr>
              <w:ind w:left="-74" w:firstLine="217"/>
              <w:rPr>
                <w:bCs/>
              </w:rPr>
            </w:pPr>
            <w:r w:rsidRPr="00D353B4">
              <w:rPr>
                <w:bCs/>
              </w:rPr>
              <w:t>U1 - TR_U01</w:t>
            </w:r>
          </w:p>
          <w:p w14:paraId="5792481D" w14:textId="77777777" w:rsidR="002950C1" w:rsidRPr="00D353B4" w:rsidRDefault="002950C1" w:rsidP="002950C1">
            <w:pPr>
              <w:ind w:left="-74" w:firstLine="217"/>
              <w:rPr>
                <w:bCs/>
              </w:rPr>
            </w:pPr>
            <w:r w:rsidRPr="00D353B4">
              <w:rPr>
                <w:bCs/>
              </w:rPr>
              <w:t>U2 - TR_U03</w:t>
            </w:r>
          </w:p>
          <w:p w14:paraId="21E56970" w14:textId="77777777" w:rsidR="002950C1" w:rsidRPr="00D353B4" w:rsidRDefault="002950C1" w:rsidP="002950C1">
            <w:pPr>
              <w:ind w:left="-74" w:firstLine="217"/>
              <w:rPr>
                <w:bCs/>
              </w:rPr>
            </w:pPr>
            <w:r w:rsidRPr="00D353B4">
              <w:t xml:space="preserve">U3 - </w:t>
            </w:r>
            <w:r w:rsidRPr="00D353B4">
              <w:rPr>
                <w:bCs/>
              </w:rPr>
              <w:t>TR_U07</w:t>
            </w:r>
          </w:p>
          <w:p w14:paraId="790AAC8D" w14:textId="77777777" w:rsidR="002950C1" w:rsidRPr="00D353B4" w:rsidRDefault="002950C1" w:rsidP="002950C1">
            <w:pPr>
              <w:ind w:left="-74" w:firstLine="217"/>
              <w:rPr>
                <w:bCs/>
              </w:rPr>
            </w:pPr>
            <w:r w:rsidRPr="00D353B4">
              <w:t xml:space="preserve">U4 - </w:t>
            </w:r>
            <w:r w:rsidRPr="00D353B4">
              <w:rPr>
                <w:bCs/>
              </w:rPr>
              <w:t>TR_U8</w:t>
            </w:r>
          </w:p>
          <w:p w14:paraId="298A8646" w14:textId="77777777" w:rsidR="002950C1" w:rsidRPr="00D353B4" w:rsidRDefault="002950C1" w:rsidP="002950C1">
            <w:pPr>
              <w:ind w:left="-74" w:firstLine="217"/>
              <w:rPr>
                <w:bCs/>
              </w:rPr>
            </w:pPr>
            <w:r w:rsidRPr="00D353B4">
              <w:rPr>
                <w:bCs/>
              </w:rPr>
              <w:t>K1 - TR_K02</w:t>
            </w:r>
          </w:p>
          <w:p w14:paraId="424DF862" w14:textId="77777777" w:rsidR="002950C1" w:rsidRPr="00D353B4" w:rsidRDefault="002950C1" w:rsidP="002950C1">
            <w:pPr>
              <w:ind w:left="-74" w:firstLine="217"/>
              <w:rPr>
                <w:bCs/>
              </w:rPr>
            </w:pPr>
            <w:r w:rsidRPr="00D353B4">
              <w:rPr>
                <w:bCs/>
              </w:rPr>
              <w:t>K2 - TR_K03</w:t>
            </w:r>
          </w:p>
          <w:p w14:paraId="443E8FFB" w14:textId="77777777" w:rsidR="002950C1" w:rsidRPr="00D353B4" w:rsidRDefault="002950C1" w:rsidP="002950C1">
            <w:pPr>
              <w:ind w:left="-74" w:firstLine="217"/>
              <w:rPr>
                <w:bCs/>
              </w:rPr>
            </w:pPr>
            <w:r w:rsidRPr="00D353B4">
              <w:rPr>
                <w:bCs/>
              </w:rPr>
              <w:t>K3 - TR_K06</w:t>
            </w:r>
          </w:p>
        </w:tc>
      </w:tr>
      <w:tr w:rsidR="00D353B4" w:rsidRPr="00D353B4" w14:paraId="00A68E0E" w14:textId="77777777" w:rsidTr="002950C1">
        <w:trPr>
          <w:trHeight w:val="312"/>
        </w:trPr>
        <w:tc>
          <w:tcPr>
            <w:tcW w:w="1718" w:type="pct"/>
            <w:shd w:val="clear" w:color="auto" w:fill="auto"/>
            <w:vAlign w:val="center"/>
          </w:tcPr>
          <w:p w14:paraId="726A5B12" w14:textId="77777777" w:rsidR="002950C1" w:rsidRPr="00D353B4" w:rsidRDefault="002950C1" w:rsidP="002950C1">
            <w:pPr>
              <w:spacing w:line="252" w:lineRule="auto"/>
            </w:pPr>
            <w:r w:rsidRPr="00D353B4">
              <w:t>Odniesienie modułowych efektów uczenia się do efektów inżynierskich (jeżeli dotyczy)</w:t>
            </w:r>
          </w:p>
        </w:tc>
        <w:tc>
          <w:tcPr>
            <w:tcW w:w="3282" w:type="pct"/>
            <w:gridSpan w:val="3"/>
            <w:shd w:val="clear" w:color="auto" w:fill="auto"/>
            <w:vAlign w:val="center"/>
          </w:tcPr>
          <w:p w14:paraId="7534AB8F" w14:textId="77777777" w:rsidR="002950C1" w:rsidRPr="00D353B4" w:rsidRDefault="002950C1" w:rsidP="002950C1">
            <w:pPr>
              <w:spacing w:line="252" w:lineRule="auto"/>
              <w:rPr>
                <w:highlight w:val="red"/>
              </w:rPr>
            </w:pPr>
            <w:r w:rsidRPr="00D353B4">
              <w:t>nie dotyczy</w:t>
            </w:r>
          </w:p>
        </w:tc>
      </w:tr>
      <w:tr w:rsidR="00D353B4" w:rsidRPr="00D353B4" w14:paraId="1078B040" w14:textId="77777777" w:rsidTr="002950C1">
        <w:trPr>
          <w:trHeight w:val="312"/>
        </w:trPr>
        <w:tc>
          <w:tcPr>
            <w:tcW w:w="1718" w:type="pct"/>
            <w:shd w:val="clear" w:color="auto" w:fill="auto"/>
            <w:vAlign w:val="center"/>
          </w:tcPr>
          <w:p w14:paraId="10A4615E" w14:textId="77777777" w:rsidR="002950C1" w:rsidRPr="00D353B4" w:rsidRDefault="002950C1" w:rsidP="002950C1">
            <w:r w:rsidRPr="00D353B4">
              <w:t xml:space="preserve">Wymagania wstępne i dodatkowe </w:t>
            </w:r>
          </w:p>
        </w:tc>
        <w:tc>
          <w:tcPr>
            <w:tcW w:w="3282" w:type="pct"/>
            <w:gridSpan w:val="3"/>
            <w:shd w:val="clear" w:color="auto" w:fill="auto"/>
            <w:vAlign w:val="center"/>
          </w:tcPr>
          <w:p w14:paraId="0D38020F" w14:textId="77777777" w:rsidR="002950C1" w:rsidRPr="00D353B4" w:rsidRDefault="002950C1" w:rsidP="002950C1">
            <w:r w:rsidRPr="00D353B4">
              <w:t xml:space="preserve">Podstawy z zakresu ogólnej  znajomości podstawowych teorii ekonomicznych, a także umiejętności obsługi komputera (edycja i formatowanie tekstu) </w:t>
            </w:r>
          </w:p>
          <w:p w14:paraId="38B3AD30" w14:textId="77777777" w:rsidR="002950C1" w:rsidRPr="00D353B4" w:rsidRDefault="002950C1" w:rsidP="002950C1">
            <w:r w:rsidRPr="00D353B4">
              <w:t xml:space="preserve">Moduły poprzedzające ten moduł: </w:t>
            </w:r>
          </w:p>
          <w:p w14:paraId="6007E151" w14:textId="77777777" w:rsidR="002950C1" w:rsidRPr="00D353B4" w:rsidRDefault="002950C1" w:rsidP="002950C1">
            <w:pPr>
              <w:numPr>
                <w:ilvl w:val="0"/>
                <w:numId w:val="91"/>
              </w:numPr>
            </w:pPr>
            <w:r w:rsidRPr="00D353B4">
              <w:t>Ekonomia</w:t>
            </w:r>
          </w:p>
          <w:p w14:paraId="295BBE8A" w14:textId="77777777" w:rsidR="002950C1" w:rsidRPr="00D353B4" w:rsidRDefault="002950C1" w:rsidP="002950C1">
            <w:pPr>
              <w:numPr>
                <w:ilvl w:val="0"/>
                <w:numId w:val="91"/>
              </w:numPr>
            </w:pPr>
            <w:r w:rsidRPr="00D353B4">
              <w:t>Podstawy turystyki i rekreacji</w:t>
            </w:r>
          </w:p>
          <w:p w14:paraId="3FA96D01" w14:textId="77777777" w:rsidR="002950C1" w:rsidRPr="00D353B4" w:rsidRDefault="002950C1" w:rsidP="002950C1">
            <w:pPr>
              <w:numPr>
                <w:ilvl w:val="0"/>
                <w:numId w:val="91"/>
              </w:numPr>
            </w:pPr>
            <w:r w:rsidRPr="00D353B4">
              <w:t>Organizacja i obsługa ruchu turystycznego</w:t>
            </w:r>
          </w:p>
          <w:p w14:paraId="61C79408" w14:textId="77777777" w:rsidR="002950C1" w:rsidRPr="00D353B4" w:rsidRDefault="002950C1" w:rsidP="002950C1">
            <w:pPr>
              <w:numPr>
                <w:ilvl w:val="0"/>
                <w:numId w:val="91"/>
              </w:numPr>
            </w:pPr>
            <w:r w:rsidRPr="00D353B4">
              <w:t xml:space="preserve">Systemy informatyczne w turystyce </w:t>
            </w:r>
          </w:p>
          <w:p w14:paraId="4086DA7C" w14:textId="77777777" w:rsidR="002950C1" w:rsidRPr="00D353B4" w:rsidRDefault="002950C1" w:rsidP="002950C1">
            <w:pPr>
              <w:numPr>
                <w:ilvl w:val="0"/>
                <w:numId w:val="91"/>
              </w:numPr>
              <w:rPr>
                <w:b/>
              </w:rPr>
            </w:pPr>
            <w:r w:rsidRPr="00D353B4">
              <w:t>Zarządzanie w turystyce i rekreacji</w:t>
            </w:r>
          </w:p>
        </w:tc>
      </w:tr>
      <w:tr w:rsidR="00D353B4" w:rsidRPr="00D353B4" w14:paraId="531C418C" w14:textId="77777777" w:rsidTr="002950C1">
        <w:trPr>
          <w:trHeight w:val="312"/>
        </w:trPr>
        <w:tc>
          <w:tcPr>
            <w:tcW w:w="1718" w:type="pct"/>
            <w:shd w:val="clear" w:color="auto" w:fill="auto"/>
            <w:vAlign w:val="center"/>
          </w:tcPr>
          <w:p w14:paraId="010E3BA1" w14:textId="77777777" w:rsidR="002950C1" w:rsidRPr="00D353B4" w:rsidRDefault="002950C1" w:rsidP="002950C1">
            <w:r w:rsidRPr="00D353B4">
              <w:t xml:space="preserve">Treści programowe modułu kształcenia </w:t>
            </w:r>
          </w:p>
        </w:tc>
        <w:tc>
          <w:tcPr>
            <w:tcW w:w="3282" w:type="pct"/>
            <w:gridSpan w:val="3"/>
            <w:shd w:val="clear" w:color="auto" w:fill="auto"/>
            <w:vAlign w:val="center"/>
          </w:tcPr>
          <w:p w14:paraId="1A1241B1" w14:textId="77777777" w:rsidR="002950C1" w:rsidRPr="00D353B4" w:rsidRDefault="002950C1" w:rsidP="002950C1">
            <w:pPr>
              <w:numPr>
                <w:ilvl w:val="0"/>
                <w:numId w:val="87"/>
              </w:numPr>
              <w:autoSpaceDE w:val="0"/>
              <w:autoSpaceDN w:val="0"/>
              <w:adjustRightInd w:val="0"/>
            </w:pPr>
            <w:r w:rsidRPr="00D353B4">
              <w:t>Ustalenie zainteresowań naukowych studentów i wybór tematu projektu licencjackiego.</w:t>
            </w:r>
          </w:p>
          <w:p w14:paraId="496EF19A" w14:textId="77777777" w:rsidR="002950C1" w:rsidRPr="00D353B4" w:rsidRDefault="002950C1" w:rsidP="002950C1">
            <w:pPr>
              <w:numPr>
                <w:ilvl w:val="0"/>
                <w:numId w:val="87"/>
              </w:numPr>
              <w:autoSpaceDE w:val="0"/>
              <w:autoSpaceDN w:val="0"/>
              <w:adjustRightInd w:val="0"/>
            </w:pPr>
            <w:r w:rsidRPr="00D353B4">
              <w:t xml:space="preserve">Opracowanie </w:t>
            </w:r>
            <w:r w:rsidRPr="00D353B4">
              <w:rPr>
                <w:bCs/>
              </w:rPr>
              <w:t>struktury prezentacji zagadnienia problemowego w projekcie  (w systemie Power Point).</w:t>
            </w:r>
          </w:p>
          <w:p w14:paraId="40377F2B" w14:textId="77777777" w:rsidR="002950C1" w:rsidRPr="00D353B4" w:rsidRDefault="002950C1" w:rsidP="002950C1">
            <w:pPr>
              <w:numPr>
                <w:ilvl w:val="0"/>
                <w:numId w:val="87"/>
              </w:numPr>
              <w:autoSpaceDE w:val="0"/>
              <w:autoSpaceDN w:val="0"/>
              <w:adjustRightInd w:val="0"/>
            </w:pPr>
            <w:r w:rsidRPr="00D353B4">
              <w:t xml:space="preserve">Przygotowanie do redagowania własnego tekstu. </w:t>
            </w:r>
          </w:p>
          <w:p w14:paraId="2C166B17" w14:textId="77777777" w:rsidR="002950C1" w:rsidRPr="00D353B4" w:rsidRDefault="002950C1" w:rsidP="002950C1">
            <w:pPr>
              <w:numPr>
                <w:ilvl w:val="0"/>
                <w:numId w:val="87"/>
              </w:numPr>
              <w:autoSpaceDE w:val="0"/>
              <w:autoSpaceDN w:val="0"/>
              <w:adjustRightInd w:val="0"/>
            </w:pPr>
            <w:r w:rsidRPr="00D353B4">
              <w:t xml:space="preserve">Omówienie rodzajów badań naukowych. </w:t>
            </w:r>
          </w:p>
          <w:p w14:paraId="73171C5B" w14:textId="77777777" w:rsidR="002950C1" w:rsidRPr="00D353B4" w:rsidRDefault="002950C1" w:rsidP="002950C1">
            <w:pPr>
              <w:numPr>
                <w:ilvl w:val="0"/>
                <w:numId w:val="87"/>
              </w:numPr>
              <w:autoSpaceDE w:val="0"/>
              <w:autoSpaceDN w:val="0"/>
              <w:adjustRightInd w:val="0"/>
            </w:pPr>
            <w:r w:rsidRPr="00D353B4">
              <w:lastRenderedPageBreak/>
              <w:t>Proces realizacji metod i technik prac badawczych dla potrzeb rozwiązywania problemów opracowywanych na kierunku Turystyka i Rekreacja.</w:t>
            </w:r>
          </w:p>
          <w:p w14:paraId="58A7C871" w14:textId="77777777" w:rsidR="002950C1" w:rsidRPr="00D353B4" w:rsidRDefault="002950C1" w:rsidP="002950C1">
            <w:pPr>
              <w:numPr>
                <w:ilvl w:val="0"/>
                <w:numId w:val="87"/>
              </w:numPr>
              <w:autoSpaceDE w:val="0"/>
              <w:autoSpaceDN w:val="0"/>
              <w:adjustRightInd w:val="0"/>
            </w:pPr>
            <w:r w:rsidRPr="00D353B4">
              <w:t xml:space="preserve">Analiza zasad zbierania, opracowywania i systematyki materiału badawczego. </w:t>
            </w:r>
          </w:p>
          <w:p w14:paraId="37C17AC8" w14:textId="77777777" w:rsidR="002950C1" w:rsidRPr="00D353B4" w:rsidRDefault="002950C1" w:rsidP="002950C1">
            <w:pPr>
              <w:numPr>
                <w:ilvl w:val="0"/>
                <w:numId w:val="87"/>
              </w:numPr>
              <w:autoSpaceDE w:val="0"/>
              <w:autoSpaceDN w:val="0"/>
              <w:adjustRightInd w:val="0"/>
            </w:pPr>
            <w:r w:rsidRPr="00D353B4">
              <w:t xml:space="preserve">Korzystanie z zasobów bibliotek, a także stron internetowych. </w:t>
            </w:r>
          </w:p>
          <w:p w14:paraId="14901B6F" w14:textId="77777777" w:rsidR="002950C1" w:rsidRPr="00D353B4" w:rsidRDefault="002950C1" w:rsidP="002950C1">
            <w:pPr>
              <w:numPr>
                <w:ilvl w:val="0"/>
                <w:numId w:val="87"/>
              </w:numPr>
              <w:autoSpaceDE w:val="0"/>
              <w:autoSpaceDN w:val="0"/>
              <w:adjustRightInd w:val="0"/>
            </w:pPr>
            <w:r w:rsidRPr="00D353B4">
              <w:t xml:space="preserve">Przypomnienie zasady przywoływania wykorzystywanych źródeł i sporządzania przypisów oraz bibliografii załącznikowej w pracy dyplomowej. </w:t>
            </w:r>
          </w:p>
          <w:p w14:paraId="77791D74" w14:textId="77777777" w:rsidR="002950C1" w:rsidRPr="00D353B4" w:rsidRDefault="002950C1" w:rsidP="002950C1">
            <w:pPr>
              <w:numPr>
                <w:ilvl w:val="0"/>
                <w:numId w:val="87"/>
              </w:numPr>
              <w:autoSpaceDE w:val="0"/>
              <w:autoSpaceDN w:val="0"/>
              <w:adjustRightInd w:val="0"/>
            </w:pPr>
            <w:r w:rsidRPr="00D353B4">
              <w:t>Umiejętność konwertowania różnych systemów przypisów w przygotowaniu prezentacji  licencjackiej.</w:t>
            </w:r>
          </w:p>
          <w:p w14:paraId="7C6BEAD1" w14:textId="77777777" w:rsidR="002950C1" w:rsidRPr="00D353B4" w:rsidRDefault="002950C1" w:rsidP="002950C1">
            <w:pPr>
              <w:numPr>
                <w:ilvl w:val="0"/>
                <w:numId w:val="87"/>
              </w:numPr>
              <w:autoSpaceDE w:val="0"/>
              <w:autoSpaceDN w:val="0"/>
              <w:adjustRightInd w:val="0"/>
            </w:pPr>
            <w:r w:rsidRPr="00D353B4">
              <w:t>Opracowanie konspektu projektu licencjackiego</w:t>
            </w:r>
          </w:p>
        </w:tc>
      </w:tr>
      <w:tr w:rsidR="00D353B4" w:rsidRPr="00D353B4" w14:paraId="75AA50FE" w14:textId="77777777" w:rsidTr="002950C1">
        <w:trPr>
          <w:trHeight w:val="312"/>
        </w:trPr>
        <w:tc>
          <w:tcPr>
            <w:tcW w:w="1718" w:type="pct"/>
            <w:shd w:val="clear" w:color="auto" w:fill="auto"/>
            <w:vAlign w:val="center"/>
          </w:tcPr>
          <w:p w14:paraId="7E0B67CE" w14:textId="77777777" w:rsidR="002950C1" w:rsidRPr="00D353B4" w:rsidRDefault="002950C1" w:rsidP="002950C1">
            <w:r w:rsidRPr="00D353B4">
              <w:lastRenderedPageBreak/>
              <w:t>Wykaz literatury podstawowej i uzupełniającej</w:t>
            </w:r>
          </w:p>
        </w:tc>
        <w:tc>
          <w:tcPr>
            <w:tcW w:w="3282" w:type="pct"/>
            <w:gridSpan w:val="3"/>
            <w:shd w:val="clear" w:color="auto" w:fill="auto"/>
            <w:vAlign w:val="center"/>
          </w:tcPr>
          <w:p w14:paraId="169A42C6" w14:textId="77777777" w:rsidR="002950C1" w:rsidRPr="00D353B4" w:rsidRDefault="002950C1" w:rsidP="002950C1">
            <w:pPr>
              <w:autoSpaceDE w:val="0"/>
              <w:autoSpaceDN w:val="0"/>
              <w:adjustRightInd w:val="0"/>
              <w:ind w:left="62"/>
            </w:pPr>
            <w:r w:rsidRPr="00D353B4">
              <w:t>Literatura podstawowa:</w:t>
            </w:r>
          </w:p>
          <w:p w14:paraId="37006000" w14:textId="77777777" w:rsidR="002950C1" w:rsidRPr="00D353B4" w:rsidRDefault="002950C1" w:rsidP="002950C1">
            <w:pPr>
              <w:numPr>
                <w:ilvl w:val="0"/>
                <w:numId w:val="92"/>
              </w:numPr>
              <w:shd w:val="clear" w:color="auto" w:fill="FFFFFF"/>
              <w:autoSpaceDE w:val="0"/>
              <w:autoSpaceDN w:val="0"/>
              <w:adjustRightInd w:val="0"/>
            </w:pPr>
            <w:r w:rsidRPr="00D353B4">
              <w:t>Zenderowski R., Technika pisania prac magisterskich i licencjackich, Wydawnictwo CeDeWu 2014.</w:t>
            </w:r>
          </w:p>
          <w:p w14:paraId="246FB113" w14:textId="77777777" w:rsidR="002950C1" w:rsidRPr="00D353B4" w:rsidRDefault="002950C1" w:rsidP="002950C1">
            <w:pPr>
              <w:pStyle w:val="Nagwek1"/>
              <w:keepNext w:val="0"/>
              <w:keepLines w:val="0"/>
              <w:numPr>
                <w:ilvl w:val="0"/>
                <w:numId w:val="92"/>
              </w:numPr>
              <w:spacing w:before="0"/>
              <w:rPr>
                <w:rFonts w:ascii="Times New Roman" w:hAnsi="Times New Roman" w:cs="Times New Roman"/>
                <w:color w:val="auto"/>
                <w:sz w:val="24"/>
                <w:szCs w:val="24"/>
                <w:shd w:val="clear" w:color="auto" w:fill="E7FFFF"/>
              </w:rPr>
            </w:pPr>
            <w:r w:rsidRPr="00D353B4">
              <w:rPr>
                <w:rFonts w:ascii="Times New Roman" w:hAnsi="Times New Roman" w:cs="Times New Roman"/>
                <w:color w:val="auto"/>
                <w:sz w:val="24"/>
                <w:szCs w:val="24"/>
              </w:rPr>
              <w:t>Majewski T. Miejsce celów, problemów i hipotez w procesie badań naukowych. Wydawnictwo Akademii Obrony Narodowej Warszawa 2003.</w:t>
            </w:r>
          </w:p>
          <w:p w14:paraId="6BE8EDE8" w14:textId="77777777" w:rsidR="002950C1" w:rsidRPr="00D353B4" w:rsidRDefault="002950C1" w:rsidP="002950C1">
            <w:pPr>
              <w:pStyle w:val="Nagwek1"/>
              <w:keepNext w:val="0"/>
              <w:keepLines w:val="0"/>
              <w:numPr>
                <w:ilvl w:val="0"/>
                <w:numId w:val="92"/>
              </w:numPr>
              <w:spacing w:before="0"/>
              <w:rPr>
                <w:rFonts w:ascii="Times New Roman" w:hAnsi="Times New Roman" w:cs="Times New Roman"/>
                <w:color w:val="auto"/>
                <w:sz w:val="24"/>
                <w:szCs w:val="24"/>
                <w:shd w:val="clear" w:color="auto" w:fill="E7FFFF"/>
              </w:rPr>
            </w:pPr>
            <w:r w:rsidRPr="00D353B4">
              <w:rPr>
                <w:rFonts w:ascii="Times New Roman" w:hAnsi="Times New Roman" w:cs="Times New Roman"/>
                <w:color w:val="auto"/>
                <w:sz w:val="24"/>
                <w:szCs w:val="24"/>
              </w:rPr>
              <w:t xml:space="preserve">Brdulak J., </w:t>
            </w:r>
            <w:r w:rsidRPr="00D353B4">
              <w:rPr>
                <w:rFonts w:ascii="Times New Roman" w:hAnsi="Times New Roman" w:cs="Times New Roman"/>
                <w:color w:val="auto"/>
                <w:sz w:val="24"/>
                <w:szCs w:val="24"/>
                <w:shd w:val="clear" w:color="auto" w:fill="FFFFFF"/>
              </w:rPr>
              <w:t xml:space="preserve">Zasady techniczne pisania prac dyplomowych o tematyce ekonomicznej wyd. 4. </w:t>
            </w:r>
            <w:r w:rsidRPr="00D353B4">
              <w:rPr>
                <w:rFonts w:ascii="Times New Roman" w:hAnsi="Times New Roman" w:cs="Times New Roman"/>
                <w:color w:val="auto"/>
                <w:sz w:val="24"/>
                <w:szCs w:val="24"/>
              </w:rPr>
              <w:t xml:space="preserve">Wydawnictwo Naukowe SGH, Warszawa 2021. </w:t>
            </w:r>
          </w:p>
          <w:p w14:paraId="61FBCC79" w14:textId="77777777" w:rsidR="002950C1" w:rsidRPr="00D353B4" w:rsidRDefault="002950C1" w:rsidP="002950C1">
            <w:pPr>
              <w:autoSpaceDE w:val="0"/>
              <w:autoSpaceDN w:val="0"/>
              <w:adjustRightInd w:val="0"/>
              <w:ind w:left="62"/>
            </w:pPr>
            <w:r w:rsidRPr="00D353B4">
              <w:t>Literatura uzupełniająca:</w:t>
            </w:r>
          </w:p>
          <w:p w14:paraId="13E02D14" w14:textId="77777777" w:rsidR="002950C1" w:rsidRPr="00D353B4" w:rsidRDefault="002950C1" w:rsidP="002950C1">
            <w:pPr>
              <w:numPr>
                <w:ilvl w:val="0"/>
                <w:numId w:val="92"/>
              </w:numPr>
              <w:shd w:val="clear" w:color="auto" w:fill="FFFFFF"/>
              <w:autoSpaceDE w:val="0"/>
              <w:autoSpaceDN w:val="0"/>
              <w:adjustRightInd w:val="0"/>
            </w:pPr>
            <w:r w:rsidRPr="00D353B4">
              <w:t>Majchrzak J., Mendel T., Metodyka pisania prac magisterskich i dyplomowych, wraz z przygotowaniem ich do obrony lub publikacji, Wydawnictwo Naukowe Uniwersytetu Ekonomicznego w Poznaniu, Poznań 2019</w:t>
            </w:r>
          </w:p>
          <w:p w14:paraId="1A2E1A0E" w14:textId="77777777" w:rsidR="002950C1" w:rsidRPr="00D353B4" w:rsidRDefault="002950C1" w:rsidP="002950C1">
            <w:pPr>
              <w:numPr>
                <w:ilvl w:val="0"/>
                <w:numId w:val="92"/>
              </w:numPr>
              <w:shd w:val="clear" w:color="auto" w:fill="FFFFFF"/>
              <w:autoSpaceDE w:val="0"/>
              <w:autoSpaceDN w:val="0"/>
              <w:adjustRightInd w:val="0"/>
            </w:pPr>
            <w:r w:rsidRPr="00D353B4">
              <w:t>Poskrobko B., Borys T., Czaja S., Poskrobko T., Warsztat Naukowy Ekonomisty, Wydawnictwo Ekonomia i Środowisko Białystok 2020</w:t>
            </w:r>
          </w:p>
        </w:tc>
      </w:tr>
      <w:tr w:rsidR="00D353B4" w:rsidRPr="00D353B4" w14:paraId="2C3D4F21" w14:textId="77777777" w:rsidTr="002950C1">
        <w:trPr>
          <w:trHeight w:val="312"/>
        </w:trPr>
        <w:tc>
          <w:tcPr>
            <w:tcW w:w="1718" w:type="pct"/>
            <w:shd w:val="clear" w:color="auto" w:fill="auto"/>
            <w:vAlign w:val="center"/>
          </w:tcPr>
          <w:p w14:paraId="21F20C2C" w14:textId="77777777" w:rsidR="002950C1" w:rsidRPr="00D353B4" w:rsidRDefault="002950C1" w:rsidP="002950C1">
            <w:r w:rsidRPr="00D353B4">
              <w:t>Planowane formy/działania/metody dydaktyczne</w:t>
            </w:r>
          </w:p>
        </w:tc>
        <w:tc>
          <w:tcPr>
            <w:tcW w:w="3282" w:type="pct"/>
            <w:gridSpan w:val="3"/>
            <w:shd w:val="clear" w:color="auto" w:fill="auto"/>
            <w:vAlign w:val="center"/>
          </w:tcPr>
          <w:p w14:paraId="5DC9BD0A" w14:textId="77777777" w:rsidR="002950C1" w:rsidRPr="00D353B4" w:rsidRDefault="002950C1" w:rsidP="002950C1">
            <w:pPr>
              <w:autoSpaceDE w:val="0"/>
              <w:autoSpaceDN w:val="0"/>
              <w:adjustRightInd w:val="0"/>
            </w:pPr>
            <w:r w:rsidRPr="00D353B4">
              <w:rPr>
                <w:spacing w:val="-2"/>
              </w:rPr>
              <w:t>Seminarium dyplomowe 1 ma charakter zajęć konsultacyjnych polegających głównie na doradzaniu w sposobie konstruowania projektów licencjackich.</w:t>
            </w:r>
            <w:r w:rsidRPr="00D353B4">
              <w:t xml:space="preserve"> </w:t>
            </w:r>
          </w:p>
          <w:p w14:paraId="1F66064C" w14:textId="77777777" w:rsidR="002950C1" w:rsidRPr="00D353B4" w:rsidRDefault="002950C1" w:rsidP="002950C1">
            <w:pPr>
              <w:autoSpaceDE w:val="0"/>
              <w:autoSpaceDN w:val="0"/>
              <w:adjustRightInd w:val="0"/>
            </w:pPr>
            <w:r w:rsidRPr="00D353B4">
              <w:t>Zajęcia odbywają się w sali dydaktycznej, w salach komputerowych oraz w czytelni.</w:t>
            </w:r>
          </w:p>
          <w:p w14:paraId="280C4709" w14:textId="77777777" w:rsidR="002950C1" w:rsidRPr="00D353B4" w:rsidRDefault="002950C1" w:rsidP="002950C1">
            <w:pPr>
              <w:autoSpaceDE w:val="0"/>
              <w:autoSpaceDN w:val="0"/>
              <w:adjustRightInd w:val="0"/>
            </w:pPr>
            <w:r w:rsidRPr="00D353B4">
              <w:t>Podczas tych zajęć studenci:</w:t>
            </w:r>
          </w:p>
          <w:p w14:paraId="7A0DEB4C" w14:textId="77777777" w:rsidR="002950C1" w:rsidRPr="00D353B4" w:rsidRDefault="002950C1" w:rsidP="002950C1">
            <w:pPr>
              <w:numPr>
                <w:ilvl w:val="0"/>
                <w:numId w:val="88"/>
              </w:numPr>
              <w:autoSpaceDE w:val="0"/>
              <w:autoSpaceDN w:val="0"/>
              <w:adjustRightInd w:val="0"/>
            </w:pPr>
            <w:r w:rsidRPr="00D353B4">
              <w:t xml:space="preserve">poznają metody wyszukiwania i korzystania z pozycji zwartych i ciągłych w zasobach biblioteki uczelni, </w:t>
            </w:r>
          </w:p>
          <w:p w14:paraId="0308CA4F" w14:textId="77777777" w:rsidR="002950C1" w:rsidRPr="00D353B4" w:rsidRDefault="002950C1" w:rsidP="002950C1">
            <w:pPr>
              <w:numPr>
                <w:ilvl w:val="0"/>
                <w:numId w:val="88"/>
              </w:numPr>
              <w:autoSpaceDE w:val="0"/>
              <w:autoSpaceDN w:val="0"/>
              <w:adjustRightInd w:val="0"/>
            </w:pPr>
            <w:r w:rsidRPr="00D353B4">
              <w:t xml:space="preserve">opracowują, a następnie prezentują - </w:t>
            </w:r>
            <w:r w:rsidRPr="00D353B4">
              <w:rPr>
                <w:rFonts w:eastAsia="FreeSans"/>
              </w:rPr>
              <w:t>z wykorzystaniem technik multimedialnych -</w:t>
            </w:r>
            <w:r w:rsidRPr="00D353B4">
              <w:t xml:space="preserve"> zagadnienia związane z tematyką pracy dyplomowej,</w:t>
            </w:r>
          </w:p>
          <w:p w14:paraId="0345EA61" w14:textId="77777777" w:rsidR="002950C1" w:rsidRPr="00D353B4" w:rsidRDefault="002950C1" w:rsidP="002950C1">
            <w:pPr>
              <w:autoSpaceDE w:val="0"/>
              <w:autoSpaceDN w:val="0"/>
              <w:adjustRightInd w:val="0"/>
            </w:pPr>
            <w:r w:rsidRPr="00D353B4">
              <w:t>zapoznają się z wymogami obowiązującymi przy realizacji pracy badawczej, kształtują umiejętności przygotowania wystąpień publicznych</w:t>
            </w:r>
          </w:p>
        </w:tc>
      </w:tr>
      <w:tr w:rsidR="00D353B4" w:rsidRPr="00D353B4" w14:paraId="11C3E803" w14:textId="77777777" w:rsidTr="002950C1">
        <w:trPr>
          <w:trHeight w:val="312"/>
        </w:trPr>
        <w:tc>
          <w:tcPr>
            <w:tcW w:w="1718" w:type="pct"/>
            <w:shd w:val="clear" w:color="auto" w:fill="auto"/>
            <w:vAlign w:val="center"/>
          </w:tcPr>
          <w:p w14:paraId="47115ED4" w14:textId="77777777" w:rsidR="002950C1" w:rsidRPr="00D353B4" w:rsidRDefault="002950C1" w:rsidP="002950C1">
            <w:r w:rsidRPr="00D353B4">
              <w:t>Sposoby weryfikacji oraz formy dokumentowania osiągniętych efektów kształcenia</w:t>
            </w:r>
          </w:p>
        </w:tc>
        <w:tc>
          <w:tcPr>
            <w:tcW w:w="3282" w:type="pct"/>
            <w:gridSpan w:val="3"/>
            <w:shd w:val="clear" w:color="auto" w:fill="auto"/>
            <w:vAlign w:val="center"/>
          </w:tcPr>
          <w:p w14:paraId="006FC5E8" w14:textId="77777777" w:rsidR="002950C1" w:rsidRPr="00D353B4" w:rsidRDefault="002950C1" w:rsidP="002950C1">
            <w:r w:rsidRPr="00D353B4">
              <w:t>Sposoby weryfikacji</w:t>
            </w:r>
          </w:p>
          <w:p w14:paraId="5B08156B" w14:textId="77777777" w:rsidR="002950C1" w:rsidRPr="00D353B4" w:rsidRDefault="002950C1" w:rsidP="002950C1">
            <w:r w:rsidRPr="00D353B4">
              <w:t xml:space="preserve">W1, W2, W3, W4 - ocena prezentowanych celów pracy dyplomowej oraz metod wykorzystanych w badaniach własnych. </w:t>
            </w:r>
          </w:p>
          <w:p w14:paraId="602A964B" w14:textId="77777777" w:rsidR="002950C1" w:rsidRPr="00D353B4" w:rsidRDefault="002950C1" w:rsidP="002950C1">
            <w:r w:rsidRPr="00D353B4">
              <w:t>U1, U2, U3, U4 - Weryfikacja wyników badań.</w:t>
            </w:r>
          </w:p>
          <w:p w14:paraId="5CD49A2E" w14:textId="77777777" w:rsidR="002950C1" w:rsidRPr="00D353B4" w:rsidRDefault="002950C1" w:rsidP="002950C1">
            <w:r w:rsidRPr="00D353B4">
              <w:t>K1 - Ocena pracy na forum grupy seminaryjnej,</w:t>
            </w:r>
          </w:p>
          <w:p w14:paraId="632BB5DE" w14:textId="77777777" w:rsidR="002950C1" w:rsidRPr="00D353B4" w:rsidRDefault="002950C1" w:rsidP="002950C1">
            <w:r w:rsidRPr="00D353B4">
              <w:t>K2 - Udział w dyskusji - ocena aktywności na zajęciach,</w:t>
            </w:r>
          </w:p>
          <w:p w14:paraId="1EECF9B7" w14:textId="77777777" w:rsidR="002950C1" w:rsidRPr="00D353B4" w:rsidRDefault="002950C1" w:rsidP="002950C1">
            <w:r w:rsidRPr="00D353B4">
              <w:lastRenderedPageBreak/>
              <w:t>K3 - Ocena pracy studenta w charakterze lidera i członka zespołu wykonującego ćwiczenie.</w:t>
            </w:r>
          </w:p>
          <w:p w14:paraId="0434A2D2" w14:textId="77777777" w:rsidR="002950C1" w:rsidRPr="00D353B4" w:rsidRDefault="002950C1" w:rsidP="002950C1">
            <w:r w:rsidRPr="00D353B4">
              <w:t xml:space="preserve">Formy dokumentowania osiągniętych wyników: </w:t>
            </w:r>
          </w:p>
          <w:p w14:paraId="725714BF" w14:textId="77777777" w:rsidR="002950C1" w:rsidRPr="00D353B4" w:rsidRDefault="002950C1" w:rsidP="002950C1">
            <w:pPr>
              <w:autoSpaceDE w:val="0"/>
              <w:autoSpaceDN w:val="0"/>
              <w:adjustRightInd w:val="0"/>
            </w:pPr>
            <w:r w:rsidRPr="00D353B4">
              <w:t>Dziennik prowadzącego, prezentacje poszczególnych etapów projektu licencjackiego w systemie Power Point. Konspekt pracy jako forma zaliczenia semestru.</w:t>
            </w:r>
          </w:p>
        </w:tc>
      </w:tr>
      <w:tr w:rsidR="00D353B4" w:rsidRPr="00D353B4" w14:paraId="1CE761F8" w14:textId="77777777" w:rsidTr="002950C1">
        <w:trPr>
          <w:trHeight w:val="312"/>
        </w:trPr>
        <w:tc>
          <w:tcPr>
            <w:tcW w:w="1718" w:type="pct"/>
            <w:shd w:val="clear" w:color="auto" w:fill="auto"/>
            <w:vAlign w:val="center"/>
          </w:tcPr>
          <w:p w14:paraId="23A8820D" w14:textId="77777777" w:rsidR="002950C1" w:rsidRPr="00D353B4" w:rsidRDefault="002950C1" w:rsidP="002950C1">
            <w:r w:rsidRPr="00D353B4">
              <w:lastRenderedPageBreak/>
              <w:t>Elementy i wagi mające wpływ na ocenę końcową</w:t>
            </w:r>
          </w:p>
        </w:tc>
        <w:tc>
          <w:tcPr>
            <w:tcW w:w="3282" w:type="pct"/>
            <w:gridSpan w:val="3"/>
            <w:shd w:val="clear" w:color="auto" w:fill="auto"/>
            <w:vAlign w:val="center"/>
          </w:tcPr>
          <w:p w14:paraId="1291E0BA" w14:textId="77777777" w:rsidR="002950C1" w:rsidRPr="00D353B4" w:rsidRDefault="002950C1" w:rsidP="002950C1">
            <w:pPr>
              <w:pStyle w:val="Akapitzlist"/>
              <w:autoSpaceDE w:val="0"/>
              <w:adjustRightInd w:val="0"/>
              <w:ind w:left="426" w:hanging="426"/>
              <w:rPr>
                <w:rFonts w:ascii="Times New Roman" w:hAnsi="Times New Roman"/>
                <w:sz w:val="24"/>
                <w:szCs w:val="24"/>
              </w:rPr>
            </w:pPr>
            <w:r w:rsidRPr="00D353B4">
              <w:rPr>
                <w:rFonts w:ascii="Times New Roman" w:hAnsi="Times New Roman"/>
                <w:sz w:val="24"/>
                <w:szCs w:val="24"/>
              </w:rPr>
              <w:t>Kryteria oceny z przedmiotu</w:t>
            </w:r>
          </w:p>
          <w:p w14:paraId="0166F54C" w14:textId="77777777" w:rsidR="002950C1" w:rsidRPr="00D353B4" w:rsidRDefault="002950C1" w:rsidP="002950C1">
            <w:pPr>
              <w:autoSpaceDE w:val="0"/>
              <w:autoSpaceDN w:val="0"/>
              <w:adjustRightInd w:val="0"/>
            </w:pPr>
            <w:r w:rsidRPr="00D353B4">
              <w:t>Na ocenę końcową składa się:</w:t>
            </w:r>
          </w:p>
          <w:p w14:paraId="65DD2126" w14:textId="77777777" w:rsidR="002950C1" w:rsidRPr="00D353B4" w:rsidRDefault="002950C1" w:rsidP="002950C1">
            <w:pPr>
              <w:pStyle w:val="Akapitzlist"/>
              <w:numPr>
                <w:ilvl w:val="0"/>
                <w:numId w:val="17"/>
              </w:numPr>
              <w:suppressAutoHyphens w:val="0"/>
              <w:autoSpaceDE w:val="0"/>
              <w:adjustRightInd w:val="0"/>
              <w:spacing w:line="240" w:lineRule="auto"/>
              <w:ind w:left="459" w:hanging="284"/>
              <w:contextualSpacing/>
              <w:jc w:val="left"/>
              <w:textAlignment w:val="auto"/>
              <w:rPr>
                <w:rFonts w:ascii="Times New Roman" w:hAnsi="Times New Roman"/>
                <w:sz w:val="24"/>
                <w:szCs w:val="24"/>
              </w:rPr>
            </w:pPr>
            <w:r w:rsidRPr="00D353B4">
              <w:rPr>
                <w:rFonts w:ascii="Times New Roman" w:hAnsi="Times New Roman"/>
                <w:sz w:val="24"/>
                <w:szCs w:val="24"/>
              </w:rPr>
              <w:t xml:space="preserve">aktywność na zajęciach, </w:t>
            </w:r>
          </w:p>
          <w:p w14:paraId="6F4DA604" w14:textId="77777777" w:rsidR="002950C1" w:rsidRPr="00D353B4" w:rsidRDefault="002950C1" w:rsidP="002950C1">
            <w:pPr>
              <w:pStyle w:val="Akapitzlist"/>
              <w:numPr>
                <w:ilvl w:val="0"/>
                <w:numId w:val="17"/>
              </w:numPr>
              <w:suppressAutoHyphens w:val="0"/>
              <w:autoSpaceDE w:val="0"/>
              <w:adjustRightInd w:val="0"/>
              <w:spacing w:line="240" w:lineRule="auto"/>
              <w:ind w:left="459" w:hanging="284"/>
              <w:contextualSpacing/>
              <w:jc w:val="left"/>
              <w:textAlignment w:val="auto"/>
              <w:rPr>
                <w:rFonts w:ascii="Times New Roman" w:hAnsi="Times New Roman"/>
                <w:sz w:val="24"/>
                <w:szCs w:val="24"/>
              </w:rPr>
            </w:pPr>
            <w:r w:rsidRPr="00D353B4">
              <w:rPr>
                <w:rFonts w:ascii="Times New Roman" w:hAnsi="Times New Roman"/>
                <w:sz w:val="24"/>
                <w:szCs w:val="24"/>
              </w:rPr>
              <w:t>ocena prezentacji założeń i metod w projekcie licencjackim na forum grupy seminaryjnej.</w:t>
            </w:r>
          </w:p>
          <w:p w14:paraId="10E6CC62" w14:textId="77777777" w:rsidR="002950C1" w:rsidRPr="00D353B4" w:rsidRDefault="002950C1" w:rsidP="002950C1">
            <w:pPr>
              <w:pStyle w:val="Akapitzlist"/>
              <w:numPr>
                <w:ilvl w:val="0"/>
                <w:numId w:val="17"/>
              </w:numPr>
              <w:suppressAutoHyphens w:val="0"/>
              <w:autoSpaceDE w:val="0"/>
              <w:adjustRightInd w:val="0"/>
              <w:spacing w:line="240" w:lineRule="auto"/>
              <w:ind w:left="459" w:hanging="284"/>
              <w:contextualSpacing/>
              <w:jc w:val="left"/>
              <w:textAlignment w:val="auto"/>
              <w:rPr>
                <w:rFonts w:ascii="Times New Roman" w:hAnsi="Times New Roman"/>
                <w:sz w:val="24"/>
                <w:szCs w:val="24"/>
              </w:rPr>
            </w:pPr>
            <w:r w:rsidRPr="00D353B4">
              <w:rPr>
                <w:rFonts w:ascii="Times New Roman" w:hAnsi="Times New Roman"/>
                <w:sz w:val="24"/>
                <w:szCs w:val="24"/>
              </w:rPr>
              <w:t>ocena treści zawartych w projekcie licencjackim (przy omawianiu poszczególnych etapów).</w:t>
            </w:r>
          </w:p>
          <w:p w14:paraId="013B98DB" w14:textId="77777777" w:rsidR="002950C1" w:rsidRPr="00D353B4" w:rsidRDefault="002950C1" w:rsidP="002950C1">
            <w:r w:rsidRPr="00D353B4">
              <w:t xml:space="preserve">Formy dokumentowania osiągniętych wyników: </w:t>
            </w:r>
          </w:p>
          <w:p w14:paraId="6663C773" w14:textId="77777777" w:rsidR="002950C1" w:rsidRPr="00D353B4" w:rsidRDefault="002950C1" w:rsidP="002950C1">
            <w:r w:rsidRPr="00D353B4">
              <w:t xml:space="preserve">Dziennik prowadzącego, prezentacje studentów w systemie Power Point. </w:t>
            </w:r>
          </w:p>
        </w:tc>
      </w:tr>
      <w:tr w:rsidR="00D353B4" w:rsidRPr="00D353B4" w14:paraId="6139DB0C" w14:textId="77777777" w:rsidTr="00F83443">
        <w:trPr>
          <w:trHeight w:val="312"/>
        </w:trPr>
        <w:tc>
          <w:tcPr>
            <w:tcW w:w="1718" w:type="pct"/>
            <w:vMerge w:val="restart"/>
            <w:shd w:val="clear" w:color="auto" w:fill="auto"/>
            <w:vAlign w:val="center"/>
          </w:tcPr>
          <w:p w14:paraId="73A62834" w14:textId="77777777" w:rsidR="002950C1" w:rsidRPr="00D353B4" w:rsidRDefault="002950C1" w:rsidP="002950C1"/>
        </w:tc>
        <w:tc>
          <w:tcPr>
            <w:tcW w:w="2031" w:type="pct"/>
            <w:shd w:val="clear" w:color="auto" w:fill="auto"/>
            <w:vAlign w:val="center"/>
          </w:tcPr>
          <w:p w14:paraId="48614D2C" w14:textId="77777777" w:rsidR="002950C1" w:rsidRPr="00D353B4" w:rsidRDefault="002950C1" w:rsidP="002950C1">
            <w:pPr>
              <w:jc w:val="center"/>
            </w:pPr>
            <w:r w:rsidRPr="00D353B4">
              <w:t>Forma zajęć</w:t>
            </w:r>
          </w:p>
        </w:tc>
        <w:tc>
          <w:tcPr>
            <w:tcW w:w="782" w:type="pct"/>
            <w:shd w:val="clear" w:color="auto" w:fill="auto"/>
            <w:vAlign w:val="center"/>
          </w:tcPr>
          <w:p w14:paraId="57DA7B9B" w14:textId="77777777" w:rsidR="002950C1" w:rsidRPr="00D353B4" w:rsidRDefault="002950C1" w:rsidP="002950C1">
            <w:pPr>
              <w:tabs>
                <w:tab w:val="left" w:pos="1027"/>
              </w:tabs>
              <w:ind w:left="-107" w:right="-107"/>
              <w:jc w:val="center"/>
            </w:pPr>
            <w:r w:rsidRPr="00D353B4">
              <w:t>Liczba godzin</w:t>
            </w:r>
          </w:p>
        </w:tc>
        <w:tc>
          <w:tcPr>
            <w:tcW w:w="469" w:type="pct"/>
            <w:shd w:val="clear" w:color="auto" w:fill="auto"/>
            <w:vAlign w:val="center"/>
          </w:tcPr>
          <w:p w14:paraId="73C4D55A" w14:textId="4FBAA265" w:rsidR="002950C1" w:rsidRPr="00D353B4" w:rsidRDefault="002950C1" w:rsidP="002950C1">
            <w:pPr>
              <w:ind w:left="-106" w:right="-107"/>
              <w:jc w:val="center"/>
            </w:pPr>
            <w:r w:rsidRPr="00D353B4">
              <w:t>ECTS</w:t>
            </w:r>
          </w:p>
        </w:tc>
      </w:tr>
      <w:tr w:rsidR="00D353B4" w:rsidRPr="00D353B4" w14:paraId="0F2EC348" w14:textId="77777777" w:rsidTr="002950C1">
        <w:trPr>
          <w:trHeight w:val="312"/>
        </w:trPr>
        <w:tc>
          <w:tcPr>
            <w:tcW w:w="1718" w:type="pct"/>
            <w:vMerge/>
            <w:shd w:val="clear" w:color="auto" w:fill="auto"/>
            <w:vAlign w:val="center"/>
          </w:tcPr>
          <w:p w14:paraId="03955738" w14:textId="77777777" w:rsidR="002950C1" w:rsidRPr="00D353B4" w:rsidRDefault="002950C1" w:rsidP="002950C1"/>
        </w:tc>
        <w:tc>
          <w:tcPr>
            <w:tcW w:w="3282" w:type="pct"/>
            <w:gridSpan w:val="3"/>
            <w:shd w:val="clear" w:color="auto" w:fill="auto"/>
            <w:vAlign w:val="center"/>
          </w:tcPr>
          <w:p w14:paraId="133FBC7D" w14:textId="77777777" w:rsidR="002950C1" w:rsidRPr="00D353B4" w:rsidRDefault="002950C1" w:rsidP="002950C1">
            <w:pPr>
              <w:jc w:val="center"/>
            </w:pPr>
            <w:r w:rsidRPr="00D353B4">
              <w:t>Zajęcia kontaktowe</w:t>
            </w:r>
          </w:p>
        </w:tc>
      </w:tr>
      <w:tr w:rsidR="00D353B4" w:rsidRPr="00D353B4" w14:paraId="12E4F2AE" w14:textId="77777777" w:rsidTr="00F83443">
        <w:trPr>
          <w:trHeight w:val="312"/>
        </w:trPr>
        <w:tc>
          <w:tcPr>
            <w:tcW w:w="1718" w:type="pct"/>
            <w:vMerge/>
            <w:shd w:val="clear" w:color="auto" w:fill="auto"/>
            <w:vAlign w:val="center"/>
          </w:tcPr>
          <w:p w14:paraId="100659A8" w14:textId="77777777" w:rsidR="002950C1" w:rsidRPr="00D353B4" w:rsidRDefault="002950C1" w:rsidP="002950C1"/>
        </w:tc>
        <w:tc>
          <w:tcPr>
            <w:tcW w:w="2031" w:type="pct"/>
            <w:shd w:val="clear" w:color="auto" w:fill="auto"/>
            <w:vAlign w:val="center"/>
          </w:tcPr>
          <w:p w14:paraId="5EAA33DB" w14:textId="77777777" w:rsidR="002950C1" w:rsidRPr="00D353B4" w:rsidRDefault="002950C1" w:rsidP="002950C1">
            <w:r w:rsidRPr="00D353B4">
              <w:t>Ćwiczenia laboratoryjne</w:t>
            </w:r>
          </w:p>
        </w:tc>
        <w:tc>
          <w:tcPr>
            <w:tcW w:w="782" w:type="pct"/>
            <w:shd w:val="clear" w:color="auto" w:fill="auto"/>
            <w:vAlign w:val="center"/>
          </w:tcPr>
          <w:p w14:paraId="429450BE" w14:textId="77777777" w:rsidR="002950C1" w:rsidRPr="00D353B4" w:rsidRDefault="002950C1" w:rsidP="002950C1">
            <w:pPr>
              <w:jc w:val="center"/>
            </w:pPr>
            <w:r w:rsidRPr="00D353B4">
              <w:t>18</w:t>
            </w:r>
          </w:p>
        </w:tc>
        <w:tc>
          <w:tcPr>
            <w:tcW w:w="469" w:type="pct"/>
            <w:shd w:val="clear" w:color="auto" w:fill="auto"/>
            <w:vAlign w:val="center"/>
          </w:tcPr>
          <w:p w14:paraId="4EEA7059" w14:textId="55E673B4" w:rsidR="002950C1" w:rsidRPr="00D353B4" w:rsidRDefault="002950C1" w:rsidP="002950C1">
            <w:pPr>
              <w:jc w:val="center"/>
            </w:pPr>
            <w:r w:rsidRPr="00D353B4">
              <w:t>0,7</w:t>
            </w:r>
          </w:p>
        </w:tc>
      </w:tr>
      <w:tr w:rsidR="00D353B4" w:rsidRPr="00D353B4" w14:paraId="54725BA1" w14:textId="77777777" w:rsidTr="00F83443">
        <w:trPr>
          <w:trHeight w:val="312"/>
        </w:trPr>
        <w:tc>
          <w:tcPr>
            <w:tcW w:w="1718" w:type="pct"/>
            <w:vMerge/>
            <w:shd w:val="clear" w:color="auto" w:fill="auto"/>
            <w:vAlign w:val="center"/>
          </w:tcPr>
          <w:p w14:paraId="743EC9B6" w14:textId="77777777" w:rsidR="002950C1" w:rsidRPr="00D353B4" w:rsidRDefault="002950C1" w:rsidP="002950C1"/>
        </w:tc>
        <w:tc>
          <w:tcPr>
            <w:tcW w:w="2031" w:type="pct"/>
            <w:shd w:val="clear" w:color="auto" w:fill="auto"/>
            <w:vAlign w:val="center"/>
          </w:tcPr>
          <w:p w14:paraId="27CD366B" w14:textId="77777777" w:rsidR="002950C1" w:rsidRPr="00D353B4" w:rsidRDefault="002950C1" w:rsidP="002950C1">
            <w:r w:rsidRPr="00D353B4">
              <w:t>Przysposobienie biblioteczne</w:t>
            </w:r>
          </w:p>
        </w:tc>
        <w:tc>
          <w:tcPr>
            <w:tcW w:w="782" w:type="pct"/>
            <w:shd w:val="clear" w:color="auto" w:fill="auto"/>
            <w:vAlign w:val="center"/>
          </w:tcPr>
          <w:p w14:paraId="06AD5E8C" w14:textId="77777777" w:rsidR="002950C1" w:rsidRPr="00D353B4" w:rsidRDefault="002950C1" w:rsidP="002950C1">
            <w:pPr>
              <w:jc w:val="center"/>
            </w:pPr>
            <w:r w:rsidRPr="00D353B4">
              <w:t>2</w:t>
            </w:r>
          </w:p>
        </w:tc>
        <w:tc>
          <w:tcPr>
            <w:tcW w:w="469" w:type="pct"/>
            <w:shd w:val="clear" w:color="auto" w:fill="auto"/>
            <w:vAlign w:val="center"/>
          </w:tcPr>
          <w:p w14:paraId="4410D2C3" w14:textId="02F26E39" w:rsidR="002950C1" w:rsidRPr="00D353B4" w:rsidRDefault="002950C1" w:rsidP="002950C1">
            <w:pPr>
              <w:jc w:val="center"/>
            </w:pPr>
            <w:r w:rsidRPr="00D353B4">
              <w:t>0,1</w:t>
            </w:r>
          </w:p>
        </w:tc>
      </w:tr>
      <w:tr w:rsidR="00D353B4" w:rsidRPr="00D353B4" w14:paraId="7FE210EA" w14:textId="77777777" w:rsidTr="00F83443">
        <w:trPr>
          <w:trHeight w:val="312"/>
        </w:trPr>
        <w:tc>
          <w:tcPr>
            <w:tcW w:w="1718" w:type="pct"/>
            <w:vMerge/>
            <w:shd w:val="clear" w:color="auto" w:fill="auto"/>
            <w:vAlign w:val="center"/>
          </w:tcPr>
          <w:p w14:paraId="1D148056" w14:textId="77777777" w:rsidR="002950C1" w:rsidRPr="00D353B4" w:rsidRDefault="002950C1" w:rsidP="002950C1"/>
        </w:tc>
        <w:tc>
          <w:tcPr>
            <w:tcW w:w="2031" w:type="pct"/>
            <w:shd w:val="clear" w:color="auto" w:fill="auto"/>
            <w:vAlign w:val="center"/>
          </w:tcPr>
          <w:p w14:paraId="368C2FBF" w14:textId="77777777" w:rsidR="002950C1" w:rsidRPr="00D353B4" w:rsidRDefault="002950C1" w:rsidP="002950C1">
            <w:r w:rsidRPr="00D353B4">
              <w:t>Razem godziny kontaktowe</w:t>
            </w:r>
          </w:p>
        </w:tc>
        <w:tc>
          <w:tcPr>
            <w:tcW w:w="782" w:type="pct"/>
            <w:shd w:val="clear" w:color="auto" w:fill="auto"/>
            <w:vAlign w:val="center"/>
          </w:tcPr>
          <w:p w14:paraId="3B107752" w14:textId="34E612E4" w:rsidR="002950C1" w:rsidRPr="00D353B4" w:rsidRDefault="002950C1" w:rsidP="002950C1">
            <w:pPr>
              <w:jc w:val="center"/>
            </w:pPr>
            <w:r w:rsidRPr="00D353B4">
              <w:t>20</w:t>
            </w:r>
          </w:p>
        </w:tc>
        <w:tc>
          <w:tcPr>
            <w:tcW w:w="469" w:type="pct"/>
            <w:shd w:val="clear" w:color="auto" w:fill="auto"/>
            <w:vAlign w:val="center"/>
          </w:tcPr>
          <w:p w14:paraId="01BE62D4" w14:textId="750F71F2" w:rsidR="002950C1" w:rsidRPr="00D353B4" w:rsidRDefault="002950C1" w:rsidP="002950C1">
            <w:pPr>
              <w:jc w:val="center"/>
            </w:pPr>
            <w:r w:rsidRPr="00D353B4">
              <w:t>0,8</w:t>
            </w:r>
          </w:p>
        </w:tc>
      </w:tr>
      <w:tr w:rsidR="00D353B4" w:rsidRPr="00D353B4" w14:paraId="5813EC19" w14:textId="77777777" w:rsidTr="002950C1">
        <w:trPr>
          <w:trHeight w:val="312"/>
        </w:trPr>
        <w:tc>
          <w:tcPr>
            <w:tcW w:w="1718" w:type="pct"/>
            <w:vMerge/>
            <w:shd w:val="clear" w:color="auto" w:fill="auto"/>
            <w:vAlign w:val="center"/>
          </w:tcPr>
          <w:p w14:paraId="1EAFE02A" w14:textId="77777777" w:rsidR="002950C1" w:rsidRPr="00D353B4" w:rsidRDefault="002950C1" w:rsidP="002950C1"/>
        </w:tc>
        <w:tc>
          <w:tcPr>
            <w:tcW w:w="3282" w:type="pct"/>
            <w:gridSpan w:val="3"/>
            <w:shd w:val="clear" w:color="auto" w:fill="auto"/>
            <w:vAlign w:val="center"/>
          </w:tcPr>
          <w:p w14:paraId="5C377F1A" w14:textId="77777777" w:rsidR="002950C1" w:rsidRPr="00D353B4" w:rsidRDefault="002950C1" w:rsidP="002950C1">
            <w:pPr>
              <w:jc w:val="center"/>
            </w:pPr>
            <w:r w:rsidRPr="00D353B4">
              <w:t>Zajęcia niekontaktowe</w:t>
            </w:r>
          </w:p>
        </w:tc>
      </w:tr>
      <w:tr w:rsidR="00D353B4" w:rsidRPr="00D353B4" w14:paraId="64E44B54" w14:textId="77777777" w:rsidTr="00F83443">
        <w:trPr>
          <w:trHeight w:val="312"/>
        </w:trPr>
        <w:tc>
          <w:tcPr>
            <w:tcW w:w="1718" w:type="pct"/>
            <w:vMerge/>
            <w:shd w:val="clear" w:color="auto" w:fill="auto"/>
            <w:vAlign w:val="center"/>
          </w:tcPr>
          <w:p w14:paraId="0F556B41" w14:textId="77777777" w:rsidR="002950C1" w:rsidRPr="00D353B4" w:rsidRDefault="002950C1" w:rsidP="002950C1"/>
        </w:tc>
        <w:tc>
          <w:tcPr>
            <w:tcW w:w="2031" w:type="pct"/>
            <w:shd w:val="clear" w:color="auto" w:fill="auto"/>
            <w:vAlign w:val="center"/>
          </w:tcPr>
          <w:p w14:paraId="5B004CDE" w14:textId="77777777" w:rsidR="002950C1" w:rsidRPr="00D353B4" w:rsidRDefault="002950C1" w:rsidP="002950C1">
            <w:pPr>
              <w:pStyle w:val="Akapitzlist"/>
              <w:autoSpaceDE w:val="0"/>
              <w:adjustRightInd w:val="0"/>
              <w:spacing w:line="240" w:lineRule="auto"/>
              <w:ind w:left="0" w:firstLine="0"/>
              <w:rPr>
                <w:rFonts w:ascii="Times New Roman" w:hAnsi="Times New Roman"/>
                <w:iCs/>
                <w:sz w:val="24"/>
                <w:szCs w:val="24"/>
              </w:rPr>
            </w:pPr>
            <w:r w:rsidRPr="00D353B4">
              <w:rPr>
                <w:rFonts w:ascii="Times New Roman" w:hAnsi="Times New Roman"/>
                <w:iCs/>
                <w:sz w:val="24"/>
                <w:szCs w:val="24"/>
              </w:rPr>
              <w:t>Studiowanie zalecanej literatury</w:t>
            </w:r>
          </w:p>
        </w:tc>
        <w:tc>
          <w:tcPr>
            <w:tcW w:w="782" w:type="pct"/>
            <w:shd w:val="clear" w:color="auto" w:fill="auto"/>
            <w:vAlign w:val="center"/>
          </w:tcPr>
          <w:p w14:paraId="3591B997" w14:textId="77777777" w:rsidR="002950C1" w:rsidRPr="00D353B4" w:rsidRDefault="002950C1"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26</w:t>
            </w:r>
          </w:p>
        </w:tc>
        <w:tc>
          <w:tcPr>
            <w:tcW w:w="469" w:type="pct"/>
            <w:shd w:val="clear" w:color="auto" w:fill="auto"/>
            <w:vAlign w:val="center"/>
          </w:tcPr>
          <w:p w14:paraId="3289A0A3" w14:textId="5F10EB14" w:rsidR="002950C1" w:rsidRPr="00D353B4" w:rsidRDefault="002950C1"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1,0</w:t>
            </w:r>
          </w:p>
        </w:tc>
      </w:tr>
      <w:tr w:rsidR="00D353B4" w:rsidRPr="00D353B4" w14:paraId="763AB152" w14:textId="77777777" w:rsidTr="00F83443">
        <w:trPr>
          <w:trHeight w:val="312"/>
        </w:trPr>
        <w:tc>
          <w:tcPr>
            <w:tcW w:w="1718" w:type="pct"/>
            <w:vMerge/>
            <w:shd w:val="clear" w:color="auto" w:fill="auto"/>
            <w:vAlign w:val="center"/>
          </w:tcPr>
          <w:p w14:paraId="252AC59C" w14:textId="77777777" w:rsidR="002950C1" w:rsidRPr="00D353B4" w:rsidRDefault="002950C1" w:rsidP="002950C1"/>
        </w:tc>
        <w:tc>
          <w:tcPr>
            <w:tcW w:w="2031" w:type="pct"/>
            <w:shd w:val="clear" w:color="auto" w:fill="auto"/>
            <w:vAlign w:val="center"/>
          </w:tcPr>
          <w:p w14:paraId="74EBC151" w14:textId="77777777" w:rsidR="002950C1" w:rsidRPr="00D353B4" w:rsidRDefault="002950C1" w:rsidP="002950C1">
            <w:pPr>
              <w:pStyle w:val="Akapitzlist"/>
              <w:autoSpaceDE w:val="0"/>
              <w:adjustRightInd w:val="0"/>
              <w:spacing w:line="240" w:lineRule="auto"/>
              <w:ind w:left="0" w:firstLine="0"/>
              <w:rPr>
                <w:rFonts w:ascii="Times New Roman" w:hAnsi="Times New Roman"/>
                <w:sz w:val="24"/>
                <w:szCs w:val="24"/>
              </w:rPr>
            </w:pPr>
            <w:r w:rsidRPr="00D353B4">
              <w:rPr>
                <w:rFonts w:ascii="Times New Roman" w:hAnsi="Times New Roman"/>
                <w:iCs/>
                <w:sz w:val="24"/>
                <w:szCs w:val="24"/>
              </w:rPr>
              <w:t>Przygotowanie teoretycznej części projektu licencjackiego</w:t>
            </w:r>
          </w:p>
        </w:tc>
        <w:tc>
          <w:tcPr>
            <w:tcW w:w="782" w:type="pct"/>
            <w:shd w:val="clear" w:color="auto" w:fill="auto"/>
            <w:vAlign w:val="center"/>
          </w:tcPr>
          <w:p w14:paraId="136443DA" w14:textId="52632E9A" w:rsidR="002950C1" w:rsidRPr="00D353B4" w:rsidRDefault="002950C1"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1</w:t>
            </w:r>
            <w:r w:rsidR="00E40AC7" w:rsidRPr="00D353B4">
              <w:rPr>
                <w:rFonts w:ascii="Times New Roman" w:hAnsi="Times New Roman"/>
                <w:sz w:val="24"/>
                <w:szCs w:val="24"/>
              </w:rPr>
              <w:t>4</w:t>
            </w:r>
          </w:p>
        </w:tc>
        <w:tc>
          <w:tcPr>
            <w:tcW w:w="469" w:type="pct"/>
            <w:shd w:val="clear" w:color="auto" w:fill="auto"/>
            <w:vAlign w:val="center"/>
          </w:tcPr>
          <w:p w14:paraId="088BCCC1" w14:textId="08D63534" w:rsidR="002950C1" w:rsidRPr="00D353B4" w:rsidRDefault="002950C1"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0,</w:t>
            </w:r>
            <w:r w:rsidR="00E40AC7" w:rsidRPr="00D353B4">
              <w:rPr>
                <w:rFonts w:ascii="Times New Roman" w:hAnsi="Times New Roman"/>
                <w:sz w:val="24"/>
                <w:szCs w:val="24"/>
              </w:rPr>
              <w:t>6</w:t>
            </w:r>
          </w:p>
        </w:tc>
      </w:tr>
      <w:tr w:rsidR="00D353B4" w:rsidRPr="00D353B4" w14:paraId="0FB305E5" w14:textId="77777777" w:rsidTr="00F83443">
        <w:trPr>
          <w:trHeight w:val="312"/>
        </w:trPr>
        <w:tc>
          <w:tcPr>
            <w:tcW w:w="1718" w:type="pct"/>
            <w:vMerge/>
            <w:shd w:val="clear" w:color="auto" w:fill="auto"/>
            <w:vAlign w:val="center"/>
          </w:tcPr>
          <w:p w14:paraId="44B1933F" w14:textId="77777777" w:rsidR="002950C1" w:rsidRPr="00D353B4" w:rsidRDefault="002950C1" w:rsidP="002950C1"/>
        </w:tc>
        <w:tc>
          <w:tcPr>
            <w:tcW w:w="2031" w:type="pct"/>
            <w:shd w:val="clear" w:color="auto" w:fill="auto"/>
            <w:vAlign w:val="center"/>
          </w:tcPr>
          <w:p w14:paraId="6B6AA67C" w14:textId="77777777" w:rsidR="002950C1" w:rsidRPr="00D353B4" w:rsidRDefault="002950C1" w:rsidP="002950C1">
            <w:pPr>
              <w:pStyle w:val="Akapitzlist"/>
              <w:autoSpaceDE w:val="0"/>
              <w:adjustRightInd w:val="0"/>
              <w:spacing w:line="240" w:lineRule="auto"/>
              <w:ind w:left="0" w:firstLine="0"/>
              <w:rPr>
                <w:rFonts w:ascii="Times New Roman" w:hAnsi="Times New Roman"/>
                <w:iCs/>
                <w:sz w:val="24"/>
                <w:szCs w:val="24"/>
              </w:rPr>
            </w:pPr>
            <w:r w:rsidRPr="00D353B4">
              <w:rPr>
                <w:rFonts w:ascii="Times New Roman" w:hAnsi="Times New Roman"/>
                <w:iCs/>
                <w:sz w:val="24"/>
                <w:szCs w:val="24"/>
              </w:rPr>
              <w:t>Przygotowanie badań sondażowych</w:t>
            </w:r>
          </w:p>
        </w:tc>
        <w:tc>
          <w:tcPr>
            <w:tcW w:w="782" w:type="pct"/>
            <w:shd w:val="clear" w:color="auto" w:fill="auto"/>
            <w:vAlign w:val="center"/>
          </w:tcPr>
          <w:p w14:paraId="7581D1A3" w14:textId="1A6C4386" w:rsidR="002950C1" w:rsidRPr="00D353B4" w:rsidRDefault="00E40AC7"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5</w:t>
            </w:r>
          </w:p>
        </w:tc>
        <w:tc>
          <w:tcPr>
            <w:tcW w:w="469" w:type="pct"/>
            <w:shd w:val="clear" w:color="auto" w:fill="auto"/>
            <w:vAlign w:val="center"/>
          </w:tcPr>
          <w:p w14:paraId="10545E51" w14:textId="42F53CC8" w:rsidR="002950C1" w:rsidRPr="00D353B4" w:rsidRDefault="002950C1" w:rsidP="002950C1">
            <w:pPr>
              <w:pStyle w:val="Akapitzlist"/>
              <w:autoSpaceDE w:val="0"/>
              <w:adjustRightInd w:val="0"/>
              <w:spacing w:line="240" w:lineRule="auto"/>
              <w:ind w:left="-108" w:firstLine="0"/>
              <w:jc w:val="center"/>
              <w:rPr>
                <w:rFonts w:ascii="Times New Roman" w:hAnsi="Times New Roman"/>
                <w:sz w:val="24"/>
                <w:szCs w:val="24"/>
              </w:rPr>
            </w:pPr>
            <w:r w:rsidRPr="00D353B4">
              <w:rPr>
                <w:rFonts w:ascii="Times New Roman" w:hAnsi="Times New Roman"/>
                <w:sz w:val="24"/>
                <w:szCs w:val="24"/>
              </w:rPr>
              <w:t>0,2</w:t>
            </w:r>
          </w:p>
        </w:tc>
      </w:tr>
      <w:tr w:rsidR="00D353B4" w:rsidRPr="00D353B4" w14:paraId="53BB17A2" w14:textId="77777777" w:rsidTr="00F83443">
        <w:trPr>
          <w:trHeight w:val="312"/>
        </w:trPr>
        <w:tc>
          <w:tcPr>
            <w:tcW w:w="1718" w:type="pct"/>
            <w:vMerge/>
            <w:shd w:val="clear" w:color="auto" w:fill="auto"/>
            <w:vAlign w:val="center"/>
          </w:tcPr>
          <w:p w14:paraId="61F5EC12" w14:textId="77777777" w:rsidR="002950C1" w:rsidRPr="00D353B4" w:rsidRDefault="002950C1" w:rsidP="002950C1"/>
        </w:tc>
        <w:tc>
          <w:tcPr>
            <w:tcW w:w="2031" w:type="pct"/>
            <w:shd w:val="clear" w:color="auto" w:fill="auto"/>
            <w:vAlign w:val="center"/>
          </w:tcPr>
          <w:p w14:paraId="326E4C20" w14:textId="77777777" w:rsidR="002950C1" w:rsidRPr="00D353B4" w:rsidRDefault="002950C1" w:rsidP="002950C1">
            <w:pPr>
              <w:pStyle w:val="Akapitzlist"/>
              <w:autoSpaceDE w:val="0"/>
              <w:adjustRightInd w:val="0"/>
              <w:spacing w:line="240" w:lineRule="auto"/>
              <w:ind w:left="0" w:firstLine="0"/>
              <w:rPr>
                <w:rFonts w:ascii="Times New Roman" w:hAnsi="Times New Roman"/>
                <w:iCs/>
                <w:sz w:val="24"/>
                <w:szCs w:val="24"/>
              </w:rPr>
            </w:pPr>
            <w:r w:rsidRPr="00D353B4">
              <w:rPr>
                <w:rFonts w:ascii="Times New Roman" w:hAnsi="Times New Roman"/>
                <w:iCs/>
                <w:sz w:val="24"/>
                <w:szCs w:val="24"/>
              </w:rPr>
              <w:t>Przygotowanie do zaliczenia poszczególnych etapów prezentacji projektu licencjackiego</w:t>
            </w:r>
          </w:p>
        </w:tc>
        <w:tc>
          <w:tcPr>
            <w:tcW w:w="782" w:type="pct"/>
            <w:shd w:val="clear" w:color="auto" w:fill="auto"/>
            <w:vAlign w:val="center"/>
          </w:tcPr>
          <w:p w14:paraId="4C6B3C72" w14:textId="55298A30" w:rsidR="002950C1" w:rsidRPr="00D353B4" w:rsidRDefault="00E40AC7"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5</w:t>
            </w:r>
          </w:p>
        </w:tc>
        <w:tc>
          <w:tcPr>
            <w:tcW w:w="469" w:type="pct"/>
            <w:shd w:val="clear" w:color="auto" w:fill="auto"/>
            <w:vAlign w:val="center"/>
          </w:tcPr>
          <w:p w14:paraId="48FAAC91" w14:textId="1CB4A522" w:rsidR="002950C1" w:rsidRPr="00D353B4" w:rsidRDefault="002950C1" w:rsidP="002950C1">
            <w:pPr>
              <w:pStyle w:val="Akapitzlist"/>
              <w:autoSpaceDE w:val="0"/>
              <w:adjustRightInd w:val="0"/>
              <w:spacing w:line="240" w:lineRule="auto"/>
              <w:ind w:left="-108" w:firstLine="0"/>
              <w:jc w:val="center"/>
              <w:rPr>
                <w:rFonts w:ascii="Times New Roman" w:hAnsi="Times New Roman"/>
                <w:sz w:val="24"/>
                <w:szCs w:val="24"/>
              </w:rPr>
            </w:pPr>
            <w:r w:rsidRPr="00D353B4">
              <w:rPr>
                <w:rFonts w:ascii="Times New Roman" w:hAnsi="Times New Roman"/>
                <w:sz w:val="24"/>
                <w:szCs w:val="24"/>
              </w:rPr>
              <w:t>0,</w:t>
            </w:r>
            <w:r w:rsidR="00E40AC7" w:rsidRPr="00D353B4">
              <w:rPr>
                <w:rFonts w:ascii="Times New Roman" w:hAnsi="Times New Roman"/>
                <w:sz w:val="24"/>
                <w:szCs w:val="24"/>
              </w:rPr>
              <w:t>2</w:t>
            </w:r>
          </w:p>
        </w:tc>
      </w:tr>
      <w:tr w:rsidR="00D353B4" w:rsidRPr="00D353B4" w14:paraId="5D560ED2" w14:textId="77777777" w:rsidTr="00F83443">
        <w:trPr>
          <w:trHeight w:val="312"/>
        </w:trPr>
        <w:tc>
          <w:tcPr>
            <w:tcW w:w="1718" w:type="pct"/>
            <w:vMerge/>
            <w:shd w:val="clear" w:color="auto" w:fill="auto"/>
            <w:vAlign w:val="center"/>
          </w:tcPr>
          <w:p w14:paraId="4B867D57" w14:textId="77777777" w:rsidR="002950C1" w:rsidRPr="00D353B4" w:rsidRDefault="002950C1" w:rsidP="002950C1"/>
        </w:tc>
        <w:tc>
          <w:tcPr>
            <w:tcW w:w="2031" w:type="pct"/>
            <w:shd w:val="clear" w:color="auto" w:fill="auto"/>
            <w:vAlign w:val="center"/>
          </w:tcPr>
          <w:p w14:paraId="01834422" w14:textId="77777777" w:rsidR="002950C1" w:rsidRPr="00D353B4" w:rsidRDefault="002950C1" w:rsidP="002950C1">
            <w:pPr>
              <w:pStyle w:val="Akapitzlist"/>
              <w:autoSpaceDE w:val="0"/>
              <w:adjustRightInd w:val="0"/>
              <w:spacing w:line="240" w:lineRule="auto"/>
              <w:ind w:left="0" w:firstLine="0"/>
              <w:rPr>
                <w:rFonts w:ascii="Times New Roman" w:hAnsi="Times New Roman"/>
                <w:iCs/>
                <w:sz w:val="24"/>
                <w:szCs w:val="24"/>
              </w:rPr>
            </w:pPr>
            <w:r w:rsidRPr="00D353B4">
              <w:rPr>
                <w:rFonts w:ascii="Times New Roman" w:hAnsi="Times New Roman"/>
                <w:iCs/>
                <w:sz w:val="24"/>
                <w:szCs w:val="24"/>
              </w:rPr>
              <w:t>Przygotowanie konspektu pracy licencjackiej</w:t>
            </w:r>
          </w:p>
        </w:tc>
        <w:tc>
          <w:tcPr>
            <w:tcW w:w="782" w:type="pct"/>
            <w:shd w:val="clear" w:color="auto" w:fill="auto"/>
            <w:vAlign w:val="center"/>
          </w:tcPr>
          <w:p w14:paraId="23D97171" w14:textId="56597CAB" w:rsidR="002950C1" w:rsidRPr="00D353B4" w:rsidRDefault="002950C1"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5</w:t>
            </w:r>
          </w:p>
        </w:tc>
        <w:tc>
          <w:tcPr>
            <w:tcW w:w="469" w:type="pct"/>
            <w:shd w:val="clear" w:color="auto" w:fill="auto"/>
            <w:vAlign w:val="center"/>
          </w:tcPr>
          <w:p w14:paraId="67E1D284" w14:textId="7CF4B2AD" w:rsidR="002950C1" w:rsidRPr="00D353B4" w:rsidRDefault="002950C1" w:rsidP="002950C1">
            <w:pPr>
              <w:pStyle w:val="Akapitzlist"/>
              <w:autoSpaceDE w:val="0"/>
              <w:adjustRightInd w:val="0"/>
              <w:spacing w:line="240" w:lineRule="auto"/>
              <w:ind w:left="-108" w:firstLine="0"/>
              <w:jc w:val="center"/>
              <w:rPr>
                <w:rFonts w:ascii="Times New Roman" w:hAnsi="Times New Roman"/>
                <w:sz w:val="24"/>
                <w:szCs w:val="24"/>
              </w:rPr>
            </w:pPr>
            <w:r w:rsidRPr="00D353B4">
              <w:rPr>
                <w:rFonts w:ascii="Times New Roman" w:hAnsi="Times New Roman"/>
                <w:sz w:val="24"/>
                <w:szCs w:val="24"/>
              </w:rPr>
              <w:t>0,</w:t>
            </w:r>
            <w:r w:rsidR="00E40AC7" w:rsidRPr="00D353B4">
              <w:rPr>
                <w:rFonts w:ascii="Times New Roman" w:hAnsi="Times New Roman"/>
                <w:sz w:val="24"/>
                <w:szCs w:val="24"/>
              </w:rPr>
              <w:t>2</w:t>
            </w:r>
          </w:p>
        </w:tc>
      </w:tr>
      <w:tr w:rsidR="00D353B4" w:rsidRPr="00D353B4" w14:paraId="6819EE62" w14:textId="77777777" w:rsidTr="00F83443">
        <w:trPr>
          <w:trHeight w:val="312"/>
        </w:trPr>
        <w:tc>
          <w:tcPr>
            <w:tcW w:w="1718" w:type="pct"/>
            <w:vMerge/>
            <w:shd w:val="clear" w:color="auto" w:fill="auto"/>
            <w:vAlign w:val="center"/>
          </w:tcPr>
          <w:p w14:paraId="49836FFF" w14:textId="77777777" w:rsidR="002950C1" w:rsidRPr="00D353B4" w:rsidRDefault="002950C1" w:rsidP="002950C1"/>
        </w:tc>
        <w:tc>
          <w:tcPr>
            <w:tcW w:w="2031" w:type="pct"/>
            <w:shd w:val="clear" w:color="auto" w:fill="auto"/>
            <w:vAlign w:val="center"/>
          </w:tcPr>
          <w:p w14:paraId="526C5E15" w14:textId="77777777" w:rsidR="002950C1" w:rsidRPr="00D353B4" w:rsidRDefault="002950C1" w:rsidP="002950C1">
            <w:r w:rsidRPr="00D353B4">
              <w:t>Razem godziny niekontaktowe</w:t>
            </w:r>
          </w:p>
        </w:tc>
        <w:tc>
          <w:tcPr>
            <w:tcW w:w="782" w:type="pct"/>
            <w:shd w:val="clear" w:color="auto" w:fill="auto"/>
            <w:vAlign w:val="center"/>
          </w:tcPr>
          <w:p w14:paraId="22621A4E" w14:textId="0EA7D5ED" w:rsidR="002950C1" w:rsidRPr="00D353B4" w:rsidRDefault="002950C1"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5</w:t>
            </w:r>
            <w:r w:rsidR="00E40AC7" w:rsidRPr="00D353B4">
              <w:rPr>
                <w:rFonts w:ascii="Times New Roman" w:hAnsi="Times New Roman"/>
                <w:sz w:val="24"/>
                <w:szCs w:val="24"/>
              </w:rPr>
              <w:t>5</w:t>
            </w:r>
          </w:p>
        </w:tc>
        <w:tc>
          <w:tcPr>
            <w:tcW w:w="469" w:type="pct"/>
            <w:shd w:val="clear" w:color="auto" w:fill="auto"/>
            <w:vAlign w:val="center"/>
          </w:tcPr>
          <w:p w14:paraId="2897F189" w14:textId="3D89806F" w:rsidR="002950C1" w:rsidRPr="00D353B4" w:rsidRDefault="002950C1"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2,</w:t>
            </w:r>
            <w:r w:rsidR="00E40AC7" w:rsidRPr="00D353B4">
              <w:rPr>
                <w:rFonts w:ascii="Times New Roman" w:hAnsi="Times New Roman"/>
                <w:sz w:val="24"/>
                <w:szCs w:val="24"/>
              </w:rPr>
              <w:t>2</w:t>
            </w:r>
          </w:p>
        </w:tc>
      </w:tr>
      <w:tr w:rsidR="00D353B4" w:rsidRPr="00D353B4" w14:paraId="39708294" w14:textId="77777777" w:rsidTr="00F83443">
        <w:trPr>
          <w:trHeight w:val="312"/>
        </w:trPr>
        <w:tc>
          <w:tcPr>
            <w:tcW w:w="1718" w:type="pct"/>
            <w:vMerge/>
            <w:shd w:val="clear" w:color="auto" w:fill="auto"/>
            <w:vAlign w:val="center"/>
          </w:tcPr>
          <w:p w14:paraId="45DB08BB" w14:textId="77777777" w:rsidR="002950C1" w:rsidRPr="00D353B4" w:rsidRDefault="002950C1" w:rsidP="002950C1"/>
        </w:tc>
        <w:tc>
          <w:tcPr>
            <w:tcW w:w="2031" w:type="pct"/>
            <w:shd w:val="clear" w:color="auto" w:fill="auto"/>
            <w:vAlign w:val="center"/>
          </w:tcPr>
          <w:p w14:paraId="7EEAD3AF" w14:textId="77777777" w:rsidR="002950C1" w:rsidRPr="00D353B4" w:rsidRDefault="002950C1" w:rsidP="002950C1">
            <w:r w:rsidRPr="00D353B4">
              <w:rPr>
                <w:bCs/>
              </w:rPr>
              <w:t xml:space="preserve">Sumaryczne obciążenie studenta </w:t>
            </w:r>
          </w:p>
        </w:tc>
        <w:tc>
          <w:tcPr>
            <w:tcW w:w="782" w:type="pct"/>
            <w:shd w:val="clear" w:color="auto" w:fill="auto"/>
            <w:vAlign w:val="center"/>
          </w:tcPr>
          <w:p w14:paraId="11C7D40B" w14:textId="77777777" w:rsidR="002950C1" w:rsidRPr="00D353B4" w:rsidRDefault="002950C1"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75</w:t>
            </w:r>
          </w:p>
        </w:tc>
        <w:tc>
          <w:tcPr>
            <w:tcW w:w="469" w:type="pct"/>
            <w:shd w:val="clear" w:color="auto" w:fill="auto"/>
            <w:vAlign w:val="center"/>
          </w:tcPr>
          <w:p w14:paraId="3A1E5A07" w14:textId="77777777" w:rsidR="002950C1" w:rsidRPr="00D353B4" w:rsidRDefault="002950C1" w:rsidP="002950C1">
            <w:pPr>
              <w:pStyle w:val="Akapitzlist"/>
              <w:autoSpaceDE w:val="0"/>
              <w:adjustRightInd w:val="0"/>
              <w:spacing w:line="240" w:lineRule="auto"/>
              <w:ind w:left="0" w:firstLine="0"/>
              <w:jc w:val="center"/>
              <w:rPr>
                <w:rFonts w:ascii="Times New Roman" w:hAnsi="Times New Roman"/>
                <w:sz w:val="24"/>
                <w:szCs w:val="24"/>
              </w:rPr>
            </w:pPr>
            <w:r w:rsidRPr="00D353B4">
              <w:rPr>
                <w:rFonts w:ascii="Times New Roman" w:hAnsi="Times New Roman"/>
                <w:sz w:val="24"/>
                <w:szCs w:val="24"/>
              </w:rPr>
              <w:t>3,0</w:t>
            </w:r>
          </w:p>
        </w:tc>
      </w:tr>
      <w:tr w:rsidR="00D353B4" w:rsidRPr="00D353B4" w14:paraId="1DF51CDF" w14:textId="77777777" w:rsidTr="002950C1">
        <w:trPr>
          <w:trHeight w:val="312"/>
        </w:trPr>
        <w:tc>
          <w:tcPr>
            <w:tcW w:w="1718" w:type="pct"/>
            <w:shd w:val="clear" w:color="auto" w:fill="auto"/>
            <w:vAlign w:val="center"/>
          </w:tcPr>
          <w:p w14:paraId="2C4E3EE9" w14:textId="77777777" w:rsidR="002950C1" w:rsidRPr="00D353B4" w:rsidRDefault="002950C1" w:rsidP="002950C1">
            <w:r w:rsidRPr="00D353B4">
              <w:t>Nakład pracy związany z zajęciami wymagającymi bezpośredniego udziału nauczyciela akademickiego</w:t>
            </w:r>
          </w:p>
        </w:tc>
        <w:tc>
          <w:tcPr>
            <w:tcW w:w="3282" w:type="pct"/>
            <w:gridSpan w:val="3"/>
            <w:shd w:val="clear" w:color="auto" w:fill="auto"/>
            <w:vAlign w:val="center"/>
          </w:tcPr>
          <w:p w14:paraId="50D02DA3" w14:textId="77777777" w:rsidR="002950C1" w:rsidRPr="00D353B4" w:rsidRDefault="002950C1" w:rsidP="002950C1">
            <w:pPr>
              <w:rPr>
                <w:iCs/>
              </w:rPr>
            </w:pPr>
            <w:r w:rsidRPr="00D353B4">
              <w:t xml:space="preserve">18 godz. - </w:t>
            </w:r>
            <w:r w:rsidRPr="00D353B4">
              <w:rPr>
                <w:iCs/>
              </w:rPr>
              <w:t xml:space="preserve">ćwiczenia laboratoryjne, </w:t>
            </w:r>
          </w:p>
          <w:p w14:paraId="5D739A82" w14:textId="77777777" w:rsidR="002950C1" w:rsidRPr="00D353B4" w:rsidRDefault="002950C1" w:rsidP="002950C1">
            <w:r w:rsidRPr="00D353B4">
              <w:rPr>
                <w:iCs/>
              </w:rPr>
              <w:t xml:space="preserve">  2 godz. - </w:t>
            </w:r>
            <w:r w:rsidRPr="00D353B4">
              <w:t>przysposobienie biblioteczne,</w:t>
            </w:r>
          </w:p>
          <w:p w14:paraId="62DEF1F5" w14:textId="5C660644" w:rsidR="002950C1" w:rsidRPr="00D353B4" w:rsidRDefault="002950C1" w:rsidP="00E40AC7">
            <w:r w:rsidRPr="00D353B4">
              <w:t xml:space="preserve">  Łącznie - 2</w:t>
            </w:r>
            <w:r w:rsidR="00E40AC7" w:rsidRPr="00D353B4">
              <w:t>0</w:t>
            </w:r>
            <w:r w:rsidRPr="00D353B4">
              <w:t xml:space="preserve"> godz., co odpowiada 0,</w:t>
            </w:r>
            <w:r w:rsidR="00E40AC7" w:rsidRPr="00D353B4">
              <w:t>8</w:t>
            </w:r>
            <w:r w:rsidRPr="00D353B4">
              <w:t xml:space="preserve"> pkt. ECT</w:t>
            </w:r>
          </w:p>
        </w:tc>
      </w:tr>
    </w:tbl>
    <w:p w14:paraId="78831290" w14:textId="77777777" w:rsidR="002950C1" w:rsidRPr="00D353B4" w:rsidRDefault="002950C1" w:rsidP="001A4B09">
      <w:pPr>
        <w:rPr>
          <w:b/>
          <w:sz w:val="28"/>
          <w:szCs w:val="28"/>
        </w:rPr>
      </w:pPr>
    </w:p>
    <w:p w14:paraId="2E252517" w14:textId="77777777" w:rsidR="00F83443" w:rsidRPr="00D353B4" w:rsidRDefault="00F83443" w:rsidP="001A4B09">
      <w:pPr>
        <w:rPr>
          <w:b/>
          <w:sz w:val="28"/>
          <w:szCs w:val="28"/>
        </w:rPr>
      </w:pPr>
    </w:p>
    <w:p w14:paraId="21503097" w14:textId="77777777" w:rsidR="00053B2B" w:rsidRPr="00D353B4" w:rsidRDefault="00053B2B" w:rsidP="00053B2B">
      <w:pPr>
        <w:jc w:val="center"/>
        <w:rPr>
          <w:b/>
          <w:bCs/>
          <w:sz w:val="36"/>
          <w:szCs w:val="36"/>
        </w:rPr>
      </w:pPr>
      <w:r w:rsidRPr="00D353B4">
        <w:rPr>
          <w:b/>
          <w:bCs/>
          <w:sz w:val="36"/>
          <w:szCs w:val="36"/>
        </w:rPr>
        <w:t>Semestr VI</w:t>
      </w:r>
    </w:p>
    <w:p w14:paraId="35C584D4" w14:textId="77777777" w:rsidR="00053B2B" w:rsidRPr="00D353B4" w:rsidRDefault="00053B2B" w:rsidP="001A4B09">
      <w:pPr>
        <w:rPr>
          <w:b/>
          <w:sz w:val="28"/>
          <w:szCs w:val="28"/>
        </w:rPr>
      </w:pPr>
    </w:p>
    <w:p w14:paraId="2AD85F17" w14:textId="73F2697B" w:rsidR="001A4B09" w:rsidRPr="00D353B4" w:rsidRDefault="001A4B09" w:rsidP="001A4B09">
      <w:pPr>
        <w:rPr>
          <w:b/>
          <w:sz w:val="28"/>
          <w:szCs w:val="28"/>
        </w:rPr>
      </w:pPr>
      <w:r w:rsidRPr="00D353B4">
        <w:rPr>
          <w:b/>
          <w:sz w:val="28"/>
          <w:szCs w:val="28"/>
        </w:rPr>
        <w:t xml:space="preserve">Karta opisu zajęć z modułu  </w:t>
      </w:r>
      <w:r w:rsidRPr="00D353B4">
        <w:rPr>
          <w:b/>
          <w:bCs/>
          <w:sz w:val="28"/>
          <w:szCs w:val="28"/>
        </w:rPr>
        <w:t>Marketing w turystyce i rekreacji</w:t>
      </w:r>
      <w:r w:rsidRPr="00D353B4">
        <w:rPr>
          <w:b/>
          <w:sz w:val="36"/>
          <w:szCs w:val="36"/>
        </w:rPr>
        <w:t xml:space="preserve"> </w:t>
      </w:r>
      <w:r w:rsidRPr="00D353B4">
        <w:rPr>
          <w:b/>
          <w:sz w:val="28"/>
          <w:szCs w:val="28"/>
        </w:rPr>
        <w:t xml:space="preserve">Blok </w:t>
      </w:r>
      <w:r w:rsidR="00261DEC" w:rsidRPr="00D353B4">
        <w:rPr>
          <w:b/>
          <w:sz w:val="28"/>
          <w:szCs w:val="28"/>
        </w:rPr>
        <w:t>I</w:t>
      </w:r>
    </w:p>
    <w:tbl>
      <w:tblPr>
        <w:tblW w:w="5462"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29"/>
      </w:tblGrid>
      <w:tr w:rsidR="00D353B4" w:rsidRPr="00D353B4" w14:paraId="45B27D31" w14:textId="77777777" w:rsidTr="00AD3881">
        <w:trPr>
          <w:trHeight w:val="340"/>
        </w:trPr>
        <w:tc>
          <w:tcPr>
            <w:tcW w:w="5000" w:type="pct"/>
            <w:tcBorders>
              <w:top w:val="nil"/>
              <w:left w:val="nil"/>
              <w:bottom w:val="nil"/>
              <w:right w:val="nil"/>
            </w:tcBorders>
            <w:shd w:val="clear" w:color="auto" w:fill="auto"/>
            <w:vAlign w:val="center"/>
          </w:tcPr>
          <w:tbl>
            <w:tblPr>
              <w:tblW w:w="9636" w:type="dxa"/>
              <w:tblInd w:w="454" w:type="dxa"/>
              <w:tblLayout w:type="fixed"/>
              <w:tblCellMar>
                <w:top w:w="15" w:type="dxa"/>
                <w:left w:w="15" w:type="dxa"/>
                <w:bottom w:w="15" w:type="dxa"/>
                <w:right w:w="15" w:type="dxa"/>
              </w:tblCellMar>
              <w:tblLook w:val="04A0" w:firstRow="1" w:lastRow="0" w:firstColumn="1" w:lastColumn="0" w:noHBand="0" w:noVBand="1"/>
            </w:tblPr>
            <w:tblGrid>
              <w:gridCol w:w="2977"/>
              <w:gridCol w:w="3541"/>
              <w:gridCol w:w="1701"/>
              <w:gridCol w:w="1417"/>
            </w:tblGrid>
            <w:tr w:rsidR="00D353B4" w:rsidRPr="00D353B4" w14:paraId="4922E926"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C49CBB" w14:textId="77777777" w:rsidR="00694C38" w:rsidRPr="00D353B4" w:rsidRDefault="00694C38" w:rsidP="00AD3881">
                  <w:r w:rsidRPr="00D353B4">
                    <w:t>Nazwa kierunku studiów</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BDA9AC" w14:textId="5A302E29" w:rsidR="00032671" w:rsidRPr="00D353B4" w:rsidRDefault="00694C38" w:rsidP="00AD3881">
                  <w:r w:rsidRPr="00D353B4">
                    <w:t xml:space="preserve">Turystyka i Rekreacja </w:t>
                  </w:r>
                </w:p>
              </w:tc>
            </w:tr>
            <w:tr w:rsidR="00D353B4" w:rsidRPr="00D353B4" w14:paraId="4CB3B9B7"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574373" w14:textId="77777777" w:rsidR="00694C38" w:rsidRPr="00D353B4" w:rsidRDefault="00694C38" w:rsidP="00AD3881">
                  <w:r w:rsidRPr="00D353B4">
                    <w:t>Nazwa modułu kształcenia, także nazwa w języku angielskim</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DC37B27" w14:textId="77777777" w:rsidR="00694C38" w:rsidRPr="00D353B4" w:rsidRDefault="00694C38" w:rsidP="00AD3881">
                  <w:pPr>
                    <w:rPr>
                      <w:lang w:val="en-GB"/>
                    </w:rPr>
                  </w:pPr>
                  <w:r w:rsidRPr="00D353B4">
                    <w:rPr>
                      <w:lang w:val="en-GB"/>
                    </w:rPr>
                    <w:t>Marketing w turystyce i rekreacji </w:t>
                  </w:r>
                </w:p>
                <w:p w14:paraId="0F5861FC" w14:textId="77777777" w:rsidR="00694C38" w:rsidRPr="00D353B4" w:rsidRDefault="00694C38" w:rsidP="00AD3881">
                  <w:pPr>
                    <w:rPr>
                      <w:lang w:val="en-GB"/>
                    </w:rPr>
                  </w:pPr>
                  <w:r w:rsidRPr="00D353B4">
                    <w:rPr>
                      <w:lang w:val="en-GB"/>
                    </w:rPr>
                    <w:t>Marketing in tourism and recreation</w:t>
                  </w:r>
                </w:p>
              </w:tc>
            </w:tr>
            <w:tr w:rsidR="00D353B4" w:rsidRPr="00D353B4" w14:paraId="5DEE3F20"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E89206" w14:textId="77777777" w:rsidR="00694C38" w:rsidRPr="00D353B4" w:rsidRDefault="00694C38" w:rsidP="00AD3881">
                  <w:r w:rsidRPr="00D353B4">
                    <w:t>Język wykładowy</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636C346" w14:textId="77777777" w:rsidR="00694C38" w:rsidRPr="00D353B4" w:rsidRDefault="00694C38" w:rsidP="00AD3881">
                  <w:r w:rsidRPr="00D353B4">
                    <w:t>polski</w:t>
                  </w:r>
                </w:p>
              </w:tc>
            </w:tr>
            <w:tr w:rsidR="00D353B4" w:rsidRPr="00D353B4" w14:paraId="04EB8893"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F8A1A5" w14:textId="77777777" w:rsidR="00694C38" w:rsidRPr="00D353B4" w:rsidRDefault="00694C38" w:rsidP="00AD3881">
                  <w:r w:rsidRPr="00D353B4">
                    <w:t>Rodzaj modułu kształcenia</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5DE373" w14:textId="77777777" w:rsidR="00694C38" w:rsidRPr="00D353B4" w:rsidRDefault="00694C38" w:rsidP="00AD3881">
                  <w:r w:rsidRPr="00D353B4">
                    <w:t>obowiązkowy</w:t>
                  </w:r>
                </w:p>
              </w:tc>
            </w:tr>
            <w:tr w:rsidR="00D353B4" w:rsidRPr="00D353B4" w14:paraId="10C37FBD"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E3220D" w14:textId="77777777" w:rsidR="00694C38" w:rsidRPr="00D353B4" w:rsidRDefault="00694C38" w:rsidP="00AD3881">
                  <w:r w:rsidRPr="00D353B4">
                    <w:lastRenderedPageBreak/>
                    <w:t>Poziom studiów</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9E44D5" w14:textId="77777777" w:rsidR="00694C38" w:rsidRPr="00D353B4" w:rsidRDefault="00694C38" w:rsidP="00AD3881">
                  <w:r w:rsidRPr="00D353B4">
                    <w:t>pierwszego stopnia</w:t>
                  </w:r>
                </w:p>
              </w:tc>
            </w:tr>
            <w:tr w:rsidR="00D353B4" w:rsidRPr="00D353B4" w14:paraId="08C99B57"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083FC4" w14:textId="77777777" w:rsidR="00694C38" w:rsidRPr="00D353B4" w:rsidRDefault="00694C38" w:rsidP="00AD3881">
                  <w:r w:rsidRPr="00D353B4">
                    <w:t>Forma studiów</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830E54" w14:textId="4433558E" w:rsidR="00694C38" w:rsidRPr="00D353B4" w:rsidRDefault="006C580C" w:rsidP="00AD3881">
                  <w:r w:rsidRPr="00D353B4">
                    <w:t>nie</w:t>
                  </w:r>
                  <w:r w:rsidR="00694C38" w:rsidRPr="00D353B4">
                    <w:t>stacjonarne</w:t>
                  </w:r>
                </w:p>
              </w:tc>
            </w:tr>
            <w:tr w:rsidR="00D353B4" w:rsidRPr="00D353B4" w14:paraId="0F8CAC28"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58FE85" w14:textId="77777777" w:rsidR="00694C38" w:rsidRPr="00D353B4" w:rsidRDefault="00694C38" w:rsidP="00AD3881">
                  <w:r w:rsidRPr="00D353B4">
                    <w:t>Rok studiów dla kierunku</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290AB6" w14:textId="77777777" w:rsidR="00694C38" w:rsidRPr="00D353B4" w:rsidRDefault="00694C38" w:rsidP="00AD3881">
                  <w:r w:rsidRPr="00D353B4">
                    <w:t>III</w:t>
                  </w:r>
                </w:p>
              </w:tc>
            </w:tr>
            <w:tr w:rsidR="00D353B4" w:rsidRPr="00D353B4" w14:paraId="34A44262"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B52B50" w14:textId="77777777" w:rsidR="00694C38" w:rsidRPr="00D353B4" w:rsidRDefault="00694C38" w:rsidP="00AD3881">
                  <w:r w:rsidRPr="00D353B4">
                    <w:t>Semestr dla kierunku</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4B590F" w14:textId="3D21E8B5" w:rsidR="00694C38" w:rsidRPr="00D353B4" w:rsidRDefault="00261DEC" w:rsidP="00AD3881">
                  <w:r w:rsidRPr="00D353B4">
                    <w:t>6</w:t>
                  </w:r>
                </w:p>
              </w:tc>
            </w:tr>
            <w:tr w:rsidR="00D353B4" w:rsidRPr="00D353B4" w14:paraId="25DB9C3A"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936A58" w14:textId="77777777" w:rsidR="00694C38" w:rsidRPr="00D353B4" w:rsidRDefault="00694C38" w:rsidP="00AD3881">
                  <w:r w:rsidRPr="00D353B4">
                    <w:t>Liczba punktów ECTS z podziałem na kontaktowe/ niekontaktowe</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63630C" w14:textId="30BF71A7" w:rsidR="00694C38" w:rsidRPr="00D353B4" w:rsidRDefault="00752BF9" w:rsidP="00AD3881">
                  <w:r w:rsidRPr="00D353B4">
                    <w:t>4</w:t>
                  </w:r>
                  <w:r w:rsidR="00694C38" w:rsidRPr="00D353B4">
                    <w:t xml:space="preserve"> (</w:t>
                  </w:r>
                  <w:r w:rsidR="00F1367A" w:rsidRPr="00D353B4">
                    <w:t>0,9</w:t>
                  </w:r>
                  <w:r w:rsidR="00694C38" w:rsidRPr="00D353B4">
                    <w:t>/3,</w:t>
                  </w:r>
                  <w:r w:rsidR="00F1367A" w:rsidRPr="00D353B4">
                    <w:t>1</w:t>
                  </w:r>
                  <w:r w:rsidR="00694C38" w:rsidRPr="00D353B4">
                    <w:t>)</w:t>
                  </w:r>
                </w:p>
              </w:tc>
            </w:tr>
            <w:tr w:rsidR="00D353B4" w:rsidRPr="00D353B4" w14:paraId="707012F5"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0520E1" w14:textId="77777777" w:rsidR="00694C38" w:rsidRPr="00D353B4" w:rsidRDefault="00694C38" w:rsidP="00AD3881">
                  <w:r w:rsidRPr="00D353B4">
                    <w:t>Tytuł naukowy/stopień naukowy, imię i nazwisko osoby odpowiedzialnej za moduł</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CB4056" w14:textId="77777777" w:rsidR="00694C38" w:rsidRPr="00D353B4" w:rsidRDefault="00694C38" w:rsidP="00AD3881">
                  <w:r w:rsidRPr="00D353B4">
                    <w:t xml:space="preserve"> Dr hab. Joanna Hawlena prof. uczelni</w:t>
                  </w:r>
                </w:p>
              </w:tc>
            </w:tr>
            <w:tr w:rsidR="00D353B4" w:rsidRPr="00D353B4" w14:paraId="5D75CFF5"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943A8A" w14:textId="77777777" w:rsidR="00694C38" w:rsidRPr="00D353B4" w:rsidRDefault="00694C38" w:rsidP="00AD3881">
                  <w:r w:rsidRPr="00D353B4">
                    <w:t>Jednostka oferująca przedmiot</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F968B96" w14:textId="77777777" w:rsidR="00694C38" w:rsidRPr="00D353B4" w:rsidRDefault="00694C38" w:rsidP="00AD3881">
                  <w:r w:rsidRPr="00D353B4">
                    <w:t>Katedra Turystyki i Rekreacji</w:t>
                  </w:r>
                </w:p>
              </w:tc>
            </w:tr>
            <w:tr w:rsidR="00D353B4" w:rsidRPr="00D353B4" w14:paraId="1AAD000E"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B7DB60" w14:textId="77777777" w:rsidR="00694C38" w:rsidRPr="00D353B4" w:rsidRDefault="00694C38" w:rsidP="00AD3881">
                  <w:pPr>
                    <w:jc w:val="center"/>
                  </w:pPr>
                  <w:r w:rsidRPr="00D353B4">
                    <w:t>Cel modułu</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7679E89" w14:textId="77777777" w:rsidR="00694C38" w:rsidRPr="00D353B4" w:rsidRDefault="00694C38" w:rsidP="00AD3881">
                  <w:r w:rsidRPr="00D353B4">
                    <w:t>Celem przedmiotu jest:</w:t>
                  </w:r>
                </w:p>
                <w:p w14:paraId="4D39AB23" w14:textId="77777777" w:rsidR="00694C38" w:rsidRPr="00D353B4" w:rsidRDefault="00694C38" w:rsidP="00667F61">
                  <w:pPr>
                    <w:numPr>
                      <w:ilvl w:val="0"/>
                      <w:numId w:val="70"/>
                    </w:numPr>
                    <w:ind w:left="317" w:right="33" w:hanging="317"/>
                    <w:textAlignment w:val="baseline"/>
                  </w:pPr>
                  <w:r w:rsidRPr="00D353B4">
                    <w:t>Przedstawienie podstawowej wiedzy z zakresu teorii marketingu, analizy rynku i procesów zachodzących w wybranych sektorach rynku,</w:t>
                  </w:r>
                </w:p>
                <w:p w14:paraId="38672E7D" w14:textId="77777777" w:rsidR="00694C38" w:rsidRPr="00D353B4" w:rsidRDefault="00694C38" w:rsidP="00667F61">
                  <w:pPr>
                    <w:numPr>
                      <w:ilvl w:val="0"/>
                      <w:numId w:val="70"/>
                    </w:numPr>
                    <w:ind w:left="317" w:right="33" w:hanging="317"/>
                    <w:textAlignment w:val="baseline"/>
                  </w:pPr>
                  <w:r w:rsidRPr="00D353B4">
                    <w:t>Zapoznanie z podstawowymi pojęciami i terminami związanymi z marketingiem,</w:t>
                  </w:r>
                </w:p>
                <w:p w14:paraId="696F43E7" w14:textId="77777777" w:rsidR="00694C38" w:rsidRPr="00D353B4" w:rsidRDefault="00694C38" w:rsidP="00667F61">
                  <w:pPr>
                    <w:numPr>
                      <w:ilvl w:val="0"/>
                      <w:numId w:val="70"/>
                    </w:numPr>
                    <w:ind w:left="317" w:right="33" w:hanging="317"/>
                    <w:textAlignment w:val="baseline"/>
                  </w:pPr>
                  <w:r w:rsidRPr="00D353B4">
                    <w:t>Zidentyfikowanie procesów rynkowych oraz ocena ich skutków,</w:t>
                  </w:r>
                </w:p>
                <w:p w14:paraId="6C8CF498" w14:textId="77777777" w:rsidR="00694C38" w:rsidRPr="00D353B4" w:rsidRDefault="00694C38" w:rsidP="00667F61">
                  <w:pPr>
                    <w:numPr>
                      <w:ilvl w:val="0"/>
                      <w:numId w:val="70"/>
                    </w:numPr>
                    <w:ind w:left="317" w:right="33" w:hanging="317"/>
                    <w:textAlignment w:val="baseline"/>
                  </w:pPr>
                  <w:r w:rsidRPr="00D353B4">
                    <w:t>Zaprezentowanie elementów działalności marketingowej w przedsiębiorstwie turystycznym,</w:t>
                  </w:r>
                </w:p>
                <w:p w14:paraId="769058D6" w14:textId="77777777" w:rsidR="00694C38" w:rsidRPr="00D353B4" w:rsidRDefault="00694C38" w:rsidP="00667F61">
                  <w:pPr>
                    <w:numPr>
                      <w:ilvl w:val="0"/>
                      <w:numId w:val="70"/>
                    </w:numPr>
                    <w:ind w:left="317" w:hanging="317"/>
                    <w:textAlignment w:val="baseline"/>
                  </w:pPr>
                  <w:r w:rsidRPr="00D353B4">
                    <w:t>Zaznajomienie z zasadami i procedurami budowania strategii marketingowej na rynku turystycznym.</w:t>
                  </w:r>
                </w:p>
              </w:tc>
            </w:tr>
            <w:tr w:rsidR="00D353B4" w:rsidRPr="00D353B4" w14:paraId="50B68C9A" w14:textId="77777777" w:rsidTr="001F7691">
              <w:trPr>
                <w:trHeight w:val="20"/>
              </w:trPr>
              <w:tc>
                <w:tcPr>
                  <w:tcW w:w="297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E7EBBB" w14:textId="77777777" w:rsidR="00694C38" w:rsidRPr="00D353B4" w:rsidRDefault="00694C38" w:rsidP="00AD3881">
                  <w:pPr>
                    <w:spacing w:after="200"/>
                    <w:jc w:val="center"/>
                  </w:pPr>
                  <w:r w:rsidRPr="00D353B4">
                    <w:t>Efekty kształcenia</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4B4C2F" w14:textId="0357E5D7" w:rsidR="00694C38" w:rsidRPr="00D353B4" w:rsidRDefault="00694C38" w:rsidP="00874ABD">
                  <w:r w:rsidRPr="00D353B4">
                    <w:t>WIEDZA -:</w:t>
                  </w:r>
                </w:p>
              </w:tc>
            </w:tr>
            <w:tr w:rsidR="00D353B4" w:rsidRPr="00D353B4" w14:paraId="39D36FCD"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063CCE82"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CB0D8B" w14:textId="27769703" w:rsidR="00694C38" w:rsidRPr="00D353B4" w:rsidRDefault="00694C38" w:rsidP="00AD3881">
                  <w:pPr>
                    <w:ind w:left="33" w:right="33"/>
                  </w:pPr>
                  <w:r w:rsidRPr="00D353B4">
                    <w:t xml:space="preserve">W1 – </w:t>
                  </w:r>
                  <w:r w:rsidR="00874ABD" w:rsidRPr="00D353B4">
                    <w:t xml:space="preserve">zna </w:t>
                  </w:r>
                  <w:r w:rsidRPr="00D353B4">
                    <w:t>proces kształtowania istotnych elementów otoczenia przedsiębiorstwa dzięki wykorzystaniu badań marketingowych,</w:t>
                  </w:r>
                </w:p>
              </w:tc>
            </w:tr>
            <w:tr w:rsidR="00D353B4" w:rsidRPr="00D353B4" w14:paraId="489AD758"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F74F14C"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459EB0B" w14:textId="170C8702" w:rsidR="00694C38" w:rsidRPr="00D353B4" w:rsidRDefault="00694C38" w:rsidP="00AD3881">
                  <w:pPr>
                    <w:ind w:left="33" w:right="33"/>
                  </w:pPr>
                  <w:r w:rsidRPr="00D353B4">
                    <w:t xml:space="preserve">W2 </w:t>
                  </w:r>
                  <w:r w:rsidR="00874ABD" w:rsidRPr="00D353B4">
                    <w:t>–</w:t>
                  </w:r>
                  <w:r w:rsidRPr="00D353B4">
                    <w:t xml:space="preserve"> </w:t>
                  </w:r>
                  <w:r w:rsidR="00874ABD" w:rsidRPr="00D353B4">
                    <w:t xml:space="preserve">zna </w:t>
                  </w:r>
                  <w:r w:rsidRPr="00D353B4">
                    <w:t>wzajemne powiązania i zależności między narzędziami marketingu oraz możliwości ich wykorzystania w kontekście działalności różnych organizacji,</w:t>
                  </w:r>
                </w:p>
              </w:tc>
            </w:tr>
            <w:tr w:rsidR="00D353B4" w:rsidRPr="00D353B4" w14:paraId="27DD7194"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7441658"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1A23D6" w14:textId="5178EB2C" w:rsidR="00694C38" w:rsidRPr="00D353B4" w:rsidRDefault="00694C38" w:rsidP="00AD3881">
                  <w:pPr>
                    <w:ind w:left="33" w:right="33"/>
                  </w:pPr>
                  <w:r w:rsidRPr="00D353B4">
                    <w:t>W3 -</w:t>
                  </w:r>
                  <w:r w:rsidR="00874ABD" w:rsidRPr="00D353B4">
                    <w:t xml:space="preserve"> zna</w:t>
                  </w:r>
                  <w:r w:rsidRPr="00D353B4">
                    <w:t xml:space="preserve"> schemat postępowania nabywcy i jego zachowanie na rynku,</w:t>
                  </w:r>
                </w:p>
              </w:tc>
            </w:tr>
            <w:tr w:rsidR="00D353B4" w:rsidRPr="00D353B4" w14:paraId="545FEBFA"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55B1460"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29B05E" w14:textId="43080A60" w:rsidR="00694C38" w:rsidRPr="00D353B4" w:rsidRDefault="00694C38" w:rsidP="00AD3881">
                  <w:pPr>
                    <w:ind w:left="33" w:right="33"/>
                  </w:pPr>
                  <w:r w:rsidRPr="00D353B4">
                    <w:t xml:space="preserve">W4 </w:t>
                  </w:r>
                  <w:r w:rsidR="00874ABD" w:rsidRPr="00D353B4">
                    <w:t>–</w:t>
                  </w:r>
                  <w:r w:rsidRPr="00D353B4">
                    <w:t xml:space="preserve"> </w:t>
                  </w:r>
                  <w:r w:rsidR="00874ABD" w:rsidRPr="00D353B4">
                    <w:t xml:space="preserve">zna z </w:t>
                  </w:r>
                  <w:r w:rsidRPr="00D353B4">
                    <w:t>pojęcia marketingu (marketing, marketing-mix, otoczenie marketingowe, segmentacja, różnicowanie i pozycjonowanie oferty, produkt, cena, promocja, dystrybucja).</w:t>
                  </w:r>
                </w:p>
              </w:tc>
            </w:tr>
            <w:tr w:rsidR="00D353B4" w:rsidRPr="00D353B4" w14:paraId="6C43640F"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EECA9E3"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3E6206" w14:textId="2682D2A7" w:rsidR="00694C38" w:rsidRPr="00D353B4" w:rsidRDefault="00694C38" w:rsidP="00AD3881">
                  <w:pPr>
                    <w:jc w:val="center"/>
                  </w:pPr>
                  <w:r w:rsidRPr="00D353B4">
                    <w:t>UMIEJĘTNOŚCI:</w:t>
                  </w:r>
                </w:p>
              </w:tc>
            </w:tr>
            <w:tr w:rsidR="00D353B4" w:rsidRPr="00D353B4" w14:paraId="39E2E0F2"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0627228"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C25927" w14:textId="48155EE8" w:rsidR="00694C38" w:rsidRPr="00D353B4" w:rsidRDefault="00694C38" w:rsidP="00AD3881">
                  <w:pPr>
                    <w:ind w:right="33"/>
                  </w:pPr>
                  <w:r w:rsidRPr="00D353B4">
                    <w:t xml:space="preserve">U1 </w:t>
                  </w:r>
                  <w:r w:rsidR="00874ABD" w:rsidRPr="00D353B4">
                    <w:t>–</w:t>
                  </w:r>
                  <w:r w:rsidRPr="00D353B4">
                    <w:t xml:space="preserve"> </w:t>
                  </w:r>
                  <w:r w:rsidR="00874ABD" w:rsidRPr="00D353B4">
                    <w:t xml:space="preserve">potrafi </w:t>
                  </w:r>
                  <w:r w:rsidRPr="00D353B4">
                    <w:t>prawidłowo obserwować i interpretować zjawiska oraz procesy marketingowe.</w:t>
                  </w:r>
                </w:p>
              </w:tc>
            </w:tr>
            <w:tr w:rsidR="00D353B4" w:rsidRPr="00D353B4" w14:paraId="284CC7A3"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4FDC6B18"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0566FC" w14:textId="29593C82" w:rsidR="00694C38" w:rsidRPr="00D353B4" w:rsidRDefault="00694C38" w:rsidP="00AD3881">
                  <w:pPr>
                    <w:ind w:left="33" w:right="33"/>
                  </w:pPr>
                  <w:r w:rsidRPr="00D353B4">
                    <w:t xml:space="preserve">U2 </w:t>
                  </w:r>
                  <w:r w:rsidR="00874ABD" w:rsidRPr="00D353B4">
                    <w:t xml:space="preserve">– potrafi </w:t>
                  </w:r>
                  <w:r w:rsidRPr="00D353B4">
                    <w:t xml:space="preserve"> dobrać i zastosować różnorodne narzędzia i procedury marketingowe dla konkretnej organizacji (np. określić rynek docelowy, przeanalizować etapy procesu decyzyjnego nabywcy, wskazać narzędzia promocyjne).</w:t>
                  </w:r>
                </w:p>
              </w:tc>
            </w:tr>
            <w:tr w:rsidR="00D353B4" w:rsidRPr="00D353B4" w14:paraId="478D08FA"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249375E2"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1E2562" w14:textId="01129FDC" w:rsidR="00694C38" w:rsidRPr="00D353B4" w:rsidRDefault="00694C38" w:rsidP="00AD3881">
                  <w:pPr>
                    <w:ind w:left="33" w:right="33" w:hanging="33"/>
                  </w:pPr>
                  <w:r w:rsidRPr="00D353B4">
                    <w:t xml:space="preserve">U3 </w:t>
                  </w:r>
                  <w:r w:rsidR="00874ABD" w:rsidRPr="00D353B4">
                    <w:t>–</w:t>
                  </w:r>
                  <w:r w:rsidRPr="00D353B4">
                    <w:t xml:space="preserve"> </w:t>
                  </w:r>
                  <w:r w:rsidR="00874ABD" w:rsidRPr="00D353B4">
                    <w:t xml:space="preserve">potrafi </w:t>
                  </w:r>
                  <w:r w:rsidRPr="00D353B4">
                    <w:t>wskazać innowacyjne działania marketingowe dla potrzeb zarządzania konkretną organizacją.</w:t>
                  </w:r>
                </w:p>
              </w:tc>
            </w:tr>
            <w:tr w:rsidR="00D353B4" w:rsidRPr="00D353B4" w14:paraId="168E2F26"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089E39A3"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15DB63" w14:textId="6635297F" w:rsidR="00694C38" w:rsidRPr="00D353B4" w:rsidRDefault="00694C38" w:rsidP="00AD3881">
                  <w:pPr>
                    <w:ind w:left="33" w:right="33"/>
                  </w:pPr>
                  <w:r w:rsidRPr="00D353B4">
                    <w:t xml:space="preserve">U4 </w:t>
                  </w:r>
                  <w:r w:rsidR="00874ABD" w:rsidRPr="00D353B4">
                    <w:t>–</w:t>
                  </w:r>
                  <w:r w:rsidRPr="00D353B4">
                    <w:t xml:space="preserve"> </w:t>
                  </w:r>
                  <w:r w:rsidR="00874ABD" w:rsidRPr="00D353B4">
                    <w:t xml:space="preserve">potrafi </w:t>
                  </w:r>
                  <w:r w:rsidRPr="00D353B4">
                    <w:t>wykorzystać podstawową wiedzę teoretyczną i pozyskiwać dane do analizowania konkretnych procesów i zjawisk rynkowych.</w:t>
                  </w:r>
                </w:p>
              </w:tc>
            </w:tr>
            <w:tr w:rsidR="00D353B4" w:rsidRPr="00D353B4" w14:paraId="2281EB3F"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7B37189"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177F77" w14:textId="2085E04E" w:rsidR="00694C38" w:rsidRPr="00D353B4" w:rsidRDefault="00694C38" w:rsidP="00AD3881">
                  <w:pPr>
                    <w:jc w:val="center"/>
                  </w:pPr>
                  <w:r w:rsidRPr="00D353B4">
                    <w:t>KOMPETENCJE SPOŁECZNE:</w:t>
                  </w:r>
                </w:p>
              </w:tc>
            </w:tr>
            <w:tr w:rsidR="00D353B4" w:rsidRPr="00D353B4" w14:paraId="3FD3AA28"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D2AA2C1"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B2C246" w14:textId="5D27ADDD" w:rsidR="00694C38" w:rsidRPr="00D353B4" w:rsidRDefault="00694C38" w:rsidP="00AD3881">
                  <w:pPr>
                    <w:ind w:left="34"/>
                  </w:pPr>
                  <w:r w:rsidRPr="00D353B4">
                    <w:t xml:space="preserve">K1 </w:t>
                  </w:r>
                  <w:r w:rsidR="00874ABD" w:rsidRPr="00D353B4">
                    <w:t>–</w:t>
                  </w:r>
                  <w:r w:rsidRPr="00D353B4">
                    <w:t xml:space="preserve"> </w:t>
                  </w:r>
                  <w:r w:rsidR="00874ABD" w:rsidRPr="00D353B4">
                    <w:t xml:space="preserve">ma świadomość ważności </w:t>
                  </w:r>
                  <w:r w:rsidRPr="00D353B4">
                    <w:t>wdrażania w życie zasad konstrukcji projektów i strategii rozwoju turystyki opartych na zasadach marketingowych.</w:t>
                  </w:r>
                </w:p>
              </w:tc>
            </w:tr>
            <w:tr w:rsidR="00D353B4" w:rsidRPr="00D353B4" w14:paraId="0F11B01B"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3633993F"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8AE21F" w14:textId="539C1A72" w:rsidR="00694C38" w:rsidRPr="00D353B4" w:rsidRDefault="00694C38" w:rsidP="00AD3881">
                  <w:pPr>
                    <w:ind w:left="34"/>
                  </w:pPr>
                  <w:r w:rsidRPr="00D353B4">
                    <w:t xml:space="preserve">K2 - </w:t>
                  </w:r>
                  <w:r w:rsidR="00874ABD" w:rsidRPr="00D353B4">
                    <w:t xml:space="preserve">ma świadomość ważności </w:t>
                  </w:r>
                  <w:r w:rsidRPr="00D353B4">
                    <w:t>określenia znaczenia działalności marketingowej dla realizacji celów biznesowych organizacji.</w:t>
                  </w:r>
                </w:p>
              </w:tc>
            </w:tr>
            <w:tr w:rsidR="00D353B4" w:rsidRPr="00D353B4" w14:paraId="1AA08B24"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349DC491"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8AB077" w14:textId="26AF6A8C" w:rsidR="00694C38" w:rsidRPr="00D353B4" w:rsidRDefault="00694C38" w:rsidP="00AD3881">
                  <w:pPr>
                    <w:ind w:left="34"/>
                  </w:pPr>
                  <w:r w:rsidRPr="00D353B4">
                    <w:t xml:space="preserve">K3 - </w:t>
                  </w:r>
                  <w:r w:rsidR="00874ABD" w:rsidRPr="00D353B4">
                    <w:t xml:space="preserve">ma świadomość ważności </w:t>
                  </w:r>
                  <w:r w:rsidRPr="00D353B4">
                    <w:t>współpracowania w zespole odpowiedzialnym za wykonanie ćwiczeń oraz projektów, dokonując efektywnego podziału zadań jednocześnie integrujących grupę dla osiągnięcia zakładanego celu.</w:t>
                  </w:r>
                </w:p>
              </w:tc>
            </w:tr>
            <w:tr w:rsidR="00D353B4" w:rsidRPr="00D353B4" w14:paraId="6160F1AE"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06A99D" w14:textId="77777777" w:rsidR="00694C38" w:rsidRPr="00D353B4" w:rsidRDefault="00694C38" w:rsidP="00AD3881">
                  <w:pPr>
                    <w:jc w:val="center"/>
                  </w:pPr>
                  <w:r w:rsidRPr="00D353B4">
                    <w:t>Nakład pracy związany z zajęciami wymagającymi bezpośredniego udziału nauczyciela akademickiego</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A5B517" w14:textId="77777777" w:rsidR="00694C38" w:rsidRPr="00D353B4" w:rsidRDefault="00694C38" w:rsidP="00AD3881">
                  <w:r w:rsidRPr="00D353B4">
                    <w:t>Kod efektu modułowego – kod efektu kierunkowego </w:t>
                  </w:r>
                </w:p>
                <w:p w14:paraId="5E211104" w14:textId="77777777" w:rsidR="00694C38" w:rsidRPr="00D353B4" w:rsidRDefault="00694C38" w:rsidP="00AD3881">
                  <w:pPr>
                    <w:ind w:left="-74" w:firstLine="103"/>
                  </w:pPr>
                  <w:r w:rsidRPr="00D353B4">
                    <w:t>W1 - TR_W01</w:t>
                  </w:r>
                </w:p>
                <w:p w14:paraId="3596A23E" w14:textId="77777777" w:rsidR="00694C38" w:rsidRPr="00D353B4" w:rsidRDefault="00694C38" w:rsidP="00AD3881">
                  <w:pPr>
                    <w:ind w:left="-74" w:firstLine="103"/>
                  </w:pPr>
                  <w:r w:rsidRPr="00D353B4">
                    <w:t>W2 - TR_W02</w:t>
                  </w:r>
                </w:p>
                <w:p w14:paraId="6EDAEB8E" w14:textId="77777777" w:rsidR="00694C38" w:rsidRPr="00D353B4" w:rsidRDefault="00694C38" w:rsidP="00AD3881">
                  <w:pPr>
                    <w:ind w:left="-74" w:firstLine="103"/>
                  </w:pPr>
                  <w:r w:rsidRPr="00D353B4">
                    <w:t>W3 - TR_W03</w:t>
                  </w:r>
                </w:p>
                <w:p w14:paraId="5F8B87EB" w14:textId="77777777" w:rsidR="00694C38" w:rsidRPr="00D353B4" w:rsidRDefault="00694C38" w:rsidP="00AD3881">
                  <w:pPr>
                    <w:ind w:left="-74" w:firstLine="103"/>
                  </w:pPr>
                  <w:r w:rsidRPr="00D353B4">
                    <w:t>W4 - TR_W07</w:t>
                  </w:r>
                </w:p>
                <w:p w14:paraId="06EA1A6A" w14:textId="77777777" w:rsidR="00694C38" w:rsidRPr="00D353B4" w:rsidRDefault="00694C38" w:rsidP="00AD3881">
                  <w:pPr>
                    <w:ind w:left="-74" w:firstLine="103"/>
                  </w:pPr>
                  <w:r w:rsidRPr="00D353B4">
                    <w:t>U1 - TR_U01</w:t>
                  </w:r>
                </w:p>
                <w:p w14:paraId="5E041864" w14:textId="77777777" w:rsidR="00694C38" w:rsidRPr="00D353B4" w:rsidRDefault="00694C38" w:rsidP="00AD3881">
                  <w:pPr>
                    <w:ind w:left="-74" w:firstLine="103"/>
                  </w:pPr>
                  <w:r w:rsidRPr="00D353B4">
                    <w:t>U2 - TR_U02</w:t>
                  </w:r>
                </w:p>
                <w:p w14:paraId="5E28A3E5" w14:textId="77777777" w:rsidR="00694C38" w:rsidRPr="00D353B4" w:rsidRDefault="00694C38" w:rsidP="00AD3881">
                  <w:pPr>
                    <w:ind w:left="-74" w:firstLine="103"/>
                  </w:pPr>
                  <w:r w:rsidRPr="00D353B4">
                    <w:t>U3 - TR_U07</w:t>
                  </w:r>
                </w:p>
                <w:p w14:paraId="582473CA" w14:textId="77777777" w:rsidR="00694C38" w:rsidRPr="00D353B4" w:rsidRDefault="00694C38" w:rsidP="00AD3881">
                  <w:pPr>
                    <w:ind w:left="-74" w:firstLine="103"/>
                  </w:pPr>
                  <w:r w:rsidRPr="00D353B4">
                    <w:t>U4 - TR_U12</w:t>
                  </w:r>
                </w:p>
                <w:p w14:paraId="097ADFEE" w14:textId="77777777" w:rsidR="00694C38" w:rsidRPr="00D353B4" w:rsidRDefault="00694C38" w:rsidP="00AD3881">
                  <w:pPr>
                    <w:ind w:left="-74" w:firstLine="103"/>
                  </w:pPr>
                  <w:r w:rsidRPr="00D353B4">
                    <w:t>K1 - TR_K01</w:t>
                  </w:r>
                </w:p>
                <w:p w14:paraId="49ED753E" w14:textId="77777777" w:rsidR="00694C38" w:rsidRPr="00D353B4" w:rsidRDefault="00694C38" w:rsidP="00AD3881">
                  <w:pPr>
                    <w:ind w:left="-74" w:firstLine="103"/>
                  </w:pPr>
                  <w:r w:rsidRPr="00D353B4">
                    <w:t>K2 - TR_K02</w:t>
                  </w:r>
                </w:p>
                <w:p w14:paraId="35B7A5D0" w14:textId="77777777" w:rsidR="00694C38" w:rsidRPr="00D353B4" w:rsidRDefault="00694C38" w:rsidP="00AD3881">
                  <w:r w:rsidRPr="00D353B4">
                    <w:t>K3 - TR_K03</w:t>
                  </w:r>
                </w:p>
              </w:tc>
            </w:tr>
            <w:tr w:rsidR="00D353B4" w:rsidRPr="00D353B4" w14:paraId="18AFC6D7"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4873C" w14:textId="77777777" w:rsidR="00694C38" w:rsidRPr="00D353B4" w:rsidRDefault="00694C38" w:rsidP="00AD3881">
                  <w:pPr>
                    <w:spacing w:line="256" w:lineRule="auto"/>
                  </w:pPr>
                  <w:r w:rsidRPr="00D353B4">
                    <w:t>Odniesienie modułowych efektów uczenia się do efektów inżynierskich (jeżeli dotyczy)</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64FFA3" w14:textId="77777777" w:rsidR="00694C38" w:rsidRPr="00D353B4" w:rsidRDefault="00694C38" w:rsidP="00AD3881">
                  <w:pPr>
                    <w:spacing w:line="256" w:lineRule="auto"/>
                    <w:jc w:val="center"/>
                    <w:rPr>
                      <w:highlight w:val="red"/>
                    </w:rPr>
                  </w:pPr>
                  <w:r w:rsidRPr="00D353B4">
                    <w:t>nie dotyczy</w:t>
                  </w:r>
                </w:p>
              </w:tc>
            </w:tr>
            <w:tr w:rsidR="00D353B4" w:rsidRPr="00D353B4" w14:paraId="4C597B04"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6BE98B" w14:textId="77777777" w:rsidR="00694C38" w:rsidRPr="00D353B4" w:rsidRDefault="00694C38" w:rsidP="00AD3881">
                  <w:pPr>
                    <w:jc w:val="center"/>
                  </w:pPr>
                  <w:r w:rsidRPr="00D353B4">
                    <w:t>Wymagania wstępne i dodatkowe</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EB3F42" w14:textId="77777777" w:rsidR="00694C38" w:rsidRPr="00D353B4" w:rsidRDefault="00694C38" w:rsidP="00AD3881">
                  <w:r w:rsidRPr="00D353B4">
                    <w:t>Podstawy z zakresu ogólnej  znajomości podstawowych teorii ekonomicznych.</w:t>
                  </w:r>
                </w:p>
                <w:p w14:paraId="43E67E93" w14:textId="77777777" w:rsidR="00694C38" w:rsidRPr="00D353B4" w:rsidRDefault="00694C38" w:rsidP="00AD3881">
                  <w:pPr>
                    <w:jc w:val="both"/>
                  </w:pPr>
                  <w:r w:rsidRPr="00D353B4">
                    <w:t>Moduły poprzedzające ten moduł: </w:t>
                  </w:r>
                </w:p>
                <w:p w14:paraId="7C929EB2" w14:textId="77777777" w:rsidR="00694C38" w:rsidRPr="00D353B4" w:rsidRDefault="00694C38" w:rsidP="00667F61">
                  <w:pPr>
                    <w:numPr>
                      <w:ilvl w:val="0"/>
                      <w:numId w:val="77"/>
                    </w:numPr>
                    <w:jc w:val="both"/>
                    <w:textAlignment w:val="baseline"/>
                  </w:pPr>
                  <w:r w:rsidRPr="00D353B4">
                    <w:t>Organizacja i obsługa ruchu turystycznego,</w:t>
                  </w:r>
                </w:p>
                <w:p w14:paraId="1FDF15F1" w14:textId="77777777" w:rsidR="00694C38" w:rsidRPr="00D353B4" w:rsidRDefault="00694C38" w:rsidP="00667F61">
                  <w:pPr>
                    <w:numPr>
                      <w:ilvl w:val="0"/>
                      <w:numId w:val="77"/>
                    </w:numPr>
                    <w:ind w:right="175"/>
                    <w:textAlignment w:val="baseline"/>
                  </w:pPr>
                  <w:r w:rsidRPr="00D353B4">
                    <w:t>Zarządzanie przedsiębiorstwami rekreacyjnymi.</w:t>
                  </w:r>
                </w:p>
              </w:tc>
            </w:tr>
            <w:tr w:rsidR="00D353B4" w:rsidRPr="00D353B4" w14:paraId="73990641"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D138B3" w14:textId="77777777" w:rsidR="00694C38" w:rsidRPr="00D353B4" w:rsidRDefault="00694C38" w:rsidP="00AD3881">
                  <w:pPr>
                    <w:spacing w:after="200"/>
                    <w:jc w:val="center"/>
                  </w:pPr>
                  <w:r w:rsidRPr="00D353B4">
                    <w:t>Treści programowe modułu</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78E240" w14:textId="77777777" w:rsidR="00694C38" w:rsidRPr="00D353B4" w:rsidRDefault="00694C38" w:rsidP="00AD3881">
                  <w:pPr>
                    <w:ind w:right="33"/>
                  </w:pPr>
                  <w:r w:rsidRPr="00D353B4">
                    <w:t>Podczas wykładu zaprezentowane zostaną następujące zagadnienia: orientacja produkcyjna, dystrybucyjna i rynkowa, badania marketingowe, segmentacja rynku, kreowanie usługi turystycznej, systemy dystrybucji oraz podstawowe elementy promocji w turystyce takie jak reklama, Public Relation i promocja sprzedaży. Wykład uzupełnia problematyka dotycząca marketingu partnerskiego i interakcyjnego.</w:t>
                  </w:r>
                </w:p>
                <w:p w14:paraId="0E134AB1" w14:textId="027FCB1A" w:rsidR="00763453" w:rsidRPr="00D353B4" w:rsidRDefault="00694C38" w:rsidP="00AD3881">
                  <w:pPr>
                    <w:ind w:right="33"/>
                  </w:pPr>
                  <w:r w:rsidRPr="00D353B4">
                    <w:t>Podczas ćwiczeń audytoryjnych zaprezentowane zostaną zagadnienia dotyczące interpretacji wyników badań marketingowych, analizy kryteriów segmentacji, ze szczególnym uwzględnieniem rynku usług turystycznych, uczestnictwa w targach i wystawach, misji, wizji i identyfikacji firmy, a także marketingu transakcyjnego i społecznego w turystyce. Studenci mają również możliwość obejrzenia filmów i prezentacji reklam dotyczących efektywności i skuteczności działań promocyjnych w turystyce. </w:t>
                  </w:r>
                </w:p>
                <w:p w14:paraId="24E9C918" w14:textId="77777777" w:rsidR="00694C38" w:rsidRPr="00D353B4" w:rsidRDefault="00694C38" w:rsidP="00AD3881">
                  <w:pPr>
                    <w:ind w:hanging="33"/>
                  </w:pPr>
                  <w:r w:rsidRPr="00D353B4">
                    <w:t>Podczas ćwiczeń laboratoryjnych studenci opracowują projekty strategii marketingowych i prezentują ich główne założenia.</w:t>
                  </w:r>
                </w:p>
                <w:p w14:paraId="7A002BB0" w14:textId="69593F59" w:rsidR="009E2BBD" w:rsidRPr="00D353B4" w:rsidRDefault="009E2BBD" w:rsidP="00AD3881">
                  <w:pPr>
                    <w:ind w:hanging="33"/>
                  </w:pPr>
                  <w:r w:rsidRPr="00D353B4">
                    <w:t xml:space="preserve">Podczas zajęć terenowych studenci zwiedzają Lubelską Trasą Podziemną i Piwnice pod Fortuną gdzie dowiedzą się jak swoje </w:t>
                  </w:r>
                  <w:r w:rsidRPr="00D353B4">
                    <w:lastRenderedPageBreak/>
                    <w:t>działania marketingowe organizują przedsiębiorstwa działające w branży turystyczne.</w:t>
                  </w:r>
                </w:p>
              </w:tc>
            </w:tr>
            <w:tr w:rsidR="00D353B4" w:rsidRPr="00D353B4" w14:paraId="76ECA461"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91ED9D" w14:textId="77777777" w:rsidR="00694C38" w:rsidRPr="00D353B4" w:rsidRDefault="00694C38" w:rsidP="00AD3881">
                  <w:pPr>
                    <w:ind w:left="-108" w:firstLine="142"/>
                    <w:jc w:val="center"/>
                  </w:pPr>
                  <w:r w:rsidRPr="00D353B4">
                    <w:lastRenderedPageBreak/>
                    <w:t>Wykaz literatury podstawowej i uzupełniającej</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557F93" w14:textId="77777777" w:rsidR="00694C38" w:rsidRPr="00D353B4" w:rsidRDefault="00694C38" w:rsidP="00AD3881">
                  <w:pPr>
                    <w:ind w:right="-250"/>
                  </w:pPr>
                  <w:r w:rsidRPr="00D353B4">
                    <w:t>Literatura podstawowa:</w:t>
                  </w:r>
                </w:p>
                <w:p w14:paraId="300BCE38" w14:textId="77777777" w:rsidR="00694C38" w:rsidRPr="00D353B4" w:rsidRDefault="00694C38" w:rsidP="00667F61">
                  <w:pPr>
                    <w:numPr>
                      <w:ilvl w:val="0"/>
                      <w:numId w:val="71"/>
                    </w:numPr>
                    <w:tabs>
                      <w:tab w:val="clear" w:pos="720"/>
                      <w:tab w:val="num" w:pos="317"/>
                    </w:tabs>
                    <w:ind w:left="317" w:hanging="317"/>
                    <w:textAlignment w:val="baseline"/>
                  </w:pPr>
                  <w:r w:rsidRPr="00D353B4">
                    <w:rPr>
                      <w:shd w:val="clear" w:color="auto" w:fill="FFFFFF"/>
                    </w:rPr>
                    <w:t>Mazurkiewicz-Pizło A., Pizło W., Marketing. Wiedza ekonomiczna i aktywność na rynku, PWN, Warszawa 2017.</w:t>
                  </w:r>
                </w:p>
                <w:p w14:paraId="4FF30D70" w14:textId="77777777" w:rsidR="00694C38" w:rsidRPr="00D353B4" w:rsidRDefault="00694C38" w:rsidP="00667F61">
                  <w:pPr>
                    <w:numPr>
                      <w:ilvl w:val="0"/>
                      <w:numId w:val="71"/>
                    </w:numPr>
                    <w:tabs>
                      <w:tab w:val="clear" w:pos="720"/>
                      <w:tab w:val="num" w:pos="317"/>
                    </w:tabs>
                    <w:ind w:left="317" w:hanging="317"/>
                    <w:textAlignment w:val="baseline"/>
                  </w:pPr>
                  <w:r w:rsidRPr="00D353B4">
                    <w:t>Panasiuk A.</w:t>
                  </w:r>
                  <w:r w:rsidRPr="00D353B4">
                    <w:rPr>
                      <w:i/>
                      <w:iCs/>
                    </w:rPr>
                    <w:t xml:space="preserve"> </w:t>
                  </w:r>
                  <w:r w:rsidRPr="00D353B4">
                    <w:t xml:space="preserve">(red.), </w:t>
                  </w:r>
                  <w:r w:rsidRPr="00D353B4">
                    <w:rPr>
                      <w:i/>
                      <w:iCs/>
                    </w:rPr>
                    <w:t> Ekonomika turystyki</w:t>
                  </w:r>
                  <w:r w:rsidRPr="00D353B4">
                    <w:t>, Wydawnictwo. Naukowe PWN, Warszawa 2020.</w:t>
                  </w:r>
                </w:p>
                <w:p w14:paraId="3A576C63" w14:textId="77777777" w:rsidR="00694C38" w:rsidRPr="00D353B4" w:rsidRDefault="00694C38" w:rsidP="00667F61">
                  <w:pPr>
                    <w:numPr>
                      <w:ilvl w:val="0"/>
                      <w:numId w:val="71"/>
                    </w:numPr>
                    <w:tabs>
                      <w:tab w:val="clear" w:pos="720"/>
                      <w:tab w:val="num" w:pos="317"/>
                    </w:tabs>
                    <w:ind w:left="317" w:hanging="317"/>
                  </w:pPr>
                  <w:r w:rsidRPr="00D353B4">
                    <w:t>Hawlena J., Mazurek-Kusiak A.K., Rowiński R., Kowalska G., Kobyłka A., Koproń J. Turystyka i rekreacja. Wybrane zagadnienia. Instytut Naukowo-Wydawniczy „SPATIUM” Radom 2022.</w:t>
                  </w:r>
                </w:p>
                <w:p w14:paraId="46E5DE9E" w14:textId="77777777" w:rsidR="00694C38" w:rsidRPr="00D353B4" w:rsidRDefault="00694C38" w:rsidP="00AD3881">
                  <w:r w:rsidRPr="00D353B4">
                    <w:t>Literatura uzupełniająca:</w:t>
                  </w:r>
                </w:p>
                <w:p w14:paraId="7B9A2644" w14:textId="77777777" w:rsidR="00694C38" w:rsidRPr="00D353B4" w:rsidRDefault="00694C38" w:rsidP="00667F61">
                  <w:pPr>
                    <w:pStyle w:val="NormalnyWeb"/>
                    <w:numPr>
                      <w:ilvl w:val="0"/>
                      <w:numId w:val="71"/>
                    </w:numPr>
                    <w:shd w:val="clear" w:color="auto" w:fill="FFFFFF"/>
                    <w:tabs>
                      <w:tab w:val="clear" w:pos="720"/>
                      <w:tab w:val="num" w:pos="317"/>
                      <w:tab w:val="num" w:pos="463"/>
                    </w:tabs>
                    <w:spacing w:before="0" w:beforeAutospacing="0" w:after="0" w:afterAutospacing="0"/>
                    <w:ind w:hanging="686"/>
                    <w:textAlignment w:val="baseline"/>
                    <w:rPr>
                      <w:rFonts w:ascii="Times New Roman" w:hAnsi="Times New Roman"/>
                      <w:sz w:val="24"/>
                      <w:szCs w:val="24"/>
                    </w:rPr>
                  </w:pPr>
                  <w:r w:rsidRPr="00D353B4">
                    <w:rPr>
                      <w:rFonts w:ascii="Times New Roman" w:hAnsi="Times New Roman"/>
                      <w:sz w:val="24"/>
                      <w:szCs w:val="24"/>
                    </w:rPr>
                    <w:t xml:space="preserve">Michalski E., </w:t>
                  </w:r>
                  <w:r w:rsidRPr="00D353B4">
                    <w:rPr>
                      <w:rFonts w:ascii="Times New Roman" w:hAnsi="Times New Roman"/>
                      <w:iCs/>
                      <w:sz w:val="24"/>
                      <w:szCs w:val="24"/>
                    </w:rPr>
                    <w:t>Marketing</w:t>
                  </w:r>
                  <w:r w:rsidRPr="00D353B4">
                    <w:rPr>
                      <w:rFonts w:ascii="Times New Roman" w:hAnsi="Times New Roman"/>
                      <w:sz w:val="24"/>
                      <w:szCs w:val="24"/>
                    </w:rPr>
                    <w:t>, Wydawnictwo PWN Warszawa, 2022.</w:t>
                  </w:r>
                </w:p>
                <w:p w14:paraId="63BAFADC" w14:textId="77777777" w:rsidR="00694C38" w:rsidRPr="00D353B4" w:rsidRDefault="00694C38" w:rsidP="00667F61">
                  <w:pPr>
                    <w:numPr>
                      <w:ilvl w:val="0"/>
                      <w:numId w:val="71"/>
                    </w:numPr>
                    <w:tabs>
                      <w:tab w:val="clear" w:pos="720"/>
                      <w:tab w:val="num" w:pos="317"/>
                    </w:tabs>
                    <w:ind w:left="317" w:hanging="283"/>
                    <w:textAlignment w:val="baseline"/>
                  </w:pPr>
                  <w:r w:rsidRPr="00D353B4">
                    <w:t>Hawlena J., Jalinik M., Kobyłka A., Komor A., Zarządzanie polskim rynkiem turystycznym w uwarunkowaniach pandemii</w:t>
                  </w:r>
                  <w:r w:rsidRPr="00D353B4">
                    <w:rPr>
                      <w:i/>
                    </w:rPr>
                    <w:t xml:space="preserve"> COVID-19</w:t>
                  </w:r>
                  <w:r w:rsidRPr="00D353B4">
                    <w:t>., Instytut Naukowo-Wydawniczy „SPATIUM” Radom 2023.</w:t>
                  </w:r>
                </w:p>
                <w:p w14:paraId="1736A304" w14:textId="77777777" w:rsidR="00694C38" w:rsidRPr="00D353B4" w:rsidRDefault="00694C38" w:rsidP="00AD3881">
                  <w:pPr>
                    <w:ind w:left="33"/>
                  </w:pPr>
                  <w:r w:rsidRPr="00D353B4">
                    <w:t>Czasopisma branżowe:</w:t>
                  </w:r>
                </w:p>
                <w:p w14:paraId="261882CF" w14:textId="77777777" w:rsidR="00694C38" w:rsidRPr="00D353B4" w:rsidRDefault="00694C38" w:rsidP="00667F61">
                  <w:pPr>
                    <w:pStyle w:val="Akapitzlist"/>
                    <w:numPr>
                      <w:ilvl w:val="0"/>
                      <w:numId w:val="71"/>
                    </w:numPr>
                    <w:tabs>
                      <w:tab w:val="clear" w:pos="720"/>
                      <w:tab w:val="num" w:pos="317"/>
                    </w:tabs>
                    <w:suppressAutoHyphens w:val="0"/>
                    <w:autoSpaceDN/>
                    <w:spacing w:line="240" w:lineRule="auto"/>
                    <w:ind w:hanging="686"/>
                    <w:contextualSpacing/>
                    <w:jc w:val="left"/>
                    <w:rPr>
                      <w:rFonts w:ascii="Times New Roman" w:hAnsi="Times New Roman"/>
                      <w:sz w:val="24"/>
                      <w:szCs w:val="24"/>
                    </w:rPr>
                  </w:pPr>
                  <w:r w:rsidRPr="00D353B4">
                    <w:rPr>
                      <w:rFonts w:ascii="Times New Roman" w:hAnsi="Times New Roman"/>
                      <w:sz w:val="24"/>
                      <w:szCs w:val="24"/>
                    </w:rPr>
                    <w:t>Wiadomości Turystyczne.</w:t>
                  </w:r>
                </w:p>
                <w:p w14:paraId="155EF513" w14:textId="77777777" w:rsidR="00694C38" w:rsidRPr="00D353B4" w:rsidRDefault="00694C38" w:rsidP="00667F61">
                  <w:pPr>
                    <w:pStyle w:val="Akapitzlist"/>
                    <w:numPr>
                      <w:ilvl w:val="0"/>
                      <w:numId w:val="71"/>
                    </w:numPr>
                    <w:tabs>
                      <w:tab w:val="clear" w:pos="720"/>
                      <w:tab w:val="num" w:pos="317"/>
                    </w:tabs>
                    <w:suppressAutoHyphens w:val="0"/>
                    <w:autoSpaceDN/>
                    <w:spacing w:line="240" w:lineRule="auto"/>
                    <w:ind w:hanging="686"/>
                    <w:contextualSpacing/>
                    <w:jc w:val="left"/>
                    <w:textAlignment w:val="auto"/>
                    <w:rPr>
                      <w:rFonts w:ascii="Times New Roman" w:hAnsi="Times New Roman"/>
                      <w:sz w:val="24"/>
                      <w:szCs w:val="24"/>
                    </w:rPr>
                  </w:pPr>
                  <w:r w:rsidRPr="00D353B4">
                    <w:rPr>
                      <w:rFonts w:ascii="Times New Roman" w:hAnsi="Times New Roman"/>
                      <w:sz w:val="24"/>
                      <w:szCs w:val="24"/>
                    </w:rPr>
                    <w:t>Marketing i Rynek.</w:t>
                  </w:r>
                </w:p>
              </w:tc>
            </w:tr>
            <w:tr w:rsidR="00D353B4" w:rsidRPr="00D353B4" w14:paraId="194B90EB"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F6B0C34" w14:textId="77777777" w:rsidR="00694C38" w:rsidRPr="00D353B4" w:rsidRDefault="00694C38" w:rsidP="00AD3881">
                  <w:pPr>
                    <w:ind w:left="-108"/>
                    <w:jc w:val="center"/>
                  </w:pPr>
                  <w:r w:rsidRPr="00D353B4">
                    <w:t>Planowane formy/działania/metody dydaktyczne</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C0278A" w14:textId="77777777" w:rsidR="00694C38" w:rsidRPr="00D353B4" w:rsidRDefault="00694C38" w:rsidP="00AD3881">
                  <w:r w:rsidRPr="00D353B4">
                    <w:t>Wykłady z wykorzystaniem technik multimedialnych, odbywające się w sali dydaktycznej.</w:t>
                  </w:r>
                </w:p>
                <w:p w14:paraId="7EB9D4B0" w14:textId="77777777" w:rsidR="00694C38" w:rsidRPr="00D353B4" w:rsidRDefault="00694C38" w:rsidP="00AD3881">
                  <w:pPr>
                    <w:jc w:val="both"/>
                  </w:pPr>
                  <w:r w:rsidRPr="00D353B4">
                    <w:t>Ćwiczenia audytoryjne z wykorzystaniem metod aktywizujących, odbywające się w sali dydaktycznej. </w:t>
                  </w:r>
                </w:p>
                <w:p w14:paraId="3A215202" w14:textId="77777777" w:rsidR="00694C38" w:rsidRPr="00D353B4" w:rsidRDefault="00694C38" w:rsidP="00AD3881">
                  <w:pPr>
                    <w:ind w:left="33"/>
                    <w:jc w:val="both"/>
                  </w:pPr>
                  <w:r w:rsidRPr="00D353B4">
                    <w:t>Ich forma to:</w:t>
                  </w:r>
                </w:p>
                <w:p w14:paraId="2B53EA20" w14:textId="77777777" w:rsidR="00694C38" w:rsidRPr="00D353B4" w:rsidRDefault="00694C38" w:rsidP="00667F61">
                  <w:pPr>
                    <w:numPr>
                      <w:ilvl w:val="0"/>
                      <w:numId w:val="72"/>
                    </w:numPr>
                    <w:ind w:left="536"/>
                    <w:jc w:val="both"/>
                    <w:textAlignment w:val="baseline"/>
                  </w:pPr>
                  <w:r w:rsidRPr="00D353B4">
                    <w:t>dyskusja,</w:t>
                  </w:r>
                </w:p>
                <w:p w14:paraId="4D498778" w14:textId="77777777" w:rsidR="00694C38" w:rsidRPr="00D353B4" w:rsidRDefault="00694C38" w:rsidP="00667F61">
                  <w:pPr>
                    <w:numPr>
                      <w:ilvl w:val="0"/>
                      <w:numId w:val="72"/>
                    </w:numPr>
                    <w:ind w:left="536"/>
                    <w:jc w:val="both"/>
                    <w:textAlignment w:val="baseline"/>
                  </w:pPr>
                  <w:r w:rsidRPr="00D353B4">
                    <w:t>praca zespołowa w grupach, </w:t>
                  </w:r>
                </w:p>
                <w:p w14:paraId="18DEE921" w14:textId="77777777" w:rsidR="00694C38" w:rsidRPr="00D353B4" w:rsidRDefault="00694C38" w:rsidP="00667F61">
                  <w:pPr>
                    <w:numPr>
                      <w:ilvl w:val="0"/>
                      <w:numId w:val="72"/>
                    </w:numPr>
                    <w:ind w:left="536"/>
                    <w:jc w:val="both"/>
                    <w:textAlignment w:val="baseline"/>
                  </w:pPr>
                  <w:r w:rsidRPr="00D353B4">
                    <w:t>studia przypadków,</w:t>
                  </w:r>
                </w:p>
                <w:p w14:paraId="3AA244FF" w14:textId="77777777" w:rsidR="00694C38" w:rsidRPr="00D353B4" w:rsidRDefault="00694C38" w:rsidP="00667F61">
                  <w:pPr>
                    <w:numPr>
                      <w:ilvl w:val="0"/>
                      <w:numId w:val="72"/>
                    </w:numPr>
                    <w:ind w:left="536"/>
                    <w:jc w:val="both"/>
                    <w:textAlignment w:val="baseline"/>
                  </w:pPr>
                  <w:r w:rsidRPr="00D353B4">
                    <w:t>przedstawienie na zajęciach autorskiego projektu.</w:t>
                  </w:r>
                </w:p>
                <w:p w14:paraId="7E3DB257" w14:textId="77777777" w:rsidR="00694C38" w:rsidRPr="00D353B4" w:rsidRDefault="00694C38" w:rsidP="00AD3881">
                  <w:pPr>
                    <w:jc w:val="both"/>
                  </w:pPr>
                  <w:r w:rsidRPr="00D353B4">
                    <w:t>W trakcie dyskusji studenci przedstawiają opinie na temat przeczytanych przez nich w prasie artykułów, co powoduje zwiększenie aktywności podczas ćwiczeń. </w:t>
                  </w:r>
                </w:p>
                <w:p w14:paraId="1FEFAD4B" w14:textId="77777777" w:rsidR="00694C38" w:rsidRPr="00D353B4" w:rsidRDefault="00694C38" w:rsidP="00AD3881">
                  <w:pPr>
                    <w:jc w:val="both"/>
                  </w:pPr>
                  <w:r w:rsidRPr="00D353B4">
                    <w:t>Część ćwiczeń przeznaczona jest na zademonstrowanie przygotowanych przez studentów projektów dotyczących form marketingu w wybranym przedsiębiorstwie prowadzącym działalność turystyczną. Zaprezentowane projekty są elementem zaliczenia przedmiotu.</w:t>
                  </w:r>
                </w:p>
                <w:p w14:paraId="48D7C91F" w14:textId="77777777" w:rsidR="00694C38" w:rsidRPr="00D353B4" w:rsidRDefault="00694C38" w:rsidP="00AD3881">
                  <w:pPr>
                    <w:jc w:val="both"/>
                  </w:pPr>
                  <w:r w:rsidRPr="00D353B4">
                    <w:t>Ćwiczenie laboratoryjne, odbywające się w salach komputerowych, podczas których studenci opracowują projekty prezentowane podczas zajęć.</w:t>
                  </w:r>
                </w:p>
              </w:tc>
            </w:tr>
            <w:tr w:rsidR="00D353B4" w:rsidRPr="00D353B4" w14:paraId="3136E328"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033502" w14:textId="77777777" w:rsidR="00694C38" w:rsidRPr="00D353B4" w:rsidRDefault="00694C38" w:rsidP="00AD3881">
                  <w:pPr>
                    <w:jc w:val="center"/>
                  </w:pPr>
                  <w:r w:rsidRPr="00D353B4">
                    <w:t>Sposoby weryfikacji oraz formy dokumentowania osiągniętych efektów uczenia się</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D153298" w14:textId="77777777" w:rsidR="00694C38" w:rsidRPr="00D353B4" w:rsidRDefault="00694C38" w:rsidP="00AD3881">
                  <w:r w:rsidRPr="00D353B4">
                    <w:t>Sposoby weryfikacji</w:t>
                  </w:r>
                </w:p>
                <w:p w14:paraId="2142B2C9" w14:textId="77777777" w:rsidR="00694C38" w:rsidRPr="00D353B4" w:rsidRDefault="00694C38" w:rsidP="00AD3881">
                  <w:pPr>
                    <w:jc w:val="both"/>
                  </w:pPr>
                  <w:r w:rsidRPr="00D353B4">
                    <w:t>W1, W2, W3, W4 - egzamin pisemny obejmujący  zagadnienia omawiane na wykładzie i ćwiczeniach,</w:t>
                  </w:r>
                </w:p>
                <w:p w14:paraId="16D19107" w14:textId="77777777" w:rsidR="00694C38" w:rsidRPr="00D353B4" w:rsidRDefault="00694C38" w:rsidP="00AD3881">
                  <w:r w:rsidRPr="00D353B4">
                    <w:t>U1, U2, U3, U4 - prezentacja grupowa - (ocena prezentacji, ocena projektu),</w:t>
                  </w:r>
                </w:p>
                <w:p w14:paraId="00B58261" w14:textId="77777777" w:rsidR="00694C38" w:rsidRPr="00D353B4" w:rsidRDefault="00694C38" w:rsidP="00AD3881">
                  <w:r w:rsidRPr="00D353B4">
                    <w:t>K1, K2 - udział w dyskusji - ocena aktywności na zajęciach,</w:t>
                  </w:r>
                </w:p>
                <w:p w14:paraId="4E5765A1" w14:textId="77777777" w:rsidR="00694C38" w:rsidRPr="00D353B4" w:rsidRDefault="00694C38" w:rsidP="00AD3881">
                  <w:r w:rsidRPr="00D353B4">
                    <w:t>K3 - ocena pracy studenta w charakterze lidera i członka zespołu wykonującego ćwiczenie (dziennik zajęć).</w:t>
                  </w:r>
                </w:p>
                <w:p w14:paraId="09E2B9A5"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Formy dokumentowania osiągniętych wyników: </w:t>
                  </w:r>
                </w:p>
                <w:p w14:paraId="59F899F3" w14:textId="77777777" w:rsidR="00694C38" w:rsidRPr="00D353B4" w:rsidRDefault="00694C38" w:rsidP="00AD3881">
                  <w:r w:rsidRPr="00D353B4">
                    <w:t>Dziennik prowadzącego, zarchiwizowane projekty w systemie Power Point i  prace egzaminacyjne.</w:t>
                  </w:r>
                </w:p>
              </w:tc>
            </w:tr>
            <w:tr w:rsidR="00D353B4" w:rsidRPr="00D353B4" w14:paraId="36100918"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5543E" w14:textId="77777777" w:rsidR="00694C38" w:rsidRPr="00D353B4" w:rsidRDefault="00694C38" w:rsidP="00AD3881">
                  <w:pPr>
                    <w:jc w:val="center"/>
                  </w:pPr>
                  <w:r w:rsidRPr="00D353B4">
                    <w:lastRenderedPageBreak/>
                    <w:t>Elementy i wagi mające wpływ na ocenę końcową</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6D98C7" w14:textId="77777777" w:rsidR="00694C38" w:rsidRPr="00D353B4" w:rsidRDefault="00694C38" w:rsidP="00AD3881">
                  <w:r w:rsidRPr="00D353B4">
                    <w:t>Kryteria oceny z przedmiotu</w:t>
                  </w:r>
                </w:p>
                <w:p w14:paraId="3B8AE45B" w14:textId="77777777" w:rsidR="00694C38" w:rsidRPr="00D353B4" w:rsidRDefault="00694C38" w:rsidP="00AD3881">
                  <w:r w:rsidRPr="00D353B4">
                    <w:t>Ocena końcowa z przedmiotu składa się z dwu elementów:</w:t>
                  </w:r>
                </w:p>
                <w:p w14:paraId="5A675DA2" w14:textId="77777777" w:rsidR="00694C38" w:rsidRPr="00D353B4" w:rsidRDefault="00694C38" w:rsidP="00667F61">
                  <w:pPr>
                    <w:numPr>
                      <w:ilvl w:val="0"/>
                      <w:numId w:val="73"/>
                    </w:numPr>
                    <w:ind w:left="459" w:hanging="284"/>
                    <w:textAlignment w:val="baseline"/>
                  </w:pPr>
                  <w:r w:rsidRPr="00D353B4">
                    <w:t>oceny z ćwiczeń,</w:t>
                  </w:r>
                </w:p>
                <w:p w14:paraId="4A80033E" w14:textId="77777777" w:rsidR="00694C38" w:rsidRPr="00D353B4" w:rsidRDefault="00694C38" w:rsidP="00667F61">
                  <w:pPr>
                    <w:numPr>
                      <w:ilvl w:val="0"/>
                      <w:numId w:val="73"/>
                    </w:numPr>
                    <w:ind w:left="459" w:hanging="284"/>
                    <w:textAlignment w:val="baseline"/>
                  </w:pPr>
                  <w:r w:rsidRPr="00D353B4">
                    <w:t>oceny z pisemnej pracy zaliczeniowej wykładu,</w:t>
                  </w:r>
                </w:p>
                <w:p w14:paraId="2C0930E0" w14:textId="77777777" w:rsidR="00694C38" w:rsidRPr="00D353B4" w:rsidRDefault="00694C38" w:rsidP="00AD3881">
                  <w:r w:rsidRPr="00D353B4">
                    <w:t>Na ocenę końcową składa się:</w:t>
                  </w:r>
                </w:p>
                <w:p w14:paraId="77A4C28F" w14:textId="77777777" w:rsidR="00694C38" w:rsidRPr="00D353B4" w:rsidRDefault="00694C38" w:rsidP="00667F61">
                  <w:pPr>
                    <w:numPr>
                      <w:ilvl w:val="0"/>
                      <w:numId w:val="74"/>
                    </w:numPr>
                    <w:ind w:left="459" w:hanging="284"/>
                    <w:textAlignment w:val="baseline"/>
                  </w:pPr>
                  <w:r w:rsidRPr="00D353B4">
                    <w:t>aktywność na zajęciach -  10%,</w:t>
                  </w:r>
                </w:p>
                <w:p w14:paraId="06C8E934" w14:textId="77777777" w:rsidR="00694C38" w:rsidRPr="00D353B4" w:rsidRDefault="00694C38" w:rsidP="00667F61">
                  <w:pPr>
                    <w:numPr>
                      <w:ilvl w:val="0"/>
                      <w:numId w:val="74"/>
                    </w:numPr>
                    <w:ind w:left="459" w:hanging="284"/>
                    <w:textAlignment w:val="baseline"/>
                  </w:pPr>
                  <w:r w:rsidRPr="00D353B4">
                    <w:t>prezentacja projektu współoceniana przez studentów 20%,</w:t>
                  </w:r>
                </w:p>
                <w:p w14:paraId="64A7301A" w14:textId="77777777" w:rsidR="00694C38" w:rsidRPr="00D353B4" w:rsidRDefault="00694C38" w:rsidP="00667F61">
                  <w:pPr>
                    <w:numPr>
                      <w:ilvl w:val="0"/>
                      <w:numId w:val="75"/>
                    </w:numPr>
                    <w:ind w:left="459" w:hanging="284"/>
                    <w:textAlignment w:val="baseline"/>
                  </w:pPr>
                  <w:r w:rsidRPr="00D353B4">
                    <w:t>praca pisemna w formie pytań problemowych z zakresu wiedzy obejmującej całokształt treści zawartych module kształcenia - 70%.</w:t>
                  </w:r>
                </w:p>
                <w:p w14:paraId="7CED48D5" w14:textId="77777777" w:rsidR="00694C38" w:rsidRPr="00D353B4" w:rsidRDefault="00694C38" w:rsidP="00AD3881">
                  <w:r w:rsidRPr="00D353B4">
                    <w:t>Zaliczenie ćwiczeń jest warunkiem koniecznym do przystąpienia do egzaminu.</w:t>
                  </w:r>
                </w:p>
              </w:tc>
            </w:tr>
            <w:tr w:rsidR="00D353B4" w:rsidRPr="00D353B4" w14:paraId="6FB3F9A4"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399EFC" w14:textId="77777777" w:rsidR="00694C38" w:rsidRPr="00D353B4" w:rsidRDefault="00694C38" w:rsidP="00AD3881">
                  <w:pPr>
                    <w:jc w:val="center"/>
                  </w:pP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94E50A" w14:textId="77777777" w:rsidR="00694C38" w:rsidRPr="00D353B4" w:rsidRDefault="00694C38" w:rsidP="00AD3881">
                  <w:pPr>
                    <w:tabs>
                      <w:tab w:val="left" w:pos="5704"/>
                    </w:tabs>
                    <w:ind w:right="317"/>
                  </w:pPr>
                  <w:r w:rsidRPr="00D353B4">
                    <w:t>Procent wiedzy wymaganej dla uzyskania oceny końcowej wynosi odpowiednio:</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2218"/>
                    <w:gridCol w:w="1798"/>
                  </w:tblGrid>
                  <w:tr w:rsidR="00D353B4" w:rsidRPr="00D353B4" w14:paraId="357F1BE4" w14:textId="77777777" w:rsidTr="00AD3881">
                    <w:trPr>
                      <w:trHeight w:val="57"/>
                    </w:trPr>
                    <w:tc>
                      <w:tcPr>
                        <w:tcW w:w="2218" w:type="dxa"/>
                        <w:tcMar>
                          <w:top w:w="0" w:type="dxa"/>
                          <w:left w:w="108" w:type="dxa"/>
                          <w:bottom w:w="0" w:type="dxa"/>
                          <w:right w:w="108" w:type="dxa"/>
                        </w:tcMar>
                        <w:vAlign w:val="center"/>
                        <w:hideMark/>
                      </w:tcPr>
                      <w:p w14:paraId="34239304" w14:textId="77777777" w:rsidR="00694C38" w:rsidRPr="00D353B4" w:rsidRDefault="00694C38" w:rsidP="00667F61">
                        <w:pPr>
                          <w:numPr>
                            <w:ilvl w:val="0"/>
                            <w:numId w:val="76"/>
                          </w:numPr>
                          <w:ind w:left="427"/>
                          <w:textAlignment w:val="baseline"/>
                        </w:pPr>
                        <w:r w:rsidRPr="00D353B4">
                          <w:t>bardzo dobry</w:t>
                        </w:r>
                      </w:p>
                      <w:p w14:paraId="53CBC6E3" w14:textId="77777777" w:rsidR="00694C38" w:rsidRPr="00D353B4" w:rsidRDefault="00694C38" w:rsidP="00667F61">
                        <w:pPr>
                          <w:numPr>
                            <w:ilvl w:val="0"/>
                            <w:numId w:val="76"/>
                          </w:numPr>
                          <w:ind w:left="427"/>
                          <w:textAlignment w:val="baseline"/>
                        </w:pPr>
                        <w:r w:rsidRPr="00D353B4">
                          <w:t>dobry plus</w:t>
                        </w:r>
                      </w:p>
                      <w:p w14:paraId="4B99C26A" w14:textId="77777777" w:rsidR="00694C38" w:rsidRPr="00D353B4" w:rsidRDefault="00694C38" w:rsidP="00667F61">
                        <w:pPr>
                          <w:numPr>
                            <w:ilvl w:val="0"/>
                            <w:numId w:val="76"/>
                          </w:numPr>
                          <w:ind w:left="427"/>
                          <w:textAlignment w:val="baseline"/>
                        </w:pPr>
                        <w:r w:rsidRPr="00D353B4">
                          <w:t>dobry</w:t>
                        </w:r>
                      </w:p>
                      <w:p w14:paraId="64C42F14" w14:textId="77777777" w:rsidR="00694C38" w:rsidRPr="00D353B4" w:rsidRDefault="00694C38" w:rsidP="00667F61">
                        <w:pPr>
                          <w:numPr>
                            <w:ilvl w:val="0"/>
                            <w:numId w:val="76"/>
                          </w:numPr>
                          <w:ind w:left="427"/>
                          <w:textAlignment w:val="baseline"/>
                        </w:pPr>
                        <w:r w:rsidRPr="00D353B4">
                          <w:t>dostateczny plus</w:t>
                        </w:r>
                      </w:p>
                      <w:p w14:paraId="554EF28C" w14:textId="77777777" w:rsidR="00694C38" w:rsidRPr="00D353B4" w:rsidRDefault="00694C38" w:rsidP="00667F61">
                        <w:pPr>
                          <w:numPr>
                            <w:ilvl w:val="0"/>
                            <w:numId w:val="76"/>
                          </w:numPr>
                          <w:ind w:left="427"/>
                          <w:textAlignment w:val="baseline"/>
                        </w:pPr>
                        <w:r w:rsidRPr="00D353B4">
                          <w:t>dostateczny</w:t>
                        </w:r>
                      </w:p>
                      <w:p w14:paraId="50BBCE5C" w14:textId="77777777" w:rsidR="00694C38" w:rsidRPr="00D353B4" w:rsidRDefault="00694C38" w:rsidP="00667F61">
                        <w:pPr>
                          <w:numPr>
                            <w:ilvl w:val="0"/>
                            <w:numId w:val="76"/>
                          </w:numPr>
                          <w:ind w:left="427"/>
                          <w:textAlignment w:val="baseline"/>
                        </w:pPr>
                        <w:r w:rsidRPr="00D353B4">
                          <w:t>niedostateczny</w:t>
                        </w:r>
                      </w:p>
                    </w:tc>
                    <w:tc>
                      <w:tcPr>
                        <w:tcW w:w="1798" w:type="dxa"/>
                        <w:tcMar>
                          <w:top w:w="0" w:type="dxa"/>
                          <w:left w:w="108" w:type="dxa"/>
                          <w:bottom w:w="0" w:type="dxa"/>
                          <w:right w:w="108" w:type="dxa"/>
                        </w:tcMar>
                        <w:vAlign w:val="center"/>
                        <w:hideMark/>
                      </w:tcPr>
                      <w:p w14:paraId="4FE86FAB" w14:textId="77777777" w:rsidR="00694C38" w:rsidRPr="00D353B4" w:rsidRDefault="00694C38" w:rsidP="00AD3881">
                        <w:pPr>
                          <w:ind w:left="317"/>
                        </w:pPr>
                        <w:r w:rsidRPr="00D353B4">
                          <w:t>91%  - 100%,</w:t>
                        </w:r>
                      </w:p>
                      <w:p w14:paraId="2310E191" w14:textId="77777777" w:rsidR="00694C38" w:rsidRPr="00D353B4" w:rsidRDefault="00694C38" w:rsidP="00AD3881">
                        <w:pPr>
                          <w:ind w:left="317"/>
                        </w:pPr>
                        <w:r w:rsidRPr="00D353B4">
                          <w:t>81%  -  90%,</w:t>
                        </w:r>
                      </w:p>
                      <w:p w14:paraId="59AA4779" w14:textId="77777777" w:rsidR="00694C38" w:rsidRPr="00D353B4" w:rsidRDefault="00694C38" w:rsidP="00AD3881">
                        <w:pPr>
                          <w:ind w:left="317"/>
                        </w:pPr>
                        <w:r w:rsidRPr="00D353B4">
                          <w:t>71%  -  80%,</w:t>
                        </w:r>
                      </w:p>
                      <w:p w14:paraId="7484D7F4" w14:textId="77777777" w:rsidR="00694C38" w:rsidRPr="00D353B4" w:rsidRDefault="00694C38" w:rsidP="00AD3881">
                        <w:pPr>
                          <w:ind w:left="317"/>
                        </w:pPr>
                        <w:r w:rsidRPr="00D353B4">
                          <w:t>61%  -  70%,</w:t>
                        </w:r>
                      </w:p>
                      <w:p w14:paraId="275D942B" w14:textId="77777777" w:rsidR="00694C38" w:rsidRPr="00D353B4" w:rsidRDefault="00694C38" w:rsidP="00AD3881">
                        <w:pPr>
                          <w:ind w:left="317"/>
                        </w:pPr>
                        <w:r w:rsidRPr="00D353B4">
                          <w:t>51%  -  60%,</w:t>
                        </w:r>
                      </w:p>
                      <w:p w14:paraId="4C09F815" w14:textId="77777777" w:rsidR="00694C38" w:rsidRPr="00D353B4" w:rsidRDefault="00694C38" w:rsidP="00AD3881">
                        <w:pPr>
                          <w:ind w:left="317"/>
                        </w:pPr>
                        <w:r w:rsidRPr="00D353B4">
                          <w:t>50% i mniej.</w:t>
                        </w:r>
                      </w:p>
                    </w:tc>
                  </w:tr>
                </w:tbl>
                <w:p w14:paraId="685DC0A2" w14:textId="77777777" w:rsidR="00694C38" w:rsidRPr="00D353B4" w:rsidRDefault="00694C38" w:rsidP="00AD3881"/>
              </w:tc>
            </w:tr>
            <w:tr w:rsidR="00D353B4" w:rsidRPr="00D353B4" w14:paraId="39844CEB" w14:textId="77777777" w:rsidTr="001F7691">
              <w:trPr>
                <w:trHeight w:val="20"/>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667CECE8" w14:textId="77777777" w:rsidR="00694C38" w:rsidRPr="00D353B4" w:rsidRDefault="00694C38" w:rsidP="00AD3881">
                  <w:pPr>
                    <w:ind w:firstLine="127"/>
                  </w:pPr>
                  <w:r w:rsidRPr="00D353B4">
                    <w:t>Bilans punktów ECTS</w:t>
                  </w:r>
                </w:p>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996283" w14:textId="77777777" w:rsidR="00694C38" w:rsidRPr="00D353B4" w:rsidRDefault="00694C38" w:rsidP="00AD3881">
                  <w:pPr>
                    <w:jc w:val="center"/>
                  </w:pPr>
                  <w:r w:rsidRPr="00D353B4">
                    <w:t>Forma zajęć</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51A73" w14:textId="77777777" w:rsidR="00694C38" w:rsidRPr="00D353B4" w:rsidRDefault="00694C38" w:rsidP="00AD3881">
                  <w:pPr>
                    <w:jc w:val="center"/>
                  </w:pPr>
                  <w:r w:rsidRPr="00D353B4">
                    <w:t>Liczba godzin </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B485F8" w14:textId="53A426F4" w:rsidR="00694C38" w:rsidRPr="00D353B4" w:rsidRDefault="00694C38" w:rsidP="00AD3881">
                  <w:pPr>
                    <w:ind w:left="-108" w:right="-108"/>
                    <w:jc w:val="center"/>
                  </w:pPr>
                  <w:r w:rsidRPr="00D353B4">
                    <w:t>ECTS</w:t>
                  </w:r>
                </w:p>
              </w:tc>
            </w:tr>
            <w:tr w:rsidR="00D353B4" w:rsidRPr="00D353B4" w14:paraId="2C351693"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tcPr>
                <w:p w14:paraId="23879456"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526D3A" w14:textId="77777777" w:rsidR="00694C38" w:rsidRPr="00D353B4" w:rsidRDefault="00694C38" w:rsidP="00AD3881">
                  <w:pPr>
                    <w:jc w:val="center"/>
                  </w:pPr>
                  <w:r w:rsidRPr="00D353B4">
                    <w:t>Zajęcia kontaktowe</w:t>
                  </w:r>
                </w:p>
              </w:tc>
            </w:tr>
            <w:tr w:rsidR="00D353B4" w:rsidRPr="00D353B4" w14:paraId="0B368A2F"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tcPr>
                <w:p w14:paraId="0BAFCA57"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22346" w14:textId="77777777" w:rsidR="00694C38" w:rsidRPr="00D353B4" w:rsidRDefault="00694C38" w:rsidP="00AD3881">
                  <w:r w:rsidRPr="00D353B4">
                    <w:t>Wykłady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40330E" w14:textId="0EB712DE" w:rsidR="00694C38" w:rsidRPr="00D353B4" w:rsidRDefault="00053B2B" w:rsidP="00AD3881">
                  <w:pPr>
                    <w:jc w:val="center"/>
                  </w:pPr>
                  <w:r w:rsidRPr="00D353B4">
                    <w:t>7</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F39F64" w14:textId="72FDE34C" w:rsidR="00694C38" w:rsidRPr="00D353B4" w:rsidRDefault="00694C38" w:rsidP="00AD3881">
                  <w:pPr>
                    <w:jc w:val="center"/>
                  </w:pPr>
                  <w:r w:rsidRPr="00D353B4">
                    <w:t>0,</w:t>
                  </w:r>
                  <w:r w:rsidR="00053B2B" w:rsidRPr="00D353B4">
                    <w:t>3</w:t>
                  </w:r>
                </w:p>
              </w:tc>
            </w:tr>
            <w:tr w:rsidR="00D353B4" w:rsidRPr="00D353B4" w14:paraId="4DB91086"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465FF228"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D9D480" w14:textId="77777777" w:rsidR="00694C38" w:rsidRPr="00D353B4" w:rsidRDefault="00694C38" w:rsidP="00AD3881">
                  <w:r w:rsidRPr="00D353B4">
                    <w:t>ćwiczenia audytoryjne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BA28E3" w14:textId="33FE5233" w:rsidR="00694C38" w:rsidRPr="00D353B4" w:rsidRDefault="00053B2B" w:rsidP="00AD3881">
                  <w:pPr>
                    <w:jc w:val="center"/>
                  </w:pPr>
                  <w:r w:rsidRPr="00D353B4">
                    <w:t>7</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4BF6601" w14:textId="2E422BDD" w:rsidR="00694C38" w:rsidRPr="00D353B4" w:rsidRDefault="00694C38" w:rsidP="00AD3881">
                  <w:pPr>
                    <w:jc w:val="center"/>
                  </w:pPr>
                  <w:r w:rsidRPr="00D353B4">
                    <w:t>0,</w:t>
                  </w:r>
                  <w:r w:rsidR="00053B2B" w:rsidRPr="00D353B4">
                    <w:t>3</w:t>
                  </w:r>
                </w:p>
              </w:tc>
            </w:tr>
            <w:tr w:rsidR="00D353B4" w:rsidRPr="00D353B4" w14:paraId="57D94530"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4FBBCE8D"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EFEA4F" w14:textId="77777777" w:rsidR="00694C38" w:rsidRPr="00D353B4" w:rsidRDefault="00694C38" w:rsidP="00AD3881">
                  <w:r w:rsidRPr="00D353B4">
                    <w:t>ćwiczenia laboratoryjne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FCD8E6" w14:textId="3DFA266E" w:rsidR="00694C38" w:rsidRPr="00D353B4" w:rsidRDefault="00053B2B" w:rsidP="00AD3881">
                  <w:pPr>
                    <w:jc w:val="center"/>
                  </w:pPr>
                  <w:r w:rsidRPr="00D353B4">
                    <w:t>7</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19E7AB" w14:textId="3E337104" w:rsidR="00694C38" w:rsidRPr="00D353B4" w:rsidRDefault="00694C38" w:rsidP="00AD3881">
                  <w:pPr>
                    <w:jc w:val="center"/>
                  </w:pPr>
                  <w:r w:rsidRPr="00D353B4">
                    <w:t>0,</w:t>
                  </w:r>
                  <w:r w:rsidR="00053B2B" w:rsidRPr="00D353B4">
                    <w:t>3</w:t>
                  </w:r>
                </w:p>
              </w:tc>
            </w:tr>
            <w:tr w:rsidR="00D353B4" w:rsidRPr="00D353B4" w14:paraId="2BE979DF"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tcPr>
                <w:p w14:paraId="038582EF"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FCB7EF" w14:textId="77777777" w:rsidR="00694C38" w:rsidRPr="00D353B4" w:rsidRDefault="00694C38" w:rsidP="00AD3881">
                  <w:r w:rsidRPr="00D353B4">
                    <w:t xml:space="preserve">Egzamin </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290CA4" w14:textId="57827E4A" w:rsidR="00694C38" w:rsidRPr="00D353B4" w:rsidRDefault="00F1367A" w:rsidP="00AD3881">
                  <w:pPr>
                    <w:jc w:val="center"/>
                  </w:pPr>
                  <w:r w:rsidRPr="00D353B4">
                    <w:t>2</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D6A7A0" w14:textId="2B14B5E0" w:rsidR="00694C38" w:rsidRPr="00D353B4" w:rsidRDefault="00694C38" w:rsidP="00AD3881">
                  <w:pPr>
                    <w:jc w:val="center"/>
                  </w:pPr>
                  <w:r w:rsidRPr="00D353B4">
                    <w:t>0,</w:t>
                  </w:r>
                  <w:r w:rsidR="00053B2B" w:rsidRPr="00D353B4">
                    <w:t>1</w:t>
                  </w:r>
                </w:p>
              </w:tc>
            </w:tr>
            <w:tr w:rsidR="00D353B4" w:rsidRPr="00D353B4" w14:paraId="761635DC"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36F52FB3"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33B363" w14:textId="77777777" w:rsidR="00694C38" w:rsidRPr="00D353B4" w:rsidRDefault="00694C38" w:rsidP="00AD3881">
                  <w:r w:rsidRPr="00D353B4">
                    <w:t>Razem godziny kontaktowe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75DEE5" w14:textId="0EAAEC3F" w:rsidR="00694C38" w:rsidRPr="00D353B4" w:rsidRDefault="00053B2B" w:rsidP="00AD3881">
                  <w:pPr>
                    <w:jc w:val="center"/>
                  </w:pPr>
                  <w:r w:rsidRPr="00D353B4">
                    <w:t>2</w:t>
                  </w:r>
                  <w:r w:rsidR="00F1367A" w:rsidRPr="00D353B4">
                    <w:t>3</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F4A977" w14:textId="48EF09C0" w:rsidR="00694C38" w:rsidRPr="00D353B4" w:rsidRDefault="00F1367A" w:rsidP="00AD3881">
                  <w:pPr>
                    <w:jc w:val="center"/>
                  </w:pPr>
                  <w:r w:rsidRPr="00D353B4">
                    <w:t>0,9</w:t>
                  </w:r>
                </w:p>
              </w:tc>
            </w:tr>
            <w:tr w:rsidR="00D353B4" w:rsidRPr="00D353B4" w14:paraId="1693DB46"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4D1D2DE2" w14:textId="77777777" w:rsidR="00694C38" w:rsidRPr="00D353B4" w:rsidRDefault="00694C38" w:rsidP="00AD3881"/>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37625C5" w14:textId="77777777" w:rsidR="00694C38" w:rsidRPr="00D353B4" w:rsidRDefault="00694C38" w:rsidP="00AD3881">
                  <w:pPr>
                    <w:jc w:val="center"/>
                  </w:pPr>
                  <w:r w:rsidRPr="00D353B4">
                    <w:t>Zajęcia niekontaktowe</w:t>
                  </w:r>
                </w:p>
              </w:tc>
            </w:tr>
            <w:tr w:rsidR="00D353B4" w:rsidRPr="00D353B4" w14:paraId="61DC2AB8"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414FC4B3"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39F0AE" w14:textId="77777777" w:rsidR="00694C38" w:rsidRPr="00D353B4" w:rsidRDefault="00694C38" w:rsidP="00AD3881">
                  <w:pPr>
                    <w:ind w:right="-109"/>
                  </w:pPr>
                  <w:r w:rsidRPr="00D353B4">
                    <w:t>Przygotowanie do ćwiczeń audytoryjnych i laboratoryjnych</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5D2FB08" w14:textId="190D1F1A" w:rsidR="00694C38" w:rsidRPr="00D353B4" w:rsidRDefault="00752BF9" w:rsidP="00AD3881">
                  <w:pPr>
                    <w:jc w:val="center"/>
                  </w:pPr>
                  <w:r w:rsidRPr="00D353B4">
                    <w:t>1</w:t>
                  </w:r>
                  <w:r w:rsidR="00F1367A" w:rsidRPr="00D353B4">
                    <w:t>6</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F5481C" w14:textId="1E5593B2" w:rsidR="00694C38" w:rsidRPr="00D353B4" w:rsidRDefault="00694C38" w:rsidP="00AD3881">
                  <w:pPr>
                    <w:jc w:val="center"/>
                  </w:pPr>
                  <w:r w:rsidRPr="00D353B4">
                    <w:t>0,</w:t>
                  </w:r>
                  <w:r w:rsidR="00752BF9" w:rsidRPr="00D353B4">
                    <w:t>6</w:t>
                  </w:r>
                </w:p>
              </w:tc>
            </w:tr>
            <w:tr w:rsidR="00D353B4" w:rsidRPr="00D353B4" w14:paraId="37EBE762"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565FB8CC"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414FCA" w14:textId="77777777" w:rsidR="00694C38" w:rsidRPr="00D353B4" w:rsidRDefault="00694C38" w:rsidP="00AD3881">
                  <w:r w:rsidRPr="00D353B4">
                    <w:t>Studiowanie zalecanej literatury</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9EBE84" w14:textId="58EC42FC" w:rsidR="00694C38" w:rsidRPr="00D353B4" w:rsidRDefault="00752BF9" w:rsidP="00AD3881">
                  <w:pPr>
                    <w:jc w:val="center"/>
                  </w:pPr>
                  <w:r w:rsidRPr="00D353B4">
                    <w:t>16</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FFA865" w14:textId="7F145F75" w:rsidR="00694C38" w:rsidRPr="00D353B4" w:rsidRDefault="00752BF9" w:rsidP="00AD3881">
                  <w:pPr>
                    <w:jc w:val="center"/>
                  </w:pPr>
                  <w:r w:rsidRPr="00D353B4">
                    <w:t>0,6</w:t>
                  </w:r>
                </w:p>
              </w:tc>
            </w:tr>
            <w:tr w:rsidR="00D353B4" w:rsidRPr="00D353B4" w14:paraId="0F3F3C2E"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70187962"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5F59C2F" w14:textId="3B81CCDC" w:rsidR="00694C38" w:rsidRPr="00D353B4" w:rsidRDefault="00694C38" w:rsidP="00AD3881">
                  <w:r w:rsidRPr="00D353B4">
                    <w:t>Wykonanie projektu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A75B361" w14:textId="77777777" w:rsidR="00694C38" w:rsidRPr="00D353B4" w:rsidRDefault="00694C38" w:rsidP="00AD3881">
                  <w:pPr>
                    <w:jc w:val="center"/>
                  </w:pPr>
                  <w:r w:rsidRPr="00D353B4">
                    <w:t>10</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6F7744" w14:textId="1072B073" w:rsidR="00694C38" w:rsidRPr="00D353B4" w:rsidRDefault="00694C38" w:rsidP="00AD3881">
                  <w:pPr>
                    <w:jc w:val="center"/>
                  </w:pPr>
                  <w:r w:rsidRPr="00D353B4">
                    <w:t>0,4</w:t>
                  </w:r>
                </w:p>
              </w:tc>
            </w:tr>
            <w:tr w:rsidR="00D353B4" w:rsidRPr="00D353B4" w14:paraId="278CBF63"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07F46756"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2D11AD" w14:textId="77777777" w:rsidR="00694C38" w:rsidRPr="00D353B4" w:rsidRDefault="00694C38" w:rsidP="00AD3881">
                  <w:r w:rsidRPr="00D353B4">
                    <w:t>Praca w grupach poza zajęciami</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0C05F8" w14:textId="77777777" w:rsidR="00694C38" w:rsidRPr="00D353B4" w:rsidRDefault="00694C38" w:rsidP="00AD3881">
                  <w:pPr>
                    <w:jc w:val="center"/>
                  </w:pPr>
                  <w:r w:rsidRPr="00D353B4">
                    <w:t>5</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4DD90E" w14:textId="1AE7DA76" w:rsidR="00694C38" w:rsidRPr="00D353B4" w:rsidRDefault="00694C38" w:rsidP="00AD3881">
                  <w:pPr>
                    <w:jc w:val="center"/>
                  </w:pPr>
                  <w:r w:rsidRPr="00D353B4">
                    <w:t>0,2</w:t>
                  </w:r>
                </w:p>
              </w:tc>
            </w:tr>
            <w:tr w:rsidR="00D353B4" w:rsidRPr="00D353B4" w14:paraId="300F6313"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5D96EF83"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6F576D" w14:textId="77777777" w:rsidR="00694C38" w:rsidRPr="00D353B4" w:rsidRDefault="00694C38" w:rsidP="00AD3881">
                  <w:r w:rsidRPr="00D353B4">
                    <w:t>Przygotowanie do zaliczenia</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79941E" w14:textId="77777777" w:rsidR="00694C38" w:rsidRPr="00D353B4" w:rsidRDefault="00694C38" w:rsidP="00AD3881">
                  <w:pPr>
                    <w:jc w:val="center"/>
                  </w:pPr>
                  <w:r w:rsidRPr="00D353B4">
                    <w:t>15</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33FA1F" w14:textId="4BB49A90" w:rsidR="00694C38" w:rsidRPr="00D353B4" w:rsidRDefault="00694C38" w:rsidP="00AD3881">
                  <w:pPr>
                    <w:jc w:val="center"/>
                  </w:pPr>
                  <w:r w:rsidRPr="00D353B4">
                    <w:t>0,6</w:t>
                  </w:r>
                </w:p>
              </w:tc>
            </w:tr>
            <w:tr w:rsidR="00D353B4" w:rsidRPr="00D353B4" w14:paraId="691AC291"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5958A911"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5AD0DC" w14:textId="28B78A95" w:rsidR="00694C38" w:rsidRPr="00D353B4" w:rsidRDefault="00694C38" w:rsidP="00AD3881">
                  <w:r w:rsidRPr="00D353B4">
                    <w:t>Przygotowanie do egzaminu</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0B6009" w14:textId="77777777" w:rsidR="00694C38" w:rsidRPr="00D353B4" w:rsidRDefault="00694C38" w:rsidP="00AD3881">
                  <w:pPr>
                    <w:jc w:val="center"/>
                  </w:pPr>
                  <w:r w:rsidRPr="00D353B4">
                    <w:t>15</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B702A7D" w14:textId="6A9A5AE7" w:rsidR="00694C38" w:rsidRPr="00D353B4" w:rsidRDefault="00694C38" w:rsidP="00AD3881">
                  <w:pPr>
                    <w:jc w:val="center"/>
                  </w:pPr>
                  <w:r w:rsidRPr="00D353B4">
                    <w:t>0,6</w:t>
                  </w:r>
                </w:p>
              </w:tc>
            </w:tr>
            <w:tr w:rsidR="00D353B4" w:rsidRPr="00D353B4" w14:paraId="60881913"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42A7279E"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A7A44E" w14:textId="77777777" w:rsidR="00694C38" w:rsidRPr="00D353B4" w:rsidRDefault="00694C38" w:rsidP="00AD3881">
                  <w:r w:rsidRPr="00D353B4">
                    <w:t>Razem godziny niekontaktowe</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56F7E3" w14:textId="65422406" w:rsidR="00694C38" w:rsidRPr="00D353B4" w:rsidRDefault="00752BF9" w:rsidP="00AD3881">
                  <w:pPr>
                    <w:jc w:val="center"/>
                  </w:pPr>
                  <w:r w:rsidRPr="00D353B4">
                    <w:t>7</w:t>
                  </w:r>
                  <w:r w:rsidR="00F1367A" w:rsidRPr="00D353B4">
                    <w:t>7</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E70981B" w14:textId="2B7BD093" w:rsidR="00694C38" w:rsidRPr="00D353B4" w:rsidRDefault="00694C38" w:rsidP="00AD3881">
                  <w:pPr>
                    <w:jc w:val="center"/>
                  </w:pPr>
                  <w:r w:rsidRPr="00D353B4">
                    <w:t>3,</w:t>
                  </w:r>
                  <w:r w:rsidR="00F1367A" w:rsidRPr="00D353B4">
                    <w:t>1</w:t>
                  </w:r>
                </w:p>
              </w:tc>
            </w:tr>
            <w:tr w:rsidR="00D353B4" w:rsidRPr="00D353B4" w14:paraId="3D9B5E8B" w14:textId="77777777" w:rsidTr="001F7691">
              <w:trPr>
                <w:trHeight w:val="20"/>
              </w:trPr>
              <w:tc>
                <w:tcPr>
                  <w:tcW w:w="2977" w:type="dxa"/>
                  <w:vMerge/>
                  <w:tcBorders>
                    <w:top w:val="single" w:sz="4" w:space="0" w:color="000000"/>
                    <w:left w:val="single" w:sz="4" w:space="0" w:color="000000"/>
                    <w:bottom w:val="single" w:sz="4" w:space="0" w:color="000000"/>
                    <w:right w:val="single" w:sz="4" w:space="0" w:color="000000"/>
                  </w:tcBorders>
                  <w:vAlign w:val="center"/>
                  <w:hideMark/>
                </w:tcPr>
                <w:p w14:paraId="6036E2DD" w14:textId="77777777" w:rsidR="00694C38" w:rsidRPr="00D353B4" w:rsidRDefault="00694C38" w:rsidP="00AD3881"/>
              </w:tc>
              <w:tc>
                <w:tcPr>
                  <w:tcW w:w="35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AA26E1" w14:textId="77777777" w:rsidR="00694C38" w:rsidRPr="00D353B4" w:rsidRDefault="00694C38" w:rsidP="00AD3881">
                  <w:r w:rsidRPr="00D353B4">
                    <w:t xml:space="preserve">Razem </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EA26378" w14:textId="35719BB5" w:rsidR="00694C38" w:rsidRPr="00D353B4" w:rsidRDefault="00694C38" w:rsidP="00AD3881">
                  <w:pPr>
                    <w:jc w:val="center"/>
                  </w:pPr>
                  <w:r w:rsidRPr="00D353B4">
                    <w:t>1</w:t>
                  </w:r>
                  <w:r w:rsidR="00752BF9" w:rsidRPr="00D353B4">
                    <w:t>00</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CEFBB7" w14:textId="5F576967" w:rsidR="00694C38" w:rsidRPr="00D353B4" w:rsidRDefault="00752BF9" w:rsidP="00AD3881">
                  <w:pPr>
                    <w:jc w:val="center"/>
                  </w:pPr>
                  <w:r w:rsidRPr="00D353B4">
                    <w:t>4,0</w:t>
                  </w:r>
                </w:p>
              </w:tc>
            </w:tr>
            <w:tr w:rsidR="00D353B4" w:rsidRPr="00D353B4" w14:paraId="0947C283" w14:textId="77777777" w:rsidTr="001F7691">
              <w:trPr>
                <w:trHeight w:val="20"/>
              </w:trPr>
              <w:tc>
                <w:tcPr>
                  <w:tcW w:w="29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86C3C8" w14:textId="77777777" w:rsidR="00694C38" w:rsidRPr="00D353B4" w:rsidRDefault="00694C38" w:rsidP="00AD3881">
                  <w:pPr>
                    <w:jc w:val="center"/>
                  </w:pPr>
                  <w:r w:rsidRPr="00D353B4">
                    <w:t>Nakład pracy związany z zajęciami wymagającymi bezpośredniego udziału nauczyciela akademickiego</w:t>
                  </w:r>
                </w:p>
              </w:tc>
              <w:tc>
                <w:tcPr>
                  <w:tcW w:w="66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11757F" w14:textId="7BC80442"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 xml:space="preserve"> </w:t>
                  </w:r>
                  <w:r w:rsidR="00053B2B" w:rsidRPr="00D353B4">
                    <w:rPr>
                      <w:rFonts w:ascii="Times New Roman" w:hAnsi="Times New Roman"/>
                      <w:sz w:val="24"/>
                      <w:szCs w:val="24"/>
                    </w:rPr>
                    <w:t xml:space="preserve">7 </w:t>
                  </w:r>
                  <w:r w:rsidRPr="00D353B4">
                    <w:rPr>
                      <w:rFonts w:ascii="Times New Roman" w:hAnsi="Times New Roman"/>
                      <w:sz w:val="24"/>
                      <w:szCs w:val="24"/>
                    </w:rPr>
                    <w:t>godz. - udział w wykładach,</w:t>
                  </w:r>
                </w:p>
                <w:p w14:paraId="1DD55890" w14:textId="6C94E904" w:rsidR="00694C38" w:rsidRPr="00D353B4" w:rsidRDefault="00053B2B"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14</w:t>
                  </w:r>
                  <w:r w:rsidR="00694C38" w:rsidRPr="00D353B4">
                    <w:rPr>
                      <w:rFonts w:ascii="Times New Roman" w:hAnsi="Times New Roman"/>
                      <w:sz w:val="24"/>
                      <w:szCs w:val="24"/>
                    </w:rPr>
                    <w:t xml:space="preserve"> godz. - udział w ćwiczeniach </w:t>
                  </w:r>
                </w:p>
                <w:p w14:paraId="26BC565D" w14:textId="60642F67" w:rsidR="00694C38" w:rsidRPr="00D353B4" w:rsidRDefault="00F1367A" w:rsidP="00053B2B">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2</w:t>
                  </w:r>
                  <w:r w:rsidR="00694C38" w:rsidRPr="00D353B4">
                    <w:rPr>
                      <w:rFonts w:ascii="Times New Roman" w:hAnsi="Times New Roman"/>
                      <w:sz w:val="24"/>
                      <w:szCs w:val="24"/>
                    </w:rPr>
                    <w:t xml:space="preserve"> godz. – udział w egzaminie</w:t>
                  </w:r>
                </w:p>
                <w:p w14:paraId="2249EE4D" w14:textId="2B46C6D8" w:rsidR="00694C38" w:rsidRPr="00D353B4" w:rsidRDefault="00694C38" w:rsidP="00AD3881">
                  <w:r w:rsidRPr="00D353B4">
                    <w:t xml:space="preserve">Łącznie – </w:t>
                  </w:r>
                  <w:r w:rsidR="00053B2B" w:rsidRPr="00D353B4">
                    <w:t>2</w:t>
                  </w:r>
                  <w:r w:rsidR="00F1367A" w:rsidRPr="00D353B4">
                    <w:t>3</w:t>
                  </w:r>
                  <w:r w:rsidRPr="00D353B4">
                    <w:t xml:space="preserve"> godz. co odpowiada </w:t>
                  </w:r>
                  <w:r w:rsidR="00F1367A" w:rsidRPr="00D353B4">
                    <w:t>0,9</w:t>
                  </w:r>
                  <w:r w:rsidRPr="00D353B4">
                    <w:t xml:space="preserve"> pkt. ECTS</w:t>
                  </w:r>
                </w:p>
              </w:tc>
            </w:tr>
          </w:tbl>
          <w:p w14:paraId="20FDDA75" w14:textId="77777777" w:rsidR="00694C38" w:rsidRPr="00D353B4" w:rsidRDefault="00694C38" w:rsidP="00AD3881">
            <w:pPr>
              <w:pStyle w:val="HTML-wstpniesformatowany"/>
              <w:rPr>
                <w:rFonts w:ascii="Times New Roman" w:hAnsi="Times New Roman"/>
                <w:b/>
                <w:bCs/>
                <w:sz w:val="22"/>
                <w:szCs w:val="22"/>
              </w:rPr>
            </w:pPr>
          </w:p>
        </w:tc>
      </w:tr>
    </w:tbl>
    <w:p w14:paraId="6B798D9A" w14:textId="77777777" w:rsidR="00694C38" w:rsidRPr="00D353B4" w:rsidRDefault="00694C38" w:rsidP="00AD3881">
      <w:pPr>
        <w:rPr>
          <w:sz w:val="28"/>
          <w:szCs w:val="28"/>
        </w:rPr>
      </w:pPr>
    </w:p>
    <w:p w14:paraId="06241145" w14:textId="2F1ABEB4" w:rsidR="001A4B09" w:rsidRPr="00D353B4" w:rsidRDefault="001A4B09" w:rsidP="001A4B09">
      <w:pPr>
        <w:rPr>
          <w:b/>
          <w:sz w:val="28"/>
          <w:szCs w:val="28"/>
        </w:rPr>
      </w:pPr>
      <w:r w:rsidRPr="00D353B4">
        <w:rPr>
          <w:b/>
          <w:sz w:val="28"/>
          <w:szCs w:val="28"/>
        </w:rPr>
        <w:t xml:space="preserve">Karta opisu zajęć z modułu  Marketing Usług Blok </w:t>
      </w:r>
      <w:r w:rsidR="00261DEC" w:rsidRPr="00D353B4">
        <w:rPr>
          <w:b/>
          <w:sz w:val="28"/>
          <w:szCs w:val="28"/>
        </w:rPr>
        <w:t>I</w:t>
      </w:r>
    </w:p>
    <w:tbl>
      <w:tblPr>
        <w:tblW w:w="5000" w:type="pct"/>
        <w:tblCellMar>
          <w:top w:w="15" w:type="dxa"/>
          <w:left w:w="15" w:type="dxa"/>
          <w:bottom w:w="15" w:type="dxa"/>
          <w:right w:w="15" w:type="dxa"/>
        </w:tblCellMar>
        <w:tblLook w:val="04A0" w:firstRow="1" w:lastRow="0" w:firstColumn="1" w:lastColumn="0" w:noHBand="0" w:noVBand="1"/>
      </w:tblPr>
      <w:tblGrid>
        <w:gridCol w:w="3100"/>
        <w:gridCol w:w="3522"/>
        <w:gridCol w:w="1806"/>
        <w:gridCol w:w="1200"/>
      </w:tblGrid>
      <w:tr w:rsidR="00D353B4" w:rsidRPr="00D353B4" w14:paraId="660B2EE7"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3B63B8"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Nazwa kierunku studiów</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6D816E" w14:textId="691EC303"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 xml:space="preserve">Turystyka i Rekreacja </w:t>
            </w:r>
          </w:p>
        </w:tc>
      </w:tr>
      <w:tr w:rsidR="00D353B4" w:rsidRPr="00D353B4" w14:paraId="105D83E0"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133ADE"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Nazwa modułu kształcenia, także nazwa w języku angielskim</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C64684"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Marketing usług </w:t>
            </w:r>
          </w:p>
          <w:p w14:paraId="638C170F"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Service marketing</w:t>
            </w:r>
          </w:p>
        </w:tc>
      </w:tr>
      <w:tr w:rsidR="00D353B4" w:rsidRPr="00D353B4" w14:paraId="29D97B4C"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98F1A7"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Język wykładowy</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C7B863B"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polski</w:t>
            </w:r>
          </w:p>
        </w:tc>
      </w:tr>
      <w:tr w:rsidR="00D353B4" w:rsidRPr="00D353B4" w14:paraId="08505DB2"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5BE1D0"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lastRenderedPageBreak/>
              <w:t>Rodzaj modułu kształcenia</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F29BD0"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obowiązkowy</w:t>
            </w:r>
          </w:p>
        </w:tc>
      </w:tr>
      <w:tr w:rsidR="00D353B4" w:rsidRPr="00D353B4" w14:paraId="3F8B32C1"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E27350F"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Poziom studiów</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2B2731"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pierwszego stopnia</w:t>
            </w:r>
          </w:p>
        </w:tc>
      </w:tr>
      <w:tr w:rsidR="00D353B4" w:rsidRPr="00D353B4" w14:paraId="4BCF0975"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26F98B"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Forma studiów</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4024C3" w14:textId="5588ACF8" w:rsidR="00694C38" w:rsidRPr="00D353B4" w:rsidRDefault="005D0043"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nie</w:t>
            </w:r>
            <w:r w:rsidR="00694C38" w:rsidRPr="00D353B4">
              <w:rPr>
                <w:rFonts w:ascii="Times New Roman" w:hAnsi="Times New Roman"/>
                <w:sz w:val="24"/>
                <w:szCs w:val="24"/>
              </w:rPr>
              <w:t>stacjonarne</w:t>
            </w:r>
          </w:p>
        </w:tc>
      </w:tr>
      <w:tr w:rsidR="00D353B4" w:rsidRPr="00D353B4" w14:paraId="2A98BDEC"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AAA551"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Rok studiów dla kierunku</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951023"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III</w:t>
            </w:r>
          </w:p>
        </w:tc>
      </w:tr>
      <w:tr w:rsidR="00D353B4" w:rsidRPr="00D353B4" w14:paraId="21447300"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BACAD8"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Semestr dla kierunku</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049E94" w14:textId="07413900" w:rsidR="00694C38" w:rsidRPr="00D353B4" w:rsidRDefault="00261DEC"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6</w:t>
            </w:r>
          </w:p>
        </w:tc>
      </w:tr>
      <w:tr w:rsidR="00D353B4" w:rsidRPr="00D353B4" w14:paraId="7A5C0639"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FC9BAB"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Liczba punktów ECTS z podziałem na kontaktowe/ niekontaktowe</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ECD2B3" w14:textId="42BF62AC" w:rsidR="00694C38" w:rsidRPr="00D353B4" w:rsidRDefault="006113DB"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4</w:t>
            </w:r>
            <w:r w:rsidR="00694C38" w:rsidRPr="00D353B4">
              <w:rPr>
                <w:rFonts w:ascii="Times New Roman" w:hAnsi="Times New Roman"/>
                <w:sz w:val="24"/>
                <w:szCs w:val="24"/>
              </w:rPr>
              <w:t xml:space="preserve"> (</w:t>
            </w:r>
            <w:r w:rsidR="00CD24FA" w:rsidRPr="00D353B4">
              <w:rPr>
                <w:rFonts w:ascii="Times New Roman" w:hAnsi="Times New Roman"/>
                <w:sz w:val="24"/>
                <w:szCs w:val="24"/>
              </w:rPr>
              <w:t>0,9</w:t>
            </w:r>
            <w:r w:rsidR="00694C38" w:rsidRPr="00D353B4">
              <w:rPr>
                <w:rFonts w:ascii="Times New Roman" w:hAnsi="Times New Roman"/>
                <w:sz w:val="24"/>
                <w:szCs w:val="24"/>
              </w:rPr>
              <w:t>/3,</w:t>
            </w:r>
            <w:r w:rsidR="00CD24FA" w:rsidRPr="00D353B4">
              <w:rPr>
                <w:rFonts w:ascii="Times New Roman" w:hAnsi="Times New Roman"/>
                <w:sz w:val="24"/>
                <w:szCs w:val="24"/>
              </w:rPr>
              <w:t>1</w:t>
            </w:r>
            <w:r w:rsidR="00694C38" w:rsidRPr="00D353B4">
              <w:rPr>
                <w:rFonts w:ascii="Times New Roman" w:hAnsi="Times New Roman"/>
                <w:sz w:val="24"/>
                <w:szCs w:val="24"/>
              </w:rPr>
              <w:t>)</w:t>
            </w:r>
          </w:p>
        </w:tc>
      </w:tr>
      <w:tr w:rsidR="00D353B4" w:rsidRPr="00D353B4" w14:paraId="17EF9760"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67B9CF"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Tytuł naukowy/stopień naukowy, imię i nazwisko osoby odpowiedzialnej za moduł</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5012D7" w14:textId="39C1A4A4"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Dr hab. Joanna Hawlena prof. uczelni</w:t>
            </w:r>
          </w:p>
        </w:tc>
      </w:tr>
      <w:tr w:rsidR="00D353B4" w:rsidRPr="00D353B4" w14:paraId="16F73AF6"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8F0C79"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Jednostka oferująca przedmiot</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DE6C8D"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Katedra Turystyki i Rekreacji</w:t>
            </w:r>
          </w:p>
        </w:tc>
      </w:tr>
      <w:tr w:rsidR="00D353B4" w:rsidRPr="00D353B4" w14:paraId="7D6892F8"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9DABC3" w14:textId="77777777"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Cel modułu</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D31AC1" w14:textId="77777777" w:rsidR="00694C38" w:rsidRPr="00D353B4" w:rsidRDefault="00694C38" w:rsidP="00AD3881">
            <w:pPr>
              <w:pStyle w:val="NormalnyWeb"/>
              <w:spacing w:before="0" w:beforeAutospacing="0" w:after="0" w:afterAutospacing="0"/>
              <w:jc w:val="both"/>
              <w:rPr>
                <w:rFonts w:ascii="Times New Roman" w:hAnsi="Times New Roman"/>
                <w:sz w:val="24"/>
                <w:szCs w:val="24"/>
              </w:rPr>
            </w:pPr>
            <w:r w:rsidRPr="00D353B4">
              <w:rPr>
                <w:rFonts w:ascii="Times New Roman" w:hAnsi="Times New Roman"/>
                <w:sz w:val="24"/>
                <w:szCs w:val="24"/>
              </w:rPr>
              <w:t>Celem przedmiotu jest:</w:t>
            </w:r>
          </w:p>
          <w:p w14:paraId="39B61975" w14:textId="77777777" w:rsidR="00694C38" w:rsidRPr="00D353B4" w:rsidRDefault="00694C38" w:rsidP="00667F61">
            <w:pPr>
              <w:pStyle w:val="NormalnyWeb"/>
              <w:numPr>
                <w:ilvl w:val="0"/>
                <w:numId w:val="78"/>
              </w:numPr>
              <w:spacing w:before="0" w:beforeAutospacing="0" w:after="0" w:afterAutospacing="0"/>
              <w:ind w:left="360" w:right="33"/>
              <w:textAlignment w:val="baseline"/>
              <w:rPr>
                <w:rFonts w:ascii="Times New Roman" w:hAnsi="Times New Roman"/>
                <w:sz w:val="24"/>
                <w:szCs w:val="24"/>
              </w:rPr>
            </w:pPr>
            <w:r w:rsidRPr="00D353B4">
              <w:rPr>
                <w:rFonts w:ascii="Times New Roman" w:hAnsi="Times New Roman"/>
                <w:sz w:val="24"/>
                <w:szCs w:val="24"/>
              </w:rPr>
              <w:t>Przedstawienie podstawowej wiedzy z zakresu teorii marketingu, analizy rynku i procesów zachodzących w wybranych sektorach rynku,</w:t>
            </w:r>
          </w:p>
          <w:p w14:paraId="19FB71F3" w14:textId="77777777" w:rsidR="00694C38" w:rsidRPr="00D353B4" w:rsidRDefault="00694C38" w:rsidP="00667F61">
            <w:pPr>
              <w:pStyle w:val="NormalnyWeb"/>
              <w:numPr>
                <w:ilvl w:val="0"/>
                <w:numId w:val="78"/>
              </w:numPr>
              <w:spacing w:before="0" w:beforeAutospacing="0" w:after="0" w:afterAutospacing="0"/>
              <w:ind w:left="360" w:right="33"/>
              <w:textAlignment w:val="baseline"/>
              <w:rPr>
                <w:rFonts w:ascii="Times New Roman" w:hAnsi="Times New Roman"/>
                <w:sz w:val="24"/>
                <w:szCs w:val="24"/>
              </w:rPr>
            </w:pPr>
            <w:r w:rsidRPr="00D353B4">
              <w:rPr>
                <w:rFonts w:ascii="Times New Roman" w:hAnsi="Times New Roman"/>
                <w:sz w:val="24"/>
                <w:szCs w:val="24"/>
              </w:rPr>
              <w:t>Zapoznanie z podstawowymi pojęciami i terminami związanymi z marketingiem,</w:t>
            </w:r>
          </w:p>
          <w:p w14:paraId="5E4F45F3" w14:textId="77777777" w:rsidR="00694C38" w:rsidRPr="00D353B4" w:rsidRDefault="00694C38" w:rsidP="00667F61">
            <w:pPr>
              <w:pStyle w:val="NormalnyWeb"/>
              <w:numPr>
                <w:ilvl w:val="0"/>
                <w:numId w:val="78"/>
              </w:numPr>
              <w:spacing w:before="0" w:beforeAutospacing="0" w:after="0" w:afterAutospacing="0"/>
              <w:ind w:left="360" w:right="33"/>
              <w:textAlignment w:val="baseline"/>
              <w:rPr>
                <w:rFonts w:ascii="Times New Roman" w:hAnsi="Times New Roman"/>
                <w:sz w:val="24"/>
                <w:szCs w:val="24"/>
              </w:rPr>
            </w:pPr>
            <w:r w:rsidRPr="00D353B4">
              <w:rPr>
                <w:rFonts w:ascii="Times New Roman" w:hAnsi="Times New Roman"/>
                <w:sz w:val="24"/>
                <w:szCs w:val="24"/>
              </w:rPr>
              <w:t>Zidentyfikowanie procesów rynkowych oraz ocena ich skutków,</w:t>
            </w:r>
          </w:p>
          <w:p w14:paraId="223B70D8" w14:textId="77777777" w:rsidR="00694C38" w:rsidRPr="00D353B4" w:rsidRDefault="00694C38" w:rsidP="00667F61">
            <w:pPr>
              <w:pStyle w:val="NormalnyWeb"/>
              <w:numPr>
                <w:ilvl w:val="0"/>
                <w:numId w:val="78"/>
              </w:numPr>
              <w:spacing w:before="0" w:beforeAutospacing="0" w:after="0" w:afterAutospacing="0"/>
              <w:ind w:left="360" w:right="33"/>
              <w:textAlignment w:val="baseline"/>
              <w:rPr>
                <w:rFonts w:ascii="Times New Roman" w:hAnsi="Times New Roman"/>
                <w:sz w:val="24"/>
                <w:szCs w:val="24"/>
              </w:rPr>
            </w:pPr>
            <w:r w:rsidRPr="00D353B4">
              <w:rPr>
                <w:rFonts w:ascii="Times New Roman" w:hAnsi="Times New Roman"/>
                <w:sz w:val="24"/>
                <w:szCs w:val="24"/>
              </w:rPr>
              <w:t>Zaprezentowanie elementów działalności marketingowej w przedsiębiorstwie usługowym,</w:t>
            </w:r>
          </w:p>
          <w:p w14:paraId="5D64C1B8" w14:textId="77777777" w:rsidR="00694C38" w:rsidRPr="00D353B4" w:rsidRDefault="00694C38" w:rsidP="00667F61">
            <w:pPr>
              <w:pStyle w:val="NormalnyWeb"/>
              <w:numPr>
                <w:ilvl w:val="0"/>
                <w:numId w:val="78"/>
              </w:numPr>
              <w:spacing w:before="0" w:beforeAutospacing="0" w:after="0" w:afterAutospacing="0"/>
              <w:ind w:left="360"/>
              <w:textAlignment w:val="baseline"/>
              <w:rPr>
                <w:rFonts w:ascii="Times New Roman" w:hAnsi="Times New Roman"/>
                <w:sz w:val="24"/>
                <w:szCs w:val="24"/>
              </w:rPr>
            </w:pPr>
            <w:r w:rsidRPr="00D353B4">
              <w:rPr>
                <w:rFonts w:ascii="Times New Roman" w:hAnsi="Times New Roman"/>
                <w:sz w:val="24"/>
                <w:szCs w:val="24"/>
              </w:rPr>
              <w:t>Zaznajomienie z zasadami i procedurami budowania strategii marketingowej na rynku usługowym.</w:t>
            </w:r>
          </w:p>
        </w:tc>
      </w:tr>
      <w:tr w:rsidR="00D353B4" w:rsidRPr="00D353B4" w14:paraId="3D023CE7" w14:textId="77777777" w:rsidTr="00F83443">
        <w:trPr>
          <w:trHeight w:val="20"/>
        </w:trPr>
        <w:tc>
          <w:tcPr>
            <w:tcW w:w="161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FDB4036" w14:textId="77777777"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Efekty kształcenia</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3B24DF" w14:textId="5C2C2D85"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WIEDZA:</w:t>
            </w:r>
          </w:p>
        </w:tc>
      </w:tr>
      <w:tr w:rsidR="00D353B4" w:rsidRPr="00D353B4" w14:paraId="02206C3B"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19E7451C"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52F8D2" w14:textId="37FE153C" w:rsidR="00694C38" w:rsidRPr="00D353B4" w:rsidRDefault="00694C38" w:rsidP="00AD3881">
            <w:pPr>
              <w:pStyle w:val="NormalnyWeb"/>
              <w:spacing w:before="0" w:beforeAutospacing="0" w:after="0" w:afterAutospacing="0"/>
              <w:ind w:left="33" w:right="33" w:hanging="33"/>
              <w:rPr>
                <w:rFonts w:ascii="Times New Roman" w:hAnsi="Times New Roman"/>
                <w:sz w:val="24"/>
                <w:szCs w:val="24"/>
              </w:rPr>
            </w:pPr>
            <w:r w:rsidRPr="00D353B4">
              <w:rPr>
                <w:rFonts w:ascii="Times New Roman" w:hAnsi="Times New Roman"/>
                <w:sz w:val="24"/>
                <w:szCs w:val="24"/>
              </w:rPr>
              <w:t xml:space="preserve">W1 – </w:t>
            </w:r>
            <w:r w:rsidR="00874ABD" w:rsidRPr="00D353B4">
              <w:rPr>
                <w:rFonts w:ascii="Times New Roman" w:hAnsi="Times New Roman"/>
                <w:sz w:val="24"/>
                <w:szCs w:val="24"/>
              </w:rPr>
              <w:t xml:space="preserve">zna </w:t>
            </w:r>
            <w:r w:rsidRPr="00D353B4">
              <w:rPr>
                <w:rFonts w:ascii="Times New Roman" w:hAnsi="Times New Roman"/>
                <w:sz w:val="24"/>
                <w:szCs w:val="24"/>
              </w:rPr>
              <w:t>proces kształtowania istotnych elementów otoczenia przedsiębiorstwa dzięki wykorzystaniu badań marketingowych,</w:t>
            </w:r>
          </w:p>
        </w:tc>
      </w:tr>
      <w:tr w:rsidR="00D353B4" w:rsidRPr="00D353B4" w14:paraId="1544F2EE"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30E4C20A"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F4D2B9" w14:textId="21D5723E" w:rsidR="00694C38" w:rsidRPr="00D353B4" w:rsidRDefault="00694C38" w:rsidP="00AD3881">
            <w:pPr>
              <w:pStyle w:val="NormalnyWeb"/>
              <w:spacing w:before="0" w:beforeAutospacing="0" w:after="0" w:afterAutospacing="0"/>
              <w:ind w:left="33" w:right="33" w:hanging="33"/>
              <w:rPr>
                <w:rFonts w:ascii="Times New Roman" w:hAnsi="Times New Roman"/>
                <w:sz w:val="24"/>
                <w:szCs w:val="24"/>
              </w:rPr>
            </w:pPr>
            <w:r w:rsidRPr="00D353B4">
              <w:rPr>
                <w:rFonts w:ascii="Times New Roman" w:hAnsi="Times New Roman"/>
                <w:sz w:val="24"/>
                <w:szCs w:val="24"/>
              </w:rPr>
              <w:t xml:space="preserve">W2 </w:t>
            </w:r>
            <w:r w:rsidR="00874ABD" w:rsidRPr="00D353B4">
              <w:rPr>
                <w:rFonts w:ascii="Times New Roman" w:hAnsi="Times New Roman"/>
                <w:sz w:val="24"/>
                <w:szCs w:val="24"/>
              </w:rPr>
              <w:t>–</w:t>
            </w:r>
            <w:r w:rsidRPr="00D353B4">
              <w:rPr>
                <w:rFonts w:ascii="Times New Roman" w:hAnsi="Times New Roman"/>
                <w:sz w:val="24"/>
                <w:szCs w:val="24"/>
              </w:rPr>
              <w:t xml:space="preserve"> </w:t>
            </w:r>
            <w:r w:rsidR="00874ABD" w:rsidRPr="00D353B4">
              <w:rPr>
                <w:rFonts w:ascii="Times New Roman" w:hAnsi="Times New Roman"/>
                <w:sz w:val="24"/>
                <w:szCs w:val="24"/>
              </w:rPr>
              <w:t xml:space="preserve">zna </w:t>
            </w:r>
            <w:r w:rsidRPr="00D353B4">
              <w:rPr>
                <w:rFonts w:ascii="Times New Roman" w:hAnsi="Times New Roman"/>
                <w:sz w:val="24"/>
                <w:szCs w:val="24"/>
              </w:rPr>
              <w:t>wzajemne powiązania i zależności między narzędziami marketingu oraz możliwości ich wykorzystania w kontekście działalności różnych organizacji,</w:t>
            </w:r>
          </w:p>
        </w:tc>
      </w:tr>
      <w:tr w:rsidR="00D353B4" w:rsidRPr="00D353B4" w14:paraId="1126680C"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11284145"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5CBF5E" w14:textId="0628A49C" w:rsidR="00694C38" w:rsidRPr="00D353B4" w:rsidRDefault="00694C38" w:rsidP="00AD3881">
            <w:pPr>
              <w:pStyle w:val="NormalnyWeb"/>
              <w:spacing w:before="0" w:beforeAutospacing="0" w:after="0" w:afterAutospacing="0"/>
              <w:ind w:left="33" w:right="33" w:hanging="33"/>
              <w:rPr>
                <w:rFonts w:ascii="Times New Roman" w:hAnsi="Times New Roman"/>
                <w:sz w:val="24"/>
                <w:szCs w:val="24"/>
              </w:rPr>
            </w:pPr>
            <w:r w:rsidRPr="00D353B4">
              <w:rPr>
                <w:rFonts w:ascii="Times New Roman" w:hAnsi="Times New Roman"/>
                <w:sz w:val="24"/>
                <w:szCs w:val="24"/>
              </w:rPr>
              <w:t xml:space="preserve">W3 </w:t>
            </w:r>
            <w:r w:rsidR="00874ABD" w:rsidRPr="00D353B4">
              <w:rPr>
                <w:rFonts w:ascii="Times New Roman" w:hAnsi="Times New Roman"/>
                <w:sz w:val="24"/>
                <w:szCs w:val="24"/>
              </w:rPr>
              <w:t>–</w:t>
            </w:r>
            <w:r w:rsidRPr="00D353B4">
              <w:rPr>
                <w:rFonts w:ascii="Times New Roman" w:hAnsi="Times New Roman"/>
                <w:sz w:val="24"/>
                <w:szCs w:val="24"/>
              </w:rPr>
              <w:t xml:space="preserve"> </w:t>
            </w:r>
            <w:r w:rsidR="00874ABD" w:rsidRPr="00D353B4">
              <w:rPr>
                <w:rFonts w:ascii="Times New Roman" w:hAnsi="Times New Roman"/>
                <w:sz w:val="24"/>
                <w:szCs w:val="24"/>
              </w:rPr>
              <w:t xml:space="preserve">zna </w:t>
            </w:r>
            <w:r w:rsidRPr="00D353B4">
              <w:rPr>
                <w:rFonts w:ascii="Times New Roman" w:hAnsi="Times New Roman"/>
                <w:sz w:val="24"/>
                <w:szCs w:val="24"/>
              </w:rPr>
              <w:t>schemat postępowania nabywcy i jego zachowanie na rynku,</w:t>
            </w:r>
          </w:p>
        </w:tc>
      </w:tr>
      <w:tr w:rsidR="00D353B4" w:rsidRPr="00D353B4" w14:paraId="7E0D8B84"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0972413F"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3DB9CB" w14:textId="7B2504FC" w:rsidR="00694C38" w:rsidRPr="00D353B4" w:rsidRDefault="00694C38" w:rsidP="00AD3881">
            <w:pPr>
              <w:pStyle w:val="NormalnyWeb"/>
              <w:tabs>
                <w:tab w:val="left" w:pos="5631"/>
              </w:tabs>
              <w:spacing w:before="0" w:beforeAutospacing="0" w:after="0" w:afterAutospacing="0"/>
              <w:ind w:left="33" w:right="35" w:hanging="33"/>
              <w:rPr>
                <w:rFonts w:ascii="Times New Roman" w:hAnsi="Times New Roman"/>
                <w:sz w:val="24"/>
                <w:szCs w:val="24"/>
              </w:rPr>
            </w:pPr>
            <w:r w:rsidRPr="00D353B4">
              <w:rPr>
                <w:rFonts w:ascii="Times New Roman" w:hAnsi="Times New Roman"/>
                <w:sz w:val="24"/>
                <w:szCs w:val="24"/>
              </w:rPr>
              <w:t xml:space="preserve">W4 </w:t>
            </w:r>
            <w:r w:rsidR="00874ABD" w:rsidRPr="00D353B4">
              <w:rPr>
                <w:rFonts w:ascii="Times New Roman" w:hAnsi="Times New Roman"/>
                <w:sz w:val="24"/>
                <w:szCs w:val="24"/>
              </w:rPr>
              <w:t>–</w:t>
            </w:r>
            <w:r w:rsidRPr="00D353B4">
              <w:rPr>
                <w:rFonts w:ascii="Times New Roman" w:hAnsi="Times New Roman"/>
                <w:sz w:val="24"/>
                <w:szCs w:val="24"/>
              </w:rPr>
              <w:t xml:space="preserve"> </w:t>
            </w:r>
            <w:r w:rsidR="00874ABD" w:rsidRPr="00D353B4">
              <w:rPr>
                <w:rFonts w:ascii="Times New Roman" w:hAnsi="Times New Roman"/>
                <w:sz w:val="24"/>
                <w:szCs w:val="24"/>
              </w:rPr>
              <w:t xml:space="preserve">zna </w:t>
            </w:r>
            <w:r w:rsidRPr="00D353B4">
              <w:rPr>
                <w:rFonts w:ascii="Times New Roman" w:hAnsi="Times New Roman"/>
                <w:sz w:val="24"/>
                <w:szCs w:val="24"/>
              </w:rPr>
              <w:t>pojęcia marketingu (marketing, marketing- mix, segmentacja, różnicowanie i pozycjonowanie oferty, produkt, cena, promocja, dystrybucja).</w:t>
            </w:r>
          </w:p>
        </w:tc>
      </w:tr>
      <w:tr w:rsidR="00D353B4" w:rsidRPr="00D353B4" w14:paraId="3D7FE81E"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68AE4102"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00E5E3" w14:textId="563D24CB"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UMIEJĘTNOŚCI:</w:t>
            </w:r>
          </w:p>
        </w:tc>
      </w:tr>
      <w:tr w:rsidR="00D353B4" w:rsidRPr="00D353B4" w14:paraId="2015866F"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6EF898A5"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04E016" w14:textId="3F53FCEC" w:rsidR="00694C38" w:rsidRPr="00D353B4" w:rsidRDefault="00694C38" w:rsidP="00AD3881">
            <w:pPr>
              <w:pStyle w:val="NormalnyWeb"/>
              <w:spacing w:before="0" w:beforeAutospacing="0" w:after="0" w:afterAutospacing="0"/>
              <w:ind w:right="33"/>
              <w:rPr>
                <w:rFonts w:ascii="Times New Roman" w:hAnsi="Times New Roman"/>
                <w:sz w:val="24"/>
                <w:szCs w:val="24"/>
              </w:rPr>
            </w:pPr>
            <w:r w:rsidRPr="00D353B4">
              <w:rPr>
                <w:rFonts w:ascii="Times New Roman" w:hAnsi="Times New Roman"/>
                <w:sz w:val="24"/>
                <w:szCs w:val="24"/>
              </w:rPr>
              <w:t xml:space="preserve">U1 </w:t>
            </w:r>
            <w:r w:rsidR="00874ABD" w:rsidRPr="00D353B4">
              <w:rPr>
                <w:rFonts w:ascii="Times New Roman" w:hAnsi="Times New Roman"/>
                <w:sz w:val="24"/>
                <w:szCs w:val="24"/>
              </w:rPr>
              <w:t>–</w:t>
            </w:r>
            <w:r w:rsidRPr="00D353B4">
              <w:rPr>
                <w:rFonts w:ascii="Times New Roman" w:hAnsi="Times New Roman"/>
                <w:sz w:val="24"/>
                <w:szCs w:val="24"/>
              </w:rPr>
              <w:t xml:space="preserve"> </w:t>
            </w:r>
            <w:r w:rsidR="00874ABD" w:rsidRPr="00D353B4">
              <w:rPr>
                <w:rFonts w:ascii="Times New Roman" w:hAnsi="Times New Roman"/>
                <w:sz w:val="24"/>
                <w:szCs w:val="24"/>
              </w:rPr>
              <w:t xml:space="preserve">potrafi </w:t>
            </w:r>
            <w:r w:rsidRPr="00D353B4">
              <w:rPr>
                <w:rFonts w:ascii="Times New Roman" w:hAnsi="Times New Roman"/>
                <w:sz w:val="24"/>
                <w:szCs w:val="24"/>
              </w:rPr>
              <w:t>prawidłowo obserwować i interpretować zjawiska oraz procesy marketingowe.</w:t>
            </w:r>
          </w:p>
        </w:tc>
      </w:tr>
      <w:tr w:rsidR="00D353B4" w:rsidRPr="00D353B4" w14:paraId="2C18C275"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74D30D03"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A7313C" w14:textId="5E8E4117" w:rsidR="00694C38" w:rsidRPr="00D353B4" w:rsidRDefault="00694C38" w:rsidP="00AD3881">
            <w:pPr>
              <w:pStyle w:val="NormalnyWeb"/>
              <w:spacing w:before="0" w:beforeAutospacing="0" w:after="0" w:afterAutospacing="0"/>
              <w:ind w:left="33" w:right="33"/>
              <w:rPr>
                <w:rFonts w:ascii="Times New Roman" w:hAnsi="Times New Roman"/>
                <w:sz w:val="24"/>
                <w:szCs w:val="24"/>
              </w:rPr>
            </w:pPr>
            <w:r w:rsidRPr="00D353B4">
              <w:rPr>
                <w:rFonts w:ascii="Times New Roman" w:hAnsi="Times New Roman"/>
                <w:sz w:val="24"/>
                <w:szCs w:val="24"/>
              </w:rPr>
              <w:t xml:space="preserve">U2 </w:t>
            </w:r>
            <w:r w:rsidR="00874ABD" w:rsidRPr="00D353B4">
              <w:rPr>
                <w:rFonts w:ascii="Times New Roman" w:hAnsi="Times New Roman"/>
                <w:sz w:val="24"/>
                <w:szCs w:val="24"/>
              </w:rPr>
              <w:t>–</w:t>
            </w:r>
            <w:r w:rsidRPr="00D353B4">
              <w:rPr>
                <w:rFonts w:ascii="Times New Roman" w:hAnsi="Times New Roman"/>
                <w:sz w:val="24"/>
                <w:szCs w:val="24"/>
              </w:rPr>
              <w:t xml:space="preserve"> </w:t>
            </w:r>
            <w:r w:rsidR="00874ABD" w:rsidRPr="00D353B4">
              <w:rPr>
                <w:rFonts w:ascii="Times New Roman" w:hAnsi="Times New Roman"/>
                <w:sz w:val="24"/>
                <w:szCs w:val="24"/>
              </w:rPr>
              <w:t xml:space="preserve">potrafi </w:t>
            </w:r>
            <w:r w:rsidRPr="00D353B4">
              <w:rPr>
                <w:rFonts w:ascii="Times New Roman" w:hAnsi="Times New Roman"/>
                <w:sz w:val="24"/>
                <w:szCs w:val="24"/>
              </w:rPr>
              <w:t>dobrać i zastosować różnorodne narzędzia i procedury marketingowe dla konkretnej organizacji (np. określić rynek docelowy, przeanalizować etapy procesu decyzyjnego nabywcy, wskazać narzędzia promocyjne).</w:t>
            </w:r>
          </w:p>
        </w:tc>
      </w:tr>
      <w:tr w:rsidR="00D353B4" w:rsidRPr="00D353B4" w14:paraId="6A457B7C"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4CE8DF6A"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CFC857" w14:textId="08F66454" w:rsidR="00694C38" w:rsidRPr="00D353B4" w:rsidRDefault="00694C38" w:rsidP="00AD3881">
            <w:pPr>
              <w:pStyle w:val="NormalnyWeb"/>
              <w:spacing w:before="0" w:beforeAutospacing="0" w:after="0" w:afterAutospacing="0"/>
              <w:ind w:left="33" w:right="33"/>
              <w:rPr>
                <w:rFonts w:ascii="Times New Roman" w:hAnsi="Times New Roman"/>
                <w:sz w:val="24"/>
                <w:szCs w:val="24"/>
              </w:rPr>
            </w:pPr>
            <w:r w:rsidRPr="00D353B4">
              <w:rPr>
                <w:rFonts w:ascii="Times New Roman" w:hAnsi="Times New Roman"/>
                <w:sz w:val="24"/>
                <w:szCs w:val="24"/>
              </w:rPr>
              <w:t xml:space="preserve">U3 </w:t>
            </w:r>
            <w:r w:rsidR="00874ABD" w:rsidRPr="00D353B4">
              <w:rPr>
                <w:rFonts w:ascii="Times New Roman" w:hAnsi="Times New Roman"/>
                <w:sz w:val="24"/>
                <w:szCs w:val="24"/>
              </w:rPr>
              <w:t>–</w:t>
            </w:r>
            <w:r w:rsidRPr="00D353B4">
              <w:rPr>
                <w:rFonts w:ascii="Times New Roman" w:hAnsi="Times New Roman"/>
                <w:sz w:val="24"/>
                <w:szCs w:val="24"/>
              </w:rPr>
              <w:t xml:space="preserve"> </w:t>
            </w:r>
            <w:r w:rsidR="00874ABD" w:rsidRPr="00D353B4">
              <w:rPr>
                <w:rFonts w:ascii="Times New Roman" w:hAnsi="Times New Roman"/>
                <w:sz w:val="24"/>
                <w:szCs w:val="24"/>
              </w:rPr>
              <w:t xml:space="preserve">potrafi </w:t>
            </w:r>
            <w:r w:rsidRPr="00D353B4">
              <w:rPr>
                <w:rFonts w:ascii="Times New Roman" w:hAnsi="Times New Roman"/>
                <w:sz w:val="24"/>
                <w:szCs w:val="24"/>
              </w:rPr>
              <w:t>wskazać innowacyjne działania marketingowe dla potrzeb zarządzania konkretną organizacją.</w:t>
            </w:r>
          </w:p>
        </w:tc>
      </w:tr>
      <w:tr w:rsidR="00D353B4" w:rsidRPr="00D353B4" w14:paraId="46F149A3"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069F21A3"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DA18AC" w14:textId="3AACB044" w:rsidR="00694C38" w:rsidRPr="00D353B4" w:rsidRDefault="00694C38" w:rsidP="00AD3881">
            <w:pPr>
              <w:pStyle w:val="NormalnyWeb"/>
              <w:spacing w:before="0" w:beforeAutospacing="0" w:after="0" w:afterAutospacing="0"/>
              <w:ind w:left="33" w:right="33"/>
              <w:rPr>
                <w:rFonts w:ascii="Times New Roman" w:hAnsi="Times New Roman"/>
                <w:sz w:val="24"/>
                <w:szCs w:val="24"/>
              </w:rPr>
            </w:pPr>
            <w:r w:rsidRPr="00D353B4">
              <w:rPr>
                <w:rFonts w:ascii="Times New Roman" w:hAnsi="Times New Roman"/>
                <w:sz w:val="24"/>
                <w:szCs w:val="24"/>
              </w:rPr>
              <w:t xml:space="preserve">U4 </w:t>
            </w:r>
            <w:r w:rsidR="00874ABD" w:rsidRPr="00D353B4">
              <w:rPr>
                <w:rFonts w:ascii="Times New Roman" w:hAnsi="Times New Roman"/>
                <w:sz w:val="24"/>
                <w:szCs w:val="24"/>
              </w:rPr>
              <w:t>–</w:t>
            </w:r>
            <w:r w:rsidRPr="00D353B4">
              <w:rPr>
                <w:rFonts w:ascii="Times New Roman" w:hAnsi="Times New Roman"/>
                <w:sz w:val="24"/>
                <w:szCs w:val="24"/>
              </w:rPr>
              <w:t xml:space="preserve"> </w:t>
            </w:r>
            <w:r w:rsidR="00874ABD" w:rsidRPr="00D353B4">
              <w:rPr>
                <w:rFonts w:ascii="Times New Roman" w:hAnsi="Times New Roman"/>
                <w:sz w:val="24"/>
                <w:szCs w:val="24"/>
              </w:rPr>
              <w:t xml:space="preserve">potrafi </w:t>
            </w:r>
            <w:r w:rsidRPr="00D353B4">
              <w:rPr>
                <w:rFonts w:ascii="Times New Roman" w:hAnsi="Times New Roman"/>
                <w:sz w:val="24"/>
                <w:szCs w:val="24"/>
              </w:rPr>
              <w:t>wykorzystać podstawową wiedzę teoretyczną i pozyskiwać dane do analizowania konkretnych procesów i zjawisk rynkowych.</w:t>
            </w:r>
          </w:p>
        </w:tc>
      </w:tr>
      <w:tr w:rsidR="00D353B4" w:rsidRPr="00D353B4" w14:paraId="6FE0657A"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31A2D32C"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8C1A79" w14:textId="19B18CF9"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KOMPETENCJE SPOŁECZNE:</w:t>
            </w:r>
          </w:p>
        </w:tc>
      </w:tr>
      <w:tr w:rsidR="00D353B4" w:rsidRPr="00D353B4" w14:paraId="7C66D9F2"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0EA1EB24"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C67441" w14:textId="4B79ECD2"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 xml:space="preserve">K1 - </w:t>
            </w:r>
            <w:r w:rsidR="00874ABD" w:rsidRPr="00D353B4">
              <w:rPr>
                <w:rFonts w:ascii="Times New Roman" w:hAnsi="Times New Roman"/>
                <w:sz w:val="24"/>
                <w:szCs w:val="24"/>
              </w:rPr>
              <w:t>ma świadomość ważności</w:t>
            </w:r>
            <w:r w:rsidR="00874ABD" w:rsidRPr="00D353B4">
              <w:t xml:space="preserve"> </w:t>
            </w:r>
            <w:r w:rsidRPr="00D353B4">
              <w:rPr>
                <w:rFonts w:ascii="Times New Roman" w:hAnsi="Times New Roman"/>
                <w:sz w:val="24"/>
                <w:szCs w:val="24"/>
              </w:rPr>
              <w:t>wdrażania w życie zasad konstrukcji projektów i strategii rozwoju turystyki opartych na zasadach marketingowych.</w:t>
            </w:r>
          </w:p>
        </w:tc>
      </w:tr>
      <w:tr w:rsidR="00D353B4" w:rsidRPr="00D353B4" w14:paraId="1220BB0C"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10C40E54"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667845" w14:textId="35C703FE" w:rsidR="00694C38" w:rsidRPr="00D353B4" w:rsidRDefault="00694C38" w:rsidP="00AD3881">
            <w:pPr>
              <w:pStyle w:val="NormalnyWeb"/>
              <w:spacing w:before="0" w:beforeAutospacing="0" w:after="0" w:afterAutospacing="0"/>
              <w:ind w:hanging="33"/>
              <w:rPr>
                <w:rFonts w:ascii="Times New Roman" w:hAnsi="Times New Roman"/>
                <w:sz w:val="24"/>
                <w:szCs w:val="24"/>
              </w:rPr>
            </w:pPr>
            <w:r w:rsidRPr="00D353B4">
              <w:rPr>
                <w:rFonts w:ascii="Times New Roman" w:hAnsi="Times New Roman"/>
                <w:sz w:val="24"/>
                <w:szCs w:val="24"/>
              </w:rPr>
              <w:t xml:space="preserve">K2 - </w:t>
            </w:r>
            <w:r w:rsidR="00874ABD" w:rsidRPr="00D353B4">
              <w:rPr>
                <w:rFonts w:ascii="Times New Roman" w:hAnsi="Times New Roman"/>
                <w:sz w:val="24"/>
                <w:szCs w:val="24"/>
              </w:rPr>
              <w:t>ma świadomość ważności</w:t>
            </w:r>
            <w:r w:rsidR="00874ABD" w:rsidRPr="00D353B4">
              <w:t xml:space="preserve"> </w:t>
            </w:r>
            <w:r w:rsidRPr="00D353B4">
              <w:rPr>
                <w:rFonts w:ascii="Times New Roman" w:hAnsi="Times New Roman"/>
                <w:sz w:val="24"/>
                <w:szCs w:val="24"/>
              </w:rPr>
              <w:t>znaczenia działalności marketingowej dla realizacji celów biznesowych organizacji.</w:t>
            </w:r>
          </w:p>
        </w:tc>
      </w:tr>
      <w:tr w:rsidR="00D353B4" w:rsidRPr="00D353B4" w14:paraId="62D8729E" w14:textId="77777777" w:rsidTr="00F83443">
        <w:trPr>
          <w:trHeight w:val="20"/>
        </w:trPr>
        <w:tc>
          <w:tcPr>
            <w:tcW w:w="1610" w:type="pct"/>
            <w:vMerge/>
            <w:tcBorders>
              <w:top w:val="single" w:sz="4" w:space="0" w:color="000000"/>
              <w:left w:val="single" w:sz="4" w:space="0" w:color="000000"/>
              <w:bottom w:val="single" w:sz="4" w:space="0" w:color="000000"/>
              <w:right w:val="single" w:sz="4" w:space="0" w:color="000000"/>
            </w:tcBorders>
            <w:vAlign w:val="center"/>
            <w:hideMark/>
          </w:tcPr>
          <w:p w14:paraId="0CB475E2" w14:textId="77777777" w:rsidR="00694C38" w:rsidRPr="00D353B4" w:rsidRDefault="00694C38" w:rsidP="00AD3881"/>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1B0D43" w14:textId="2C042B07" w:rsidR="00694C38" w:rsidRPr="00D353B4" w:rsidRDefault="00694C38" w:rsidP="00AD3881">
            <w:pPr>
              <w:pStyle w:val="NormalnyWeb"/>
              <w:spacing w:before="0" w:beforeAutospacing="0" w:after="0" w:afterAutospacing="0"/>
              <w:ind w:hanging="33"/>
              <w:rPr>
                <w:rFonts w:ascii="Times New Roman" w:hAnsi="Times New Roman"/>
                <w:sz w:val="24"/>
                <w:szCs w:val="24"/>
              </w:rPr>
            </w:pPr>
            <w:r w:rsidRPr="00D353B4">
              <w:rPr>
                <w:rFonts w:ascii="Times New Roman" w:hAnsi="Times New Roman"/>
                <w:sz w:val="24"/>
                <w:szCs w:val="24"/>
              </w:rPr>
              <w:t xml:space="preserve">K3 - </w:t>
            </w:r>
            <w:r w:rsidR="00874ABD" w:rsidRPr="00D353B4">
              <w:rPr>
                <w:rFonts w:ascii="Times New Roman" w:hAnsi="Times New Roman"/>
                <w:sz w:val="24"/>
                <w:szCs w:val="24"/>
              </w:rPr>
              <w:t>ma świadomość ważności</w:t>
            </w:r>
            <w:r w:rsidR="00874ABD" w:rsidRPr="00D353B4">
              <w:t xml:space="preserve"> </w:t>
            </w:r>
            <w:r w:rsidRPr="00D353B4">
              <w:rPr>
                <w:rFonts w:ascii="Times New Roman" w:hAnsi="Times New Roman"/>
                <w:sz w:val="24"/>
                <w:szCs w:val="24"/>
              </w:rPr>
              <w:t>współpracowania w zespole odpowiedzialnym za wykonanie ćwiczeń oraz projektów, dokonując efektywnego podziału zadań jednocześnie integrujących grupę dla osiągnięcia zakładanego celu.</w:t>
            </w:r>
          </w:p>
        </w:tc>
      </w:tr>
      <w:tr w:rsidR="00D353B4" w:rsidRPr="00D353B4" w14:paraId="5A8D2EB0"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B208D8" w14:textId="77777777"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Odniesienie modułowych efektów uczenia się do kierunkowych efektów uczenia się</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0A1119" w14:textId="77777777" w:rsidR="00694C38" w:rsidRPr="00D353B4" w:rsidRDefault="00694C38" w:rsidP="00AD3881">
            <w:r w:rsidRPr="00D353B4">
              <w:t>Kod efektu modułowego – kod efektu kierunkowego </w:t>
            </w:r>
          </w:p>
          <w:p w14:paraId="663EC29F"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W1 - TR_W01</w:t>
            </w:r>
          </w:p>
          <w:p w14:paraId="10BD461A"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W2 - TR_W02</w:t>
            </w:r>
          </w:p>
          <w:p w14:paraId="4836FBFB"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W3 - TR_W03</w:t>
            </w:r>
          </w:p>
          <w:p w14:paraId="006DB04B"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W4 - TR_W07</w:t>
            </w:r>
          </w:p>
          <w:p w14:paraId="0B10D423"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U1 - TR_U01</w:t>
            </w:r>
          </w:p>
          <w:p w14:paraId="1FA7009C"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U2 - TR_U02</w:t>
            </w:r>
          </w:p>
          <w:p w14:paraId="64CF20FF"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U3 - TR_U07</w:t>
            </w:r>
          </w:p>
          <w:p w14:paraId="7931C14B"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U4 - TR_U12</w:t>
            </w:r>
          </w:p>
          <w:p w14:paraId="04D15CED"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K1 - TR_K01</w:t>
            </w:r>
          </w:p>
          <w:p w14:paraId="6EE69B2E" w14:textId="77777777" w:rsidR="00694C38" w:rsidRPr="00D353B4" w:rsidRDefault="00694C38" w:rsidP="00AD3881">
            <w:pPr>
              <w:pStyle w:val="NormalnyWeb"/>
              <w:spacing w:before="0" w:beforeAutospacing="0" w:after="0" w:afterAutospacing="0"/>
              <w:ind w:left="-74" w:firstLine="103"/>
              <w:rPr>
                <w:rFonts w:ascii="Times New Roman" w:hAnsi="Times New Roman"/>
                <w:sz w:val="24"/>
                <w:szCs w:val="24"/>
              </w:rPr>
            </w:pPr>
            <w:r w:rsidRPr="00D353B4">
              <w:rPr>
                <w:rFonts w:ascii="Times New Roman" w:hAnsi="Times New Roman"/>
                <w:sz w:val="24"/>
                <w:szCs w:val="24"/>
              </w:rPr>
              <w:t>K2 - TR_K02</w:t>
            </w:r>
          </w:p>
          <w:p w14:paraId="1FDC1E90"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K3 - TR_K03</w:t>
            </w:r>
          </w:p>
        </w:tc>
      </w:tr>
      <w:tr w:rsidR="00D353B4" w:rsidRPr="00D353B4" w14:paraId="43C6B30E"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4EE80" w14:textId="77777777" w:rsidR="00694C38" w:rsidRPr="00D353B4" w:rsidRDefault="00694C38" w:rsidP="00AD3881">
            <w:pPr>
              <w:spacing w:line="254" w:lineRule="auto"/>
              <w:rPr>
                <w:lang w:eastAsia="en-US"/>
              </w:rPr>
            </w:pPr>
            <w:r w:rsidRPr="00D353B4">
              <w:rPr>
                <w:lang w:eastAsia="en-US"/>
              </w:rPr>
              <w:t>Odniesienie modułowych efektów uczenia się do efektów inżynierskich (jeżeli dotyczy)</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7E9929" w14:textId="77777777" w:rsidR="00694C38" w:rsidRPr="00D353B4" w:rsidRDefault="00694C38" w:rsidP="00AD3881">
            <w:pPr>
              <w:spacing w:line="254" w:lineRule="auto"/>
              <w:jc w:val="center"/>
              <w:rPr>
                <w:highlight w:val="red"/>
                <w:lang w:eastAsia="en-US"/>
              </w:rPr>
            </w:pPr>
            <w:r w:rsidRPr="00D353B4">
              <w:rPr>
                <w:lang w:eastAsia="en-US"/>
              </w:rPr>
              <w:t>nie dotyczy</w:t>
            </w:r>
          </w:p>
        </w:tc>
      </w:tr>
      <w:tr w:rsidR="00D353B4" w:rsidRPr="00D353B4" w14:paraId="73343912"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CFEEFC" w14:textId="77777777"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Wymagania wstępne i dodatkowe</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101DA7"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Wiadomości z zakresu ogólnej  znajomości podstawowych teorii ekonomicznych.</w:t>
            </w:r>
          </w:p>
          <w:p w14:paraId="314E5CEC" w14:textId="77777777" w:rsidR="00694C38" w:rsidRPr="00D353B4" w:rsidRDefault="00694C38" w:rsidP="00AD3881">
            <w:pPr>
              <w:pStyle w:val="NormalnyWeb"/>
              <w:spacing w:before="0" w:beforeAutospacing="0" w:after="0" w:afterAutospacing="0"/>
              <w:jc w:val="both"/>
              <w:rPr>
                <w:rFonts w:ascii="Times New Roman" w:hAnsi="Times New Roman"/>
                <w:sz w:val="24"/>
                <w:szCs w:val="24"/>
              </w:rPr>
            </w:pPr>
            <w:r w:rsidRPr="00D353B4">
              <w:rPr>
                <w:rFonts w:ascii="Times New Roman" w:hAnsi="Times New Roman"/>
                <w:sz w:val="24"/>
                <w:szCs w:val="24"/>
              </w:rPr>
              <w:t>Moduły poprzedzające niniejszy moduł: </w:t>
            </w:r>
          </w:p>
          <w:p w14:paraId="264F87A1" w14:textId="77777777" w:rsidR="00694C38" w:rsidRPr="00D353B4" w:rsidRDefault="00694C38" w:rsidP="00667F61">
            <w:pPr>
              <w:pStyle w:val="NormalnyWeb"/>
              <w:numPr>
                <w:ilvl w:val="0"/>
                <w:numId w:val="80"/>
              </w:numPr>
              <w:tabs>
                <w:tab w:val="clear" w:pos="720"/>
                <w:tab w:val="num" w:pos="392"/>
              </w:tabs>
              <w:spacing w:before="0" w:beforeAutospacing="0" w:after="0" w:afterAutospacing="0"/>
              <w:ind w:hanging="612"/>
              <w:jc w:val="both"/>
              <w:textAlignment w:val="baseline"/>
              <w:rPr>
                <w:rFonts w:ascii="Times New Roman" w:hAnsi="Times New Roman"/>
                <w:sz w:val="24"/>
                <w:szCs w:val="24"/>
              </w:rPr>
            </w:pPr>
            <w:r w:rsidRPr="00D353B4">
              <w:rPr>
                <w:rFonts w:ascii="Times New Roman" w:hAnsi="Times New Roman"/>
                <w:sz w:val="24"/>
                <w:szCs w:val="24"/>
              </w:rPr>
              <w:t>Organizacja i obsługa ruchu turystycznego, </w:t>
            </w:r>
          </w:p>
          <w:p w14:paraId="5412E050" w14:textId="77777777" w:rsidR="00694C38" w:rsidRPr="00D353B4" w:rsidRDefault="00694C38" w:rsidP="00667F61">
            <w:pPr>
              <w:pStyle w:val="NormalnyWeb"/>
              <w:numPr>
                <w:ilvl w:val="0"/>
                <w:numId w:val="80"/>
              </w:numPr>
              <w:tabs>
                <w:tab w:val="clear" w:pos="720"/>
              </w:tabs>
              <w:spacing w:before="0" w:beforeAutospacing="0" w:after="0" w:afterAutospacing="0"/>
              <w:ind w:left="392" w:hanging="284"/>
              <w:jc w:val="both"/>
              <w:textAlignment w:val="baseline"/>
              <w:rPr>
                <w:rFonts w:ascii="Times New Roman" w:hAnsi="Times New Roman"/>
                <w:sz w:val="24"/>
                <w:szCs w:val="24"/>
              </w:rPr>
            </w:pPr>
            <w:r w:rsidRPr="00D353B4">
              <w:rPr>
                <w:rFonts w:ascii="Times New Roman" w:hAnsi="Times New Roman"/>
                <w:sz w:val="24"/>
                <w:szCs w:val="24"/>
              </w:rPr>
              <w:t>Podstawy turystyki i rekreacji.</w:t>
            </w:r>
          </w:p>
        </w:tc>
      </w:tr>
      <w:tr w:rsidR="00D353B4" w:rsidRPr="00D353B4" w14:paraId="6A85B0A6"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7E69D7" w14:textId="77777777"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Treści programowe modułu</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AF3226" w14:textId="77777777" w:rsidR="00694C38" w:rsidRPr="00D353B4" w:rsidRDefault="00694C38" w:rsidP="00AD3881">
            <w:pPr>
              <w:pStyle w:val="NormalnyWeb"/>
              <w:spacing w:before="0" w:beforeAutospacing="0" w:after="0" w:afterAutospacing="0"/>
              <w:ind w:right="33"/>
              <w:jc w:val="both"/>
              <w:rPr>
                <w:rFonts w:ascii="Times New Roman" w:hAnsi="Times New Roman"/>
                <w:sz w:val="24"/>
                <w:szCs w:val="24"/>
              </w:rPr>
            </w:pPr>
            <w:r w:rsidRPr="00D353B4">
              <w:rPr>
                <w:rFonts w:ascii="Times New Roman" w:hAnsi="Times New Roman"/>
                <w:sz w:val="24"/>
                <w:szCs w:val="24"/>
              </w:rPr>
              <w:t>Podczas wykładu zaprezentowane zostaną zagadnienia dotyczące: badania rynkowego, segmentacji rynku usług, systemów dystrybucji i promocji sprzedaży w poszczególnych sektorach usług oraz strategii zwiększenia poziomu ich jakości i użyteczności.</w:t>
            </w:r>
          </w:p>
          <w:p w14:paraId="5523BBDD" w14:textId="77777777" w:rsidR="00694C38" w:rsidRPr="00D353B4" w:rsidRDefault="00694C38" w:rsidP="00AD3881">
            <w:pPr>
              <w:pStyle w:val="NormalnyWeb"/>
              <w:spacing w:before="0" w:beforeAutospacing="0" w:after="0" w:afterAutospacing="0"/>
              <w:ind w:right="33"/>
              <w:jc w:val="both"/>
              <w:rPr>
                <w:rFonts w:ascii="Times New Roman" w:hAnsi="Times New Roman"/>
                <w:sz w:val="24"/>
                <w:szCs w:val="24"/>
              </w:rPr>
            </w:pPr>
            <w:r w:rsidRPr="00D353B4">
              <w:rPr>
                <w:rFonts w:ascii="Times New Roman" w:hAnsi="Times New Roman"/>
                <w:sz w:val="24"/>
                <w:szCs w:val="24"/>
              </w:rPr>
              <w:t> Omówione będzie także organizowanie st</w:t>
            </w:r>
            <w:r w:rsidRPr="00D353B4">
              <w:rPr>
                <w:rFonts w:ascii="Times New Roman" w:hAnsi="Times New Roman"/>
                <w:sz w:val="24"/>
                <w:szCs w:val="24"/>
                <w:shd w:val="clear" w:color="auto" w:fill="FFFFFF"/>
              </w:rPr>
              <w:t xml:space="preserve">ałej komunikacji z klientem </w:t>
            </w:r>
            <w:r w:rsidRPr="00D353B4">
              <w:rPr>
                <w:rFonts w:ascii="Times New Roman" w:hAnsi="Times New Roman"/>
                <w:sz w:val="24"/>
                <w:szCs w:val="24"/>
              </w:rPr>
              <w:t>oraz podstawowe elementy promocji, a także wdrożenie innowacji jako nowoczesnego sposobu zarządzania i konkurowania na rynku usług.  </w:t>
            </w:r>
          </w:p>
          <w:p w14:paraId="56EAE1E1" w14:textId="77777777" w:rsidR="00694C38" w:rsidRPr="00D353B4" w:rsidRDefault="00694C38" w:rsidP="00AD3881">
            <w:pPr>
              <w:pStyle w:val="NormalnyWeb"/>
              <w:spacing w:before="0" w:beforeAutospacing="0" w:after="0" w:afterAutospacing="0"/>
              <w:ind w:right="33"/>
              <w:jc w:val="both"/>
              <w:rPr>
                <w:rFonts w:ascii="Times New Roman" w:hAnsi="Times New Roman"/>
                <w:sz w:val="24"/>
                <w:szCs w:val="24"/>
              </w:rPr>
            </w:pPr>
            <w:r w:rsidRPr="00D353B4">
              <w:rPr>
                <w:rFonts w:ascii="Times New Roman" w:hAnsi="Times New Roman"/>
                <w:sz w:val="24"/>
                <w:szCs w:val="24"/>
              </w:rPr>
              <w:t>Podczas ćwiczeń audytoryjnych zaprezentowane zostaną zagadnienia dotyczące interpretacji wyników badań marketingowych, analizy kryteriów segmentacji, ze szczególnym uwzględnieniem rynku usług. Studenci mają również możliwość obejrzenia filmów i prezentacji reklam dotyczących efektywności i skuteczności działań promocyjnych w różnych obszarach kształtowania usług turystycznych. </w:t>
            </w:r>
          </w:p>
          <w:p w14:paraId="576C3DC7"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Podczas ćwiczeń laboratoryjnych studenci opracowują projekty strategii marketingowych i prezentują ich główne założenia.</w:t>
            </w:r>
          </w:p>
          <w:p w14:paraId="0BE8515A" w14:textId="0334E1AA" w:rsidR="00763453" w:rsidRPr="00D353B4" w:rsidRDefault="00763453" w:rsidP="00411C4B">
            <w:pPr>
              <w:pStyle w:val="NormalnyWeb"/>
              <w:spacing w:before="0" w:beforeAutospacing="0" w:after="0" w:afterAutospacing="0"/>
              <w:jc w:val="both"/>
              <w:rPr>
                <w:rFonts w:ascii="Times New Roman" w:hAnsi="Times New Roman"/>
                <w:sz w:val="24"/>
                <w:szCs w:val="24"/>
              </w:rPr>
            </w:pPr>
            <w:r w:rsidRPr="00D353B4">
              <w:rPr>
                <w:rFonts w:ascii="Times New Roman" w:hAnsi="Times New Roman"/>
                <w:sz w:val="24"/>
                <w:szCs w:val="24"/>
              </w:rPr>
              <w:t xml:space="preserve">Podczas zajęć terenowych studenci będą uczestniczyć w warsztatach organizowanych przez muzeum żydowskie Teatr NN, </w:t>
            </w:r>
            <w:r w:rsidRPr="00D353B4">
              <w:rPr>
                <w:rFonts w:ascii="Times New Roman" w:hAnsi="Times New Roman"/>
                <w:sz w:val="24"/>
                <w:szCs w:val="24"/>
              </w:rPr>
              <w:lastRenderedPageBreak/>
              <w:t>gdzie dowiedzą się jak przedsiębiorstwo usługowe działające w branży turystycznej organizuje system marketingu.</w:t>
            </w:r>
          </w:p>
        </w:tc>
      </w:tr>
      <w:tr w:rsidR="00D353B4" w:rsidRPr="00D353B4" w14:paraId="4552819C"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5D6D109" w14:textId="77777777"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lastRenderedPageBreak/>
              <w:t>Wykaz literatury podstawowej i uzupełniającej</w:t>
            </w:r>
          </w:p>
          <w:p w14:paraId="3D1DFBFE" w14:textId="77777777" w:rsidR="00694C38" w:rsidRPr="00D353B4" w:rsidRDefault="00694C38" w:rsidP="00AD3881">
            <w:pPr>
              <w:spacing w:after="240"/>
            </w:pP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59222E"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Literatura podstawowa:</w:t>
            </w:r>
          </w:p>
          <w:p w14:paraId="70810F8E" w14:textId="77777777" w:rsidR="00694C38" w:rsidRPr="00D353B4" w:rsidRDefault="00694C38" w:rsidP="00667F61">
            <w:pPr>
              <w:pStyle w:val="NormalnyWeb"/>
              <w:numPr>
                <w:ilvl w:val="0"/>
                <w:numId w:val="79"/>
              </w:numPr>
              <w:shd w:val="clear" w:color="auto" w:fill="FFFFFF"/>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D353B4">
              <w:rPr>
                <w:rFonts w:ascii="Times New Roman" w:hAnsi="Times New Roman"/>
                <w:sz w:val="24"/>
                <w:szCs w:val="24"/>
              </w:rPr>
              <w:t xml:space="preserve">Michalski E., </w:t>
            </w:r>
            <w:r w:rsidRPr="00D353B4">
              <w:rPr>
                <w:rFonts w:ascii="Times New Roman" w:hAnsi="Times New Roman"/>
                <w:iCs/>
                <w:sz w:val="24"/>
                <w:szCs w:val="24"/>
              </w:rPr>
              <w:t>Marketing</w:t>
            </w:r>
            <w:r w:rsidRPr="00D353B4">
              <w:rPr>
                <w:rFonts w:ascii="Times New Roman" w:hAnsi="Times New Roman"/>
                <w:sz w:val="24"/>
                <w:szCs w:val="24"/>
              </w:rPr>
              <w:t>, Wydawnictwo PWN Warszawa, 2022.</w:t>
            </w:r>
          </w:p>
          <w:p w14:paraId="223EBA6A" w14:textId="77777777" w:rsidR="00694C38" w:rsidRPr="00D353B4" w:rsidRDefault="00694C38" w:rsidP="00667F61">
            <w:pPr>
              <w:pStyle w:val="NormalnyWeb"/>
              <w:numPr>
                <w:ilvl w:val="0"/>
                <w:numId w:val="79"/>
              </w:numPr>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D353B4">
              <w:rPr>
                <w:rFonts w:ascii="Times New Roman" w:hAnsi="Times New Roman"/>
                <w:sz w:val="24"/>
                <w:szCs w:val="24"/>
                <w:shd w:val="clear" w:color="auto" w:fill="FFFFFF"/>
              </w:rPr>
              <w:t>Mazurkiewicz-Pizło A., Pizło W., Marketing, Wiedza ekonomiczna i aktywność na rynku, Wydawnictwo PWN, Warszawa 2017.</w:t>
            </w:r>
          </w:p>
          <w:p w14:paraId="5B8249DA" w14:textId="77777777" w:rsidR="00694C38" w:rsidRPr="00D353B4" w:rsidRDefault="00694C38" w:rsidP="00667F61">
            <w:pPr>
              <w:numPr>
                <w:ilvl w:val="0"/>
                <w:numId w:val="79"/>
              </w:numPr>
              <w:tabs>
                <w:tab w:val="clear" w:pos="720"/>
                <w:tab w:val="num" w:pos="463"/>
              </w:tabs>
              <w:ind w:left="463" w:hanging="284"/>
            </w:pPr>
            <w:r w:rsidRPr="00D353B4">
              <w:t>Hawlena J., Mazurek-Kusiak A.K., Rowiński R., Kowalska G., Kobyłka A., Koproń J. Turystyka i rekreacja. Wybrane zagadnienia. Instytut Naukowo-Wydawniczy „SPATIUM” Radom 2022.</w:t>
            </w:r>
          </w:p>
          <w:p w14:paraId="305805C4" w14:textId="77777777" w:rsidR="00694C38" w:rsidRPr="00D353B4" w:rsidRDefault="00694C38" w:rsidP="00667F61">
            <w:pPr>
              <w:pStyle w:val="NormalnyWeb"/>
              <w:numPr>
                <w:ilvl w:val="0"/>
                <w:numId w:val="79"/>
              </w:numPr>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D353B4">
              <w:rPr>
                <w:rFonts w:ascii="Times New Roman" w:hAnsi="Times New Roman"/>
                <w:sz w:val="24"/>
                <w:szCs w:val="24"/>
              </w:rPr>
              <w:t xml:space="preserve">Hawlena J., Dudek M., Kasztelan A., </w:t>
            </w:r>
            <w:r w:rsidRPr="00D353B4">
              <w:rPr>
                <w:rFonts w:ascii="Times New Roman" w:hAnsi="Times New Roman"/>
                <w:iCs/>
                <w:sz w:val="24"/>
                <w:szCs w:val="24"/>
              </w:rPr>
              <w:t>Jakość usług determinantą rozwoju polskiego rynku niskokosztowej komunikacji lotniczej,</w:t>
            </w:r>
            <w:r w:rsidRPr="00D353B4">
              <w:rPr>
                <w:rFonts w:ascii="Times New Roman" w:hAnsi="Times New Roman"/>
                <w:sz w:val="24"/>
                <w:szCs w:val="24"/>
              </w:rPr>
              <w:t xml:space="preserve"> Instytut Naukowo-Wydawniczy „SPATIUM”. Radom 2019.</w:t>
            </w:r>
          </w:p>
          <w:p w14:paraId="3BE1F450"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Literatura uzupełniająca:</w:t>
            </w:r>
          </w:p>
          <w:p w14:paraId="66667F2C" w14:textId="77777777" w:rsidR="00694C38" w:rsidRPr="00D353B4" w:rsidRDefault="00694C38" w:rsidP="00667F61">
            <w:pPr>
              <w:pStyle w:val="NormalnyWeb"/>
              <w:numPr>
                <w:ilvl w:val="0"/>
                <w:numId w:val="79"/>
              </w:numPr>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D353B4">
              <w:rPr>
                <w:rFonts w:ascii="Times New Roman" w:hAnsi="Times New Roman"/>
                <w:sz w:val="24"/>
                <w:szCs w:val="24"/>
              </w:rPr>
              <w:t xml:space="preserve">Lotko M., Paździor M., Żukowsk-Grzywacz M., </w:t>
            </w:r>
            <w:r w:rsidRPr="00D353B4">
              <w:rPr>
                <w:rFonts w:ascii="Times New Roman" w:hAnsi="Times New Roman"/>
                <w:iCs/>
                <w:sz w:val="24"/>
                <w:szCs w:val="24"/>
              </w:rPr>
              <w:t xml:space="preserve">Pomiar jakości produktów i usług, </w:t>
            </w:r>
            <w:r w:rsidRPr="00D353B4">
              <w:rPr>
                <w:rFonts w:ascii="Times New Roman" w:hAnsi="Times New Roman"/>
                <w:sz w:val="24"/>
                <w:szCs w:val="24"/>
              </w:rPr>
              <w:t>Instytut Naukowo-Wydawniczy „SPATIUM”. Radom 2018.</w:t>
            </w:r>
          </w:p>
          <w:p w14:paraId="05299A39" w14:textId="77777777" w:rsidR="00694C38" w:rsidRPr="00D353B4" w:rsidRDefault="00694C38" w:rsidP="00667F61">
            <w:pPr>
              <w:pStyle w:val="NormalnyWeb"/>
              <w:numPr>
                <w:ilvl w:val="0"/>
                <w:numId w:val="79"/>
              </w:numPr>
              <w:tabs>
                <w:tab w:val="clear" w:pos="720"/>
                <w:tab w:val="num" w:pos="463"/>
              </w:tabs>
              <w:spacing w:before="0" w:beforeAutospacing="0" w:after="0" w:afterAutospacing="0"/>
              <w:ind w:left="463" w:hanging="284"/>
              <w:textAlignment w:val="baseline"/>
              <w:rPr>
                <w:rFonts w:ascii="Times New Roman" w:hAnsi="Times New Roman"/>
                <w:sz w:val="24"/>
                <w:szCs w:val="24"/>
              </w:rPr>
            </w:pPr>
            <w:r w:rsidRPr="00D353B4">
              <w:rPr>
                <w:rFonts w:ascii="Times New Roman" w:hAnsi="Times New Roman"/>
                <w:sz w:val="24"/>
                <w:szCs w:val="24"/>
              </w:rPr>
              <w:t xml:space="preserve">Tłoczyński D., </w:t>
            </w:r>
            <w:r w:rsidRPr="00D353B4">
              <w:rPr>
                <w:rFonts w:ascii="Times New Roman" w:hAnsi="Times New Roman"/>
                <w:iCs/>
                <w:sz w:val="24"/>
                <w:szCs w:val="24"/>
              </w:rPr>
              <w:t xml:space="preserve">Konkurencja na polskim rynku transportu lotniczego, </w:t>
            </w:r>
            <w:r w:rsidRPr="00D353B4">
              <w:rPr>
                <w:rFonts w:ascii="Times New Roman" w:hAnsi="Times New Roman"/>
                <w:sz w:val="24"/>
                <w:szCs w:val="24"/>
              </w:rPr>
              <w:t>Wydawnictwo Naukowe Uniwersytetu Gdańskiego, Gdańsk 2016.</w:t>
            </w:r>
            <w:r w:rsidRPr="00D353B4">
              <w:rPr>
                <w:rFonts w:ascii="Times New Roman" w:hAnsi="Times New Roman"/>
                <w:i/>
                <w:iCs/>
                <w:sz w:val="24"/>
                <w:szCs w:val="24"/>
              </w:rPr>
              <w:t> </w:t>
            </w:r>
          </w:p>
          <w:p w14:paraId="280E2B04"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Czasopisma branżowe:</w:t>
            </w:r>
          </w:p>
          <w:p w14:paraId="4294F5AB" w14:textId="77777777" w:rsidR="00694C38" w:rsidRPr="00D353B4" w:rsidRDefault="00694C38" w:rsidP="00667F61">
            <w:pPr>
              <w:pStyle w:val="NormalnyWeb"/>
              <w:numPr>
                <w:ilvl w:val="0"/>
                <w:numId w:val="79"/>
              </w:numPr>
              <w:tabs>
                <w:tab w:val="clear" w:pos="720"/>
                <w:tab w:val="num" w:pos="463"/>
              </w:tabs>
              <w:spacing w:before="0" w:beforeAutospacing="0" w:after="0" w:afterAutospacing="0"/>
              <w:ind w:hanging="541"/>
              <w:textAlignment w:val="baseline"/>
              <w:rPr>
                <w:rFonts w:ascii="Times New Roman" w:hAnsi="Times New Roman"/>
                <w:sz w:val="24"/>
                <w:szCs w:val="24"/>
              </w:rPr>
            </w:pPr>
            <w:r w:rsidRPr="00D353B4">
              <w:rPr>
                <w:rFonts w:ascii="Times New Roman" w:hAnsi="Times New Roman"/>
                <w:sz w:val="24"/>
                <w:szCs w:val="24"/>
              </w:rPr>
              <w:t>Marketing i Rynek.</w:t>
            </w:r>
          </w:p>
          <w:p w14:paraId="67A18A51" w14:textId="77777777" w:rsidR="00694C38" w:rsidRPr="00D353B4" w:rsidRDefault="00694C38" w:rsidP="00667F61">
            <w:pPr>
              <w:pStyle w:val="NormalnyWeb"/>
              <w:numPr>
                <w:ilvl w:val="0"/>
                <w:numId w:val="79"/>
              </w:numPr>
              <w:tabs>
                <w:tab w:val="clear" w:pos="720"/>
                <w:tab w:val="num" w:pos="463"/>
              </w:tabs>
              <w:spacing w:before="0" w:beforeAutospacing="0" w:after="0" w:afterAutospacing="0"/>
              <w:ind w:hanging="541"/>
              <w:textAlignment w:val="baseline"/>
              <w:rPr>
                <w:rFonts w:ascii="Times New Roman" w:hAnsi="Times New Roman"/>
                <w:sz w:val="24"/>
                <w:szCs w:val="24"/>
              </w:rPr>
            </w:pPr>
            <w:r w:rsidRPr="00D353B4">
              <w:rPr>
                <w:rFonts w:ascii="Times New Roman" w:hAnsi="Times New Roman"/>
                <w:sz w:val="24"/>
                <w:szCs w:val="24"/>
              </w:rPr>
              <w:t>Współczesne zarządzanie,</w:t>
            </w:r>
          </w:p>
          <w:p w14:paraId="3B444687" w14:textId="77777777" w:rsidR="00694C38" w:rsidRPr="00D353B4" w:rsidRDefault="00694C38" w:rsidP="00667F61">
            <w:pPr>
              <w:pStyle w:val="NormalnyWeb"/>
              <w:numPr>
                <w:ilvl w:val="0"/>
                <w:numId w:val="79"/>
              </w:numPr>
              <w:tabs>
                <w:tab w:val="clear" w:pos="720"/>
                <w:tab w:val="num" w:pos="463"/>
              </w:tabs>
              <w:spacing w:before="0" w:beforeAutospacing="0" w:after="0" w:afterAutospacing="0"/>
              <w:ind w:hanging="541"/>
              <w:textAlignment w:val="baseline"/>
              <w:rPr>
                <w:rFonts w:ascii="Times New Roman" w:hAnsi="Times New Roman"/>
                <w:sz w:val="24"/>
                <w:szCs w:val="24"/>
              </w:rPr>
            </w:pPr>
            <w:r w:rsidRPr="00D353B4">
              <w:rPr>
                <w:rFonts w:ascii="Times New Roman" w:hAnsi="Times New Roman"/>
                <w:sz w:val="24"/>
                <w:szCs w:val="24"/>
              </w:rPr>
              <w:t>Gospodarka. Zarządzanie. Środowisko. </w:t>
            </w:r>
          </w:p>
        </w:tc>
      </w:tr>
      <w:tr w:rsidR="00D353B4" w:rsidRPr="00D353B4" w14:paraId="5BC6BD88"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430BFA" w14:textId="77777777" w:rsidR="00694C38" w:rsidRPr="00D353B4" w:rsidRDefault="00694C38" w:rsidP="00AD3881">
            <w:pPr>
              <w:pStyle w:val="NormalnyWeb"/>
              <w:spacing w:before="0" w:beforeAutospacing="0" w:after="0" w:afterAutospacing="0"/>
              <w:ind w:left="-108"/>
              <w:jc w:val="center"/>
              <w:rPr>
                <w:rFonts w:ascii="Times New Roman" w:hAnsi="Times New Roman"/>
                <w:sz w:val="24"/>
                <w:szCs w:val="24"/>
              </w:rPr>
            </w:pPr>
            <w:r w:rsidRPr="00D353B4">
              <w:rPr>
                <w:rFonts w:ascii="Times New Roman" w:hAnsi="Times New Roman"/>
                <w:sz w:val="24"/>
                <w:szCs w:val="24"/>
              </w:rPr>
              <w:t>Planowane formy/działania/metody dydaktyczne</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C2F222D" w14:textId="77777777" w:rsidR="00694C38" w:rsidRPr="00D353B4" w:rsidRDefault="00694C38" w:rsidP="00F83443">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Wykłady z wykorzystaniem technik multimedialnych, odbywające się w sali dydaktycznej.</w:t>
            </w:r>
          </w:p>
          <w:p w14:paraId="2226D5D6" w14:textId="77777777" w:rsidR="00F83443" w:rsidRPr="00D353B4" w:rsidRDefault="00694C38" w:rsidP="00F83443">
            <w:pPr>
              <w:pStyle w:val="NormalnyWeb"/>
              <w:spacing w:before="0" w:beforeAutospacing="0" w:after="0" w:afterAutospacing="0"/>
              <w:jc w:val="both"/>
              <w:rPr>
                <w:rFonts w:ascii="Times New Roman" w:hAnsi="Times New Roman"/>
                <w:sz w:val="24"/>
                <w:szCs w:val="24"/>
              </w:rPr>
            </w:pPr>
            <w:r w:rsidRPr="00D353B4">
              <w:rPr>
                <w:rFonts w:ascii="Times New Roman" w:hAnsi="Times New Roman"/>
                <w:sz w:val="24"/>
                <w:szCs w:val="24"/>
              </w:rPr>
              <w:t>Ćwiczenia audytoryjne z wykorzystaniem metod aktywizujących, odbywające się w sali dydaktycznej. </w:t>
            </w:r>
          </w:p>
          <w:p w14:paraId="77EBCA01" w14:textId="5FD24ED3" w:rsidR="00694C38" w:rsidRPr="00D353B4" w:rsidRDefault="00694C38" w:rsidP="00F83443">
            <w:pPr>
              <w:pStyle w:val="NormalnyWeb"/>
              <w:spacing w:before="0" w:beforeAutospacing="0" w:after="0" w:afterAutospacing="0"/>
              <w:jc w:val="both"/>
              <w:rPr>
                <w:rFonts w:ascii="Times New Roman" w:hAnsi="Times New Roman"/>
                <w:sz w:val="24"/>
                <w:szCs w:val="24"/>
              </w:rPr>
            </w:pPr>
            <w:r w:rsidRPr="00D353B4">
              <w:rPr>
                <w:rFonts w:ascii="Times New Roman" w:hAnsi="Times New Roman"/>
                <w:sz w:val="24"/>
                <w:szCs w:val="24"/>
              </w:rPr>
              <w:t>Ich forma to:</w:t>
            </w:r>
          </w:p>
          <w:p w14:paraId="2BB186B2" w14:textId="77777777" w:rsidR="00694C38" w:rsidRPr="00D353B4" w:rsidRDefault="00694C38" w:rsidP="00667F61">
            <w:pPr>
              <w:pStyle w:val="NormalnyWeb"/>
              <w:numPr>
                <w:ilvl w:val="0"/>
                <w:numId w:val="84"/>
              </w:numPr>
              <w:spacing w:before="0" w:beforeAutospacing="0" w:after="0" w:afterAutospacing="0"/>
              <w:jc w:val="both"/>
              <w:textAlignment w:val="baseline"/>
              <w:rPr>
                <w:rFonts w:ascii="Times New Roman" w:hAnsi="Times New Roman"/>
                <w:sz w:val="24"/>
                <w:szCs w:val="24"/>
              </w:rPr>
            </w:pPr>
            <w:r w:rsidRPr="00D353B4">
              <w:rPr>
                <w:rFonts w:ascii="Times New Roman" w:hAnsi="Times New Roman"/>
                <w:sz w:val="24"/>
                <w:szCs w:val="24"/>
              </w:rPr>
              <w:t>dyskusja,</w:t>
            </w:r>
          </w:p>
          <w:p w14:paraId="548917BB" w14:textId="77777777" w:rsidR="00694C38" w:rsidRPr="00D353B4" w:rsidRDefault="00694C38" w:rsidP="00667F61">
            <w:pPr>
              <w:pStyle w:val="NormalnyWeb"/>
              <w:numPr>
                <w:ilvl w:val="0"/>
                <w:numId w:val="84"/>
              </w:numPr>
              <w:spacing w:before="0" w:beforeAutospacing="0" w:after="0" w:afterAutospacing="0"/>
              <w:jc w:val="both"/>
              <w:textAlignment w:val="baseline"/>
              <w:rPr>
                <w:rFonts w:ascii="Times New Roman" w:hAnsi="Times New Roman"/>
                <w:sz w:val="24"/>
                <w:szCs w:val="24"/>
              </w:rPr>
            </w:pPr>
            <w:r w:rsidRPr="00D353B4">
              <w:rPr>
                <w:rFonts w:ascii="Times New Roman" w:hAnsi="Times New Roman"/>
                <w:sz w:val="24"/>
                <w:szCs w:val="24"/>
              </w:rPr>
              <w:t>praca zespołowa w grupach, </w:t>
            </w:r>
          </w:p>
          <w:p w14:paraId="2A603C33" w14:textId="77777777" w:rsidR="00694C38" w:rsidRPr="00D353B4" w:rsidRDefault="00694C38" w:rsidP="00667F61">
            <w:pPr>
              <w:pStyle w:val="NormalnyWeb"/>
              <w:numPr>
                <w:ilvl w:val="0"/>
                <w:numId w:val="84"/>
              </w:numPr>
              <w:spacing w:before="0" w:beforeAutospacing="0" w:after="0" w:afterAutospacing="0"/>
              <w:jc w:val="both"/>
              <w:textAlignment w:val="baseline"/>
              <w:rPr>
                <w:rFonts w:ascii="Times New Roman" w:hAnsi="Times New Roman"/>
                <w:sz w:val="24"/>
                <w:szCs w:val="24"/>
              </w:rPr>
            </w:pPr>
            <w:r w:rsidRPr="00D353B4">
              <w:rPr>
                <w:rFonts w:ascii="Times New Roman" w:hAnsi="Times New Roman"/>
                <w:sz w:val="24"/>
                <w:szCs w:val="24"/>
              </w:rPr>
              <w:t>studia przypadków,</w:t>
            </w:r>
          </w:p>
          <w:p w14:paraId="48F22D25" w14:textId="77777777" w:rsidR="00694C38" w:rsidRPr="00D353B4" w:rsidRDefault="00694C38" w:rsidP="00667F61">
            <w:pPr>
              <w:pStyle w:val="NormalnyWeb"/>
              <w:numPr>
                <w:ilvl w:val="0"/>
                <w:numId w:val="84"/>
              </w:numPr>
              <w:spacing w:before="0" w:beforeAutospacing="0" w:after="0" w:afterAutospacing="0"/>
              <w:jc w:val="both"/>
              <w:textAlignment w:val="baseline"/>
              <w:rPr>
                <w:rFonts w:ascii="Times New Roman" w:hAnsi="Times New Roman"/>
                <w:sz w:val="24"/>
                <w:szCs w:val="24"/>
              </w:rPr>
            </w:pPr>
            <w:r w:rsidRPr="00D353B4">
              <w:rPr>
                <w:rFonts w:ascii="Times New Roman" w:hAnsi="Times New Roman"/>
                <w:sz w:val="24"/>
                <w:szCs w:val="24"/>
              </w:rPr>
              <w:t>przedstawienie na zajęciach autorskiego projektu.</w:t>
            </w:r>
          </w:p>
          <w:p w14:paraId="0DBABC43" w14:textId="77777777" w:rsidR="00694C38" w:rsidRPr="00D353B4" w:rsidRDefault="00694C38" w:rsidP="00F83443">
            <w:pPr>
              <w:pStyle w:val="NormalnyWeb"/>
              <w:spacing w:before="0" w:beforeAutospacing="0" w:after="0" w:afterAutospacing="0"/>
              <w:jc w:val="both"/>
              <w:rPr>
                <w:rFonts w:ascii="Times New Roman" w:hAnsi="Times New Roman"/>
                <w:sz w:val="24"/>
                <w:szCs w:val="24"/>
              </w:rPr>
            </w:pPr>
            <w:r w:rsidRPr="00D353B4">
              <w:rPr>
                <w:rFonts w:ascii="Times New Roman" w:hAnsi="Times New Roman"/>
                <w:sz w:val="24"/>
                <w:szCs w:val="24"/>
              </w:rPr>
              <w:t>W trakcie dyskusji studenci przedstawiają opinie na temat przeczytanych przez nich w prasie artykułów, co powoduje zwiększenie aktywności podczas ćwiczeń. </w:t>
            </w:r>
          </w:p>
          <w:p w14:paraId="4FD50552" w14:textId="77777777" w:rsidR="00694C38" w:rsidRPr="00D353B4" w:rsidRDefault="00694C38" w:rsidP="00F83443">
            <w:pPr>
              <w:pStyle w:val="NormalnyWeb"/>
              <w:spacing w:before="0" w:beforeAutospacing="0" w:after="0" w:afterAutospacing="0"/>
              <w:jc w:val="both"/>
              <w:rPr>
                <w:rFonts w:ascii="Times New Roman" w:hAnsi="Times New Roman"/>
                <w:sz w:val="24"/>
                <w:szCs w:val="24"/>
              </w:rPr>
            </w:pPr>
            <w:r w:rsidRPr="00D353B4">
              <w:rPr>
                <w:rFonts w:ascii="Times New Roman" w:hAnsi="Times New Roman"/>
                <w:sz w:val="24"/>
                <w:szCs w:val="24"/>
              </w:rPr>
              <w:t>Część ćwiczeń przeznaczona jest na zademonstrowanie przygotowanych przez studentów projektów dotyczących form marketingu w wybranym przedsiębiorstwie prowadzącym działalność usługową. Zaprezentowane projekty są elementem zaliczenia przedmiotu.</w:t>
            </w:r>
          </w:p>
          <w:p w14:paraId="3A39F05C" w14:textId="77777777" w:rsidR="00694C38" w:rsidRPr="00D353B4" w:rsidRDefault="00694C38" w:rsidP="00F83443">
            <w:pPr>
              <w:pStyle w:val="NormalnyWeb"/>
              <w:spacing w:before="0" w:beforeAutospacing="0" w:after="0" w:afterAutospacing="0"/>
              <w:jc w:val="both"/>
              <w:rPr>
                <w:rFonts w:ascii="Times New Roman" w:hAnsi="Times New Roman"/>
                <w:sz w:val="24"/>
                <w:szCs w:val="24"/>
              </w:rPr>
            </w:pPr>
            <w:r w:rsidRPr="00D353B4">
              <w:rPr>
                <w:rFonts w:ascii="Times New Roman" w:hAnsi="Times New Roman"/>
                <w:sz w:val="24"/>
                <w:szCs w:val="24"/>
              </w:rPr>
              <w:t>Ćwiczenie laboratoryjne, odbywające się w salach komputerowych, podczas których studenci opracowują projekty prezentowane podczas zajęć.</w:t>
            </w:r>
          </w:p>
        </w:tc>
      </w:tr>
      <w:tr w:rsidR="00D353B4" w:rsidRPr="00D353B4" w14:paraId="661D1169"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61E883" w14:textId="77777777"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Sposoby weryfikacji oraz formy dokumentowania osiągniętych efektów uczenia się</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121EF30"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Sposoby weryfikacji</w:t>
            </w:r>
          </w:p>
          <w:p w14:paraId="7DE1D92E" w14:textId="77777777" w:rsidR="00694C38" w:rsidRPr="00D353B4" w:rsidRDefault="00694C38" w:rsidP="00AD3881">
            <w:pPr>
              <w:pStyle w:val="NormalnyWeb"/>
              <w:spacing w:before="0" w:beforeAutospacing="0" w:after="0" w:afterAutospacing="0"/>
              <w:jc w:val="both"/>
              <w:rPr>
                <w:rFonts w:ascii="Times New Roman" w:hAnsi="Times New Roman"/>
                <w:sz w:val="24"/>
                <w:szCs w:val="24"/>
              </w:rPr>
            </w:pPr>
            <w:r w:rsidRPr="00D353B4">
              <w:rPr>
                <w:rFonts w:ascii="Times New Roman" w:hAnsi="Times New Roman"/>
                <w:sz w:val="24"/>
                <w:szCs w:val="24"/>
              </w:rPr>
              <w:t>W1, W2, W3, W4 - egzamin pisemny obejmujący  zagadnienia omawiane na wykładzie i ćwiczeniach,</w:t>
            </w:r>
          </w:p>
          <w:p w14:paraId="5C55A442"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U1, U2, U3, U4 - prezentacja grupowa - (ocena prezentacji, ocena projektu),</w:t>
            </w:r>
          </w:p>
          <w:p w14:paraId="5C8B5D34"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lastRenderedPageBreak/>
              <w:t>K1, K2 - udział w dyskusji - ocena aktywności na zajęciach,</w:t>
            </w:r>
          </w:p>
          <w:p w14:paraId="69837CF0"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K3 - ocena pracy studenta w charakterze lidera i członka zespołu wykonującego ćwiczenie (dziennik zajęć).</w:t>
            </w:r>
          </w:p>
          <w:p w14:paraId="745CF659"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Formy dokumentowania osiągniętych wyników: </w:t>
            </w:r>
          </w:p>
          <w:p w14:paraId="2D63BB81"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Dziennik prowadzącego, prezentacje projektów w systemie Power Point, zarchiwizowane prace egzaminacyjne.</w:t>
            </w:r>
          </w:p>
        </w:tc>
      </w:tr>
      <w:tr w:rsidR="00D353B4" w:rsidRPr="00D353B4" w14:paraId="0ECA65A1"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31E947" w14:textId="77777777" w:rsidR="00694C38" w:rsidRPr="00D353B4" w:rsidRDefault="00694C38" w:rsidP="00AD3881">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lastRenderedPageBreak/>
              <w:t>Elementy i wagi mające wpływ na ocenę końcową</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CEED23"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Kryteria oceny z przedmiotu</w:t>
            </w:r>
          </w:p>
          <w:p w14:paraId="626C0EDC"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Ocena końcowa z przedmiotu składa się z dwu elementów:</w:t>
            </w:r>
          </w:p>
          <w:p w14:paraId="66830222" w14:textId="77777777" w:rsidR="00694C38" w:rsidRPr="00D353B4" w:rsidRDefault="00694C38" w:rsidP="00667F61">
            <w:pPr>
              <w:pStyle w:val="NormalnyWeb"/>
              <w:numPr>
                <w:ilvl w:val="0"/>
                <w:numId w:val="81"/>
              </w:numPr>
              <w:tabs>
                <w:tab w:val="clear" w:pos="-350"/>
              </w:tabs>
              <w:spacing w:before="0" w:beforeAutospacing="0" w:after="0" w:afterAutospacing="0"/>
              <w:ind w:left="392" w:hanging="284"/>
              <w:textAlignment w:val="baseline"/>
              <w:rPr>
                <w:rFonts w:ascii="Times New Roman" w:hAnsi="Times New Roman"/>
                <w:sz w:val="24"/>
                <w:szCs w:val="24"/>
              </w:rPr>
            </w:pPr>
            <w:r w:rsidRPr="00D353B4">
              <w:rPr>
                <w:rFonts w:ascii="Times New Roman" w:hAnsi="Times New Roman"/>
                <w:sz w:val="24"/>
                <w:szCs w:val="24"/>
              </w:rPr>
              <w:t>oceny z ćwiczeń,</w:t>
            </w:r>
          </w:p>
          <w:p w14:paraId="4AF5C7FD" w14:textId="77777777" w:rsidR="00694C38" w:rsidRPr="00D353B4" w:rsidRDefault="00694C38" w:rsidP="00667F61">
            <w:pPr>
              <w:pStyle w:val="NormalnyWeb"/>
              <w:numPr>
                <w:ilvl w:val="0"/>
                <w:numId w:val="81"/>
              </w:numPr>
              <w:tabs>
                <w:tab w:val="clear" w:pos="-350"/>
              </w:tabs>
              <w:spacing w:before="0" w:beforeAutospacing="0" w:after="0" w:afterAutospacing="0"/>
              <w:ind w:left="392" w:hanging="284"/>
              <w:textAlignment w:val="baseline"/>
              <w:rPr>
                <w:rFonts w:ascii="Times New Roman" w:hAnsi="Times New Roman"/>
                <w:sz w:val="24"/>
                <w:szCs w:val="24"/>
              </w:rPr>
            </w:pPr>
            <w:r w:rsidRPr="00D353B4">
              <w:rPr>
                <w:rFonts w:ascii="Times New Roman" w:hAnsi="Times New Roman"/>
                <w:sz w:val="24"/>
                <w:szCs w:val="24"/>
              </w:rPr>
              <w:t>oceny z pisemnej pracy zaliczeniowej wykładu.</w:t>
            </w:r>
          </w:p>
          <w:p w14:paraId="5206157E"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Na ocenę końcową składa się:</w:t>
            </w:r>
          </w:p>
          <w:p w14:paraId="4E7361C8" w14:textId="77777777" w:rsidR="00694C38" w:rsidRPr="00D353B4" w:rsidRDefault="00694C38" w:rsidP="00667F61">
            <w:pPr>
              <w:pStyle w:val="NormalnyWeb"/>
              <w:numPr>
                <w:ilvl w:val="0"/>
                <w:numId w:val="82"/>
              </w:numPr>
              <w:spacing w:before="0" w:beforeAutospacing="0" w:after="0" w:afterAutospacing="0"/>
              <w:ind w:hanging="252"/>
              <w:textAlignment w:val="baseline"/>
              <w:rPr>
                <w:rFonts w:ascii="Times New Roman" w:hAnsi="Times New Roman"/>
                <w:sz w:val="24"/>
                <w:szCs w:val="24"/>
              </w:rPr>
            </w:pPr>
            <w:r w:rsidRPr="00D353B4">
              <w:rPr>
                <w:rFonts w:ascii="Times New Roman" w:hAnsi="Times New Roman"/>
                <w:sz w:val="24"/>
                <w:szCs w:val="24"/>
              </w:rPr>
              <w:t>aktywność na zajęciach - 10%,</w:t>
            </w:r>
          </w:p>
          <w:p w14:paraId="3B7B1BC9" w14:textId="77777777" w:rsidR="00694C38" w:rsidRPr="00D353B4" w:rsidRDefault="00694C38" w:rsidP="00667F61">
            <w:pPr>
              <w:pStyle w:val="NormalnyWeb"/>
              <w:numPr>
                <w:ilvl w:val="0"/>
                <w:numId w:val="82"/>
              </w:numPr>
              <w:spacing w:before="0" w:beforeAutospacing="0" w:after="0" w:afterAutospacing="0"/>
              <w:ind w:hanging="252"/>
              <w:textAlignment w:val="baseline"/>
              <w:rPr>
                <w:rFonts w:ascii="Times New Roman" w:hAnsi="Times New Roman"/>
                <w:sz w:val="24"/>
                <w:szCs w:val="24"/>
              </w:rPr>
            </w:pPr>
            <w:r w:rsidRPr="00D353B4">
              <w:rPr>
                <w:rFonts w:ascii="Times New Roman" w:hAnsi="Times New Roman"/>
                <w:sz w:val="24"/>
                <w:szCs w:val="24"/>
              </w:rPr>
              <w:t>prezentacja projektu współoceniana przez studentów 20%,</w:t>
            </w:r>
          </w:p>
          <w:p w14:paraId="7CE5B799" w14:textId="77777777" w:rsidR="00694C38" w:rsidRPr="00D353B4" w:rsidRDefault="00694C38" w:rsidP="00667F61">
            <w:pPr>
              <w:pStyle w:val="NormalnyWeb"/>
              <w:numPr>
                <w:ilvl w:val="0"/>
                <w:numId w:val="82"/>
              </w:numPr>
              <w:spacing w:before="0" w:beforeAutospacing="0" w:after="0" w:afterAutospacing="0"/>
              <w:ind w:hanging="252"/>
              <w:textAlignment w:val="baseline"/>
              <w:rPr>
                <w:rFonts w:ascii="Times New Roman" w:hAnsi="Times New Roman"/>
                <w:sz w:val="24"/>
                <w:szCs w:val="24"/>
              </w:rPr>
            </w:pPr>
            <w:r w:rsidRPr="00D353B4">
              <w:rPr>
                <w:rFonts w:ascii="Times New Roman" w:hAnsi="Times New Roman"/>
                <w:sz w:val="24"/>
                <w:szCs w:val="24"/>
              </w:rPr>
              <w:t>praca pisemna w formie pytań problemowych z zakresu wiedzy obejmującej całokształt treści zawartych module kształcenia - 70%.</w:t>
            </w:r>
          </w:p>
          <w:p w14:paraId="13C150A9"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Zaliczenie ćwiczeń jest warunkiem koniecznym do przystąpienia do egzaminu.</w:t>
            </w:r>
          </w:p>
          <w:p w14:paraId="7A402268" w14:textId="77777777" w:rsidR="00694C38" w:rsidRPr="00D353B4" w:rsidRDefault="00694C38" w:rsidP="00AD3881">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Procent wiedzy wymaganej dla uzyskania oceny końcowej wynosi odpowiednio:</w:t>
            </w:r>
          </w:p>
          <w:tbl>
            <w:tblPr>
              <w:tblW w:w="0" w:type="auto"/>
              <w:tblCellMar>
                <w:top w:w="15" w:type="dxa"/>
                <w:left w:w="15" w:type="dxa"/>
                <w:bottom w:w="15" w:type="dxa"/>
                <w:right w:w="15" w:type="dxa"/>
              </w:tblCellMar>
              <w:tblLook w:val="04A0" w:firstRow="1" w:lastRow="0" w:firstColumn="1" w:lastColumn="0" w:noHBand="0" w:noVBand="1"/>
            </w:tblPr>
            <w:tblGrid>
              <w:gridCol w:w="2218"/>
              <w:gridCol w:w="1798"/>
            </w:tblGrid>
            <w:tr w:rsidR="00D353B4" w:rsidRPr="00D353B4" w14:paraId="4B1144BF" w14:textId="77777777" w:rsidTr="00F83443">
              <w:trPr>
                <w:trHeight w:val="57"/>
              </w:trPr>
              <w:tc>
                <w:tcPr>
                  <w:tcW w:w="2218" w:type="dxa"/>
                  <w:tcMar>
                    <w:top w:w="0" w:type="dxa"/>
                    <w:left w:w="108" w:type="dxa"/>
                    <w:bottom w:w="0" w:type="dxa"/>
                    <w:right w:w="108" w:type="dxa"/>
                  </w:tcMar>
                  <w:vAlign w:val="center"/>
                  <w:hideMark/>
                </w:tcPr>
                <w:p w14:paraId="0974E6C5" w14:textId="77777777" w:rsidR="00694C38" w:rsidRPr="00D353B4" w:rsidRDefault="00694C38" w:rsidP="00667F61">
                  <w:pPr>
                    <w:pStyle w:val="NormalnyWeb"/>
                    <w:numPr>
                      <w:ilvl w:val="0"/>
                      <w:numId w:val="83"/>
                    </w:numPr>
                    <w:spacing w:before="0" w:beforeAutospacing="0" w:after="0" w:afterAutospacing="0"/>
                    <w:textAlignment w:val="baseline"/>
                    <w:rPr>
                      <w:rFonts w:ascii="Times New Roman" w:hAnsi="Times New Roman"/>
                      <w:sz w:val="24"/>
                      <w:szCs w:val="24"/>
                    </w:rPr>
                  </w:pPr>
                  <w:r w:rsidRPr="00D353B4">
                    <w:rPr>
                      <w:rFonts w:ascii="Times New Roman" w:hAnsi="Times New Roman"/>
                      <w:sz w:val="24"/>
                      <w:szCs w:val="24"/>
                    </w:rPr>
                    <w:t>bardzo dobry</w:t>
                  </w:r>
                </w:p>
                <w:p w14:paraId="64C5D820" w14:textId="77777777" w:rsidR="00694C38" w:rsidRPr="00D353B4" w:rsidRDefault="00694C38" w:rsidP="00667F61">
                  <w:pPr>
                    <w:pStyle w:val="NormalnyWeb"/>
                    <w:numPr>
                      <w:ilvl w:val="0"/>
                      <w:numId w:val="83"/>
                    </w:numPr>
                    <w:spacing w:before="0" w:beforeAutospacing="0" w:after="0" w:afterAutospacing="0"/>
                    <w:textAlignment w:val="baseline"/>
                    <w:rPr>
                      <w:rFonts w:ascii="Times New Roman" w:hAnsi="Times New Roman"/>
                      <w:sz w:val="24"/>
                      <w:szCs w:val="24"/>
                    </w:rPr>
                  </w:pPr>
                  <w:r w:rsidRPr="00D353B4">
                    <w:rPr>
                      <w:rFonts w:ascii="Times New Roman" w:hAnsi="Times New Roman"/>
                      <w:sz w:val="24"/>
                      <w:szCs w:val="24"/>
                    </w:rPr>
                    <w:t>dobry plus</w:t>
                  </w:r>
                </w:p>
                <w:p w14:paraId="1501252F" w14:textId="77777777" w:rsidR="00694C38" w:rsidRPr="00D353B4" w:rsidRDefault="00694C38" w:rsidP="00667F61">
                  <w:pPr>
                    <w:pStyle w:val="NormalnyWeb"/>
                    <w:numPr>
                      <w:ilvl w:val="0"/>
                      <w:numId w:val="83"/>
                    </w:numPr>
                    <w:spacing w:before="0" w:beforeAutospacing="0" w:after="0" w:afterAutospacing="0"/>
                    <w:textAlignment w:val="baseline"/>
                    <w:rPr>
                      <w:rFonts w:ascii="Times New Roman" w:hAnsi="Times New Roman"/>
                      <w:sz w:val="24"/>
                      <w:szCs w:val="24"/>
                    </w:rPr>
                  </w:pPr>
                  <w:r w:rsidRPr="00D353B4">
                    <w:rPr>
                      <w:rFonts w:ascii="Times New Roman" w:hAnsi="Times New Roman"/>
                      <w:sz w:val="24"/>
                      <w:szCs w:val="24"/>
                    </w:rPr>
                    <w:t>dobry</w:t>
                  </w:r>
                </w:p>
                <w:p w14:paraId="67FC4294" w14:textId="77777777" w:rsidR="00694C38" w:rsidRPr="00D353B4" w:rsidRDefault="00694C38" w:rsidP="00667F61">
                  <w:pPr>
                    <w:pStyle w:val="NormalnyWeb"/>
                    <w:numPr>
                      <w:ilvl w:val="0"/>
                      <w:numId w:val="83"/>
                    </w:numPr>
                    <w:spacing w:before="0" w:beforeAutospacing="0" w:after="0" w:afterAutospacing="0"/>
                    <w:textAlignment w:val="baseline"/>
                    <w:rPr>
                      <w:rFonts w:ascii="Times New Roman" w:hAnsi="Times New Roman"/>
                      <w:sz w:val="24"/>
                      <w:szCs w:val="24"/>
                    </w:rPr>
                  </w:pPr>
                  <w:r w:rsidRPr="00D353B4">
                    <w:rPr>
                      <w:rFonts w:ascii="Times New Roman" w:hAnsi="Times New Roman"/>
                      <w:sz w:val="24"/>
                      <w:szCs w:val="24"/>
                    </w:rPr>
                    <w:t>dostateczny plus</w:t>
                  </w:r>
                </w:p>
                <w:p w14:paraId="5393250B" w14:textId="77777777" w:rsidR="00694C38" w:rsidRPr="00D353B4" w:rsidRDefault="00694C38" w:rsidP="00667F61">
                  <w:pPr>
                    <w:pStyle w:val="NormalnyWeb"/>
                    <w:numPr>
                      <w:ilvl w:val="0"/>
                      <w:numId w:val="83"/>
                    </w:numPr>
                    <w:spacing w:before="0" w:beforeAutospacing="0" w:after="0" w:afterAutospacing="0"/>
                    <w:textAlignment w:val="baseline"/>
                    <w:rPr>
                      <w:rFonts w:ascii="Times New Roman" w:hAnsi="Times New Roman"/>
                      <w:sz w:val="24"/>
                      <w:szCs w:val="24"/>
                    </w:rPr>
                  </w:pPr>
                  <w:r w:rsidRPr="00D353B4">
                    <w:rPr>
                      <w:rFonts w:ascii="Times New Roman" w:hAnsi="Times New Roman"/>
                      <w:sz w:val="24"/>
                      <w:szCs w:val="24"/>
                    </w:rPr>
                    <w:t>dostateczny</w:t>
                  </w:r>
                </w:p>
                <w:p w14:paraId="4F010BCF" w14:textId="77777777" w:rsidR="00694C38" w:rsidRPr="00D353B4" w:rsidRDefault="00694C38" w:rsidP="00667F61">
                  <w:pPr>
                    <w:pStyle w:val="NormalnyWeb"/>
                    <w:numPr>
                      <w:ilvl w:val="0"/>
                      <w:numId w:val="83"/>
                    </w:numPr>
                    <w:spacing w:before="0" w:beforeAutospacing="0" w:after="0" w:afterAutospacing="0"/>
                    <w:textAlignment w:val="baseline"/>
                    <w:rPr>
                      <w:rFonts w:ascii="Times New Roman" w:hAnsi="Times New Roman"/>
                      <w:sz w:val="24"/>
                      <w:szCs w:val="24"/>
                    </w:rPr>
                  </w:pPr>
                  <w:r w:rsidRPr="00D353B4">
                    <w:rPr>
                      <w:rFonts w:ascii="Times New Roman" w:hAnsi="Times New Roman"/>
                      <w:sz w:val="24"/>
                      <w:szCs w:val="24"/>
                    </w:rPr>
                    <w:t>niedostateczny</w:t>
                  </w:r>
                </w:p>
              </w:tc>
              <w:tc>
                <w:tcPr>
                  <w:tcW w:w="1798" w:type="dxa"/>
                  <w:tcMar>
                    <w:top w:w="0" w:type="dxa"/>
                    <w:left w:w="108" w:type="dxa"/>
                    <w:bottom w:w="0" w:type="dxa"/>
                    <w:right w:w="108" w:type="dxa"/>
                  </w:tcMar>
                  <w:vAlign w:val="center"/>
                  <w:hideMark/>
                </w:tcPr>
                <w:p w14:paraId="762EE4DB" w14:textId="77777777" w:rsidR="00694C38" w:rsidRPr="00D353B4" w:rsidRDefault="00694C38" w:rsidP="00AD3881">
                  <w:pPr>
                    <w:pStyle w:val="NormalnyWeb"/>
                    <w:spacing w:before="0" w:beforeAutospacing="0" w:after="0" w:afterAutospacing="0"/>
                    <w:ind w:left="317"/>
                    <w:rPr>
                      <w:rFonts w:ascii="Times New Roman" w:hAnsi="Times New Roman"/>
                      <w:sz w:val="24"/>
                      <w:szCs w:val="24"/>
                    </w:rPr>
                  </w:pPr>
                  <w:r w:rsidRPr="00D353B4">
                    <w:rPr>
                      <w:rFonts w:ascii="Times New Roman" w:hAnsi="Times New Roman"/>
                      <w:sz w:val="24"/>
                      <w:szCs w:val="24"/>
                    </w:rPr>
                    <w:t>91%  - 100%,</w:t>
                  </w:r>
                </w:p>
                <w:p w14:paraId="000E8B8A" w14:textId="77777777" w:rsidR="00694C38" w:rsidRPr="00D353B4" w:rsidRDefault="00694C38" w:rsidP="00AD3881">
                  <w:pPr>
                    <w:pStyle w:val="NormalnyWeb"/>
                    <w:spacing w:before="0" w:beforeAutospacing="0" w:after="0" w:afterAutospacing="0"/>
                    <w:ind w:left="317"/>
                    <w:rPr>
                      <w:rFonts w:ascii="Times New Roman" w:hAnsi="Times New Roman"/>
                      <w:sz w:val="24"/>
                      <w:szCs w:val="24"/>
                    </w:rPr>
                  </w:pPr>
                  <w:r w:rsidRPr="00D353B4">
                    <w:rPr>
                      <w:rFonts w:ascii="Times New Roman" w:hAnsi="Times New Roman"/>
                      <w:sz w:val="24"/>
                      <w:szCs w:val="24"/>
                    </w:rPr>
                    <w:t>81%  -  90%,</w:t>
                  </w:r>
                </w:p>
                <w:p w14:paraId="490BE8DA" w14:textId="77777777" w:rsidR="00694C38" w:rsidRPr="00D353B4" w:rsidRDefault="00694C38" w:rsidP="00AD3881">
                  <w:pPr>
                    <w:pStyle w:val="NormalnyWeb"/>
                    <w:spacing w:before="0" w:beforeAutospacing="0" w:after="0" w:afterAutospacing="0"/>
                    <w:ind w:left="317"/>
                    <w:rPr>
                      <w:rFonts w:ascii="Times New Roman" w:hAnsi="Times New Roman"/>
                      <w:sz w:val="24"/>
                      <w:szCs w:val="24"/>
                    </w:rPr>
                  </w:pPr>
                  <w:r w:rsidRPr="00D353B4">
                    <w:rPr>
                      <w:rFonts w:ascii="Times New Roman" w:hAnsi="Times New Roman"/>
                      <w:sz w:val="24"/>
                      <w:szCs w:val="24"/>
                    </w:rPr>
                    <w:t>71%  -  80%,</w:t>
                  </w:r>
                </w:p>
                <w:p w14:paraId="68F0C41E" w14:textId="77777777" w:rsidR="00694C38" w:rsidRPr="00D353B4" w:rsidRDefault="00694C38" w:rsidP="00AD3881">
                  <w:pPr>
                    <w:pStyle w:val="NormalnyWeb"/>
                    <w:spacing w:before="0" w:beforeAutospacing="0" w:after="0" w:afterAutospacing="0"/>
                    <w:ind w:left="317"/>
                    <w:rPr>
                      <w:rFonts w:ascii="Times New Roman" w:hAnsi="Times New Roman"/>
                      <w:sz w:val="24"/>
                      <w:szCs w:val="24"/>
                    </w:rPr>
                  </w:pPr>
                  <w:r w:rsidRPr="00D353B4">
                    <w:rPr>
                      <w:rFonts w:ascii="Times New Roman" w:hAnsi="Times New Roman"/>
                      <w:sz w:val="24"/>
                      <w:szCs w:val="24"/>
                    </w:rPr>
                    <w:t>61%  -  70%,</w:t>
                  </w:r>
                </w:p>
                <w:p w14:paraId="77A0A0F7" w14:textId="77777777" w:rsidR="00694C38" w:rsidRPr="00D353B4" w:rsidRDefault="00694C38" w:rsidP="00AD3881">
                  <w:pPr>
                    <w:pStyle w:val="NormalnyWeb"/>
                    <w:spacing w:before="0" w:beforeAutospacing="0" w:after="0" w:afterAutospacing="0"/>
                    <w:ind w:left="317"/>
                    <w:rPr>
                      <w:rFonts w:ascii="Times New Roman" w:hAnsi="Times New Roman"/>
                      <w:sz w:val="24"/>
                      <w:szCs w:val="24"/>
                    </w:rPr>
                  </w:pPr>
                  <w:r w:rsidRPr="00D353B4">
                    <w:rPr>
                      <w:rFonts w:ascii="Times New Roman" w:hAnsi="Times New Roman"/>
                      <w:sz w:val="24"/>
                      <w:szCs w:val="24"/>
                    </w:rPr>
                    <w:t>51%  -  60%,</w:t>
                  </w:r>
                </w:p>
                <w:p w14:paraId="684C1D69" w14:textId="77777777" w:rsidR="00694C38" w:rsidRPr="00D353B4" w:rsidRDefault="00694C38" w:rsidP="00AD3881">
                  <w:pPr>
                    <w:pStyle w:val="NormalnyWeb"/>
                    <w:spacing w:before="0" w:beforeAutospacing="0" w:after="0" w:afterAutospacing="0"/>
                    <w:ind w:left="317"/>
                    <w:rPr>
                      <w:rFonts w:ascii="Times New Roman" w:hAnsi="Times New Roman"/>
                      <w:sz w:val="24"/>
                      <w:szCs w:val="24"/>
                    </w:rPr>
                  </w:pPr>
                  <w:r w:rsidRPr="00D353B4">
                    <w:rPr>
                      <w:rFonts w:ascii="Times New Roman" w:hAnsi="Times New Roman"/>
                      <w:sz w:val="24"/>
                      <w:szCs w:val="24"/>
                    </w:rPr>
                    <w:t>50% i mniej.</w:t>
                  </w:r>
                </w:p>
              </w:tc>
            </w:tr>
          </w:tbl>
          <w:p w14:paraId="70873A09" w14:textId="77777777" w:rsidR="00694C38" w:rsidRPr="00D353B4" w:rsidRDefault="00694C38" w:rsidP="00AD3881"/>
        </w:tc>
      </w:tr>
      <w:tr w:rsidR="00D353B4" w:rsidRPr="00D353B4" w14:paraId="1EE04DAA" w14:textId="77777777" w:rsidTr="006D32E7">
        <w:trPr>
          <w:trHeight w:val="20"/>
        </w:trPr>
        <w:tc>
          <w:tcPr>
            <w:tcW w:w="1610" w:type="pct"/>
            <w:vMerge w:val="restart"/>
            <w:tcBorders>
              <w:top w:val="single" w:sz="4" w:space="0" w:color="000000"/>
              <w:left w:val="single" w:sz="4" w:space="0" w:color="000000"/>
              <w:right w:val="single" w:sz="4" w:space="0" w:color="000000"/>
            </w:tcBorders>
            <w:vAlign w:val="center"/>
            <w:hideMark/>
          </w:tcPr>
          <w:p w14:paraId="05A99CCC" w14:textId="77777777" w:rsidR="00F83443" w:rsidRPr="00D353B4" w:rsidRDefault="00F83443" w:rsidP="00F83443">
            <w:pPr>
              <w:jc w:val="center"/>
            </w:pPr>
            <w:r w:rsidRPr="00D353B4">
              <w:t>Bilans punktów ECTS</w:t>
            </w:r>
          </w:p>
          <w:p w14:paraId="56F0E047" w14:textId="77777777" w:rsidR="00F83443" w:rsidRPr="00D353B4" w:rsidRDefault="00F83443" w:rsidP="00F83443">
            <w:pPr>
              <w:jc w:val="center"/>
            </w:pPr>
          </w:p>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1D8D709" w14:textId="65572B07" w:rsidR="00F83443" w:rsidRPr="00D353B4" w:rsidRDefault="00F83443" w:rsidP="00F83443">
            <w:pPr>
              <w:jc w:val="center"/>
            </w:pPr>
            <w:r w:rsidRPr="00D353B4">
              <w:t>Forma zajęć</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6BE6CE8" w14:textId="37EFC6BB" w:rsidR="00F83443" w:rsidRPr="00D353B4" w:rsidRDefault="00F83443" w:rsidP="00F83443">
            <w:pPr>
              <w:jc w:val="center"/>
            </w:pPr>
            <w:r w:rsidRPr="00D353B4">
              <w:t>Liczba godzin </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64C4D6" w14:textId="3229B226" w:rsidR="00F83443" w:rsidRPr="00D353B4" w:rsidRDefault="00F83443" w:rsidP="00F83443">
            <w:pPr>
              <w:jc w:val="center"/>
            </w:pPr>
            <w:r w:rsidRPr="00D353B4">
              <w:t>ECTS</w:t>
            </w:r>
          </w:p>
        </w:tc>
      </w:tr>
      <w:tr w:rsidR="00D353B4" w:rsidRPr="00D353B4" w14:paraId="55EAC1FE" w14:textId="77777777" w:rsidTr="00F83443">
        <w:trPr>
          <w:trHeight w:val="20"/>
        </w:trPr>
        <w:tc>
          <w:tcPr>
            <w:tcW w:w="1610" w:type="pct"/>
            <w:vMerge/>
            <w:tcBorders>
              <w:left w:val="single" w:sz="4" w:space="0" w:color="000000"/>
              <w:right w:val="single" w:sz="4" w:space="0" w:color="000000"/>
            </w:tcBorders>
            <w:vAlign w:val="center"/>
          </w:tcPr>
          <w:p w14:paraId="1E10396B" w14:textId="77777777" w:rsidR="00FA5EA3" w:rsidRPr="00D353B4" w:rsidRDefault="00FA5EA3" w:rsidP="00FA5EA3"/>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777C5C" w14:textId="292130C1" w:rsidR="00FA5EA3" w:rsidRPr="00D353B4" w:rsidRDefault="00FA5EA3" w:rsidP="00FA5EA3">
            <w:pPr>
              <w:jc w:val="center"/>
            </w:pPr>
            <w:r w:rsidRPr="00D353B4">
              <w:t>Zajęcia kontaktowe</w:t>
            </w:r>
          </w:p>
        </w:tc>
      </w:tr>
      <w:tr w:rsidR="00D353B4" w:rsidRPr="00D353B4" w14:paraId="1D5D9803" w14:textId="77777777" w:rsidTr="006D32E7">
        <w:trPr>
          <w:trHeight w:val="20"/>
        </w:trPr>
        <w:tc>
          <w:tcPr>
            <w:tcW w:w="1610" w:type="pct"/>
            <w:vMerge/>
            <w:tcBorders>
              <w:left w:val="single" w:sz="4" w:space="0" w:color="000000"/>
              <w:right w:val="single" w:sz="4" w:space="0" w:color="000000"/>
            </w:tcBorders>
            <w:vAlign w:val="center"/>
            <w:hideMark/>
          </w:tcPr>
          <w:p w14:paraId="2A210EC2" w14:textId="77777777" w:rsidR="00803B13" w:rsidRPr="00D353B4" w:rsidRDefault="00803B13" w:rsidP="00803B1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3FE804" w14:textId="43A296C9" w:rsidR="00803B13" w:rsidRPr="00D353B4" w:rsidRDefault="00803B13" w:rsidP="00803B13">
            <w:r w:rsidRPr="00D353B4">
              <w:t>Wykłady</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BB4BC7E" w14:textId="1D77DD4B" w:rsidR="00803B13" w:rsidRPr="00D353B4" w:rsidRDefault="00803B13" w:rsidP="00803B13">
            <w:pPr>
              <w:jc w:val="center"/>
            </w:pPr>
            <w:r w:rsidRPr="00D353B4">
              <w:t>7</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AFFBD8" w14:textId="389CF89C" w:rsidR="00803B13" w:rsidRPr="00D353B4" w:rsidRDefault="00803B13" w:rsidP="00803B13">
            <w:pPr>
              <w:jc w:val="center"/>
            </w:pPr>
            <w:r w:rsidRPr="00D353B4">
              <w:t>0,3</w:t>
            </w:r>
          </w:p>
        </w:tc>
      </w:tr>
      <w:tr w:rsidR="00D353B4" w:rsidRPr="00D353B4" w14:paraId="45AE3591" w14:textId="77777777" w:rsidTr="006D32E7">
        <w:trPr>
          <w:trHeight w:val="20"/>
        </w:trPr>
        <w:tc>
          <w:tcPr>
            <w:tcW w:w="1610" w:type="pct"/>
            <w:vMerge/>
            <w:tcBorders>
              <w:left w:val="single" w:sz="4" w:space="0" w:color="000000"/>
              <w:right w:val="single" w:sz="4" w:space="0" w:color="000000"/>
            </w:tcBorders>
            <w:vAlign w:val="center"/>
            <w:hideMark/>
          </w:tcPr>
          <w:p w14:paraId="2A9D7F63" w14:textId="77777777" w:rsidR="00803B13" w:rsidRPr="00D353B4" w:rsidRDefault="00803B13" w:rsidP="00803B1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2CB9B3" w14:textId="62740F06" w:rsidR="00803B13" w:rsidRPr="00D353B4" w:rsidRDefault="00803B13" w:rsidP="00803B13">
            <w:r w:rsidRPr="00D353B4">
              <w:t>ćwiczenia audytoryjne</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DD05D6" w14:textId="621EB172" w:rsidR="00803B13" w:rsidRPr="00D353B4" w:rsidRDefault="00803B13" w:rsidP="00803B13">
            <w:pPr>
              <w:jc w:val="center"/>
            </w:pPr>
            <w:r w:rsidRPr="00D353B4">
              <w:t>7</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359551" w14:textId="368F9983" w:rsidR="00803B13" w:rsidRPr="00D353B4" w:rsidRDefault="00803B13" w:rsidP="00803B13">
            <w:pPr>
              <w:jc w:val="center"/>
            </w:pPr>
            <w:r w:rsidRPr="00D353B4">
              <w:t>0,3</w:t>
            </w:r>
          </w:p>
        </w:tc>
      </w:tr>
      <w:tr w:rsidR="00D353B4" w:rsidRPr="00D353B4" w14:paraId="157FC079" w14:textId="77777777" w:rsidTr="006D32E7">
        <w:trPr>
          <w:trHeight w:val="20"/>
        </w:trPr>
        <w:tc>
          <w:tcPr>
            <w:tcW w:w="1610" w:type="pct"/>
            <w:vMerge/>
            <w:tcBorders>
              <w:left w:val="single" w:sz="4" w:space="0" w:color="000000"/>
              <w:right w:val="single" w:sz="4" w:space="0" w:color="000000"/>
            </w:tcBorders>
            <w:vAlign w:val="center"/>
            <w:hideMark/>
          </w:tcPr>
          <w:p w14:paraId="4749E04E" w14:textId="77777777" w:rsidR="00803B13" w:rsidRPr="00D353B4" w:rsidRDefault="00803B13" w:rsidP="00803B1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2EE800" w14:textId="6604A757" w:rsidR="00803B13" w:rsidRPr="00D353B4" w:rsidRDefault="00803B13" w:rsidP="00803B13">
            <w:r w:rsidRPr="00D353B4">
              <w:t>ćwiczenia laboratoryjne</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8735C5" w14:textId="792D400F" w:rsidR="00803B13" w:rsidRPr="00D353B4" w:rsidRDefault="00803B13" w:rsidP="00803B13">
            <w:pPr>
              <w:jc w:val="center"/>
            </w:pPr>
            <w:r w:rsidRPr="00D353B4">
              <w:t>7</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026A473" w14:textId="492825E9" w:rsidR="00803B13" w:rsidRPr="00D353B4" w:rsidRDefault="00803B13" w:rsidP="00803B13">
            <w:pPr>
              <w:jc w:val="center"/>
            </w:pPr>
            <w:r w:rsidRPr="00D353B4">
              <w:t>0,3</w:t>
            </w:r>
          </w:p>
        </w:tc>
      </w:tr>
      <w:tr w:rsidR="00D353B4" w:rsidRPr="00D353B4" w14:paraId="3312A1AC" w14:textId="77777777" w:rsidTr="006D32E7">
        <w:trPr>
          <w:trHeight w:val="20"/>
        </w:trPr>
        <w:tc>
          <w:tcPr>
            <w:tcW w:w="1610" w:type="pct"/>
            <w:vMerge/>
            <w:tcBorders>
              <w:left w:val="single" w:sz="4" w:space="0" w:color="000000"/>
              <w:right w:val="single" w:sz="4" w:space="0" w:color="000000"/>
            </w:tcBorders>
            <w:vAlign w:val="center"/>
          </w:tcPr>
          <w:p w14:paraId="183051AE" w14:textId="77777777" w:rsidR="00803B13" w:rsidRPr="00D353B4" w:rsidRDefault="00803B13" w:rsidP="00803B1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BA2F1F" w14:textId="59FC85FE" w:rsidR="00803B13" w:rsidRPr="00D353B4" w:rsidRDefault="00803B13" w:rsidP="00803B13">
            <w:r w:rsidRPr="00D353B4">
              <w:t xml:space="preserve">Egzamin </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AE607F" w14:textId="2D3AAC8E" w:rsidR="00803B13" w:rsidRPr="00D353B4" w:rsidRDefault="00CD24FA" w:rsidP="00803B13">
            <w:pPr>
              <w:jc w:val="center"/>
            </w:pPr>
            <w:r w:rsidRPr="00D353B4">
              <w:t>2</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B8D6BC" w14:textId="409E70C6" w:rsidR="00803B13" w:rsidRPr="00D353B4" w:rsidRDefault="00803B13" w:rsidP="00803B13">
            <w:pPr>
              <w:jc w:val="center"/>
            </w:pPr>
            <w:r w:rsidRPr="00D353B4">
              <w:t>0,1</w:t>
            </w:r>
          </w:p>
        </w:tc>
      </w:tr>
      <w:tr w:rsidR="00D353B4" w:rsidRPr="00D353B4" w14:paraId="77156E55" w14:textId="77777777" w:rsidTr="006D32E7">
        <w:trPr>
          <w:trHeight w:val="20"/>
        </w:trPr>
        <w:tc>
          <w:tcPr>
            <w:tcW w:w="1610" w:type="pct"/>
            <w:vMerge/>
            <w:tcBorders>
              <w:left w:val="single" w:sz="4" w:space="0" w:color="000000"/>
              <w:right w:val="single" w:sz="4" w:space="0" w:color="000000"/>
            </w:tcBorders>
            <w:vAlign w:val="center"/>
          </w:tcPr>
          <w:p w14:paraId="6CD0FFE0" w14:textId="77777777" w:rsidR="00803B13" w:rsidRPr="00D353B4" w:rsidRDefault="00803B13" w:rsidP="00803B1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F51DA7" w14:textId="3734C357" w:rsidR="00803B13" w:rsidRPr="00D353B4" w:rsidRDefault="00803B13" w:rsidP="00803B13">
            <w:r w:rsidRPr="00D353B4">
              <w:t>Razem godziny kontaktowe</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7F4B16" w14:textId="2DB004B4" w:rsidR="00803B13" w:rsidRPr="00D353B4" w:rsidRDefault="00803B13" w:rsidP="00803B13">
            <w:pPr>
              <w:jc w:val="center"/>
            </w:pPr>
            <w:r w:rsidRPr="00D353B4">
              <w:t>2</w:t>
            </w:r>
            <w:r w:rsidR="00CD24FA" w:rsidRPr="00D353B4">
              <w:t>3</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706667" w14:textId="32E7007F" w:rsidR="00803B13" w:rsidRPr="00D353B4" w:rsidRDefault="00CD24FA" w:rsidP="00803B13">
            <w:pPr>
              <w:jc w:val="center"/>
            </w:pPr>
            <w:r w:rsidRPr="00D353B4">
              <w:t>0,9</w:t>
            </w:r>
          </w:p>
        </w:tc>
      </w:tr>
      <w:tr w:rsidR="00D353B4" w:rsidRPr="00D353B4" w14:paraId="50FFBE15" w14:textId="77777777" w:rsidTr="00F83443">
        <w:trPr>
          <w:trHeight w:val="20"/>
        </w:trPr>
        <w:tc>
          <w:tcPr>
            <w:tcW w:w="1610" w:type="pct"/>
            <w:vMerge/>
            <w:tcBorders>
              <w:left w:val="single" w:sz="4" w:space="0" w:color="000000"/>
              <w:right w:val="single" w:sz="4" w:space="0" w:color="000000"/>
            </w:tcBorders>
            <w:vAlign w:val="center"/>
          </w:tcPr>
          <w:p w14:paraId="0C36A8D2" w14:textId="77777777" w:rsidR="00FA5EA3" w:rsidRPr="00D353B4" w:rsidRDefault="00FA5EA3" w:rsidP="00FA5EA3"/>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F7302C" w14:textId="116EAD9F" w:rsidR="00FA5EA3" w:rsidRPr="00D353B4" w:rsidRDefault="00FA5EA3" w:rsidP="00FA5EA3">
            <w:pPr>
              <w:jc w:val="center"/>
            </w:pPr>
            <w:r w:rsidRPr="00D353B4">
              <w:t>Zajęcia niekontaktowe</w:t>
            </w:r>
          </w:p>
        </w:tc>
      </w:tr>
      <w:tr w:rsidR="00D353B4" w:rsidRPr="00D353B4" w14:paraId="6DF92ED7" w14:textId="77777777" w:rsidTr="006D32E7">
        <w:trPr>
          <w:trHeight w:val="20"/>
        </w:trPr>
        <w:tc>
          <w:tcPr>
            <w:tcW w:w="1610" w:type="pct"/>
            <w:vMerge/>
            <w:tcBorders>
              <w:left w:val="single" w:sz="4" w:space="0" w:color="000000"/>
              <w:right w:val="single" w:sz="4" w:space="0" w:color="000000"/>
            </w:tcBorders>
            <w:vAlign w:val="center"/>
            <w:hideMark/>
          </w:tcPr>
          <w:p w14:paraId="7E2C0B02" w14:textId="77777777" w:rsidR="00FA5EA3" w:rsidRPr="00D353B4" w:rsidRDefault="00FA5EA3" w:rsidP="00FA5EA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AAF54B1" w14:textId="5AAAE55A" w:rsidR="00FA5EA3" w:rsidRPr="00D353B4" w:rsidRDefault="00FA5EA3" w:rsidP="00FA5EA3">
            <w:pPr>
              <w:ind w:right="-109"/>
            </w:pPr>
            <w:r w:rsidRPr="00D353B4">
              <w:t>Przygotowanie do ćwiczeń audytoryjnych i laboratoryjnych</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3510C01" w14:textId="710E76C3" w:rsidR="00FA5EA3" w:rsidRPr="00D353B4" w:rsidRDefault="00803B13" w:rsidP="00FA5EA3">
            <w:pPr>
              <w:jc w:val="center"/>
            </w:pPr>
            <w:r w:rsidRPr="00D353B4">
              <w:t>1</w:t>
            </w:r>
            <w:r w:rsidR="00CD24FA" w:rsidRPr="00D353B4">
              <w:t>6</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7464606" w14:textId="0F61F604" w:rsidR="00FA5EA3" w:rsidRPr="00D353B4" w:rsidRDefault="00FA5EA3" w:rsidP="00FA5EA3">
            <w:pPr>
              <w:jc w:val="center"/>
            </w:pPr>
            <w:r w:rsidRPr="00D353B4">
              <w:t>0,</w:t>
            </w:r>
            <w:r w:rsidR="00803B13" w:rsidRPr="00D353B4">
              <w:t>6</w:t>
            </w:r>
          </w:p>
        </w:tc>
      </w:tr>
      <w:tr w:rsidR="00D353B4" w:rsidRPr="00D353B4" w14:paraId="56EE6BE2" w14:textId="77777777" w:rsidTr="006D32E7">
        <w:trPr>
          <w:trHeight w:val="20"/>
        </w:trPr>
        <w:tc>
          <w:tcPr>
            <w:tcW w:w="1610" w:type="pct"/>
            <w:vMerge/>
            <w:tcBorders>
              <w:left w:val="single" w:sz="4" w:space="0" w:color="000000"/>
              <w:right w:val="single" w:sz="4" w:space="0" w:color="000000"/>
            </w:tcBorders>
            <w:vAlign w:val="center"/>
            <w:hideMark/>
          </w:tcPr>
          <w:p w14:paraId="0B86E612" w14:textId="77777777" w:rsidR="00FA5EA3" w:rsidRPr="00D353B4" w:rsidRDefault="00FA5EA3" w:rsidP="00FA5EA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134ECAC" w14:textId="0B64D6A4" w:rsidR="00FA5EA3" w:rsidRPr="00D353B4" w:rsidRDefault="00FA5EA3" w:rsidP="00FA5EA3">
            <w:r w:rsidRPr="00D353B4">
              <w:t>Studiowanie zalecanej literatury</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685BCC" w14:textId="52E8CA7E" w:rsidR="00FA5EA3" w:rsidRPr="00D353B4" w:rsidRDefault="00803B13" w:rsidP="00FA5EA3">
            <w:pPr>
              <w:jc w:val="center"/>
            </w:pPr>
            <w:r w:rsidRPr="00D353B4">
              <w:t>16</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968EBB" w14:textId="7FFE1E99" w:rsidR="00FA5EA3" w:rsidRPr="00D353B4" w:rsidRDefault="00803B13" w:rsidP="00803B13">
            <w:pPr>
              <w:jc w:val="center"/>
            </w:pPr>
            <w:r w:rsidRPr="00D353B4">
              <w:t>0,6</w:t>
            </w:r>
          </w:p>
        </w:tc>
      </w:tr>
      <w:tr w:rsidR="00D353B4" w:rsidRPr="00D353B4" w14:paraId="7475E5BB" w14:textId="77777777" w:rsidTr="006D32E7">
        <w:trPr>
          <w:trHeight w:val="20"/>
        </w:trPr>
        <w:tc>
          <w:tcPr>
            <w:tcW w:w="1610" w:type="pct"/>
            <w:vMerge/>
            <w:tcBorders>
              <w:left w:val="single" w:sz="4" w:space="0" w:color="000000"/>
              <w:right w:val="single" w:sz="4" w:space="0" w:color="000000"/>
            </w:tcBorders>
            <w:vAlign w:val="center"/>
            <w:hideMark/>
          </w:tcPr>
          <w:p w14:paraId="13AD8FAD" w14:textId="77777777" w:rsidR="00FA5EA3" w:rsidRPr="00D353B4" w:rsidRDefault="00FA5EA3" w:rsidP="00FA5EA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46D99C5" w14:textId="113ED37C" w:rsidR="00FA5EA3" w:rsidRPr="00D353B4" w:rsidRDefault="00FA5EA3" w:rsidP="00FA5EA3">
            <w:r w:rsidRPr="00D353B4">
              <w:t>Wykonanie projektu,</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B0DDB3" w14:textId="73CCF366" w:rsidR="00FA5EA3" w:rsidRPr="00D353B4" w:rsidRDefault="00FA5EA3" w:rsidP="00FA5EA3">
            <w:pPr>
              <w:jc w:val="center"/>
            </w:pPr>
            <w:r w:rsidRPr="00D353B4">
              <w:t>10</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3612A3" w14:textId="47AD27CD" w:rsidR="00FA5EA3" w:rsidRPr="00D353B4" w:rsidRDefault="00FA5EA3" w:rsidP="00FA5EA3">
            <w:pPr>
              <w:jc w:val="center"/>
            </w:pPr>
            <w:r w:rsidRPr="00D353B4">
              <w:t>0,4</w:t>
            </w:r>
          </w:p>
        </w:tc>
      </w:tr>
      <w:tr w:rsidR="00D353B4" w:rsidRPr="00D353B4" w14:paraId="6E51898C" w14:textId="77777777" w:rsidTr="006D32E7">
        <w:trPr>
          <w:trHeight w:val="20"/>
        </w:trPr>
        <w:tc>
          <w:tcPr>
            <w:tcW w:w="1610" w:type="pct"/>
            <w:vMerge/>
            <w:tcBorders>
              <w:left w:val="single" w:sz="4" w:space="0" w:color="000000"/>
              <w:right w:val="single" w:sz="4" w:space="0" w:color="000000"/>
            </w:tcBorders>
            <w:vAlign w:val="center"/>
            <w:hideMark/>
          </w:tcPr>
          <w:p w14:paraId="69FB3410" w14:textId="77777777" w:rsidR="00FA5EA3" w:rsidRPr="00D353B4" w:rsidRDefault="00FA5EA3" w:rsidP="00FA5EA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0930D6" w14:textId="0DE18BA6" w:rsidR="00FA5EA3" w:rsidRPr="00D353B4" w:rsidRDefault="00FA5EA3" w:rsidP="00FA5EA3">
            <w:r w:rsidRPr="00D353B4">
              <w:t>Praca w grupach poza zajęciami</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A37894" w14:textId="2CE1F71A" w:rsidR="00FA5EA3" w:rsidRPr="00D353B4" w:rsidRDefault="00FA5EA3" w:rsidP="00FA5EA3">
            <w:pPr>
              <w:jc w:val="center"/>
            </w:pPr>
            <w:r w:rsidRPr="00D353B4">
              <w:t>5</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55A2C1" w14:textId="58DCD01E" w:rsidR="00FA5EA3" w:rsidRPr="00D353B4" w:rsidRDefault="00FA5EA3" w:rsidP="00FA5EA3">
            <w:pPr>
              <w:jc w:val="center"/>
            </w:pPr>
            <w:r w:rsidRPr="00D353B4">
              <w:t>0,2</w:t>
            </w:r>
          </w:p>
        </w:tc>
      </w:tr>
      <w:tr w:rsidR="00D353B4" w:rsidRPr="00D353B4" w14:paraId="10186513" w14:textId="77777777" w:rsidTr="006D32E7">
        <w:trPr>
          <w:trHeight w:val="20"/>
        </w:trPr>
        <w:tc>
          <w:tcPr>
            <w:tcW w:w="1610" w:type="pct"/>
            <w:vMerge/>
            <w:tcBorders>
              <w:left w:val="single" w:sz="4" w:space="0" w:color="000000"/>
              <w:right w:val="single" w:sz="4" w:space="0" w:color="000000"/>
            </w:tcBorders>
            <w:vAlign w:val="center"/>
            <w:hideMark/>
          </w:tcPr>
          <w:p w14:paraId="4916ABFB" w14:textId="77777777" w:rsidR="00FA5EA3" w:rsidRPr="00D353B4" w:rsidRDefault="00FA5EA3" w:rsidP="00FA5EA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D09A39" w14:textId="0EE008C3" w:rsidR="00FA5EA3" w:rsidRPr="00D353B4" w:rsidRDefault="00FA5EA3" w:rsidP="00FA5EA3">
            <w:r w:rsidRPr="00D353B4">
              <w:t>Przygotowanie do zaliczenia</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B92E9C" w14:textId="3E2FB8D7" w:rsidR="00FA5EA3" w:rsidRPr="00D353B4" w:rsidRDefault="00FA5EA3" w:rsidP="00FA5EA3">
            <w:pPr>
              <w:jc w:val="center"/>
            </w:pPr>
            <w:r w:rsidRPr="00D353B4">
              <w:t>15</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3DEF77" w14:textId="2A28F746" w:rsidR="00FA5EA3" w:rsidRPr="00D353B4" w:rsidRDefault="00FA5EA3" w:rsidP="00FA5EA3">
            <w:pPr>
              <w:jc w:val="center"/>
            </w:pPr>
            <w:r w:rsidRPr="00D353B4">
              <w:t>0,6</w:t>
            </w:r>
          </w:p>
        </w:tc>
      </w:tr>
      <w:tr w:rsidR="00D353B4" w:rsidRPr="00D353B4" w14:paraId="4B3672E0" w14:textId="77777777" w:rsidTr="006D32E7">
        <w:trPr>
          <w:trHeight w:val="20"/>
        </w:trPr>
        <w:tc>
          <w:tcPr>
            <w:tcW w:w="1610" w:type="pct"/>
            <w:vMerge/>
            <w:tcBorders>
              <w:left w:val="single" w:sz="4" w:space="0" w:color="000000"/>
              <w:right w:val="single" w:sz="4" w:space="0" w:color="000000"/>
            </w:tcBorders>
            <w:vAlign w:val="center"/>
            <w:hideMark/>
          </w:tcPr>
          <w:p w14:paraId="12EA5043" w14:textId="77777777" w:rsidR="00FA5EA3" w:rsidRPr="00D353B4" w:rsidRDefault="00FA5EA3" w:rsidP="00FA5EA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215E352" w14:textId="4C85DEF2" w:rsidR="00FA5EA3" w:rsidRPr="00D353B4" w:rsidRDefault="00FA5EA3" w:rsidP="00FA5EA3">
            <w:r w:rsidRPr="00D353B4">
              <w:t>Przygotowanie do egzaminu</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CBE977B" w14:textId="679D195B" w:rsidR="00FA5EA3" w:rsidRPr="00D353B4" w:rsidRDefault="00FA5EA3" w:rsidP="00FA5EA3">
            <w:pPr>
              <w:jc w:val="center"/>
            </w:pPr>
            <w:r w:rsidRPr="00D353B4">
              <w:t>15</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C62998" w14:textId="00A3133F" w:rsidR="00FA5EA3" w:rsidRPr="00D353B4" w:rsidRDefault="00FA5EA3" w:rsidP="00FA5EA3">
            <w:pPr>
              <w:jc w:val="center"/>
            </w:pPr>
            <w:r w:rsidRPr="00D353B4">
              <w:t>0,6</w:t>
            </w:r>
          </w:p>
        </w:tc>
      </w:tr>
      <w:tr w:rsidR="00D353B4" w:rsidRPr="00D353B4" w14:paraId="13AAA524" w14:textId="77777777" w:rsidTr="006D32E7">
        <w:trPr>
          <w:trHeight w:val="20"/>
        </w:trPr>
        <w:tc>
          <w:tcPr>
            <w:tcW w:w="1610" w:type="pct"/>
            <w:vMerge/>
            <w:tcBorders>
              <w:left w:val="single" w:sz="4" w:space="0" w:color="000000"/>
              <w:right w:val="single" w:sz="4" w:space="0" w:color="000000"/>
            </w:tcBorders>
            <w:vAlign w:val="center"/>
            <w:hideMark/>
          </w:tcPr>
          <w:p w14:paraId="02E1E03C" w14:textId="77777777" w:rsidR="00FA5EA3" w:rsidRPr="00D353B4" w:rsidRDefault="00FA5EA3" w:rsidP="00FA5EA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63FDA5" w14:textId="190329AB" w:rsidR="00FA5EA3" w:rsidRPr="00D353B4" w:rsidRDefault="00FA5EA3" w:rsidP="00FA5EA3">
            <w:r w:rsidRPr="00D353B4">
              <w:t>Razem godziny niekontaktowe</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065DFD" w14:textId="34DBC637" w:rsidR="00FA5EA3" w:rsidRPr="00D353B4" w:rsidRDefault="00803B13" w:rsidP="00FA5EA3">
            <w:pPr>
              <w:jc w:val="center"/>
            </w:pPr>
            <w:r w:rsidRPr="00D353B4">
              <w:t>7</w:t>
            </w:r>
            <w:r w:rsidR="00CD24FA" w:rsidRPr="00D353B4">
              <w:t>7</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850827D" w14:textId="0E8C0002" w:rsidR="00FA5EA3" w:rsidRPr="00D353B4" w:rsidRDefault="00FA5EA3" w:rsidP="00FA5EA3">
            <w:pPr>
              <w:jc w:val="center"/>
            </w:pPr>
            <w:r w:rsidRPr="00D353B4">
              <w:t>3,</w:t>
            </w:r>
            <w:r w:rsidR="00CD24FA" w:rsidRPr="00D353B4">
              <w:t>1</w:t>
            </w:r>
          </w:p>
        </w:tc>
      </w:tr>
      <w:tr w:rsidR="00D353B4" w:rsidRPr="00D353B4" w14:paraId="2FB1F1D6" w14:textId="77777777" w:rsidTr="006D32E7">
        <w:trPr>
          <w:trHeight w:val="20"/>
        </w:trPr>
        <w:tc>
          <w:tcPr>
            <w:tcW w:w="1610" w:type="pct"/>
            <w:vMerge/>
            <w:tcBorders>
              <w:left w:val="single" w:sz="4" w:space="0" w:color="000000"/>
              <w:bottom w:val="single" w:sz="4" w:space="0" w:color="000000"/>
              <w:right w:val="single" w:sz="4" w:space="0" w:color="000000"/>
            </w:tcBorders>
            <w:vAlign w:val="center"/>
          </w:tcPr>
          <w:p w14:paraId="148E249B" w14:textId="77777777" w:rsidR="00FA5EA3" w:rsidRPr="00D353B4" w:rsidRDefault="00FA5EA3" w:rsidP="00FA5EA3"/>
        </w:tc>
        <w:tc>
          <w:tcPr>
            <w:tcW w:w="182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1F0F93" w14:textId="549E4DC8" w:rsidR="00FA5EA3" w:rsidRPr="00D353B4" w:rsidRDefault="00FA5EA3" w:rsidP="00FA5EA3">
            <w:r w:rsidRPr="00D353B4">
              <w:t xml:space="preserve">Razem </w:t>
            </w:r>
          </w:p>
        </w:tc>
        <w:tc>
          <w:tcPr>
            <w:tcW w:w="93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A535E5" w14:textId="38A2F8C7" w:rsidR="00FA5EA3" w:rsidRPr="00D353B4" w:rsidRDefault="00FA5EA3" w:rsidP="00FA5EA3">
            <w:pPr>
              <w:jc w:val="center"/>
            </w:pPr>
            <w:r w:rsidRPr="00D353B4">
              <w:t>1</w:t>
            </w:r>
            <w:r w:rsidR="00803B13" w:rsidRPr="00D353B4">
              <w:t>00</w:t>
            </w:r>
          </w:p>
        </w:tc>
        <w:tc>
          <w:tcPr>
            <w:tcW w:w="6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117492" w14:textId="1CD4444E" w:rsidR="00FA5EA3" w:rsidRPr="00D353B4" w:rsidRDefault="00803B13" w:rsidP="00FA5EA3">
            <w:pPr>
              <w:jc w:val="center"/>
            </w:pPr>
            <w:r w:rsidRPr="00D353B4">
              <w:t>4</w:t>
            </w:r>
            <w:r w:rsidR="00FA5EA3" w:rsidRPr="00D353B4">
              <w:t>,0</w:t>
            </w:r>
          </w:p>
        </w:tc>
      </w:tr>
      <w:tr w:rsidR="00FA5EA3" w:rsidRPr="00D353B4" w14:paraId="4F4CCA68" w14:textId="77777777" w:rsidTr="00F83443">
        <w:trPr>
          <w:trHeight w:val="20"/>
        </w:trPr>
        <w:tc>
          <w:tcPr>
            <w:tcW w:w="161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976EB1" w14:textId="77777777" w:rsidR="00FA5EA3" w:rsidRPr="00D353B4" w:rsidRDefault="00FA5EA3" w:rsidP="00FA5EA3">
            <w:pPr>
              <w:pStyle w:val="NormalnyWeb"/>
              <w:spacing w:before="0" w:beforeAutospacing="0" w:after="0" w:afterAutospacing="0"/>
              <w:jc w:val="center"/>
              <w:rPr>
                <w:rFonts w:ascii="Times New Roman" w:hAnsi="Times New Roman"/>
                <w:sz w:val="24"/>
                <w:szCs w:val="24"/>
              </w:rPr>
            </w:pPr>
            <w:r w:rsidRPr="00D353B4">
              <w:rPr>
                <w:rFonts w:ascii="Times New Roman" w:hAnsi="Times New Roman"/>
                <w:sz w:val="24"/>
                <w:szCs w:val="24"/>
              </w:rPr>
              <w:t>Nakład pracy związany z zajęciami wymagającymi bezpośredniego udziału nauczyciela akademickiego</w:t>
            </w:r>
          </w:p>
        </w:tc>
        <w:tc>
          <w:tcPr>
            <w:tcW w:w="3390"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F0E695" w14:textId="77777777" w:rsidR="00803B13" w:rsidRPr="00D353B4" w:rsidRDefault="00803B13" w:rsidP="00803B13">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7 godz. - udział w wykładach,</w:t>
            </w:r>
          </w:p>
          <w:p w14:paraId="71CAC794" w14:textId="77777777" w:rsidR="00803B13" w:rsidRPr="00D353B4" w:rsidRDefault="00803B13" w:rsidP="00803B13">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 xml:space="preserve">14 godz. - udział w ćwiczeniach </w:t>
            </w:r>
          </w:p>
          <w:p w14:paraId="0B5776B9" w14:textId="404F53D5" w:rsidR="00803B13" w:rsidRPr="00D353B4" w:rsidRDefault="0038019A" w:rsidP="00803B13">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2</w:t>
            </w:r>
            <w:r w:rsidR="00803B13" w:rsidRPr="00D353B4">
              <w:rPr>
                <w:rFonts w:ascii="Times New Roman" w:hAnsi="Times New Roman"/>
                <w:sz w:val="24"/>
                <w:szCs w:val="24"/>
              </w:rPr>
              <w:t xml:space="preserve"> godz. – udział w egzaminie</w:t>
            </w:r>
          </w:p>
          <w:p w14:paraId="13AF834D" w14:textId="357257B9" w:rsidR="00FA5EA3" w:rsidRPr="00D353B4" w:rsidRDefault="00803B13" w:rsidP="00803B13">
            <w:pPr>
              <w:pStyle w:val="NormalnyWeb"/>
              <w:spacing w:before="0" w:beforeAutospacing="0" w:after="0" w:afterAutospacing="0"/>
              <w:rPr>
                <w:rFonts w:ascii="Times New Roman" w:hAnsi="Times New Roman"/>
                <w:sz w:val="24"/>
                <w:szCs w:val="24"/>
              </w:rPr>
            </w:pPr>
            <w:r w:rsidRPr="00D353B4">
              <w:rPr>
                <w:rFonts w:ascii="Times New Roman" w:hAnsi="Times New Roman"/>
                <w:sz w:val="24"/>
                <w:szCs w:val="24"/>
              </w:rPr>
              <w:t>Łącznie – 24 godz. co odpowiada  1,0 pkt. ECTS</w:t>
            </w:r>
          </w:p>
        </w:tc>
      </w:tr>
    </w:tbl>
    <w:p w14:paraId="5A337FDC" w14:textId="77777777" w:rsidR="00D658A7" w:rsidRPr="00D353B4" w:rsidRDefault="00D658A7" w:rsidP="00D658A7">
      <w:pPr>
        <w:rPr>
          <w:sz w:val="28"/>
          <w:szCs w:val="28"/>
        </w:rPr>
      </w:pPr>
      <w:bookmarkStart w:id="17" w:name="_Hlk187765676"/>
    </w:p>
    <w:bookmarkEnd w:id="17"/>
    <w:p w14:paraId="5AECD422" w14:textId="7E21C2F2" w:rsidR="00790105" w:rsidRPr="00D353B4" w:rsidRDefault="00790105" w:rsidP="00790105">
      <w:pPr>
        <w:rPr>
          <w:b/>
          <w:bCs/>
          <w:sz w:val="28"/>
          <w:szCs w:val="28"/>
        </w:rPr>
      </w:pPr>
      <w:r w:rsidRPr="00D353B4">
        <w:rPr>
          <w:b/>
          <w:sz w:val="28"/>
          <w:szCs w:val="28"/>
        </w:rPr>
        <w:t xml:space="preserve">Karta opisu zajęć z modułu </w:t>
      </w:r>
      <w:r w:rsidRPr="00D353B4">
        <w:rPr>
          <w:b/>
          <w:bCs/>
          <w:sz w:val="28"/>
          <w:szCs w:val="28"/>
        </w:rPr>
        <w:t>Terenowe formy aktywności</w:t>
      </w:r>
      <w:r w:rsidR="001A186F" w:rsidRPr="00D353B4">
        <w:rPr>
          <w:b/>
          <w:bCs/>
          <w:sz w:val="28"/>
          <w:szCs w:val="28"/>
        </w:rPr>
        <w:t xml:space="preserve"> BLOK 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55B85F5E" w14:textId="77777777" w:rsidTr="006D32E7">
        <w:trPr>
          <w:trHeight w:val="20"/>
        </w:trPr>
        <w:tc>
          <w:tcPr>
            <w:tcW w:w="2123" w:type="pct"/>
            <w:shd w:val="clear" w:color="auto" w:fill="auto"/>
          </w:tcPr>
          <w:p w14:paraId="2E944BB2" w14:textId="7305A9CA" w:rsidR="00D658A7" w:rsidRPr="00D353B4" w:rsidRDefault="00D658A7" w:rsidP="00D658A7">
            <w:r w:rsidRPr="00D353B4">
              <w:lastRenderedPageBreak/>
              <w:t xml:space="preserve">Nazwa kierunku studiów </w:t>
            </w:r>
          </w:p>
        </w:tc>
        <w:tc>
          <w:tcPr>
            <w:tcW w:w="2877" w:type="pct"/>
            <w:shd w:val="clear" w:color="auto" w:fill="auto"/>
          </w:tcPr>
          <w:p w14:paraId="0A28AE6E" w14:textId="77777777" w:rsidR="00D658A7" w:rsidRPr="00D353B4" w:rsidRDefault="00D658A7" w:rsidP="00D658A7">
            <w:r w:rsidRPr="00D353B4">
              <w:t>Turystyka i Rekreacja</w:t>
            </w:r>
          </w:p>
        </w:tc>
      </w:tr>
      <w:tr w:rsidR="00D353B4" w:rsidRPr="00D353B4" w14:paraId="6231565D" w14:textId="77777777" w:rsidTr="006D32E7">
        <w:trPr>
          <w:trHeight w:val="20"/>
        </w:trPr>
        <w:tc>
          <w:tcPr>
            <w:tcW w:w="2123" w:type="pct"/>
            <w:shd w:val="clear" w:color="auto" w:fill="auto"/>
          </w:tcPr>
          <w:p w14:paraId="1D2F75D6" w14:textId="77777777" w:rsidR="00D658A7" w:rsidRPr="00D353B4" w:rsidRDefault="00D658A7" w:rsidP="00D658A7">
            <w:r w:rsidRPr="00D353B4">
              <w:t>Nazwa modułu, także nazwa w języku angielskim</w:t>
            </w:r>
          </w:p>
        </w:tc>
        <w:tc>
          <w:tcPr>
            <w:tcW w:w="2877" w:type="pct"/>
            <w:shd w:val="clear" w:color="auto" w:fill="auto"/>
          </w:tcPr>
          <w:p w14:paraId="40C860AB" w14:textId="77777777" w:rsidR="00D658A7" w:rsidRPr="00D353B4" w:rsidRDefault="00D658A7" w:rsidP="00D658A7">
            <w:pPr>
              <w:rPr>
                <w:rFonts w:eastAsia="Arial"/>
                <w:lang w:val="en-US"/>
              </w:rPr>
            </w:pPr>
            <w:r w:rsidRPr="00D353B4">
              <w:rPr>
                <w:rFonts w:eastAsia="Arial"/>
                <w:lang w:val="en-US"/>
              </w:rPr>
              <w:t xml:space="preserve">Terenowe formy aktywności/ </w:t>
            </w:r>
            <w:r w:rsidRPr="00D353B4">
              <w:rPr>
                <w:lang w:val="en-US"/>
              </w:rPr>
              <w:t>Terrain forms of activity</w:t>
            </w:r>
          </w:p>
        </w:tc>
      </w:tr>
      <w:tr w:rsidR="00D353B4" w:rsidRPr="00D353B4" w14:paraId="316858D3" w14:textId="77777777" w:rsidTr="006D32E7">
        <w:trPr>
          <w:trHeight w:val="20"/>
        </w:trPr>
        <w:tc>
          <w:tcPr>
            <w:tcW w:w="2123" w:type="pct"/>
            <w:shd w:val="clear" w:color="auto" w:fill="auto"/>
          </w:tcPr>
          <w:p w14:paraId="1D54F246" w14:textId="3B4FA7D0" w:rsidR="00D658A7" w:rsidRPr="00D353B4" w:rsidRDefault="00D658A7" w:rsidP="00D658A7">
            <w:r w:rsidRPr="00D353B4">
              <w:t xml:space="preserve">Język wykładowy </w:t>
            </w:r>
          </w:p>
        </w:tc>
        <w:tc>
          <w:tcPr>
            <w:tcW w:w="2877" w:type="pct"/>
            <w:shd w:val="clear" w:color="auto" w:fill="auto"/>
          </w:tcPr>
          <w:p w14:paraId="5EDF23AC" w14:textId="77777777" w:rsidR="00D658A7" w:rsidRPr="00D353B4" w:rsidRDefault="00D658A7" w:rsidP="00D658A7">
            <w:r w:rsidRPr="00D353B4">
              <w:t>polski</w:t>
            </w:r>
          </w:p>
        </w:tc>
      </w:tr>
      <w:tr w:rsidR="00D353B4" w:rsidRPr="00D353B4" w14:paraId="70CF0C46" w14:textId="77777777" w:rsidTr="006D32E7">
        <w:trPr>
          <w:trHeight w:val="20"/>
        </w:trPr>
        <w:tc>
          <w:tcPr>
            <w:tcW w:w="2123" w:type="pct"/>
            <w:shd w:val="clear" w:color="auto" w:fill="auto"/>
          </w:tcPr>
          <w:p w14:paraId="0B245A3E" w14:textId="77777777" w:rsidR="00D658A7" w:rsidRPr="00D353B4" w:rsidRDefault="00D658A7" w:rsidP="00D658A7">
            <w:pPr>
              <w:autoSpaceDE w:val="0"/>
              <w:autoSpaceDN w:val="0"/>
              <w:adjustRightInd w:val="0"/>
            </w:pPr>
            <w:r w:rsidRPr="00D353B4">
              <w:t xml:space="preserve">Rodzaj modułu </w:t>
            </w:r>
          </w:p>
        </w:tc>
        <w:tc>
          <w:tcPr>
            <w:tcW w:w="2877" w:type="pct"/>
            <w:shd w:val="clear" w:color="auto" w:fill="auto"/>
          </w:tcPr>
          <w:p w14:paraId="0CA6A9DC" w14:textId="79E5B319" w:rsidR="00D658A7" w:rsidRPr="00D353B4" w:rsidRDefault="00D658A7" w:rsidP="00D658A7">
            <w:r w:rsidRPr="00D353B4">
              <w:t>fakultatywny</w:t>
            </w:r>
          </w:p>
        </w:tc>
      </w:tr>
      <w:tr w:rsidR="00D353B4" w:rsidRPr="00D353B4" w14:paraId="65B7E24F" w14:textId="77777777" w:rsidTr="006D32E7">
        <w:trPr>
          <w:trHeight w:val="20"/>
        </w:trPr>
        <w:tc>
          <w:tcPr>
            <w:tcW w:w="2123" w:type="pct"/>
            <w:shd w:val="clear" w:color="auto" w:fill="auto"/>
          </w:tcPr>
          <w:p w14:paraId="5216D1D7" w14:textId="77777777" w:rsidR="00D658A7" w:rsidRPr="00D353B4" w:rsidRDefault="00D658A7" w:rsidP="00D658A7">
            <w:r w:rsidRPr="00D353B4">
              <w:t>Poziom studiów</w:t>
            </w:r>
          </w:p>
        </w:tc>
        <w:tc>
          <w:tcPr>
            <w:tcW w:w="2877" w:type="pct"/>
            <w:shd w:val="clear" w:color="auto" w:fill="auto"/>
          </w:tcPr>
          <w:p w14:paraId="507CFB0C" w14:textId="1D2F223E" w:rsidR="00D658A7" w:rsidRPr="00D353B4" w:rsidRDefault="00D658A7" w:rsidP="00D658A7">
            <w:r w:rsidRPr="00D353B4">
              <w:t>pierwszego stopnia</w:t>
            </w:r>
          </w:p>
        </w:tc>
      </w:tr>
      <w:tr w:rsidR="00D353B4" w:rsidRPr="00D353B4" w14:paraId="32041BE9" w14:textId="77777777" w:rsidTr="006D32E7">
        <w:trPr>
          <w:trHeight w:val="20"/>
        </w:trPr>
        <w:tc>
          <w:tcPr>
            <w:tcW w:w="2123" w:type="pct"/>
            <w:shd w:val="clear" w:color="auto" w:fill="auto"/>
          </w:tcPr>
          <w:p w14:paraId="5DC0FBC8" w14:textId="59202CBA" w:rsidR="00D658A7" w:rsidRPr="00D353B4" w:rsidRDefault="00D658A7" w:rsidP="00D658A7">
            <w:r w:rsidRPr="00D353B4">
              <w:t>Forma studiów</w:t>
            </w:r>
          </w:p>
        </w:tc>
        <w:tc>
          <w:tcPr>
            <w:tcW w:w="2877" w:type="pct"/>
            <w:shd w:val="clear" w:color="auto" w:fill="auto"/>
          </w:tcPr>
          <w:p w14:paraId="4F881114" w14:textId="18F22982" w:rsidR="00D658A7" w:rsidRPr="00D353B4" w:rsidRDefault="00F43BC3" w:rsidP="00D658A7">
            <w:r w:rsidRPr="00D353B4">
              <w:t>nie</w:t>
            </w:r>
            <w:r w:rsidR="00D658A7" w:rsidRPr="00D353B4">
              <w:t>stacjonarne</w:t>
            </w:r>
          </w:p>
        </w:tc>
      </w:tr>
      <w:tr w:rsidR="00D353B4" w:rsidRPr="00D353B4" w14:paraId="01069D23" w14:textId="77777777" w:rsidTr="006D32E7">
        <w:trPr>
          <w:trHeight w:val="20"/>
        </w:trPr>
        <w:tc>
          <w:tcPr>
            <w:tcW w:w="2123" w:type="pct"/>
            <w:shd w:val="clear" w:color="auto" w:fill="auto"/>
          </w:tcPr>
          <w:p w14:paraId="62AF85D8" w14:textId="77777777" w:rsidR="00D658A7" w:rsidRPr="00D353B4" w:rsidRDefault="00D658A7" w:rsidP="00D658A7">
            <w:r w:rsidRPr="00D353B4">
              <w:t>Rok studiów dla kierunku</w:t>
            </w:r>
          </w:p>
        </w:tc>
        <w:tc>
          <w:tcPr>
            <w:tcW w:w="2877" w:type="pct"/>
            <w:shd w:val="clear" w:color="auto" w:fill="auto"/>
          </w:tcPr>
          <w:p w14:paraId="02AEA543" w14:textId="77777777" w:rsidR="00D658A7" w:rsidRPr="00D353B4" w:rsidRDefault="00D658A7" w:rsidP="00D658A7">
            <w:r w:rsidRPr="00D353B4">
              <w:t>3</w:t>
            </w:r>
          </w:p>
        </w:tc>
      </w:tr>
      <w:tr w:rsidR="00D353B4" w:rsidRPr="00D353B4" w14:paraId="6F3D3CBB" w14:textId="77777777" w:rsidTr="006D32E7">
        <w:trPr>
          <w:trHeight w:val="20"/>
        </w:trPr>
        <w:tc>
          <w:tcPr>
            <w:tcW w:w="2123" w:type="pct"/>
            <w:shd w:val="clear" w:color="auto" w:fill="auto"/>
          </w:tcPr>
          <w:p w14:paraId="75C6F81E" w14:textId="77777777" w:rsidR="00D658A7" w:rsidRPr="00D353B4" w:rsidRDefault="00D658A7" w:rsidP="00D658A7">
            <w:r w:rsidRPr="00D353B4">
              <w:t>Semestr dla kierunku</w:t>
            </w:r>
          </w:p>
        </w:tc>
        <w:tc>
          <w:tcPr>
            <w:tcW w:w="2877" w:type="pct"/>
            <w:shd w:val="clear" w:color="auto" w:fill="auto"/>
          </w:tcPr>
          <w:p w14:paraId="6D2994C5" w14:textId="77777777" w:rsidR="00D658A7" w:rsidRPr="00D353B4" w:rsidRDefault="00D658A7" w:rsidP="00D658A7">
            <w:r w:rsidRPr="00D353B4">
              <w:t>6</w:t>
            </w:r>
          </w:p>
        </w:tc>
      </w:tr>
      <w:tr w:rsidR="00D353B4" w:rsidRPr="00D353B4" w14:paraId="1DCB5AEE" w14:textId="77777777" w:rsidTr="006D32E7">
        <w:trPr>
          <w:trHeight w:val="20"/>
        </w:trPr>
        <w:tc>
          <w:tcPr>
            <w:tcW w:w="2123" w:type="pct"/>
            <w:shd w:val="clear" w:color="auto" w:fill="auto"/>
          </w:tcPr>
          <w:p w14:paraId="1B4FB2D2" w14:textId="77777777" w:rsidR="00D658A7" w:rsidRPr="00D353B4" w:rsidRDefault="00D658A7" w:rsidP="00D658A7">
            <w:pPr>
              <w:autoSpaceDE w:val="0"/>
              <w:autoSpaceDN w:val="0"/>
              <w:adjustRightInd w:val="0"/>
            </w:pPr>
            <w:r w:rsidRPr="00D353B4">
              <w:t>Liczba punktów ECTS z podziałem na kontaktowe/niekontaktowe</w:t>
            </w:r>
          </w:p>
        </w:tc>
        <w:tc>
          <w:tcPr>
            <w:tcW w:w="2877" w:type="pct"/>
            <w:shd w:val="clear" w:color="auto" w:fill="auto"/>
          </w:tcPr>
          <w:p w14:paraId="5B8BD085" w14:textId="0D9359F5" w:rsidR="00D658A7" w:rsidRPr="00D353B4" w:rsidRDefault="00F43BC3" w:rsidP="00D658A7">
            <w:r w:rsidRPr="00D353B4">
              <w:t>3 (0,</w:t>
            </w:r>
            <w:r w:rsidR="00FE6274" w:rsidRPr="00D353B4">
              <w:t>7</w:t>
            </w:r>
            <w:r w:rsidRPr="00D353B4">
              <w:t>/2,</w:t>
            </w:r>
            <w:r w:rsidR="00FE6274" w:rsidRPr="00D353B4">
              <w:t>3</w:t>
            </w:r>
            <w:r w:rsidR="00D658A7" w:rsidRPr="00D353B4">
              <w:t>)</w:t>
            </w:r>
          </w:p>
        </w:tc>
      </w:tr>
      <w:tr w:rsidR="00D353B4" w:rsidRPr="00D353B4" w14:paraId="4B04CBE2" w14:textId="77777777" w:rsidTr="006D32E7">
        <w:trPr>
          <w:trHeight w:val="20"/>
        </w:trPr>
        <w:tc>
          <w:tcPr>
            <w:tcW w:w="2123" w:type="pct"/>
            <w:shd w:val="clear" w:color="auto" w:fill="auto"/>
          </w:tcPr>
          <w:p w14:paraId="1D6C236C" w14:textId="77777777" w:rsidR="00D658A7" w:rsidRPr="00D353B4" w:rsidRDefault="00D658A7" w:rsidP="00D658A7">
            <w:pPr>
              <w:autoSpaceDE w:val="0"/>
              <w:autoSpaceDN w:val="0"/>
              <w:adjustRightInd w:val="0"/>
            </w:pPr>
            <w:r w:rsidRPr="00D353B4">
              <w:t>Tytuł naukowy/stopień naukowy, imię i nazwisko osoby odpowiedzialnej za moduł</w:t>
            </w:r>
          </w:p>
        </w:tc>
        <w:tc>
          <w:tcPr>
            <w:tcW w:w="2877" w:type="pct"/>
            <w:shd w:val="clear" w:color="auto" w:fill="auto"/>
          </w:tcPr>
          <w:p w14:paraId="58979A3C" w14:textId="77777777" w:rsidR="00D658A7" w:rsidRPr="00D353B4" w:rsidRDefault="00D658A7" w:rsidP="00D658A7">
            <w:r w:rsidRPr="00D353B4">
              <w:t>Dr hab. Rafał Rowiński prof. UP</w:t>
            </w:r>
          </w:p>
        </w:tc>
      </w:tr>
      <w:tr w:rsidR="00D353B4" w:rsidRPr="00D353B4" w14:paraId="6116BED7" w14:textId="77777777" w:rsidTr="006D32E7">
        <w:trPr>
          <w:trHeight w:val="20"/>
        </w:trPr>
        <w:tc>
          <w:tcPr>
            <w:tcW w:w="2123" w:type="pct"/>
            <w:shd w:val="clear" w:color="auto" w:fill="auto"/>
          </w:tcPr>
          <w:p w14:paraId="51519D93" w14:textId="4260C0B9" w:rsidR="00D658A7" w:rsidRPr="00D353B4" w:rsidRDefault="00D658A7" w:rsidP="00D658A7">
            <w:r w:rsidRPr="00D353B4">
              <w:t>Jednostka oferująca moduł</w:t>
            </w:r>
          </w:p>
        </w:tc>
        <w:tc>
          <w:tcPr>
            <w:tcW w:w="2877" w:type="pct"/>
            <w:shd w:val="clear" w:color="auto" w:fill="auto"/>
          </w:tcPr>
          <w:p w14:paraId="4316E9DE" w14:textId="77777777" w:rsidR="00D658A7" w:rsidRPr="00D353B4" w:rsidRDefault="00D658A7" w:rsidP="00D658A7">
            <w:r w:rsidRPr="00D353B4">
              <w:t>Katedra Turystyki i Rekreacji</w:t>
            </w:r>
          </w:p>
        </w:tc>
      </w:tr>
      <w:tr w:rsidR="00D353B4" w:rsidRPr="00D353B4" w14:paraId="57BD0A05" w14:textId="77777777" w:rsidTr="006D32E7">
        <w:trPr>
          <w:trHeight w:val="20"/>
        </w:trPr>
        <w:tc>
          <w:tcPr>
            <w:tcW w:w="2123" w:type="pct"/>
            <w:shd w:val="clear" w:color="auto" w:fill="auto"/>
          </w:tcPr>
          <w:p w14:paraId="40A42C1A" w14:textId="77777777" w:rsidR="00D658A7" w:rsidRPr="00D353B4" w:rsidRDefault="00D658A7" w:rsidP="00D658A7">
            <w:r w:rsidRPr="00D353B4">
              <w:t>Cel modułu</w:t>
            </w:r>
          </w:p>
          <w:p w14:paraId="753CADCB" w14:textId="77777777" w:rsidR="00D658A7" w:rsidRPr="00D353B4" w:rsidRDefault="00D658A7" w:rsidP="00D658A7"/>
        </w:tc>
        <w:tc>
          <w:tcPr>
            <w:tcW w:w="2877" w:type="pct"/>
            <w:shd w:val="clear" w:color="auto" w:fill="auto"/>
          </w:tcPr>
          <w:p w14:paraId="33E44879" w14:textId="77777777" w:rsidR="00D658A7" w:rsidRPr="00D353B4" w:rsidRDefault="00D658A7" w:rsidP="00D658A7">
            <w:pPr>
              <w:autoSpaceDE w:val="0"/>
              <w:autoSpaceDN w:val="0"/>
              <w:adjustRightInd w:val="0"/>
            </w:pPr>
            <w:r w:rsidRPr="00D353B4">
              <w:t>Celem modułu jest poznanie wybranych form aktywności fizycznej, które mogą być realizowane w plenerze, z wykorzystaniem jego walorów przyrodniczych, terenowych, klimatycznych i zdrowotnych.</w:t>
            </w:r>
          </w:p>
        </w:tc>
      </w:tr>
      <w:tr w:rsidR="00D353B4" w:rsidRPr="00D353B4" w14:paraId="736E88D4" w14:textId="77777777" w:rsidTr="006D32E7">
        <w:trPr>
          <w:trHeight w:val="20"/>
        </w:trPr>
        <w:tc>
          <w:tcPr>
            <w:tcW w:w="2123" w:type="pct"/>
            <w:vMerge w:val="restart"/>
            <w:shd w:val="clear" w:color="auto" w:fill="auto"/>
          </w:tcPr>
          <w:p w14:paraId="0A364746" w14:textId="77777777" w:rsidR="00D658A7" w:rsidRPr="00D353B4" w:rsidRDefault="00D658A7" w:rsidP="00D658A7">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5F58F9A8" w14:textId="77777777" w:rsidR="00D658A7" w:rsidRPr="00D353B4" w:rsidRDefault="00D658A7" w:rsidP="00D658A7">
            <w:r w:rsidRPr="00D353B4">
              <w:t xml:space="preserve">Wiedza: </w:t>
            </w:r>
          </w:p>
        </w:tc>
      </w:tr>
      <w:tr w:rsidR="00D353B4" w:rsidRPr="00D353B4" w14:paraId="2F7DF1FB" w14:textId="77777777" w:rsidTr="006D32E7">
        <w:trPr>
          <w:trHeight w:val="20"/>
        </w:trPr>
        <w:tc>
          <w:tcPr>
            <w:tcW w:w="2123" w:type="pct"/>
            <w:vMerge/>
            <w:shd w:val="clear" w:color="auto" w:fill="auto"/>
          </w:tcPr>
          <w:p w14:paraId="7284354F" w14:textId="77777777" w:rsidR="00D658A7" w:rsidRPr="00D353B4" w:rsidRDefault="00D658A7" w:rsidP="00D658A7">
            <w:pPr>
              <w:rPr>
                <w:highlight w:val="yellow"/>
              </w:rPr>
            </w:pPr>
          </w:p>
        </w:tc>
        <w:tc>
          <w:tcPr>
            <w:tcW w:w="2877" w:type="pct"/>
            <w:shd w:val="clear" w:color="auto" w:fill="auto"/>
          </w:tcPr>
          <w:p w14:paraId="54FE011F" w14:textId="77777777" w:rsidR="00D658A7" w:rsidRPr="00D353B4" w:rsidRDefault="00D658A7" w:rsidP="00D658A7">
            <w:r w:rsidRPr="00D353B4">
              <w:t xml:space="preserve">1. zna i rozumie </w:t>
            </w:r>
            <w:r w:rsidRPr="00D353B4">
              <w:rPr>
                <w:shd w:val="clear" w:color="auto" w:fill="FFFFFF"/>
              </w:rPr>
              <w:t xml:space="preserve">w zaawansowanym stopniu fakty, teorie i metody </w:t>
            </w:r>
            <w:r w:rsidRPr="00D353B4">
              <w:t>nauk o kulturze fizycznej</w:t>
            </w:r>
          </w:p>
        </w:tc>
      </w:tr>
      <w:tr w:rsidR="00D353B4" w:rsidRPr="00D353B4" w14:paraId="7C105350" w14:textId="77777777" w:rsidTr="006D32E7">
        <w:trPr>
          <w:trHeight w:val="20"/>
        </w:trPr>
        <w:tc>
          <w:tcPr>
            <w:tcW w:w="2123" w:type="pct"/>
            <w:vMerge/>
            <w:shd w:val="clear" w:color="auto" w:fill="auto"/>
          </w:tcPr>
          <w:p w14:paraId="0DB8FD5B" w14:textId="77777777" w:rsidR="00D658A7" w:rsidRPr="00D353B4" w:rsidRDefault="00D658A7" w:rsidP="00D658A7">
            <w:pPr>
              <w:rPr>
                <w:highlight w:val="yellow"/>
              </w:rPr>
            </w:pPr>
          </w:p>
        </w:tc>
        <w:tc>
          <w:tcPr>
            <w:tcW w:w="2877" w:type="pct"/>
            <w:shd w:val="clear" w:color="auto" w:fill="auto"/>
          </w:tcPr>
          <w:p w14:paraId="0CDC575D" w14:textId="77777777" w:rsidR="00D658A7" w:rsidRPr="00D353B4" w:rsidRDefault="00D658A7" w:rsidP="00D658A7">
            <w:r w:rsidRPr="00D353B4">
              <w:t xml:space="preserve">2. zna i rozumie </w:t>
            </w:r>
            <w:r w:rsidRPr="00D353B4">
              <w:rPr>
                <w:shd w:val="clear" w:color="auto" w:fill="FFFFFF"/>
              </w:rPr>
              <w:t xml:space="preserve">w zaawansowanym stopniu </w:t>
            </w:r>
            <w:r w:rsidRPr="00D353B4">
              <w:t>zasady promocji zdrowia i zdrowego stylu życia oraz różnorodne i złożone mechanizmy zabiegów fizycznych i aktywności ruchowej</w:t>
            </w:r>
          </w:p>
        </w:tc>
      </w:tr>
      <w:tr w:rsidR="00D353B4" w:rsidRPr="00D353B4" w14:paraId="0722B3C3" w14:textId="77777777" w:rsidTr="006D32E7">
        <w:trPr>
          <w:trHeight w:val="20"/>
        </w:trPr>
        <w:tc>
          <w:tcPr>
            <w:tcW w:w="2123" w:type="pct"/>
            <w:vMerge/>
            <w:shd w:val="clear" w:color="auto" w:fill="auto"/>
          </w:tcPr>
          <w:p w14:paraId="19591DAC" w14:textId="77777777" w:rsidR="00D658A7" w:rsidRPr="00D353B4" w:rsidRDefault="00D658A7" w:rsidP="00D658A7">
            <w:pPr>
              <w:rPr>
                <w:highlight w:val="yellow"/>
              </w:rPr>
            </w:pPr>
          </w:p>
        </w:tc>
        <w:tc>
          <w:tcPr>
            <w:tcW w:w="2877" w:type="pct"/>
            <w:shd w:val="clear" w:color="auto" w:fill="auto"/>
          </w:tcPr>
          <w:p w14:paraId="0AD421D6" w14:textId="77777777" w:rsidR="00D658A7" w:rsidRPr="00D353B4" w:rsidRDefault="00D658A7" w:rsidP="00D658A7">
            <w:r w:rsidRPr="00D353B4">
              <w:t>Umiejętności:</w:t>
            </w:r>
          </w:p>
        </w:tc>
      </w:tr>
      <w:tr w:rsidR="00D353B4" w:rsidRPr="00D353B4" w14:paraId="59364F8F" w14:textId="77777777" w:rsidTr="006D32E7">
        <w:trPr>
          <w:trHeight w:val="20"/>
        </w:trPr>
        <w:tc>
          <w:tcPr>
            <w:tcW w:w="2123" w:type="pct"/>
            <w:vMerge/>
            <w:shd w:val="clear" w:color="auto" w:fill="auto"/>
          </w:tcPr>
          <w:p w14:paraId="5956E8F9" w14:textId="77777777" w:rsidR="00D658A7" w:rsidRPr="00D353B4" w:rsidRDefault="00D658A7" w:rsidP="00D658A7">
            <w:pPr>
              <w:rPr>
                <w:highlight w:val="yellow"/>
              </w:rPr>
            </w:pPr>
          </w:p>
        </w:tc>
        <w:tc>
          <w:tcPr>
            <w:tcW w:w="2877" w:type="pct"/>
            <w:shd w:val="clear" w:color="auto" w:fill="auto"/>
          </w:tcPr>
          <w:p w14:paraId="76348DF1" w14:textId="77777777" w:rsidR="00D658A7" w:rsidRPr="00D353B4" w:rsidRDefault="00D658A7" w:rsidP="00D658A7">
            <w:r w:rsidRPr="00D353B4">
              <w:t xml:space="preserve">1. potrafi </w:t>
            </w:r>
            <w:r w:rsidRPr="00D353B4">
              <w:rPr>
                <w:shd w:val="clear" w:color="auto" w:fill="FFFFFF"/>
              </w:rPr>
              <w:t>samodzielnie planować rekreację ruchową w zakresie terenowych form aktywności</w:t>
            </w:r>
          </w:p>
        </w:tc>
      </w:tr>
      <w:tr w:rsidR="00D353B4" w:rsidRPr="00D353B4" w14:paraId="46BF0BCB" w14:textId="77777777" w:rsidTr="006D32E7">
        <w:trPr>
          <w:trHeight w:val="20"/>
        </w:trPr>
        <w:tc>
          <w:tcPr>
            <w:tcW w:w="2123" w:type="pct"/>
            <w:vMerge/>
            <w:shd w:val="clear" w:color="auto" w:fill="auto"/>
          </w:tcPr>
          <w:p w14:paraId="13970847" w14:textId="77777777" w:rsidR="00D658A7" w:rsidRPr="00D353B4" w:rsidRDefault="00D658A7" w:rsidP="00D658A7">
            <w:pPr>
              <w:rPr>
                <w:highlight w:val="yellow"/>
              </w:rPr>
            </w:pPr>
          </w:p>
        </w:tc>
        <w:tc>
          <w:tcPr>
            <w:tcW w:w="2877" w:type="pct"/>
            <w:shd w:val="clear" w:color="auto" w:fill="auto"/>
          </w:tcPr>
          <w:p w14:paraId="242551C7" w14:textId="77777777" w:rsidR="00D658A7" w:rsidRPr="00D353B4" w:rsidRDefault="00D658A7" w:rsidP="00D658A7">
            <w:r w:rsidRPr="00D353B4">
              <w:t xml:space="preserve">2. potrafi </w:t>
            </w:r>
            <w:r w:rsidRPr="00D353B4">
              <w:rPr>
                <w:shd w:val="clear" w:color="auto" w:fill="FFFFFF"/>
              </w:rPr>
              <w:t>komunikować się z otoczeniem w języku polskim i obcym oraz uzasadniać swoje stanowisko w obszarze terenowych form aktywności</w:t>
            </w:r>
          </w:p>
        </w:tc>
      </w:tr>
      <w:tr w:rsidR="00D353B4" w:rsidRPr="00D353B4" w14:paraId="0781852D" w14:textId="77777777" w:rsidTr="006D32E7">
        <w:trPr>
          <w:trHeight w:val="20"/>
        </w:trPr>
        <w:tc>
          <w:tcPr>
            <w:tcW w:w="2123" w:type="pct"/>
            <w:vMerge/>
            <w:shd w:val="clear" w:color="auto" w:fill="auto"/>
          </w:tcPr>
          <w:p w14:paraId="2A34560C" w14:textId="77777777" w:rsidR="00D658A7" w:rsidRPr="00D353B4" w:rsidRDefault="00D658A7" w:rsidP="00D658A7">
            <w:pPr>
              <w:rPr>
                <w:highlight w:val="yellow"/>
              </w:rPr>
            </w:pPr>
          </w:p>
        </w:tc>
        <w:tc>
          <w:tcPr>
            <w:tcW w:w="2877" w:type="pct"/>
            <w:shd w:val="clear" w:color="auto" w:fill="auto"/>
          </w:tcPr>
          <w:p w14:paraId="34D5C208" w14:textId="77777777" w:rsidR="00D658A7" w:rsidRPr="00D353B4" w:rsidRDefault="00D658A7" w:rsidP="00D658A7">
            <w:r w:rsidRPr="00D353B4">
              <w:t>Kompetencje społeczne:</w:t>
            </w:r>
          </w:p>
        </w:tc>
      </w:tr>
      <w:tr w:rsidR="00D353B4" w:rsidRPr="00D353B4" w14:paraId="6B248112" w14:textId="77777777" w:rsidTr="006D32E7">
        <w:trPr>
          <w:trHeight w:val="20"/>
        </w:trPr>
        <w:tc>
          <w:tcPr>
            <w:tcW w:w="2123" w:type="pct"/>
            <w:vMerge/>
            <w:shd w:val="clear" w:color="auto" w:fill="auto"/>
          </w:tcPr>
          <w:p w14:paraId="0EDEC1C7" w14:textId="77777777" w:rsidR="00D658A7" w:rsidRPr="00D353B4" w:rsidRDefault="00D658A7" w:rsidP="00D658A7">
            <w:pPr>
              <w:rPr>
                <w:highlight w:val="yellow"/>
              </w:rPr>
            </w:pPr>
          </w:p>
        </w:tc>
        <w:tc>
          <w:tcPr>
            <w:tcW w:w="2877" w:type="pct"/>
            <w:shd w:val="clear" w:color="auto" w:fill="auto"/>
          </w:tcPr>
          <w:p w14:paraId="12BCAC23" w14:textId="77777777" w:rsidR="00D658A7" w:rsidRPr="00D353B4" w:rsidRDefault="00D658A7" w:rsidP="00D658A7">
            <w:r w:rsidRPr="00D353B4">
              <w:t xml:space="preserve">1. gotów jest do samodzielnego podejmowania decyzji krytycznej, oceny działań  własnych, działań zespołów, którymi kieruje i organizacji, w których uczestniczy, jak również zasięgnięcia  opinii ekspertów w przypadku trudności z samodzielnym rozwiązaniem problemu </w:t>
            </w:r>
            <w:r w:rsidRPr="00D353B4">
              <w:rPr>
                <w:shd w:val="clear" w:color="auto" w:fill="FFFFFF"/>
              </w:rPr>
              <w:t>w zakresie terenowych form aktywności</w:t>
            </w:r>
          </w:p>
        </w:tc>
      </w:tr>
      <w:tr w:rsidR="00D353B4" w:rsidRPr="00D353B4" w14:paraId="41815D79" w14:textId="77777777" w:rsidTr="006D32E7">
        <w:trPr>
          <w:trHeight w:val="20"/>
        </w:trPr>
        <w:tc>
          <w:tcPr>
            <w:tcW w:w="2123" w:type="pct"/>
            <w:vMerge/>
            <w:shd w:val="clear" w:color="auto" w:fill="auto"/>
          </w:tcPr>
          <w:p w14:paraId="72787EE1" w14:textId="77777777" w:rsidR="00D658A7" w:rsidRPr="00D353B4" w:rsidRDefault="00D658A7" w:rsidP="00D658A7">
            <w:pPr>
              <w:rPr>
                <w:highlight w:val="yellow"/>
              </w:rPr>
            </w:pPr>
          </w:p>
        </w:tc>
        <w:tc>
          <w:tcPr>
            <w:tcW w:w="2877" w:type="pct"/>
            <w:shd w:val="clear" w:color="auto" w:fill="auto"/>
          </w:tcPr>
          <w:p w14:paraId="13A87AF2" w14:textId="77777777" w:rsidR="00D658A7" w:rsidRPr="00D353B4" w:rsidRDefault="00D658A7" w:rsidP="00D658A7">
            <w:pPr>
              <w:jc w:val="both"/>
            </w:pPr>
            <w:r w:rsidRPr="00D353B4">
              <w:t xml:space="preserve">2. gotów jest do współpracy w wielodyscyplinarnym zespole w celu zapewniania opieki nad klientem, gościem, turystą oraz bezpieczeństwa wszystkim uczestnikom zespołu </w:t>
            </w:r>
            <w:r w:rsidRPr="00D353B4">
              <w:rPr>
                <w:shd w:val="clear" w:color="auto" w:fill="FFFFFF"/>
              </w:rPr>
              <w:t>w obszarze terenowych form aktywności</w:t>
            </w:r>
          </w:p>
        </w:tc>
      </w:tr>
      <w:tr w:rsidR="00D353B4" w:rsidRPr="00D353B4" w14:paraId="6E3899E9" w14:textId="77777777" w:rsidTr="006D32E7">
        <w:trPr>
          <w:trHeight w:val="20"/>
        </w:trPr>
        <w:tc>
          <w:tcPr>
            <w:tcW w:w="2123" w:type="pct"/>
            <w:shd w:val="clear" w:color="auto" w:fill="auto"/>
          </w:tcPr>
          <w:p w14:paraId="1AEBB058" w14:textId="77777777" w:rsidR="00D658A7" w:rsidRPr="00D353B4" w:rsidRDefault="00D658A7" w:rsidP="00D658A7">
            <w:r w:rsidRPr="00D353B4">
              <w:t>Odniesienie modułowych efektów uczenia się do kierunkowych efektów uczenia się</w:t>
            </w:r>
          </w:p>
        </w:tc>
        <w:tc>
          <w:tcPr>
            <w:tcW w:w="2877" w:type="pct"/>
            <w:shd w:val="clear" w:color="auto" w:fill="auto"/>
          </w:tcPr>
          <w:p w14:paraId="5ED8DB16" w14:textId="77777777" w:rsidR="00D658A7" w:rsidRPr="00D353B4" w:rsidRDefault="00D658A7" w:rsidP="00D658A7">
            <w:pPr>
              <w:jc w:val="both"/>
            </w:pPr>
            <w:r w:rsidRPr="00D353B4">
              <w:t>Kod efektu modułowego – kod efektu kierunkowego</w:t>
            </w:r>
          </w:p>
          <w:p w14:paraId="4059C0E5" w14:textId="77777777" w:rsidR="00D658A7" w:rsidRPr="00D353B4" w:rsidRDefault="00D658A7" w:rsidP="00D658A7">
            <w:pPr>
              <w:jc w:val="both"/>
            </w:pPr>
            <w:r w:rsidRPr="00D353B4">
              <w:t>W1- K_W04</w:t>
            </w:r>
          </w:p>
          <w:p w14:paraId="4E49EC3B" w14:textId="77777777" w:rsidR="00D658A7" w:rsidRPr="00D353B4" w:rsidRDefault="00D658A7" w:rsidP="00D658A7">
            <w:pPr>
              <w:jc w:val="both"/>
            </w:pPr>
            <w:r w:rsidRPr="00D353B4">
              <w:t>W2- K_W05</w:t>
            </w:r>
          </w:p>
          <w:p w14:paraId="04F86183" w14:textId="77777777" w:rsidR="00D658A7" w:rsidRPr="00D353B4" w:rsidRDefault="00D658A7" w:rsidP="00D658A7">
            <w:pPr>
              <w:jc w:val="both"/>
            </w:pPr>
            <w:r w:rsidRPr="00D353B4">
              <w:t>U1- K_U09</w:t>
            </w:r>
          </w:p>
          <w:p w14:paraId="47C19C68" w14:textId="77777777" w:rsidR="00D658A7" w:rsidRPr="00D353B4" w:rsidRDefault="00D658A7" w:rsidP="00D658A7">
            <w:pPr>
              <w:jc w:val="both"/>
            </w:pPr>
            <w:r w:rsidRPr="00D353B4">
              <w:t>U2- K_U010</w:t>
            </w:r>
          </w:p>
          <w:p w14:paraId="699A1600" w14:textId="77777777" w:rsidR="00D658A7" w:rsidRPr="00D353B4" w:rsidRDefault="00D658A7" w:rsidP="00D658A7">
            <w:pPr>
              <w:jc w:val="both"/>
            </w:pPr>
            <w:r w:rsidRPr="00D353B4">
              <w:lastRenderedPageBreak/>
              <w:t>K1- K_K01</w:t>
            </w:r>
          </w:p>
          <w:p w14:paraId="574ADE22" w14:textId="77777777" w:rsidR="00D658A7" w:rsidRPr="00D353B4" w:rsidRDefault="00D658A7" w:rsidP="00D658A7">
            <w:pPr>
              <w:jc w:val="both"/>
            </w:pPr>
            <w:r w:rsidRPr="00D353B4">
              <w:t>K2- K_K03</w:t>
            </w:r>
          </w:p>
        </w:tc>
      </w:tr>
      <w:tr w:rsidR="00D353B4" w:rsidRPr="00D353B4" w14:paraId="3C6F9118" w14:textId="77777777" w:rsidTr="006D32E7">
        <w:trPr>
          <w:trHeight w:val="20"/>
        </w:trPr>
        <w:tc>
          <w:tcPr>
            <w:tcW w:w="2123" w:type="pct"/>
            <w:shd w:val="clear" w:color="auto" w:fill="auto"/>
          </w:tcPr>
          <w:p w14:paraId="0C757E80" w14:textId="77777777" w:rsidR="00D658A7" w:rsidRPr="00D353B4" w:rsidRDefault="00D658A7" w:rsidP="00D658A7">
            <w:r w:rsidRPr="00D353B4">
              <w:lastRenderedPageBreak/>
              <w:t>Odniesienie modułowych efektów uczenia się do efektów inżynierskich (jeżeli dotyczy)</w:t>
            </w:r>
          </w:p>
        </w:tc>
        <w:tc>
          <w:tcPr>
            <w:tcW w:w="2877" w:type="pct"/>
            <w:shd w:val="clear" w:color="auto" w:fill="auto"/>
          </w:tcPr>
          <w:p w14:paraId="1282BBE9" w14:textId="77777777" w:rsidR="00D658A7" w:rsidRPr="00D353B4" w:rsidRDefault="00D658A7" w:rsidP="00D658A7">
            <w:pPr>
              <w:jc w:val="both"/>
            </w:pPr>
            <w:r w:rsidRPr="00D353B4">
              <w:t xml:space="preserve">nie dotyczy </w:t>
            </w:r>
          </w:p>
        </w:tc>
      </w:tr>
      <w:tr w:rsidR="00D353B4" w:rsidRPr="00D353B4" w14:paraId="1DF4CFF4" w14:textId="77777777" w:rsidTr="006D32E7">
        <w:trPr>
          <w:trHeight w:val="20"/>
        </w:trPr>
        <w:tc>
          <w:tcPr>
            <w:tcW w:w="2123" w:type="pct"/>
            <w:shd w:val="clear" w:color="auto" w:fill="auto"/>
          </w:tcPr>
          <w:p w14:paraId="1F1E0915" w14:textId="77777777" w:rsidR="00D658A7" w:rsidRPr="00D353B4" w:rsidRDefault="00D658A7" w:rsidP="00D658A7">
            <w:r w:rsidRPr="00D353B4">
              <w:t xml:space="preserve">Wymagania wstępne i dodatkowe </w:t>
            </w:r>
          </w:p>
        </w:tc>
        <w:tc>
          <w:tcPr>
            <w:tcW w:w="2877" w:type="pct"/>
            <w:shd w:val="clear" w:color="auto" w:fill="auto"/>
          </w:tcPr>
          <w:p w14:paraId="5E4F296B" w14:textId="77777777" w:rsidR="00D658A7" w:rsidRPr="00D353B4" w:rsidRDefault="00D658A7" w:rsidP="00D658A7">
            <w:pPr>
              <w:jc w:val="both"/>
            </w:pPr>
            <w:r w:rsidRPr="00D353B4">
              <w:t>Rekreacja ruchowa</w:t>
            </w:r>
          </w:p>
        </w:tc>
      </w:tr>
      <w:tr w:rsidR="00D353B4" w:rsidRPr="00D353B4" w14:paraId="6B474034" w14:textId="77777777" w:rsidTr="006D32E7">
        <w:trPr>
          <w:trHeight w:val="20"/>
        </w:trPr>
        <w:tc>
          <w:tcPr>
            <w:tcW w:w="2123" w:type="pct"/>
            <w:shd w:val="clear" w:color="auto" w:fill="auto"/>
          </w:tcPr>
          <w:p w14:paraId="53DA9490" w14:textId="77777777" w:rsidR="00D658A7" w:rsidRPr="00D353B4" w:rsidRDefault="00D658A7" w:rsidP="00D658A7">
            <w:r w:rsidRPr="00D353B4">
              <w:t xml:space="preserve">Treści programowe modułu </w:t>
            </w:r>
          </w:p>
          <w:p w14:paraId="038238C0" w14:textId="77777777" w:rsidR="00D658A7" w:rsidRPr="00D353B4" w:rsidRDefault="00D658A7" w:rsidP="00D658A7"/>
        </w:tc>
        <w:tc>
          <w:tcPr>
            <w:tcW w:w="2877" w:type="pct"/>
            <w:shd w:val="clear" w:color="auto" w:fill="auto"/>
          </w:tcPr>
          <w:p w14:paraId="35C7C876" w14:textId="3404E1F4" w:rsidR="00D658A7" w:rsidRPr="00D353B4" w:rsidRDefault="00585CC3" w:rsidP="00D658A7">
            <w:pPr>
              <w:ind w:hanging="10"/>
              <w:jc w:val="both"/>
            </w:pPr>
            <w:r w:rsidRPr="00D353B4">
              <w:t>Na wykładach s</w:t>
            </w:r>
            <w:r w:rsidR="00D658A7" w:rsidRPr="00D353B4">
              <w:t>tudent pozna wybrane formy aktywności terenowej i nabędzie podstawowe umiejętności prowadzenia tego typu zajęć aktywności fizycznej. Poprzez poznanie walorów tych zajęć będzie mógł promować tego typu formy w ramach „sportu całego życia” i „sportu dla wszystkich”.</w:t>
            </w:r>
          </w:p>
          <w:p w14:paraId="4C621EDF" w14:textId="67D006AF" w:rsidR="00D658A7" w:rsidRPr="00D353B4" w:rsidRDefault="00D658A7" w:rsidP="00D658A7">
            <w:pPr>
              <w:jc w:val="both"/>
              <w:rPr>
                <w:bCs/>
              </w:rPr>
            </w:pPr>
            <w:r w:rsidRPr="00D353B4">
              <w:t xml:space="preserve">Na </w:t>
            </w:r>
            <w:r w:rsidR="00585CC3" w:rsidRPr="00D353B4">
              <w:t>ćwiczeniach</w:t>
            </w:r>
            <w:r w:rsidRPr="00D353B4">
              <w:t xml:space="preserve"> realizowane będą wybrane formy aktywności plenerowej tj.: atletyka terenowa, bieganie - jogging, marsze i biegi na orientację, nordic-walking itp.  Charakterystyce podlegać będą następujące elementy form aktywności terenowej: opis z uwzględnieniem specyfiki dyscypliny, technika, sprzęt i wyposażenie uczestnika zajęć oraz zasady bezpieczeństwa. Studenci będą wykonywać projekt siłowni plenerowej z programem ćwiczeń dla osób początkujących i zaawansowanych.</w:t>
            </w:r>
          </w:p>
        </w:tc>
      </w:tr>
      <w:tr w:rsidR="00D353B4" w:rsidRPr="00D353B4" w14:paraId="6C747006" w14:textId="77777777" w:rsidTr="006D32E7">
        <w:trPr>
          <w:trHeight w:val="20"/>
        </w:trPr>
        <w:tc>
          <w:tcPr>
            <w:tcW w:w="2123" w:type="pct"/>
            <w:shd w:val="clear" w:color="auto" w:fill="auto"/>
          </w:tcPr>
          <w:p w14:paraId="2776FA03" w14:textId="77777777" w:rsidR="00D658A7" w:rsidRPr="00D353B4" w:rsidRDefault="00D658A7" w:rsidP="00D658A7">
            <w:r w:rsidRPr="00D353B4">
              <w:t>Wykaz literatury podstawowej i uzupełniającej</w:t>
            </w:r>
          </w:p>
        </w:tc>
        <w:tc>
          <w:tcPr>
            <w:tcW w:w="2877" w:type="pct"/>
            <w:shd w:val="clear" w:color="auto" w:fill="auto"/>
          </w:tcPr>
          <w:p w14:paraId="1A6206F4" w14:textId="77777777" w:rsidR="00D658A7" w:rsidRPr="00D353B4" w:rsidRDefault="00D658A7" w:rsidP="00D658A7">
            <w:pPr>
              <w:widowControl w:val="0"/>
              <w:autoSpaceDE w:val="0"/>
              <w:autoSpaceDN w:val="0"/>
              <w:adjustRightInd w:val="0"/>
              <w:jc w:val="both"/>
              <w:rPr>
                <w:rFonts w:eastAsiaTheme="minorHAnsi"/>
                <w:lang w:eastAsia="en-US"/>
              </w:rPr>
            </w:pPr>
            <w:r w:rsidRPr="00D353B4">
              <w:rPr>
                <w:rFonts w:eastAsiaTheme="minorHAnsi"/>
                <w:lang w:eastAsia="en-US"/>
              </w:rPr>
              <w:t>Podstawowa:</w:t>
            </w:r>
          </w:p>
          <w:p w14:paraId="3DB18B84" w14:textId="77777777" w:rsidR="00D658A7" w:rsidRPr="00D353B4" w:rsidRDefault="00D658A7" w:rsidP="00D658A7">
            <w:pPr>
              <w:widowControl w:val="0"/>
              <w:autoSpaceDE w:val="0"/>
              <w:autoSpaceDN w:val="0"/>
              <w:adjustRightInd w:val="0"/>
              <w:rPr>
                <w:rFonts w:eastAsiaTheme="minorHAnsi"/>
                <w:lang w:eastAsia="en-US"/>
              </w:rPr>
            </w:pPr>
            <w:r w:rsidRPr="00D353B4">
              <w:rPr>
                <w:rFonts w:eastAsiaTheme="minorHAnsi"/>
                <w:lang w:eastAsia="en-US"/>
              </w:rPr>
              <w:t>- Cych P., Kozłowski J. Bieg na orientację. Trening - praktyka i teoria. Wyd. COS, Warszawa, 1998</w:t>
            </w:r>
          </w:p>
          <w:p w14:paraId="5F422EBA" w14:textId="77777777" w:rsidR="00D658A7" w:rsidRPr="00D353B4" w:rsidRDefault="00D658A7" w:rsidP="00D658A7">
            <w:pPr>
              <w:widowControl w:val="0"/>
              <w:autoSpaceDE w:val="0"/>
              <w:autoSpaceDN w:val="0"/>
              <w:adjustRightInd w:val="0"/>
              <w:jc w:val="both"/>
              <w:rPr>
                <w:rFonts w:eastAsiaTheme="minorHAnsi"/>
                <w:lang w:eastAsia="en-US"/>
              </w:rPr>
            </w:pPr>
            <w:r w:rsidRPr="00D353B4">
              <w:rPr>
                <w:rFonts w:eastAsiaTheme="minorHAnsi"/>
                <w:lang w:eastAsia="en-US"/>
              </w:rPr>
              <w:t>- Galloway J. Biegi przełajowe. Trening metodą Gallowaya. Wyd. Helion, Warszawa, 2015.</w:t>
            </w:r>
          </w:p>
          <w:p w14:paraId="0907855E" w14:textId="77777777" w:rsidR="00D658A7" w:rsidRPr="00D353B4" w:rsidRDefault="00D658A7" w:rsidP="00D658A7">
            <w:pPr>
              <w:widowControl w:val="0"/>
              <w:autoSpaceDE w:val="0"/>
              <w:autoSpaceDN w:val="0"/>
              <w:adjustRightInd w:val="0"/>
              <w:jc w:val="both"/>
              <w:rPr>
                <w:rFonts w:eastAsiaTheme="minorHAnsi"/>
                <w:lang w:eastAsia="en-US"/>
              </w:rPr>
            </w:pPr>
            <w:r w:rsidRPr="00D353B4">
              <w:rPr>
                <w:rFonts w:eastAsiaTheme="minorHAnsi"/>
                <w:lang w:eastAsia="en-US"/>
              </w:rPr>
              <w:t>- Iskra J., Walaszczyk A., Juras B.: Lekkoatletyczne formy rekreacji ruchowej. AWF Katowice, 2009.</w:t>
            </w:r>
          </w:p>
          <w:p w14:paraId="00941AEE" w14:textId="77777777" w:rsidR="00D658A7" w:rsidRPr="00D353B4" w:rsidRDefault="00D658A7" w:rsidP="00D658A7">
            <w:pPr>
              <w:widowControl w:val="0"/>
              <w:autoSpaceDE w:val="0"/>
              <w:autoSpaceDN w:val="0"/>
              <w:adjustRightInd w:val="0"/>
              <w:jc w:val="both"/>
              <w:rPr>
                <w:rFonts w:eastAsiaTheme="minorHAnsi"/>
                <w:lang w:eastAsia="en-US"/>
              </w:rPr>
            </w:pPr>
            <w:r w:rsidRPr="00D353B4">
              <w:rPr>
                <w:rFonts w:eastAsiaTheme="minorHAnsi"/>
                <w:lang w:eastAsia="en-US"/>
              </w:rPr>
              <w:t>- Stawczyk Z., Gry i zabawy lekkoatletyczne. AWF Poznań, 1998</w:t>
            </w:r>
          </w:p>
          <w:p w14:paraId="4CD9BD47" w14:textId="77777777" w:rsidR="00D658A7" w:rsidRPr="00D353B4" w:rsidRDefault="00D658A7" w:rsidP="00D658A7">
            <w:pPr>
              <w:widowControl w:val="0"/>
              <w:autoSpaceDE w:val="0"/>
              <w:autoSpaceDN w:val="0"/>
              <w:adjustRightInd w:val="0"/>
              <w:jc w:val="both"/>
              <w:rPr>
                <w:rFonts w:eastAsiaTheme="minorHAnsi"/>
                <w:lang w:eastAsia="en-US"/>
              </w:rPr>
            </w:pPr>
            <w:r w:rsidRPr="00D353B4">
              <w:rPr>
                <w:rFonts w:eastAsiaTheme="minorHAnsi"/>
                <w:lang w:eastAsia="en-US"/>
              </w:rPr>
              <w:t>- Wilanowski Aleksander. Nordic walking dla każdego. Wyd. Bukowy las, Warszawa 2014.</w:t>
            </w:r>
          </w:p>
          <w:p w14:paraId="583F3C10" w14:textId="77777777" w:rsidR="00D658A7" w:rsidRPr="00D353B4" w:rsidRDefault="00D658A7" w:rsidP="00D658A7">
            <w:pPr>
              <w:widowControl w:val="0"/>
              <w:autoSpaceDE w:val="0"/>
              <w:autoSpaceDN w:val="0"/>
              <w:adjustRightInd w:val="0"/>
              <w:jc w:val="both"/>
              <w:rPr>
                <w:rFonts w:eastAsiaTheme="minorHAnsi"/>
                <w:lang w:eastAsia="en-US"/>
              </w:rPr>
            </w:pPr>
            <w:r w:rsidRPr="00D353B4">
              <w:rPr>
                <w:rFonts w:eastAsiaTheme="minorHAnsi"/>
                <w:lang w:eastAsia="en-US"/>
              </w:rPr>
              <w:t>Uzupełniająca:</w:t>
            </w:r>
          </w:p>
          <w:p w14:paraId="0CF00D01" w14:textId="77777777" w:rsidR="00D658A7" w:rsidRPr="00D353B4" w:rsidRDefault="00D658A7" w:rsidP="00D658A7">
            <w:pPr>
              <w:widowControl w:val="0"/>
              <w:autoSpaceDE w:val="0"/>
              <w:autoSpaceDN w:val="0"/>
              <w:adjustRightInd w:val="0"/>
              <w:jc w:val="both"/>
              <w:rPr>
                <w:rFonts w:eastAsiaTheme="minorHAnsi"/>
                <w:lang w:eastAsia="en-US"/>
              </w:rPr>
            </w:pPr>
            <w:r w:rsidRPr="00D353B4">
              <w:rPr>
                <w:rFonts w:eastAsiaTheme="minorHAnsi"/>
                <w:lang w:eastAsia="en-US"/>
              </w:rPr>
              <w:t>- Bondarowicz M., Zabawy i gry ruchowe w zajęciach sportowych. Warszawa, 2002.</w:t>
            </w:r>
          </w:p>
          <w:p w14:paraId="702F9502" w14:textId="77777777" w:rsidR="00D658A7" w:rsidRPr="00D353B4" w:rsidRDefault="00D658A7" w:rsidP="00D658A7">
            <w:pPr>
              <w:widowControl w:val="0"/>
              <w:autoSpaceDE w:val="0"/>
              <w:autoSpaceDN w:val="0"/>
              <w:adjustRightInd w:val="0"/>
              <w:rPr>
                <w:rFonts w:eastAsiaTheme="minorHAnsi"/>
                <w:lang w:eastAsia="en-US"/>
              </w:rPr>
            </w:pPr>
            <w:r w:rsidRPr="00D353B4">
              <w:rPr>
                <w:rFonts w:eastAsiaTheme="minorHAnsi"/>
                <w:lang w:eastAsia="en-US"/>
              </w:rPr>
              <w:t>- Chojnowska- Siemieńczuk E., Nordic Walking Spacer po zdrowie Encyklopedia Zdrowia Literat 2010.</w:t>
            </w:r>
          </w:p>
        </w:tc>
      </w:tr>
      <w:tr w:rsidR="00D353B4" w:rsidRPr="00D353B4" w14:paraId="782160AF" w14:textId="77777777" w:rsidTr="006D32E7">
        <w:trPr>
          <w:trHeight w:val="20"/>
        </w:trPr>
        <w:tc>
          <w:tcPr>
            <w:tcW w:w="2123" w:type="pct"/>
            <w:shd w:val="clear" w:color="auto" w:fill="auto"/>
          </w:tcPr>
          <w:p w14:paraId="49FA9196" w14:textId="77777777" w:rsidR="00D658A7" w:rsidRPr="00D353B4" w:rsidRDefault="00D658A7" w:rsidP="00D658A7">
            <w:r w:rsidRPr="00D353B4">
              <w:t>Planowane formy/działania/metody dydaktyczne</w:t>
            </w:r>
          </w:p>
        </w:tc>
        <w:tc>
          <w:tcPr>
            <w:tcW w:w="2877" w:type="pct"/>
            <w:shd w:val="clear" w:color="auto" w:fill="auto"/>
          </w:tcPr>
          <w:p w14:paraId="2CB007A0" w14:textId="77777777" w:rsidR="00D658A7" w:rsidRPr="00D353B4" w:rsidRDefault="00D658A7" w:rsidP="00D658A7">
            <w:r w:rsidRPr="00D353B4">
              <w:t>Metody dydaktyczne: dyskusja, wykład, ćwiczenia, wykonanie projektu, prezentacja</w:t>
            </w:r>
          </w:p>
        </w:tc>
      </w:tr>
      <w:tr w:rsidR="00D353B4" w:rsidRPr="00D353B4" w14:paraId="3B744B45" w14:textId="77777777" w:rsidTr="006D32E7">
        <w:trPr>
          <w:trHeight w:val="20"/>
        </w:trPr>
        <w:tc>
          <w:tcPr>
            <w:tcW w:w="2123" w:type="pct"/>
            <w:shd w:val="clear" w:color="auto" w:fill="auto"/>
          </w:tcPr>
          <w:p w14:paraId="3387186E" w14:textId="77777777" w:rsidR="00D658A7" w:rsidRPr="00D353B4" w:rsidRDefault="00D658A7" w:rsidP="00D658A7">
            <w:r w:rsidRPr="00D353B4">
              <w:t>Sposoby weryfikacji oraz formy dokumentowania osiągniętych efektów uczenia się</w:t>
            </w:r>
          </w:p>
        </w:tc>
        <w:tc>
          <w:tcPr>
            <w:tcW w:w="2877" w:type="pct"/>
            <w:shd w:val="clear" w:color="auto" w:fill="auto"/>
          </w:tcPr>
          <w:p w14:paraId="60C0FB5E" w14:textId="77777777" w:rsidR="00D658A7" w:rsidRPr="00D353B4" w:rsidRDefault="00D658A7" w:rsidP="00D658A7">
            <w:pPr>
              <w:jc w:val="both"/>
            </w:pPr>
            <w:r w:rsidRPr="00D353B4">
              <w:t>W 1. Aktywny udział studenta w zajęciach, dziennik prowadzącego</w:t>
            </w:r>
          </w:p>
          <w:p w14:paraId="667822F5" w14:textId="77777777" w:rsidR="00D658A7" w:rsidRPr="00D353B4" w:rsidRDefault="00D658A7" w:rsidP="00D658A7">
            <w:pPr>
              <w:jc w:val="both"/>
            </w:pPr>
            <w:r w:rsidRPr="00D353B4">
              <w:t>W 2. Aktywny udział studenta w zajęciach, dziennik prowadzącego</w:t>
            </w:r>
          </w:p>
          <w:p w14:paraId="29E1FABB" w14:textId="77777777" w:rsidR="00D658A7" w:rsidRPr="00D353B4" w:rsidRDefault="00D658A7" w:rsidP="00D658A7">
            <w:pPr>
              <w:jc w:val="both"/>
            </w:pPr>
            <w:r w:rsidRPr="00D353B4">
              <w:t>U 1. Aktywny udział studenta w zajęciach, dziennik prowadzącego, prace zadane, projekt</w:t>
            </w:r>
          </w:p>
          <w:p w14:paraId="5D5C96B9" w14:textId="77777777" w:rsidR="00D658A7" w:rsidRPr="00D353B4" w:rsidRDefault="00D658A7" w:rsidP="00D658A7">
            <w:pPr>
              <w:jc w:val="both"/>
            </w:pPr>
            <w:r w:rsidRPr="00D353B4">
              <w:t>U 2. Aktywny udział studenta w zajęciach, dziennik prowadzącego</w:t>
            </w:r>
          </w:p>
          <w:p w14:paraId="440F194A" w14:textId="77777777" w:rsidR="00D658A7" w:rsidRPr="00D353B4" w:rsidRDefault="00D658A7" w:rsidP="00D658A7">
            <w:pPr>
              <w:jc w:val="both"/>
            </w:pPr>
            <w:r w:rsidRPr="00D353B4">
              <w:t>K 1. Aktywny udział studenta w zajęciach, dziennik prowadzącego</w:t>
            </w:r>
          </w:p>
          <w:p w14:paraId="1249FCCF" w14:textId="77777777" w:rsidR="00D658A7" w:rsidRPr="00D353B4" w:rsidRDefault="00D658A7" w:rsidP="00D658A7">
            <w:pPr>
              <w:jc w:val="both"/>
            </w:pPr>
            <w:r w:rsidRPr="00D353B4">
              <w:lastRenderedPageBreak/>
              <w:t>K 2. Aktywny udział studenta w zajęciach, dziennik prowadzącego</w:t>
            </w:r>
          </w:p>
        </w:tc>
      </w:tr>
      <w:tr w:rsidR="00D353B4" w:rsidRPr="00D353B4" w14:paraId="6DCA62CF" w14:textId="77777777" w:rsidTr="006D32E7">
        <w:trPr>
          <w:trHeight w:val="20"/>
        </w:trPr>
        <w:tc>
          <w:tcPr>
            <w:tcW w:w="2123" w:type="pct"/>
            <w:shd w:val="clear" w:color="auto" w:fill="auto"/>
          </w:tcPr>
          <w:p w14:paraId="77786723" w14:textId="77777777" w:rsidR="00D658A7" w:rsidRPr="00D353B4" w:rsidRDefault="00D658A7" w:rsidP="00D658A7">
            <w:r w:rsidRPr="00D353B4">
              <w:lastRenderedPageBreak/>
              <w:t>Elementy i wagi mające wpływ na ocenę końcową</w:t>
            </w:r>
          </w:p>
          <w:p w14:paraId="61199815" w14:textId="77777777" w:rsidR="00D658A7" w:rsidRPr="00D353B4" w:rsidRDefault="00D658A7" w:rsidP="00D658A7"/>
          <w:p w14:paraId="2DEC4CE6" w14:textId="77777777" w:rsidR="00D658A7" w:rsidRPr="00D353B4" w:rsidRDefault="00D658A7" w:rsidP="00D658A7"/>
        </w:tc>
        <w:tc>
          <w:tcPr>
            <w:tcW w:w="2877" w:type="pct"/>
            <w:shd w:val="clear" w:color="auto" w:fill="auto"/>
          </w:tcPr>
          <w:p w14:paraId="5D4EE347" w14:textId="77777777" w:rsidR="00D658A7" w:rsidRPr="00D353B4" w:rsidRDefault="00D658A7" w:rsidP="00D658A7">
            <w:r w:rsidRPr="00D353B4">
              <w:t>Szczegółowe kryteria przy ocenie zaliczenia</w:t>
            </w:r>
          </w:p>
          <w:p w14:paraId="3671FED3" w14:textId="77777777" w:rsidR="00D658A7" w:rsidRPr="00D353B4" w:rsidRDefault="00D658A7" w:rsidP="006D32E7">
            <w:pPr>
              <w:rPr>
                <w:rFonts w:eastAsiaTheme="minorHAnsi"/>
              </w:rPr>
            </w:pPr>
            <w:r w:rsidRPr="00D353B4">
              <w:rPr>
                <w:rFonts w:eastAsiaTheme="minorHAnsi"/>
              </w:rPr>
              <w:t>Procent wiedzy wymaganej dla uzyskania oceny końcowej wynosi odpowiednio:</w:t>
            </w:r>
          </w:p>
          <w:p w14:paraId="4E49AAEF" w14:textId="77777777" w:rsidR="00D658A7" w:rsidRPr="00D353B4" w:rsidRDefault="00D658A7"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bardzo dobry 91% - 100%,</w:t>
            </w:r>
          </w:p>
          <w:p w14:paraId="7B2F7B32" w14:textId="77777777" w:rsidR="00D658A7" w:rsidRPr="00D353B4" w:rsidRDefault="00D658A7"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plus 81% - 90%,</w:t>
            </w:r>
          </w:p>
          <w:p w14:paraId="67962E57" w14:textId="77777777" w:rsidR="00D658A7" w:rsidRPr="00D353B4" w:rsidRDefault="00D658A7"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71% - 80%,</w:t>
            </w:r>
          </w:p>
          <w:p w14:paraId="077C9F25" w14:textId="77777777" w:rsidR="00D658A7" w:rsidRPr="00D353B4" w:rsidRDefault="00D658A7"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plus 61% - 70%,</w:t>
            </w:r>
          </w:p>
          <w:p w14:paraId="52F1F242" w14:textId="77777777" w:rsidR="00D658A7" w:rsidRPr="00D353B4" w:rsidRDefault="00D658A7"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51% - 60%,</w:t>
            </w:r>
          </w:p>
          <w:p w14:paraId="26E7A113" w14:textId="77777777" w:rsidR="00D658A7" w:rsidRPr="00D353B4" w:rsidRDefault="00D658A7"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niedostateczny 50% i mniej.</w:t>
            </w:r>
            <w:r w:rsidRPr="00D353B4">
              <w:rPr>
                <w:rFonts w:ascii="Times New Roman" w:hAnsi="Times New Roman"/>
                <w:sz w:val="24"/>
                <w:szCs w:val="24"/>
              </w:rPr>
              <w:t xml:space="preserve"> </w:t>
            </w:r>
          </w:p>
          <w:p w14:paraId="1F1B1A3D" w14:textId="1E3F19BF" w:rsidR="00D658A7" w:rsidRPr="00D353B4" w:rsidRDefault="00D658A7" w:rsidP="006D32E7">
            <w:pPr>
              <w:jc w:val="both"/>
            </w:pPr>
            <w:r w:rsidRPr="00D353B4">
              <w:rPr>
                <w:rFonts w:eastAsiaTheme="minorHAnsi"/>
              </w:rPr>
              <w:t>Student może uzyskać końcową ocenę pozytywną po uzyskaniu minimum oceny 3</w:t>
            </w:r>
            <w:r w:rsidR="00FE6274" w:rsidRPr="00D353B4">
              <w:rPr>
                <w:rFonts w:eastAsiaTheme="minorHAnsi"/>
              </w:rPr>
              <w:t>,</w:t>
            </w:r>
            <w:r w:rsidRPr="00D353B4">
              <w:rPr>
                <w:rFonts w:eastAsiaTheme="minorHAnsi"/>
              </w:rPr>
              <w:t xml:space="preserve">0 z ćwiczeń </w:t>
            </w:r>
          </w:p>
        </w:tc>
      </w:tr>
      <w:tr w:rsidR="00D353B4" w:rsidRPr="00D353B4" w14:paraId="51E13002" w14:textId="77777777" w:rsidTr="006D32E7">
        <w:trPr>
          <w:trHeight w:val="20"/>
        </w:trPr>
        <w:tc>
          <w:tcPr>
            <w:tcW w:w="2123" w:type="pct"/>
            <w:shd w:val="clear" w:color="auto" w:fill="auto"/>
          </w:tcPr>
          <w:p w14:paraId="083D9870" w14:textId="77777777" w:rsidR="00F43BC3" w:rsidRPr="00D353B4" w:rsidRDefault="00F43BC3" w:rsidP="00F43BC3">
            <w:pPr>
              <w:jc w:val="both"/>
            </w:pPr>
            <w:r w:rsidRPr="00D353B4">
              <w:t>Bilans punktów ECTS</w:t>
            </w:r>
          </w:p>
        </w:tc>
        <w:tc>
          <w:tcPr>
            <w:tcW w:w="2877" w:type="pct"/>
            <w:shd w:val="clear" w:color="auto" w:fill="auto"/>
          </w:tcPr>
          <w:p w14:paraId="25C120AD" w14:textId="77777777" w:rsidR="00F43BC3" w:rsidRPr="00D353B4" w:rsidRDefault="00F43BC3" w:rsidP="00F43BC3">
            <w:r w:rsidRPr="00D353B4">
              <w:t>Kontaktowe</w:t>
            </w:r>
          </w:p>
          <w:p w14:paraId="7D0F524E" w14:textId="6C107FAD" w:rsidR="00F43BC3" w:rsidRPr="00D353B4" w:rsidRDefault="00F43BC3" w:rsidP="00667F61">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wykłady (7 godz./0,</w:t>
            </w:r>
            <w:r w:rsidR="00FE6274" w:rsidRPr="00D353B4">
              <w:rPr>
                <w:rFonts w:ascii="Times New Roman" w:hAnsi="Times New Roman"/>
                <w:sz w:val="24"/>
                <w:szCs w:val="24"/>
              </w:rPr>
              <w:t>3</w:t>
            </w:r>
            <w:r w:rsidRPr="00D353B4">
              <w:rPr>
                <w:rFonts w:ascii="Times New Roman" w:hAnsi="Times New Roman"/>
                <w:sz w:val="24"/>
                <w:szCs w:val="24"/>
              </w:rPr>
              <w:t xml:space="preserve"> ECTS), </w:t>
            </w:r>
          </w:p>
          <w:p w14:paraId="4FD562C9" w14:textId="54DE5BDA" w:rsidR="00F43BC3" w:rsidRPr="00D353B4" w:rsidRDefault="00F43BC3" w:rsidP="00667F61">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ćwiczenia laboratoryjne (7 godz./0,</w:t>
            </w:r>
            <w:r w:rsidR="00FE6274" w:rsidRPr="00D353B4">
              <w:rPr>
                <w:rFonts w:ascii="Times New Roman" w:hAnsi="Times New Roman"/>
                <w:sz w:val="24"/>
                <w:szCs w:val="24"/>
              </w:rPr>
              <w:t>3</w:t>
            </w:r>
            <w:r w:rsidRPr="00D353B4">
              <w:rPr>
                <w:rFonts w:ascii="Times New Roman" w:hAnsi="Times New Roman"/>
                <w:sz w:val="24"/>
                <w:szCs w:val="24"/>
              </w:rPr>
              <w:t xml:space="preserve"> ECTS), </w:t>
            </w:r>
          </w:p>
          <w:p w14:paraId="483B9AF3" w14:textId="51A78AAE" w:rsidR="00F43BC3" w:rsidRPr="00D353B4" w:rsidRDefault="00F43BC3" w:rsidP="00667F61">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ćwiczenia terenowe (</w:t>
            </w:r>
            <w:r w:rsidR="00FE6274" w:rsidRPr="00D353B4">
              <w:rPr>
                <w:rFonts w:ascii="Times New Roman" w:hAnsi="Times New Roman"/>
                <w:sz w:val="24"/>
                <w:szCs w:val="24"/>
              </w:rPr>
              <w:t>3</w:t>
            </w:r>
            <w:r w:rsidRPr="00D353B4">
              <w:rPr>
                <w:rFonts w:ascii="Times New Roman" w:hAnsi="Times New Roman"/>
                <w:sz w:val="24"/>
                <w:szCs w:val="24"/>
              </w:rPr>
              <w:t xml:space="preserve"> godz./0,</w:t>
            </w:r>
            <w:r w:rsidR="00FE6274" w:rsidRPr="00D353B4">
              <w:rPr>
                <w:rFonts w:ascii="Times New Roman" w:hAnsi="Times New Roman"/>
                <w:sz w:val="24"/>
                <w:szCs w:val="24"/>
              </w:rPr>
              <w:t>1</w:t>
            </w:r>
            <w:r w:rsidRPr="00D353B4">
              <w:rPr>
                <w:rFonts w:ascii="Times New Roman" w:hAnsi="Times New Roman"/>
                <w:sz w:val="24"/>
                <w:szCs w:val="24"/>
              </w:rPr>
              <w:t xml:space="preserve"> ECTS),</w:t>
            </w:r>
          </w:p>
          <w:p w14:paraId="6BDFF3CC" w14:textId="0E26481C" w:rsidR="00F43BC3" w:rsidRPr="00D353B4" w:rsidRDefault="00F43BC3" w:rsidP="00F43BC3">
            <w:pPr>
              <w:ind w:left="120"/>
            </w:pPr>
            <w:r w:rsidRPr="00D353B4">
              <w:t xml:space="preserve">Łącznie kontaktowe  – </w:t>
            </w:r>
            <w:r w:rsidR="00FE6274" w:rsidRPr="00D353B4">
              <w:t>17</w:t>
            </w:r>
            <w:r w:rsidRPr="00D353B4">
              <w:t xml:space="preserve"> godz./0,</w:t>
            </w:r>
            <w:r w:rsidR="00FE6274" w:rsidRPr="00D353B4">
              <w:t>7</w:t>
            </w:r>
            <w:r w:rsidRPr="00D353B4">
              <w:t xml:space="preserve"> ECTS</w:t>
            </w:r>
          </w:p>
          <w:p w14:paraId="0998CFCD" w14:textId="77777777" w:rsidR="00F43BC3" w:rsidRPr="00D353B4" w:rsidRDefault="00F43BC3" w:rsidP="00F43BC3">
            <w:r w:rsidRPr="00D353B4">
              <w:t>Niekontaktowe</w:t>
            </w:r>
          </w:p>
          <w:p w14:paraId="46689429" w14:textId="26EB4709" w:rsidR="00F43BC3" w:rsidRPr="00D353B4" w:rsidRDefault="00F43BC3" w:rsidP="00667F6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w:t>
            </w:r>
            <w:r w:rsidR="00FE6274" w:rsidRPr="00D353B4">
              <w:rPr>
                <w:rFonts w:ascii="Times New Roman" w:hAnsi="Times New Roman"/>
                <w:sz w:val="24"/>
                <w:szCs w:val="24"/>
              </w:rPr>
              <w:t>20</w:t>
            </w:r>
            <w:r w:rsidRPr="00D353B4">
              <w:rPr>
                <w:rFonts w:ascii="Times New Roman" w:hAnsi="Times New Roman"/>
                <w:sz w:val="24"/>
                <w:szCs w:val="24"/>
              </w:rPr>
              <w:t xml:space="preserve"> godz./0,</w:t>
            </w:r>
            <w:r w:rsidR="00FE6274" w:rsidRPr="00D353B4">
              <w:rPr>
                <w:rFonts w:ascii="Times New Roman" w:hAnsi="Times New Roman"/>
                <w:sz w:val="24"/>
                <w:szCs w:val="24"/>
              </w:rPr>
              <w:t>8</w:t>
            </w:r>
            <w:r w:rsidRPr="00D353B4">
              <w:rPr>
                <w:rFonts w:ascii="Times New Roman" w:hAnsi="Times New Roman"/>
                <w:sz w:val="24"/>
                <w:szCs w:val="24"/>
              </w:rPr>
              <w:t xml:space="preserve"> ECTS),</w:t>
            </w:r>
          </w:p>
          <w:p w14:paraId="3508B493" w14:textId="5C660DFF" w:rsidR="00F43BC3" w:rsidRPr="00D353B4" w:rsidRDefault="00F43BC3" w:rsidP="00667F6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wykonanie projektu (1</w:t>
            </w:r>
            <w:r w:rsidR="00FE6274" w:rsidRPr="00D353B4">
              <w:rPr>
                <w:rFonts w:ascii="Times New Roman" w:hAnsi="Times New Roman"/>
                <w:sz w:val="24"/>
                <w:szCs w:val="24"/>
              </w:rPr>
              <w:t>3</w:t>
            </w:r>
            <w:r w:rsidRPr="00D353B4">
              <w:rPr>
                <w:rFonts w:ascii="Times New Roman" w:hAnsi="Times New Roman"/>
                <w:sz w:val="24"/>
                <w:szCs w:val="24"/>
              </w:rPr>
              <w:t xml:space="preserve"> godz./0,</w:t>
            </w:r>
            <w:r w:rsidR="00FE6274" w:rsidRPr="00D353B4">
              <w:rPr>
                <w:rFonts w:ascii="Times New Roman" w:hAnsi="Times New Roman"/>
                <w:sz w:val="24"/>
                <w:szCs w:val="24"/>
              </w:rPr>
              <w:t>5</w:t>
            </w:r>
            <w:r w:rsidRPr="00D353B4">
              <w:rPr>
                <w:rFonts w:ascii="Times New Roman" w:hAnsi="Times New Roman"/>
                <w:sz w:val="24"/>
                <w:szCs w:val="24"/>
              </w:rPr>
              <w:t xml:space="preserve"> ECTS),</w:t>
            </w:r>
          </w:p>
          <w:p w14:paraId="2A04306A" w14:textId="2BF54EC1" w:rsidR="00F43BC3" w:rsidRPr="00D353B4" w:rsidRDefault="00F43BC3" w:rsidP="00667F61">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studiowanie literatury (25 godz./1</w:t>
            </w:r>
            <w:r w:rsidR="00FE6274" w:rsidRPr="00D353B4">
              <w:rPr>
                <w:rFonts w:ascii="Times New Roman" w:hAnsi="Times New Roman"/>
                <w:sz w:val="24"/>
                <w:szCs w:val="24"/>
              </w:rPr>
              <w:t>,</w:t>
            </w:r>
            <w:r w:rsidRPr="00D353B4">
              <w:rPr>
                <w:rFonts w:ascii="Times New Roman" w:hAnsi="Times New Roman"/>
                <w:sz w:val="24"/>
                <w:szCs w:val="24"/>
              </w:rPr>
              <w:t>0 ECTS),</w:t>
            </w:r>
          </w:p>
          <w:p w14:paraId="5C29FD24" w14:textId="14F37CD7" w:rsidR="00F43BC3" w:rsidRPr="00D353B4" w:rsidRDefault="00F43BC3" w:rsidP="00F43BC3">
            <w:pPr>
              <w:jc w:val="both"/>
            </w:pPr>
            <w:r w:rsidRPr="00D353B4">
              <w:t xml:space="preserve">Łącznie </w:t>
            </w:r>
            <w:r w:rsidR="00FE6274" w:rsidRPr="00D353B4">
              <w:t xml:space="preserve">niekontaktowe </w:t>
            </w:r>
            <w:r w:rsidRPr="00D353B4">
              <w:t>5</w:t>
            </w:r>
            <w:r w:rsidR="00FE6274" w:rsidRPr="00D353B4">
              <w:t>8</w:t>
            </w:r>
            <w:r w:rsidRPr="00D353B4">
              <w:t xml:space="preserve"> godz./2,</w:t>
            </w:r>
            <w:r w:rsidR="00FE6274" w:rsidRPr="00D353B4">
              <w:t>3</w:t>
            </w:r>
            <w:r w:rsidRPr="00D353B4">
              <w:t xml:space="preserve"> ECTS</w:t>
            </w:r>
          </w:p>
        </w:tc>
      </w:tr>
      <w:tr w:rsidR="00F43BC3" w:rsidRPr="00D353B4" w14:paraId="03371963" w14:textId="77777777" w:rsidTr="006D32E7">
        <w:trPr>
          <w:trHeight w:val="20"/>
        </w:trPr>
        <w:tc>
          <w:tcPr>
            <w:tcW w:w="2123" w:type="pct"/>
            <w:shd w:val="clear" w:color="auto" w:fill="auto"/>
          </w:tcPr>
          <w:p w14:paraId="46FBA613" w14:textId="77777777" w:rsidR="00F43BC3" w:rsidRPr="00D353B4" w:rsidRDefault="00F43BC3" w:rsidP="00F43BC3">
            <w:r w:rsidRPr="00D353B4">
              <w:t>Nakład pracy związany z zajęciami wymagającymi bezpośredniego udziału nauczyciela akademickiego</w:t>
            </w:r>
          </w:p>
        </w:tc>
        <w:tc>
          <w:tcPr>
            <w:tcW w:w="2877" w:type="pct"/>
            <w:shd w:val="clear" w:color="auto" w:fill="auto"/>
          </w:tcPr>
          <w:p w14:paraId="6395ED84" w14:textId="77777777" w:rsidR="00F43BC3" w:rsidRPr="00D353B4" w:rsidRDefault="00F43BC3" w:rsidP="00F43BC3">
            <w:pPr>
              <w:jc w:val="both"/>
            </w:pPr>
            <w:r w:rsidRPr="00D353B4">
              <w:t>Udział:</w:t>
            </w:r>
          </w:p>
          <w:p w14:paraId="09C5C79C" w14:textId="77777777" w:rsidR="00F43BC3" w:rsidRPr="00D353B4" w:rsidRDefault="00F43BC3" w:rsidP="00F43BC3">
            <w:pPr>
              <w:jc w:val="both"/>
            </w:pPr>
            <w:r w:rsidRPr="00D353B4">
              <w:t>w wykładach – 7 godz.</w:t>
            </w:r>
          </w:p>
          <w:p w14:paraId="0387594F" w14:textId="77777777" w:rsidR="00F43BC3" w:rsidRPr="00D353B4" w:rsidRDefault="00F43BC3" w:rsidP="00F43BC3">
            <w:pPr>
              <w:jc w:val="both"/>
            </w:pPr>
            <w:r w:rsidRPr="00D353B4">
              <w:t xml:space="preserve">w ćwiczeniach laboratoryjnych – 7 godz. </w:t>
            </w:r>
          </w:p>
          <w:p w14:paraId="7A79D090" w14:textId="7C56569D" w:rsidR="00F43BC3" w:rsidRPr="00D353B4" w:rsidRDefault="00F43BC3" w:rsidP="00F43BC3">
            <w:pPr>
              <w:jc w:val="both"/>
            </w:pPr>
            <w:r w:rsidRPr="00D353B4">
              <w:t xml:space="preserve">w ćwiczeniach terenowych – </w:t>
            </w:r>
            <w:r w:rsidR="00FE6274" w:rsidRPr="00D353B4">
              <w:t>3</w:t>
            </w:r>
            <w:r w:rsidRPr="00D353B4">
              <w:t xml:space="preserve"> godz.</w:t>
            </w:r>
          </w:p>
          <w:p w14:paraId="4FD6EC61" w14:textId="694468C9" w:rsidR="00F43BC3" w:rsidRPr="00D353B4" w:rsidRDefault="00F43BC3" w:rsidP="006D32E7">
            <w:r w:rsidRPr="00D353B4">
              <w:t>Łącznie kontaktowe</w:t>
            </w:r>
            <w:r w:rsidR="00FE6274" w:rsidRPr="00D353B4">
              <w:t xml:space="preserve"> </w:t>
            </w:r>
            <w:r w:rsidRPr="00D353B4">
              <w:t xml:space="preserve">– </w:t>
            </w:r>
            <w:r w:rsidR="00FE6274" w:rsidRPr="00D353B4">
              <w:t>17</w:t>
            </w:r>
            <w:r w:rsidRPr="00D353B4">
              <w:t xml:space="preserve"> godz./0,</w:t>
            </w:r>
            <w:r w:rsidR="00FE6274" w:rsidRPr="00D353B4">
              <w:t>7</w:t>
            </w:r>
            <w:r w:rsidRPr="00D353B4">
              <w:t xml:space="preserve"> ECTS</w:t>
            </w:r>
          </w:p>
        </w:tc>
      </w:tr>
    </w:tbl>
    <w:p w14:paraId="49FF27FE" w14:textId="77777777" w:rsidR="00533071" w:rsidRPr="00D353B4" w:rsidRDefault="00533071" w:rsidP="00E024B5">
      <w:pPr>
        <w:rPr>
          <w:b/>
          <w:sz w:val="28"/>
          <w:szCs w:val="28"/>
        </w:rPr>
      </w:pPr>
    </w:p>
    <w:p w14:paraId="2C340416" w14:textId="6EC69594" w:rsidR="00E024B5" w:rsidRPr="00D353B4" w:rsidRDefault="00790105" w:rsidP="00E024B5">
      <w:pPr>
        <w:rPr>
          <w:b/>
          <w:sz w:val="28"/>
          <w:szCs w:val="28"/>
        </w:rPr>
      </w:pPr>
      <w:r w:rsidRPr="00D353B4">
        <w:rPr>
          <w:b/>
          <w:sz w:val="28"/>
          <w:szCs w:val="28"/>
        </w:rPr>
        <w:t>Karta opisu zajęć z modułu Ćwiczenia wydolnościowe</w:t>
      </w:r>
      <w:r w:rsidR="001A186F" w:rsidRPr="00D353B4">
        <w:rPr>
          <w:b/>
          <w:sz w:val="28"/>
          <w:szCs w:val="28"/>
        </w:rPr>
        <w:t xml:space="preserve"> </w:t>
      </w:r>
      <w:r w:rsidR="001A186F" w:rsidRPr="00D353B4">
        <w:rPr>
          <w:b/>
          <w:bCs/>
          <w:sz w:val="28"/>
          <w:szCs w:val="28"/>
        </w:rPr>
        <w:t>BLOK 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499602E4" w14:textId="77777777" w:rsidTr="006D32E7">
        <w:trPr>
          <w:trHeight w:val="20"/>
        </w:trPr>
        <w:tc>
          <w:tcPr>
            <w:tcW w:w="2123" w:type="pct"/>
            <w:shd w:val="clear" w:color="auto" w:fill="auto"/>
          </w:tcPr>
          <w:p w14:paraId="2705BA51" w14:textId="5D29EA35" w:rsidR="00585CC3" w:rsidRPr="00D353B4" w:rsidRDefault="00585CC3" w:rsidP="00585CC3">
            <w:r w:rsidRPr="00D353B4">
              <w:t xml:space="preserve">Nazwa kierunku studiów </w:t>
            </w:r>
          </w:p>
        </w:tc>
        <w:tc>
          <w:tcPr>
            <w:tcW w:w="2877" w:type="pct"/>
            <w:shd w:val="clear" w:color="auto" w:fill="auto"/>
          </w:tcPr>
          <w:p w14:paraId="21C97B90" w14:textId="77777777" w:rsidR="00585CC3" w:rsidRPr="00D353B4" w:rsidRDefault="00585CC3" w:rsidP="00585CC3">
            <w:r w:rsidRPr="00D353B4">
              <w:t>Turystyka i Rekreacja</w:t>
            </w:r>
          </w:p>
        </w:tc>
      </w:tr>
      <w:tr w:rsidR="00D353B4" w:rsidRPr="00D353B4" w14:paraId="240A065C" w14:textId="77777777" w:rsidTr="006D32E7">
        <w:trPr>
          <w:trHeight w:val="20"/>
        </w:trPr>
        <w:tc>
          <w:tcPr>
            <w:tcW w:w="2123" w:type="pct"/>
            <w:shd w:val="clear" w:color="auto" w:fill="auto"/>
          </w:tcPr>
          <w:p w14:paraId="1AF9B02C" w14:textId="77777777" w:rsidR="00585CC3" w:rsidRPr="00D353B4" w:rsidRDefault="00585CC3" w:rsidP="00585CC3">
            <w:r w:rsidRPr="00D353B4">
              <w:t>Nazwa modułu, także nazwa w języku angielskim</w:t>
            </w:r>
          </w:p>
        </w:tc>
        <w:tc>
          <w:tcPr>
            <w:tcW w:w="2877" w:type="pct"/>
            <w:shd w:val="clear" w:color="auto" w:fill="auto"/>
          </w:tcPr>
          <w:p w14:paraId="77E840C7" w14:textId="77777777" w:rsidR="00585CC3" w:rsidRPr="00D353B4" w:rsidRDefault="00585CC3" w:rsidP="00585CC3">
            <w:pPr>
              <w:rPr>
                <w:rFonts w:eastAsia="Arial"/>
                <w:lang w:val="en-US"/>
              </w:rPr>
            </w:pPr>
            <w:r w:rsidRPr="00D353B4">
              <w:rPr>
                <w:rFonts w:eastAsia="Arial"/>
                <w:lang w:val="en-US" w:eastAsia="en-US"/>
              </w:rPr>
              <w:t xml:space="preserve">Ćwiczenia wydolnościowe / Efficiency </w:t>
            </w:r>
            <w:r w:rsidRPr="00D353B4">
              <w:rPr>
                <w:lang w:val="en-US" w:eastAsia="en-US"/>
              </w:rPr>
              <w:t>exercise</w:t>
            </w:r>
          </w:p>
        </w:tc>
      </w:tr>
      <w:tr w:rsidR="00D353B4" w:rsidRPr="00D353B4" w14:paraId="62E287CE" w14:textId="77777777" w:rsidTr="006D32E7">
        <w:trPr>
          <w:trHeight w:val="20"/>
        </w:trPr>
        <w:tc>
          <w:tcPr>
            <w:tcW w:w="2123" w:type="pct"/>
            <w:shd w:val="clear" w:color="auto" w:fill="auto"/>
          </w:tcPr>
          <w:p w14:paraId="1099B32D" w14:textId="2C0AD39D" w:rsidR="00585CC3" w:rsidRPr="00D353B4" w:rsidRDefault="00585CC3" w:rsidP="00585CC3">
            <w:r w:rsidRPr="00D353B4">
              <w:t xml:space="preserve">Język wykładowy </w:t>
            </w:r>
          </w:p>
        </w:tc>
        <w:tc>
          <w:tcPr>
            <w:tcW w:w="2877" w:type="pct"/>
            <w:shd w:val="clear" w:color="auto" w:fill="auto"/>
          </w:tcPr>
          <w:p w14:paraId="737B791F" w14:textId="77777777" w:rsidR="00585CC3" w:rsidRPr="00D353B4" w:rsidRDefault="00585CC3" w:rsidP="00585CC3">
            <w:r w:rsidRPr="00D353B4">
              <w:t>polski</w:t>
            </w:r>
          </w:p>
        </w:tc>
      </w:tr>
      <w:tr w:rsidR="00D353B4" w:rsidRPr="00D353B4" w14:paraId="58AF0937" w14:textId="77777777" w:rsidTr="006D32E7">
        <w:trPr>
          <w:trHeight w:val="20"/>
        </w:trPr>
        <w:tc>
          <w:tcPr>
            <w:tcW w:w="2123" w:type="pct"/>
            <w:shd w:val="clear" w:color="auto" w:fill="auto"/>
          </w:tcPr>
          <w:p w14:paraId="2780D942" w14:textId="77777777" w:rsidR="00585CC3" w:rsidRPr="00D353B4" w:rsidRDefault="00585CC3" w:rsidP="00585CC3">
            <w:pPr>
              <w:autoSpaceDE w:val="0"/>
              <w:autoSpaceDN w:val="0"/>
              <w:adjustRightInd w:val="0"/>
            </w:pPr>
            <w:r w:rsidRPr="00D353B4">
              <w:t xml:space="preserve">Rodzaj modułu </w:t>
            </w:r>
          </w:p>
        </w:tc>
        <w:tc>
          <w:tcPr>
            <w:tcW w:w="2877" w:type="pct"/>
            <w:shd w:val="clear" w:color="auto" w:fill="auto"/>
          </w:tcPr>
          <w:p w14:paraId="151B7047" w14:textId="3664F824" w:rsidR="00585CC3" w:rsidRPr="00D353B4" w:rsidRDefault="00585CC3" w:rsidP="00585CC3">
            <w:r w:rsidRPr="00D353B4">
              <w:t>fakultatywny</w:t>
            </w:r>
          </w:p>
        </w:tc>
      </w:tr>
      <w:tr w:rsidR="00D353B4" w:rsidRPr="00D353B4" w14:paraId="5EE56D38" w14:textId="77777777" w:rsidTr="006D32E7">
        <w:trPr>
          <w:trHeight w:val="20"/>
        </w:trPr>
        <w:tc>
          <w:tcPr>
            <w:tcW w:w="2123" w:type="pct"/>
            <w:shd w:val="clear" w:color="auto" w:fill="auto"/>
          </w:tcPr>
          <w:p w14:paraId="4E017060" w14:textId="77777777" w:rsidR="00585CC3" w:rsidRPr="00D353B4" w:rsidRDefault="00585CC3" w:rsidP="00585CC3">
            <w:r w:rsidRPr="00D353B4">
              <w:t>Poziom studiów</w:t>
            </w:r>
          </w:p>
        </w:tc>
        <w:tc>
          <w:tcPr>
            <w:tcW w:w="2877" w:type="pct"/>
            <w:shd w:val="clear" w:color="auto" w:fill="auto"/>
          </w:tcPr>
          <w:p w14:paraId="2840F435" w14:textId="5CAE0573" w:rsidR="00585CC3" w:rsidRPr="00D353B4" w:rsidRDefault="00585CC3" w:rsidP="00585CC3">
            <w:r w:rsidRPr="00D353B4">
              <w:t>pierwszego stopnia</w:t>
            </w:r>
          </w:p>
        </w:tc>
      </w:tr>
      <w:tr w:rsidR="00D353B4" w:rsidRPr="00D353B4" w14:paraId="72A1A110" w14:textId="77777777" w:rsidTr="006D32E7">
        <w:trPr>
          <w:trHeight w:val="20"/>
        </w:trPr>
        <w:tc>
          <w:tcPr>
            <w:tcW w:w="2123" w:type="pct"/>
            <w:shd w:val="clear" w:color="auto" w:fill="auto"/>
          </w:tcPr>
          <w:p w14:paraId="51052773" w14:textId="1D539866" w:rsidR="00585CC3" w:rsidRPr="00D353B4" w:rsidRDefault="00585CC3" w:rsidP="00585CC3">
            <w:r w:rsidRPr="00D353B4">
              <w:t>Forma studiów</w:t>
            </w:r>
          </w:p>
        </w:tc>
        <w:tc>
          <w:tcPr>
            <w:tcW w:w="2877" w:type="pct"/>
            <w:shd w:val="clear" w:color="auto" w:fill="auto"/>
          </w:tcPr>
          <w:p w14:paraId="4DC75200" w14:textId="1B14063D" w:rsidR="00585CC3" w:rsidRPr="00D353B4" w:rsidRDefault="00F43BC3" w:rsidP="00585CC3">
            <w:r w:rsidRPr="00D353B4">
              <w:t>nie</w:t>
            </w:r>
            <w:r w:rsidR="00585CC3" w:rsidRPr="00D353B4">
              <w:t>stacjonarne</w:t>
            </w:r>
          </w:p>
        </w:tc>
      </w:tr>
      <w:tr w:rsidR="00D353B4" w:rsidRPr="00D353B4" w14:paraId="7F85AF2A" w14:textId="77777777" w:rsidTr="006D32E7">
        <w:trPr>
          <w:trHeight w:val="20"/>
        </w:trPr>
        <w:tc>
          <w:tcPr>
            <w:tcW w:w="2123" w:type="pct"/>
            <w:shd w:val="clear" w:color="auto" w:fill="auto"/>
          </w:tcPr>
          <w:p w14:paraId="3DACE590" w14:textId="77777777" w:rsidR="00585CC3" w:rsidRPr="00D353B4" w:rsidRDefault="00585CC3" w:rsidP="00585CC3">
            <w:r w:rsidRPr="00D353B4">
              <w:t>Rok studiów dla kierunku</w:t>
            </w:r>
          </w:p>
        </w:tc>
        <w:tc>
          <w:tcPr>
            <w:tcW w:w="2877" w:type="pct"/>
            <w:shd w:val="clear" w:color="auto" w:fill="auto"/>
          </w:tcPr>
          <w:p w14:paraId="2CEF9DCE" w14:textId="77777777" w:rsidR="00585CC3" w:rsidRPr="00D353B4" w:rsidRDefault="00585CC3" w:rsidP="00585CC3">
            <w:r w:rsidRPr="00D353B4">
              <w:t>3</w:t>
            </w:r>
          </w:p>
        </w:tc>
      </w:tr>
      <w:tr w:rsidR="00D353B4" w:rsidRPr="00D353B4" w14:paraId="6211A9C4" w14:textId="77777777" w:rsidTr="006D32E7">
        <w:trPr>
          <w:trHeight w:val="20"/>
        </w:trPr>
        <w:tc>
          <w:tcPr>
            <w:tcW w:w="2123" w:type="pct"/>
            <w:shd w:val="clear" w:color="auto" w:fill="auto"/>
          </w:tcPr>
          <w:p w14:paraId="469DDB77" w14:textId="77777777" w:rsidR="00585CC3" w:rsidRPr="00D353B4" w:rsidRDefault="00585CC3" w:rsidP="00585CC3">
            <w:r w:rsidRPr="00D353B4">
              <w:t>Semestr dla kierunku</w:t>
            </w:r>
          </w:p>
        </w:tc>
        <w:tc>
          <w:tcPr>
            <w:tcW w:w="2877" w:type="pct"/>
            <w:shd w:val="clear" w:color="auto" w:fill="auto"/>
          </w:tcPr>
          <w:p w14:paraId="30F92BCA" w14:textId="77777777" w:rsidR="00585CC3" w:rsidRPr="00D353B4" w:rsidRDefault="00585CC3" w:rsidP="00585CC3">
            <w:r w:rsidRPr="00D353B4">
              <w:t>6</w:t>
            </w:r>
          </w:p>
        </w:tc>
      </w:tr>
      <w:tr w:rsidR="00D353B4" w:rsidRPr="00D353B4" w14:paraId="0DBBF35D" w14:textId="77777777" w:rsidTr="006D32E7">
        <w:trPr>
          <w:trHeight w:val="20"/>
        </w:trPr>
        <w:tc>
          <w:tcPr>
            <w:tcW w:w="2123" w:type="pct"/>
            <w:shd w:val="clear" w:color="auto" w:fill="auto"/>
          </w:tcPr>
          <w:p w14:paraId="5AAAA5AF" w14:textId="77777777" w:rsidR="00585CC3" w:rsidRPr="00D353B4" w:rsidRDefault="00585CC3" w:rsidP="00585CC3">
            <w:pPr>
              <w:autoSpaceDE w:val="0"/>
              <w:autoSpaceDN w:val="0"/>
              <w:adjustRightInd w:val="0"/>
            </w:pPr>
            <w:r w:rsidRPr="00D353B4">
              <w:t>Liczba punktów ECTS z podziałem na kontaktowe/niekontaktowe</w:t>
            </w:r>
          </w:p>
        </w:tc>
        <w:tc>
          <w:tcPr>
            <w:tcW w:w="2877" w:type="pct"/>
            <w:shd w:val="clear" w:color="auto" w:fill="auto"/>
          </w:tcPr>
          <w:p w14:paraId="5FA3107A" w14:textId="766F5814" w:rsidR="00585CC3" w:rsidRPr="00D353B4" w:rsidRDefault="00585CC3" w:rsidP="00585CC3">
            <w:r w:rsidRPr="00D353B4">
              <w:t xml:space="preserve">3 </w:t>
            </w:r>
            <w:r w:rsidR="00FE6274" w:rsidRPr="00D353B4">
              <w:t>(</w:t>
            </w:r>
            <w:r w:rsidR="00F43BC3" w:rsidRPr="00D353B4">
              <w:t>0,</w:t>
            </w:r>
            <w:r w:rsidR="00FE6274" w:rsidRPr="00D353B4">
              <w:t>7</w:t>
            </w:r>
            <w:r w:rsidRPr="00D353B4">
              <w:t>/</w:t>
            </w:r>
            <w:r w:rsidR="00F43BC3" w:rsidRPr="00D353B4">
              <w:t>2,</w:t>
            </w:r>
            <w:r w:rsidR="00FE6274" w:rsidRPr="00D353B4">
              <w:t>3</w:t>
            </w:r>
            <w:r w:rsidRPr="00D353B4">
              <w:t>)</w:t>
            </w:r>
          </w:p>
        </w:tc>
      </w:tr>
      <w:tr w:rsidR="00D353B4" w:rsidRPr="00D353B4" w14:paraId="289901B9" w14:textId="77777777" w:rsidTr="006D32E7">
        <w:trPr>
          <w:trHeight w:val="20"/>
        </w:trPr>
        <w:tc>
          <w:tcPr>
            <w:tcW w:w="2123" w:type="pct"/>
            <w:shd w:val="clear" w:color="auto" w:fill="auto"/>
          </w:tcPr>
          <w:p w14:paraId="7E73DE7E" w14:textId="77777777" w:rsidR="00585CC3" w:rsidRPr="00D353B4" w:rsidRDefault="00585CC3" w:rsidP="00585CC3">
            <w:pPr>
              <w:autoSpaceDE w:val="0"/>
              <w:autoSpaceDN w:val="0"/>
              <w:adjustRightInd w:val="0"/>
            </w:pPr>
            <w:r w:rsidRPr="00D353B4">
              <w:t>Tytuł naukowy/stopień naukowy, imię i nazwisko osoby odpowiedzialnej za moduł</w:t>
            </w:r>
          </w:p>
        </w:tc>
        <w:tc>
          <w:tcPr>
            <w:tcW w:w="2877" w:type="pct"/>
            <w:shd w:val="clear" w:color="auto" w:fill="auto"/>
          </w:tcPr>
          <w:p w14:paraId="3E2B9251" w14:textId="77777777" w:rsidR="00585CC3" w:rsidRPr="00D353B4" w:rsidRDefault="00585CC3" w:rsidP="00585CC3">
            <w:r w:rsidRPr="00D353B4">
              <w:t>Dr hab. Rafał Rowiński prof. UP</w:t>
            </w:r>
          </w:p>
        </w:tc>
      </w:tr>
      <w:tr w:rsidR="00D353B4" w:rsidRPr="00D353B4" w14:paraId="573157E8" w14:textId="77777777" w:rsidTr="006D32E7">
        <w:trPr>
          <w:trHeight w:val="20"/>
        </w:trPr>
        <w:tc>
          <w:tcPr>
            <w:tcW w:w="2123" w:type="pct"/>
            <w:shd w:val="clear" w:color="auto" w:fill="auto"/>
          </w:tcPr>
          <w:p w14:paraId="0FB9D95C" w14:textId="07DA3344" w:rsidR="00585CC3" w:rsidRPr="00D353B4" w:rsidRDefault="00585CC3" w:rsidP="00585CC3">
            <w:r w:rsidRPr="00D353B4">
              <w:t>Jednostka oferująca moduł</w:t>
            </w:r>
          </w:p>
        </w:tc>
        <w:tc>
          <w:tcPr>
            <w:tcW w:w="2877" w:type="pct"/>
            <w:shd w:val="clear" w:color="auto" w:fill="auto"/>
          </w:tcPr>
          <w:p w14:paraId="67D450EC" w14:textId="77777777" w:rsidR="00585CC3" w:rsidRPr="00D353B4" w:rsidRDefault="00585CC3" w:rsidP="00585CC3">
            <w:r w:rsidRPr="00D353B4">
              <w:t>Katedra Turystyki i Rekreacji</w:t>
            </w:r>
          </w:p>
        </w:tc>
      </w:tr>
      <w:tr w:rsidR="00D353B4" w:rsidRPr="00D353B4" w14:paraId="4C334926" w14:textId="77777777" w:rsidTr="006D32E7">
        <w:trPr>
          <w:trHeight w:val="20"/>
        </w:trPr>
        <w:tc>
          <w:tcPr>
            <w:tcW w:w="2123" w:type="pct"/>
            <w:shd w:val="clear" w:color="auto" w:fill="auto"/>
          </w:tcPr>
          <w:p w14:paraId="1B0647E2" w14:textId="77777777" w:rsidR="00585CC3" w:rsidRPr="00D353B4" w:rsidRDefault="00585CC3" w:rsidP="00585CC3">
            <w:r w:rsidRPr="00D353B4">
              <w:t>Cel modułu</w:t>
            </w:r>
          </w:p>
          <w:p w14:paraId="5B007274" w14:textId="77777777" w:rsidR="00585CC3" w:rsidRPr="00D353B4" w:rsidRDefault="00585CC3" w:rsidP="00585CC3"/>
        </w:tc>
        <w:tc>
          <w:tcPr>
            <w:tcW w:w="2877" w:type="pct"/>
            <w:shd w:val="clear" w:color="auto" w:fill="auto"/>
          </w:tcPr>
          <w:p w14:paraId="3B33C5AD" w14:textId="77777777" w:rsidR="00585CC3" w:rsidRPr="00D353B4" w:rsidRDefault="00585CC3" w:rsidP="00585CC3">
            <w:pPr>
              <w:autoSpaceDE w:val="0"/>
              <w:autoSpaceDN w:val="0"/>
              <w:adjustRightInd w:val="0"/>
              <w:jc w:val="both"/>
            </w:pPr>
            <w:r w:rsidRPr="00D353B4">
              <w:rPr>
                <w:lang w:eastAsia="en-US"/>
              </w:rPr>
              <w:t>Celem realizowanego modułu jest przybliżenie roli i charakterystyki ćwiczeń wydolnościowych w koncepcji zaleceń dotyczących wymagań stawianych aktywności fizycznej współczesnego człowieka.</w:t>
            </w:r>
          </w:p>
        </w:tc>
      </w:tr>
      <w:tr w:rsidR="00D353B4" w:rsidRPr="00D353B4" w14:paraId="75EAAAB3" w14:textId="77777777" w:rsidTr="006D32E7">
        <w:trPr>
          <w:trHeight w:val="20"/>
        </w:trPr>
        <w:tc>
          <w:tcPr>
            <w:tcW w:w="2123" w:type="pct"/>
            <w:vMerge w:val="restart"/>
            <w:shd w:val="clear" w:color="auto" w:fill="auto"/>
          </w:tcPr>
          <w:p w14:paraId="668A25B2" w14:textId="77777777" w:rsidR="00585CC3" w:rsidRPr="00D353B4" w:rsidRDefault="00585CC3" w:rsidP="00585CC3">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5CD51745" w14:textId="77777777" w:rsidR="00585CC3" w:rsidRPr="00D353B4" w:rsidRDefault="00585CC3" w:rsidP="00585CC3">
            <w:r w:rsidRPr="00D353B4">
              <w:t xml:space="preserve">Wiedza: </w:t>
            </w:r>
          </w:p>
        </w:tc>
      </w:tr>
      <w:tr w:rsidR="00D353B4" w:rsidRPr="00D353B4" w14:paraId="5CCEDA56" w14:textId="77777777" w:rsidTr="006D32E7">
        <w:trPr>
          <w:trHeight w:val="20"/>
        </w:trPr>
        <w:tc>
          <w:tcPr>
            <w:tcW w:w="2123" w:type="pct"/>
            <w:vMerge/>
            <w:shd w:val="clear" w:color="auto" w:fill="auto"/>
          </w:tcPr>
          <w:p w14:paraId="46A37FCD" w14:textId="77777777" w:rsidR="00585CC3" w:rsidRPr="00D353B4" w:rsidRDefault="00585CC3" w:rsidP="00585CC3">
            <w:pPr>
              <w:rPr>
                <w:highlight w:val="yellow"/>
              </w:rPr>
            </w:pPr>
          </w:p>
        </w:tc>
        <w:tc>
          <w:tcPr>
            <w:tcW w:w="2877" w:type="pct"/>
            <w:shd w:val="clear" w:color="auto" w:fill="auto"/>
          </w:tcPr>
          <w:p w14:paraId="096AAF2C" w14:textId="77777777" w:rsidR="00585CC3" w:rsidRPr="00D353B4" w:rsidRDefault="00585CC3" w:rsidP="00585CC3">
            <w:r w:rsidRPr="00D353B4">
              <w:t xml:space="preserve">1. zna i rozumie </w:t>
            </w:r>
            <w:r w:rsidRPr="00D353B4">
              <w:rPr>
                <w:shd w:val="clear" w:color="auto" w:fill="FFFFFF"/>
              </w:rPr>
              <w:t xml:space="preserve">w zaawansowanym stopniu fakty, teorie i metody </w:t>
            </w:r>
            <w:r w:rsidRPr="00D353B4">
              <w:t>w zakresie ćwiczeń wydolnościowych</w:t>
            </w:r>
          </w:p>
        </w:tc>
      </w:tr>
      <w:tr w:rsidR="00D353B4" w:rsidRPr="00D353B4" w14:paraId="71E088C0" w14:textId="77777777" w:rsidTr="006D32E7">
        <w:trPr>
          <w:trHeight w:val="20"/>
        </w:trPr>
        <w:tc>
          <w:tcPr>
            <w:tcW w:w="2123" w:type="pct"/>
            <w:vMerge/>
            <w:shd w:val="clear" w:color="auto" w:fill="auto"/>
          </w:tcPr>
          <w:p w14:paraId="069B0DA8" w14:textId="77777777" w:rsidR="00585CC3" w:rsidRPr="00D353B4" w:rsidRDefault="00585CC3" w:rsidP="00585CC3">
            <w:pPr>
              <w:rPr>
                <w:highlight w:val="yellow"/>
              </w:rPr>
            </w:pPr>
          </w:p>
        </w:tc>
        <w:tc>
          <w:tcPr>
            <w:tcW w:w="2877" w:type="pct"/>
            <w:shd w:val="clear" w:color="auto" w:fill="auto"/>
          </w:tcPr>
          <w:p w14:paraId="0567958A" w14:textId="77777777" w:rsidR="00585CC3" w:rsidRPr="00D353B4" w:rsidRDefault="00585CC3" w:rsidP="00585CC3">
            <w:r w:rsidRPr="00D353B4">
              <w:t xml:space="preserve">2. zna i rozumie </w:t>
            </w:r>
            <w:r w:rsidRPr="00D353B4">
              <w:rPr>
                <w:shd w:val="clear" w:color="auto" w:fill="FFFFFF"/>
              </w:rPr>
              <w:t xml:space="preserve">w zaawansowanym stopniu </w:t>
            </w:r>
            <w:r w:rsidRPr="00D353B4">
              <w:t>zasady promocji zdrowia i zdrowego stylu życia oraz różnorodne i złożone mechanizmy ćwiczeń wydolnościowych</w:t>
            </w:r>
          </w:p>
        </w:tc>
      </w:tr>
      <w:tr w:rsidR="00D353B4" w:rsidRPr="00D353B4" w14:paraId="7A9F5945" w14:textId="77777777" w:rsidTr="006D32E7">
        <w:trPr>
          <w:trHeight w:val="20"/>
        </w:trPr>
        <w:tc>
          <w:tcPr>
            <w:tcW w:w="2123" w:type="pct"/>
            <w:vMerge/>
            <w:shd w:val="clear" w:color="auto" w:fill="auto"/>
          </w:tcPr>
          <w:p w14:paraId="4DEB21BD" w14:textId="77777777" w:rsidR="00585CC3" w:rsidRPr="00D353B4" w:rsidRDefault="00585CC3" w:rsidP="00585CC3">
            <w:pPr>
              <w:rPr>
                <w:highlight w:val="yellow"/>
              </w:rPr>
            </w:pPr>
          </w:p>
        </w:tc>
        <w:tc>
          <w:tcPr>
            <w:tcW w:w="2877" w:type="pct"/>
            <w:shd w:val="clear" w:color="auto" w:fill="auto"/>
          </w:tcPr>
          <w:p w14:paraId="507A3064" w14:textId="77777777" w:rsidR="00585CC3" w:rsidRPr="00D353B4" w:rsidRDefault="00585CC3" w:rsidP="00585CC3">
            <w:r w:rsidRPr="00D353B4">
              <w:t>Umiejętności:</w:t>
            </w:r>
          </w:p>
        </w:tc>
      </w:tr>
      <w:tr w:rsidR="00D353B4" w:rsidRPr="00D353B4" w14:paraId="4C92F604" w14:textId="77777777" w:rsidTr="006D32E7">
        <w:trPr>
          <w:trHeight w:val="20"/>
        </w:trPr>
        <w:tc>
          <w:tcPr>
            <w:tcW w:w="2123" w:type="pct"/>
            <w:vMerge/>
            <w:shd w:val="clear" w:color="auto" w:fill="auto"/>
          </w:tcPr>
          <w:p w14:paraId="4E30B050" w14:textId="77777777" w:rsidR="00585CC3" w:rsidRPr="00D353B4" w:rsidRDefault="00585CC3" w:rsidP="00585CC3">
            <w:pPr>
              <w:rPr>
                <w:highlight w:val="yellow"/>
              </w:rPr>
            </w:pPr>
          </w:p>
        </w:tc>
        <w:tc>
          <w:tcPr>
            <w:tcW w:w="2877" w:type="pct"/>
            <w:shd w:val="clear" w:color="auto" w:fill="auto"/>
          </w:tcPr>
          <w:p w14:paraId="3CE8DDD5" w14:textId="77777777" w:rsidR="00585CC3" w:rsidRPr="00D353B4" w:rsidRDefault="00585CC3" w:rsidP="00585CC3">
            <w:r w:rsidRPr="00D353B4">
              <w:t xml:space="preserve">1. potrafi </w:t>
            </w:r>
            <w:r w:rsidRPr="00D353B4">
              <w:rPr>
                <w:shd w:val="clear" w:color="auto" w:fill="FFFFFF"/>
              </w:rPr>
              <w:t>samodzielnie planować rekreację ruchową w zakresie ćwiczeń wydolnościowych</w:t>
            </w:r>
          </w:p>
        </w:tc>
      </w:tr>
      <w:tr w:rsidR="00D353B4" w:rsidRPr="00D353B4" w14:paraId="67071133" w14:textId="77777777" w:rsidTr="006D32E7">
        <w:trPr>
          <w:trHeight w:val="20"/>
        </w:trPr>
        <w:tc>
          <w:tcPr>
            <w:tcW w:w="2123" w:type="pct"/>
            <w:vMerge/>
            <w:shd w:val="clear" w:color="auto" w:fill="auto"/>
          </w:tcPr>
          <w:p w14:paraId="3CF4D5CA" w14:textId="77777777" w:rsidR="00585CC3" w:rsidRPr="00D353B4" w:rsidRDefault="00585CC3" w:rsidP="00585CC3">
            <w:pPr>
              <w:rPr>
                <w:highlight w:val="yellow"/>
              </w:rPr>
            </w:pPr>
          </w:p>
        </w:tc>
        <w:tc>
          <w:tcPr>
            <w:tcW w:w="2877" w:type="pct"/>
            <w:shd w:val="clear" w:color="auto" w:fill="auto"/>
          </w:tcPr>
          <w:p w14:paraId="17BA7429" w14:textId="77777777" w:rsidR="00585CC3" w:rsidRPr="00D353B4" w:rsidRDefault="00585CC3" w:rsidP="00585CC3">
            <w:r w:rsidRPr="00D353B4">
              <w:t xml:space="preserve">2. potrafi </w:t>
            </w:r>
            <w:r w:rsidRPr="00D353B4">
              <w:rPr>
                <w:shd w:val="clear" w:color="auto" w:fill="FFFFFF"/>
              </w:rPr>
              <w:t>komunikować się z otoczeniem w języku polskim i obcym oraz uzasadniać swoje stanowisko w obszarze wiedzy o ćwiczeniach wydolnościowych</w:t>
            </w:r>
          </w:p>
        </w:tc>
      </w:tr>
      <w:tr w:rsidR="00D353B4" w:rsidRPr="00D353B4" w14:paraId="59A679D3" w14:textId="77777777" w:rsidTr="006D32E7">
        <w:trPr>
          <w:trHeight w:val="20"/>
        </w:trPr>
        <w:tc>
          <w:tcPr>
            <w:tcW w:w="2123" w:type="pct"/>
            <w:vMerge/>
            <w:shd w:val="clear" w:color="auto" w:fill="auto"/>
          </w:tcPr>
          <w:p w14:paraId="152BB63C" w14:textId="77777777" w:rsidR="00585CC3" w:rsidRPr="00D353B4" w:rsidRDefault="00585CC3" w:rsidP="00585CC3">
            <w:pPr>
              <w:rPr>
                <w:highlight w:val="yellow"/>
              </w:rPr>
            </w:pPr>
          </w:p>
        </w:tc>
        <w:tc>
          <w:tcPr>
            <w:tcW w:w="2877" w:type="pct"/>
            <w:shd w:val="clear" w:color="auto" w:fill="auto"/>
          </w:tcPr>
          <w:p w14:paraId="48FAD411" w14:textId="77777777" w:rsidR="00585CC3" w:rsidRPr="00D353B4" w:rsidRDefault="00585CC3" w:rsidP="00585CC3">
            <w:r w:rsidRPr="00D353B4">
              <w:t>Kompetencje społeczne:</w:t>
            </w:r>
          </w:p>
        </w:tc>
      </w:tr>
      <w:tr w:rsidR="00D353B4" w:rsidRPr="00D353B4" w14:paraId="62728876" w14:textId="77777777" w:rsidTr="006D32E7">
        <w:trPr>
          <w:trHeight w:val="20"/>
        </w:trPr>
        <w:tc>
          <w:tcPr>
            <w:tcW w:w="2123" w:type="pct"/>
            <w:vMerge/>
            <w:shd w:val="clear" w:color="auto" w:fill="auto"/>
          </w:tcPr>
          <w:p w14:paraId="629C71D6" w14:textId="77777777" w:rsidR="00585CC3" w:rsidRPr="00D353B4" w:rsidRDefault="00585CC3" w:rsidP="00585CC3">
            <w:pPr>
              <w:rPr>
                <w:highlight w:val="yellow"/>
              </w:rPr>
            </w:pPr>
          </w:p>
        </w:tc>
        <w:tc>
          <w:tcPr>
            <w:tcW w:w="2877" w:type="pct"/>
            <w:shd w:val="clear" w:color="auto" w:fill="auto"/>
          </w:tcPr>
          <w:p w14:paraId="26C804F2" w14:textId="77777777" w:rsidR="00585CC3" w:rsidRPr="00D353B4" w:rsidRDefault="00585CC3" w:rsidP="00585CC3">
            <w:r w:rsidRPr="00D353B4">
              <w:t>1. gotów jest do samodzielnego podejmowania decyzji krytycznej, oceny działań  własnych, działań zespołów, którymi kieruje i organizacji, w których uczestniczy, jak również zasięgnięcia  opinii ekspertów w przypadku trudności z samodzielnym rozwiązaniem problemu w obszarze ćwiczeń wydolnosciowych</w:t>
            </w:r>
          </w:p>
        </w:tc>
      </w:tr>
      <w:tr w:rsidR="00D353B4" w:rsidRPr="00D353B4" w14:paraId="5965033A" w14:textId="77777777" w:rsidTr="006D32E7">
        <w:trPr>
          <w:trHeight w:val="20"/>
        </w:trPr>
        <w:tc>
          <w:tcPr>
            <w:tcW w:w="2123" w:type="pct"/>
            <w:vMerge/>
            <w:shd w:val="clear" w:color="auto" w:fill="auto"/>
          </w:tcPr>
          <w:p w14:paraId="5EE9FAD2" w14:textId="77777777" w:rsidR="00585CC3" w:rsidRPr="00D353B4" w:rsidRDefault="00585CC3" w:rsidP="00585CC3">
            <w:pPr>
              <w:rPr>
                <w:highlight w:val="yellow"/>
              </w:rPr>
            </w:pPr>
          </w:p>
        </w:tc>
        <w:tc>
          <w:tcPr>
            <w:tcW w:w="2877" w:type="pct"/>
            <w:shd w:val="clear" w:color="auto" w:fill="auto"/>
          </w:tcPr>
          <w:p w14:paraId="51482FF7" w14:textId="77777777" w:rsidR="00585CC3" w:rsidRPr="00D353B4" w:rsidRDefault="00585CC3" w:rsidP="00585CC3">
            <w:pPr>
              <w:jc w:val="both"/>
            </w:pPr>
            <w:r w:rsidRPr="00D353B4">
              <w:t>2. gotów jest do współpracy w wielodyscyplinarnym zespole w celu zapewniania opieki nad klientem, gościem, turystą oraz bezpieczeństwa wszystkim uczestnikom zespołu działającym w obszarze ćwiczeń wydolnościowych</w:t>
            </w:r>
          </w:p>
        </w:tc>
      </w:tr>
      <w:tr w:rsidR="00D353B4" w:rsidRPr="00D353B4" w14:paraId="69D13E36" w14:textId="77777777" w:rsidTr="006D32E7">
        <w:trPr>
          <w:trHeight w:val="20"/>
        </w:trPr>
        <w:tc>
          <w:tcPr>
            <w:tcW w:w="2123" w:type="pct"/>
            <w:shd w:val="clear" w:color="auto" w:fill="auto"/>
          </w:tcPr>
          <w:p w14:paraId="1339A283" w14:textId="77777777" w:rsidR="00585CC3" w:rsidRPr="00D353B4" w:rsidRDefault="00585CC3" w:rsidP="00585CC3">
            <w:r w:rsidRPr="00D353B4">
              <w:t>Odniesienie modułowych efektów uczenia się do kierunkowych efektów uczenia się</w:t>
            </w:r>
          </w:p>
        </w:tc>
        <w:tc>
          <w:tcPr>
            <w:tcW w:w="2877" w:type="pct"/>
            <w:shd w:val="clear" w:color="auto" w:fill="auto"/>
          </w:tcPr>
          <w:p w14:paraId="251C3849" w14:textId="77777777" w:rsidR="00585CC3" w:rsidRPr="00D353B4" w:rsidRDefault="00585CC3" w:rsidP="00585CC3">
            <w:pPr>
              <w:jc w:val="both"/>
            </w:pPr>
            <w:r w:rsidRPr="00D353B4">
              <w:t>Kod efektu modułowego – kod efektu kierunkowego</w:t>
            </w:r>
          </w:p>
          <w:p w14:paraId="46A800F1" w14:textId="77777777" w:rsidR="00585CC3" w:rsidRPr="00D353B4" w:rsidRDefault="00585CC3" w:rsidP="00585CC3">
            <w:pPr>
              <w:jc w:val="both"/>
            </w:pPr>
            <w:r w:rsidRPr="00D353B4">
              <w:t>W1- K_W04</w:t>
            </w:r>
          </w:p>
          <w:p w14:paraId="3638EEC6" w14:textId="77777777" w:rsidR="00585CC3" w:rsidRPr="00D353B4" w:rsidRDefault="00585CC3" w:rsidP="00585CC3">
            <w:pPr>
              <w:jc w:val="both"/>
            </w:pPr>
            <w:r w:rsidRPr="00D353B4">
              <w:t>W2- K_W05</w:t>
            </w:r>
          </w:p>
          <w:p w14:paraId="412CF7DF" w14:textId="77777777" w:rsidR="00585CC3" w:rsidRPr="00D353B4" w:rsidRDefault="00585CC3" w:rsidP="00585CC3">
            <w:pPr>
              <w:jc w:val="both"/>
            </w:pPr>
            <w:r w:rsidRPr="00D353B4">
              <w:t>U1- K_U09</w:t>
            </w:r>
          </w:p>
          <w:p w14:paraId="752E0CF6" w14:textId="77777777" w:rsidR="00585CC3" w:rsidRPr="00D353B4" w:rsidRDefault="00585CC3" w:rsidP="00585CC3">
            <w:pPr>
              <w:jc w:val="both"/>
            </w:pPr>
            <w:r w:rsidRPr="00D353B4">
              <w:t>U2- K_U010</w:t>
            </w:r>
          </w:p>
          <w:p w14:paraId="02B4293D" w14:textId="77777777" w:rsidR="00585CC3" w:rsidRPr="00D353B4" w:rsidRDefault="00585CC3" w:rsidP="00585CC3">
            <w:pPr>
              <w:jc w:val="both"/>
            </w:pPr>
            <w:r w:rsidRPr="00D353B4">
              <w:t>K1- K_K01</w:t>
            </w:r>
          </w:p>
          <w:p w14:paraId="549EC3FA" w14:textId="77777777" w:rsidR="00585CC3" w:rsidRPr="00D353B4" w:rsidRDefault="00585CC3" w:rsidP="00585CC3">
            <w:pPr>
              <w:jc w:val="both"/>
            </w:pPr>
            <w:r w:rsidRPr="00D353B4">
              <w:t>K2- K_K03</w:t>
            </w:r>
          </w:p>
        </w:tc>
      </w:tr>
      <w:tr w:rsidR="00D353B4" w:rsidRPr="00D353B4" w14:paraId="09B5535F" w14:textId="77777777" w:rsidTr="006D32E7">
        <w:trPr>
          <w:trHeight w:val="20"/>
        </w:trPr>
        <w:tc>
          <w:tcPr>
            <w:tcW w:w="2123" w:type="pct"/>
            <w:shd w:val="clear" w:color="auto" w:fill="auto"/>
          </w:tcPr>
          <w:p w14:paraId="1B4CA025" w14:textId="77777777" w:rsidR="00585CC3" w:rsidRPr="00D353B4" w:rsidRDefault="00585CC3" w:rsidP="00585CC3">
            <w:r w:rsidRPr="00D353B4">
              <w:t>Odniesienie modułowych efektów uczenia się do efektów inżynierskich (jeżeli dotyczy)</w:t>
            </w:r>
          </w:p>
        </w:tc>
        <w:tc>
          <w:tcPr>
            <w:tcW w:w="2877" w:type="pct"/>
            <w:shd w:val="clear" w:color="auto" w:fill="auto"/>
          </w:tcPr>
          <w:p w14:paraId="65A86EF3" w14:textId="77777777" w:rsidR="00585CC3" w:rsidRPr="00D353B4" w:rsidRDefault="00585CC3" w:rsidP="00585CC3">
            <w:pPr>
              <w:jc w:val="both"/>
            </w:pPr>
            <w:r w:rsidRPr="00D353B4">
              <w:t xml:space="preserve">nie dotyczy </w:t>
            </w:r>
          </w:p>
        </w:tc>
      </w:tr>
      <w:tr w:rsidR="00D353B4" w:rsidRPr="00D353B4" w14:paraId="424E6285" w14:textId="77777777" w:rsidTr="006D32E7">
        <w:trPr>
          <w:trHeight w:val="20"/>
        </w:trPr>
        <w:tc>
          <w:tcPr>
            <w:tcW w:w="2123" w:type="pct"/>
            <w:shd w:val="clear" w:color="auto" w:fill="auto"/>
          </w:tcPr>
          <w:p w14:paraId="0C4C16FE" w14:textId="77777777" w:rsidR="00585CC3" w:rsidRPr="00D353B4" w:rsidRDefault="00585CC3" w:rsidP="00585CC3">
            <w:r w:rsidRPr="00D353B4">
              <w:t xml:space="preserve">Wymagania wstępne i dodatkowe </w:t>
            </w:r>
          </w:p>
        </w:tc>
        <w:tc>
          <w:tcPr>
            <w:tcW w:w="2877" w:type="pct"/>
            <w:shd w:val="clear" w:color="auto" w:fill="auto"/>
          </w:tcPr>
          <w:p w14:paraId="5E1AB995" w14:textId="77777777" w:rsidR="00585CC3" w:rsidRPr="00D353B4" w:rsidRDefault="00585CC3" w:rsidP="00585CC3">
            <w:pPr>
              <w:jc w:val="both"/>
            </w:pPr>
            <w:r w:rsidRPr="00D353B4">
              <w:t>Rekreacja ruchowa</w:t>
            </w:r>
          </w:p>
        </w:tc>
      </w:tr>
      <w:tr w:rsidR="00D353B4" w:rsidRPr="00D353B4" w14:paraId="5AC6233C" w14:textId="77777777" w:rsidTr="006D32E7">
        <w:trPr>
          <w:trHeight w:val="20"/>
        </w:trPr>
        <w:tc>
          <w:tcPr>
            <w:tcW w:w="2123" w:type="pct"/>
            <w:shd w:val="clear" w:color="auto" w:fill="auto"/>
          </w:tcPr>
          <w:p w14:paraId="5426568A" w14:textId="77777777" w:rsidR="00585CC3" w:rsidRPr="00D353B4" w:rsidRDefault="00585CC3" w:rsidP="00585CC3">
            <w:r w:rsidRPr="00D353B4">
              <w:t xml:space="preserve">Treści programowe modułu </w:t>
            </w:r>
          </w:p>
          <w:p w14:paraId="5DD2DE3F" w14:textId="77777777" w:rsidR="00585CC3" w:rsidRPr="00D353B4" w:rsidRDefault="00585CC3" w:rsidP="00585CC3"/>
        </w:tc>
        <w:tc>
          <w:tcPr>
            <w:tcW w:w="2877" w:type="pct"/>
            <w:shd w:val="clear" w:color="auto" w:fill="auto"/>
          </w:tcPr>
          <w:p w14:paraId="7DA50939" w14:textId="77777777" w:rsidR="00585CC3" w:rsidRPr="00D353B4" w:rsidRDefault="00585CC3" w:rsidP="00585CC3">
            <w:pPr>
              <w:jc w:val="both"/>
              <w:rPr>
                <w:lang w:eastAsia="en-US"/>
              </w:rPr>
            </w:pPr>
            <w:r w:rsidRPr="00D353B4">
              <w:rPr>
                <w:lang w:eastAsia="en-US"/>
              </w:rPr>
              <w:t xml:space="preserve">Na wykładach omówione zostaną treści związane z teorią ćwiczeń wydolnościowych. Charakterystyce podlegać zdolność motoryczna jaką jest wydolność fizyczna organizmu na tle innych składowych sprawności fizycznej. </w:t>
            </w:r>
          </w:p>
          <w:p w14:paraId="3F5FD6F4" w14:textId="77777777" w:rsidR="00585CC3" w:rsidRPr="00D353B4" w:rsidRDefault="00585CC3" w:rsidP="00585CC3">
            <w:pPr>
              <w:jc w:val="both"/>
              <w:rPr>
                <w:bCs/>
              </w:rPr>
            </w:pPr>
            <w:r w:rsidRPr="00D353B4">
              <w:rPr>
                <w:lang w:eastAsia="en-US"/>
              </w:rPr>
              <w:t>Na ćwiczeniach przybliżone zostaną: rodzaje i formy ćwiczeń, obciążenia wysiłkowe, sposoby kontroli efektów treningowych, zasady bezpieczeństwa podczas realizacji ćwiczeń wydolnościowych. Charakterystyce podlegać będą urządzenia treningowe umożliwiające kształtowanie wydolności fizycznej.  Przybliżone zostaną wskazania i przeciwskazania do stosowania ćwiczeń wydolnościowych oraz zasady ich bezpieczeństwa. Omówiona zostanie rola ćwiczeń wydolnościowych w  koncepcji H-RF (health related fitness).</w:t>
            </w:r>
          </w:p>
        </w:tc>
      </w:tr>
      <w:tr w:rsidR="00D353B4" w:rsidRPr="00D353B4" w14:paraId="7197B1B8" w14:textId="77777777" w:rsidTr="006D32E7">
        <w:trPr>
          <w:trHeight w:val="20"/>
        </w:trPr>
        <w:tc>
          <w:tcPr>
            <w:tcW w:w="2123" w:type="pct"/>
            <w:shd w:val="clear" w:color="auto" w:fill="auto"/>
          </w:tcPr>
          <w:p w14:paraId="7E429168" w14:textId="77777777" w:rsidR="00585CC3" w:rsidRPr="00D353B4" w:rsidRDefault="00585CC3" w:rsidP="00585CC3">
            <w:r w:rsidRPr="00D353B4">
              <w:lastRenderedPageBreak/>
              <w:t>Wykaz literatury podstawowej i uzupełniającej</w:t>
            </w:r>
          </w:p>
        </w:tc>
        <w:tc>
          <w:tcPr>
            <w:tcW w:w="2877" w:type="pct"/>
            <w:shd w:val="clear" w:color="auto" w:fill="auto"/>
          </w:tcPr>
          <w:p w14:paraId="5AD1301A" w14:textId="77777777" w:rsidR="00585CC3" w:rsidRPr="00D353B4" w:rsidRDefault="00585CC3" w:rsidP="00585CC3">
            <w:pPr>
              <w:spacing w:line="256" w:lineRule="auto"/>
              <w:jc w:val="both"/>
              <w:rPr>
                <w:lang w:val="en-US" w:eastAsia="en-US"/>
              </w:rPr>
            </w:pPr>
            <w:r w:rsidRPr="00D353B4">
              <w:rPr>
                <w:lang w:val="en-US" w:eastAsia="en-US"/>
              </w:rPr>
              <w:t>- Bouchard C., Shepard R.J (red.) Physical activity, fitness and health. International proceedings and consensus statement. Human Kinetics Publ. Champaign, IL, 1994</w:t>
            </w:r>
          </w:p>
          <w:p w14:paraId="262F2FE3" w14:textId="77777777" w:rsidR="00585CC3" w:rsidRPr="00D353B4" w:rsidRDefault="00585CC3" w:rsidP="00585CC3">
            <w:pPr>
              <w:spacing w:line="256" w:lineRule="auto"/>
              <w:jc w:val="both"/>
              <w:rPr>
                <w:lang w:eastAsia="en-US"/>
              </w:rPr>
            </w:pPr>
            <w:r w:rsidRPr="00D353B4">
              <w:rPr>
                <w:lang w:val="en-US" w:eastAsia="en-US"/>
              </w:rPr>
              <w:t xml:space="preserve">- Cooper K.H., The aerobic program for total well-being. </w:t>
            </w:r>
            <w:r w:rsidRPr="00D353B4">
              <w:rPr>
                <w:lang w:eastAsia="en-US"/>
              </w:rPr>
              <w:t>Bantham Books, Toronto, 1992</w:t>
            </w:r>
          </w:p>
          <w:p w14:paraId="7B4CD427" w14:textId="77777777" w:rsidR="00585CC3" w:rsidRPr="00D353B4" w:rsidRDefault="00585CC3" w:rsidP="00585CC3">
            <w:pPr>
              <w:spacing w:line="256" w:lineRule="auto"/>
              <w:rPr>
                <w:lang w:eastAsia="en-US"/>
              </w:rPr>
            </w:pPr>
            <w:r w:rsidRPr="00D353B4">
              <w:rPr>
                <w:rFonts w:eastAsiaTheme="minorHAnsi"/>
                <w:lang w:eastAsia="en-US"/>
              </w:rPr>
              <w:t xml:space="preserve">- </w:t>
            </w:r>
            <w:r w:rsidRPr="00D353B4">
              <w:rPr>
                <w:u w:val="single"/>
                <w:lang w:eastAsia="en-US"/>
              </w:rPr>
              <w:t>Maffetone P. Trening wytrzymałościowy. Wyd. Galaktyka, Warszawa 2021</w:t>
            </w:r>
          </w:p>
          <w:p w14:paraId="4D73E151" w14:textId="77777777" w:rsidR="00585CC3" w:rsidRPr="00D353B4" w:rsidRDefault="00585CC3" w:rsidP="00585CC3">
            <w:pPr>
              <w:widowControl w:val="0"/>
              <w:autoSpaceDE w:val="0"/>
              <w:autoSpaceDN w:val="0"/>
              <w:adjustRightInd w:val="0"/>
              <w:rPr>
                <w:rFonts w:eastAsiaTheme="minorHAnsi"/>
                <w:lang w:val="en-US" w:eastAsia="en-US"/>
              </w:rPr>
            </w:pPr>
            <w:r w:rsidRPr="00D353B4">
              <w:rPr>
                <w:u w:val="single"/>
                <w:lang w:eastAsia="en-US"/>
              </w:rPr>
              <w:t xml:space="preserve">- Mckeown P. </w:t>
            </w:r>
            <w:r w:rsidRPr="00D353B4">
              <w:rPr>
                <w:bCs/>
                <w:lang w:eastAsia="en-US"/>
              </w:rPr>
              <w:t>Tlenowa przewaga. Trenuj efektywnie, popraw wydolność, wzmocnij zdrowie. Wyd. Galaktyka, Warszawa 2017</w:t>
            </w:r>
          </w:p>
        </w:tc>
      </w:tr>
      <w:tr w:rsidR="00D353B4" w:rsidRPr="00D353B4" w14:paraId="55B947D0" w14:textId="77777777" w:rsidTr="006D32E7">
        <w:trPr>
          <w:trHeight w:val="20"/>
        </w:trPr>
        <w:tc>
          <w:tcPr>
            <w:tcW w:w="2123" w:type="pct"/>
            <w:shd w:val="clear" w:color="auto" w:fill="auto"/>
          </w:tcPr>
          <w:p w14:paraId="6389E31E" w14:textId="77777777" w:rsidR="00585CC3" w:rsidRPr="00D353B4" w:rsidRDefault="00585CC3" w:rsidP="00585CC3">
            <w:r w:rsidRPr="00D353B4">
              <w:t>Planowane formy/działania/metody dydaktyczne</w:t>
            </w:r>
          </w:p>
        </w:tc>
        <w:tc>
          <w:tcPr>
            <w:tcW w:w="2877" w:type="pct"/>
            <w:shd w:val="clear" w:color="auto" w:fill="auto"/>
          </w:tcPr>
          <w:p w14:paraId="3BDAD8BB" w14:textId="77777777" w:rsidR="00585CC3" w:rsidRPr="00D353B4" w:rsidRDefault="00585CC3" w:rsidP="00585CC3">
            <w:r w:rsidRPr="00D353B4">
              <w:t>Metody dydaktyczne: dyskusja, wykład, ćwiczenia, wykonanie projektu, prezentacja</w:t>
            </w:r>
          </w:p>
        </w:tc>
      </w:tr>
      <w:tr w:rsidR="00D353B4" w:rsidRPr="00D353B4" w14:paraId="7234D502" w14:textId="77777777" w:rsidTr="006D32E7">
        <w:trPr>
          <w:trHeight w:val="20"/>
        </w:trPr>
        <w:tc>
          <w:tcPr>
            <w:tcW w:w="2123" w:type="pct"/>
            <w:shd w:val="clear" w:color="auto" w:fill="auto"/>
          </w:tcPr>
          <w:p w14:paraId="4004D426" w14:textId="77777777" w:rsidR="00585CC3" w:rsidRPr="00D353B4" w:rsidRDefault="00585CC3" w:rsidP="00585CC3">
            <w:r w:rsidRPr="00D353B4">
              <w:t>Sposoby weryfikacji oraz formy dokumentowania osiągniętych efektów uczenia się</w:t>
            </w:r>
          </w:p>
        </w:tc>
        <w:tc>
          <w:tcPr>
            <w:tcW w:w="2877" w:type="pct"/>
            <w:shd w:val="clear" w:color="auto" w:fill="auto"/>
          </w:tcPr>
          <w:p w14:paraId="144B8AA0" w14:textId="77777777" w:rsidR="00585CC3" w:rsidRPr="00D353B4" w:rsidRDefault="00585CC3" w:rsidP="00585CC3">
            <w:pPr>
              <w:jc w:val="both"/>
            </w:pPr>
            <w:r w:rsidRPr="00D353B4">
              <w:t>W 1. Aktywny udział studenta w zajęciach, dziennik prowadzącego</w:t>
            </w:r>
          </w:p>
          <w:p w14:paraId="3111E748" w14:textId="77777777" w:rsidR="00585CC3" w:rsidRPr="00D353B4" w:rsidRDefault="00585CC3" w:rsidP="00585CC3">
            <w:pPr>
              <w:jc w:val="both"/>
            </w:pPr>
            <w:r w:rsidRPr="00D353B4">
              <w:t>W 2. Aktywny udział studenta w zajęciach, dziennik prowadzącego</w:t>
            </w:r>
          </w:p>
          <w:p w14:paraId="16E26FC1" w14:textId="77777777" w:rsidR="00585CC3" w:rsidRPr="00D353B4" w:rsidRDefault="00585CC3" w:rsidP="00585CC3">
            <w:pPr>
              <w:jc w:val="both"/>
            </w:pPr>
            <w:r w:rsidRPr="00D353B4">
              <w:t>U 1. Aktywny udział studenta w zajęciach, dziennik prowadzącego, prace zadane, projekt</w:t>
            </w:r>
          </w:p>
          <w:p w14:paraId="07E5F43E" w14:textId="77777777" w:rsidR="00585CC3" w:rsidRPr="00D353B4" w:rsidRDefault="00585CC3" w:rsidP="00585CC3">
            <w:pPr>
              <w:jc w:val="both"/>
            </w:pPr>
            <w:r w:rsidRPr="00D353B4">
              <w:t>U 2. Aktywny udział studenta w zajęciach, dziennik prowadzącego</w:t>
            </w:r>
          </w:p>
          <w:p w14:paraId="1BD799AF" w14:textId="77777777" w:rsidR="00585CC3" w:rsidRPr="00D353B4" w:rsidRDefault="00585CC3" w:rsidP="00585CC3">
            <w:pPr>
              <w:jc w:val="both"/>
            </w:pPr>
            <w:r w:rsidRPr="00D353B4">
              <w:t>K 1. Aktywny udział studenta w zajęciach, dziennik prowadzącego</w:t>
            </w:r>
          </w:p>
          <w:p w14:paraId="392F9A07" w14:textId="77777777" w:rsidR="00585CC3" w:rsidRPr="00D353B4" w:rsidRDefault="00585CC3" w:rsidP="00585CC3">
            <w:pPr>
              <w:jc w:val="both"/>
            </w:pPr>
            <w:r w:rsidRPr="00D353B4">
              <w:t>K 2. Aktywny udział studenta w zajęciach, dziennik prowadzącego</w:t>
            </w:r>
          </w:p>
        </w:tc>
      </w:tr>
      <w:tr w:rsidR="00D353B4" w:rsidRPr="00D353B4" w14:paraId="6A11B6D6" w14:textId="77777777" w:rsidTr="006D32E7">
        <w:trPr>
          <w:trHeight w:val="20"/>
        </w:trPr>
        <w:tc>
          <w:tcPr>
            <w:tcW w:w="2123" w:type="pct"/>
            <w:shd w:val="clear" w:color="auto" w:fill="auto"/>
          </w:tcPr>
          <w:p w14:paraId="6FDC9F17" w14:textId="77777777" w:rsidR="00585CC3" w:rsidRPr="00D353B4" w:rsidRDefault="00585CC3" w:rsidP="00585CC3">
            <w:r w:rsidRPr="00D353B4">
              <w:t>Elementy i wagi mające wpływ na ocenę końcową</w:t>
            </w:r>
          </w:p>
          <w:p w14:paraId="7DD02ED0" w14:textId="77777777" w:rsidR="00585CC3" w:rsidRPr="00D353B4" w:rsidRDefault="00585CC3" w:rsidP="00585CC3"/>
          <w:p w14:paraId="36A0CC56" w14:textId="77777777" w:rsidR="00585CC3" w:rsidRPr="00D353B4" w:rsidRDefault="00585CC3" w:rsidP="00585CC3"/>
        </w:tc>
        <w:tc>
          <w:tcPr>
            <w:tcW w:w="2877" w:type="pct"/>
            <w:shd w:val="clear" w:color="auto" w:fill="auto"/>
          </w:tcPr>
          <w:p w14:paraId="51CBD2F0" w14:textId="77777777" w:rsidR="00585CC3" w:rsidRPr="00D353B4" w:rsidRDefault="00585CC3" w:rsidP="00585CC3">
            <w:r w:rsidRPr="00D353B4">
              <w:t>Szczegółowe kryteria przy ocenie zaliczenia</w:t>
            </w:r>
          </w:p>
          <w:p w14:paraId="136816E9" w14:textId="77777777" w:rsidR="00585CC3" w:rsidRPr="00D353B4" w:rsidRDefault="00585CC3" w:rsidP="00B81D20">
            <w:pPr>
              <w:rPr>
                <w:rFonts w:eastAsiaTheme="minorHAnsi"/>
              </w:rPr>
            </w:pPr>
            <w:r w:rsidRPr="00D353B4">
              <w:rPr>
                <w:rFonts w:eastAsiaTheme="minorHAnsi"/>
              </w:rPr>
              <w:t>Procent wiedzy wymaganej dla uzyskania oceny końcowej wynosi odpowiednio:</w:t>
            </w:r>
          </w:p>
          <w:p w14:paraId="1B439455" w14:textId="77777777" w:rsidR="00585CC3" w:rsidRPr="00D353B4" w:rsidRDefault="00585CC3"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bardzo dobry 91% - 100%,</w:t>
            </w:r>
          </w:p>
          <w:p w14:paraId="0A9E3063" w14:textId="77777777" w:rsidR="00585CC3" w:rsidRPr="00D353B4" w:rsidRDefault="00585CC3"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plus 81% - 90%,</w:t>
            </w:r>
          </w:p>
          <w:p w14:paraId="71B2FF95" w14:textId="77777777" w:rsidR="00585CC3" w:rsidRPr="00D353B4" w:rsidRDefault="00585CC3"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dobry 71% - 80%,</w:t>
            </w:r>
          </w:p>
          <w:p w14:paraId="7B03EB1D" w14:textId="77777777" w:rsidR="00585CC3" w:rsidRPr="00D353B4" w:rsidRDefault="00585CC3"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plus 61% - 70%,</w:t>
            </w:r>
          </w:p>
          <w:p w14:paraId="605FBEA1" w14:textId="77777777" w:rsidR="00585CC3" w:rsidRPr="00D353B4" w:rsidRDefault="00585CC3"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dostateczny 51% - 60%,</w:t>
            </w:r>
          </w:p>
          <w:p w14:paraId="54211382" w14:textId="77777777" w:rsidR="00585CC3" w:rsidRPr="00D353B4" w:rsidRDefault="00585CC3" w:rsidP="00667F61">
            <w:pPr>
              <w:pStyle w:val="Akapitzlist"/>
              <w:numPr>
                <w:ilvl w:val="0"/>
                <w:numId w:val="102"/>
              </w:numPr>
              <w:suppressAutoHyphens w:val="0"/>
              <w:autoSpaceDN/>
              <w:spacing w:line="240" w:lineRule="auto"/>
              <w:contextualSpacing/>
              <w:textAlignment w:val="auto"/>
              <w:rPr>
                <w:rFonts w:ascii="Times New Roman" w:eastAsiaTheme="minorHAnsi" w:hAnsi="Times New Roman"/>
                <w:sz w:val="24"/>
                <w:szCs w:val="24"/>
              </w:rPr>
            </w:pPr>
            <w:r w:rsidRPr="00D353B4">
              <w:rPr>
                <w:rFonts w:ascii="Times New Roman" w:eastAsiaTheme="minorHAnsi" w:hAnsi="Times New Roman"/>
                <w:sz w:val="24"/>
                <w:szCs w:val="24"/>
              </w:rPr>
              <w:t>niedostateczny 50% i mniej.</w:t>
            </w:r>
            <w:r w:rsidRPr="00D353B4">
              <w:rPr>
                <w:rFonts w:ascii="Times New Roman" w:hAnsi="Times New Roman"/>
                <w:sz w:val="24"/>
                <w:szCs w:val="24"/>
              </w:rPr>
              <w:t xml:space="preserve"> </w:t>
            </w:r>
          </w:p>
          <w:p w14:paraId="13F64715" w14:textId="77777777" w:rsidR="00585CC3" w:rsidRPr="00D353B4" w:rsidRDefault="00585CC3" w:rsidP="00B81D20">
            <w:pPr>
              <w:jc w:val="both"/>
            </w:pPr>
            <w:r w:rsidRPr="00D353B4">
              <w:rPr>
                <w:rFonts w:eastAsiaTheme="minorHAnsi"/>
              </w:rPr>
              <w:t xml:space="preserve">Student może uzyskać końcową ocenę pozytywną po uzyskaniu minimum oceny 3.0 z ćwiczeń </w:t>
            </w:r>
          </w:p>
        </w:tc>
      </w:tr>
      <w:tr w:rsidR="00D353B4" w:rsidRPr="00D353B4" w14:paraId="7B0E48D9" w14:textId="77777777" w:rsidTr="006D32E7">
        <w:trPr>
          <w:trHeight w:val="20"/>
        </w:trPr>
        <w:tc>
          <w:tcPr>
            <w:tcW w:w="2123" w:type="pct"/>
            <w:shd w:val="clear" w:color="auto" w:fill="auto"/>
          </w:tcPr>
          <w:p w14:paraId="44A01126" w14:textId="77777777" w:rsidR="00FE6274" w:rsidRPr="00D353B4" w:rsidRDefault="00FE6274" w:rsidP="00FE6274">
            <w:pPr>
              <w:jc w:val="both"/>
            </w:pPr>
            <w:r w:rsidRPr="00D353B4">
              <w:t>Bilans punktów ECTS</w:t>
            </w:r>
          </w:p>
        </w:tc>
        <w:tc>
          <w:tcPr>
            <w:tcW w:w="2877" w:type="pct"/>
            <w:shd w:val="clear" w:color="auto" w:fill="auto"/>
          </w:tcPr>
          <w:p w14:paraId="3234A51F" w14:textId="77777777" w:rsidR="00FE6274" w:rsidRPr="00D353B4" w:rsidRDefault="00FE6274" w:rsidP="00FE6274">
            <w:r w:rsidRPr="00D353B4">
              <w:t>Kontaktowe</w:t>
            </w:r>
          </w:p>
          <w:p w14:paraId="28AF77AC" w14:textId="77777777" w:rsidR="00FE6274" w:rsidRPr="00D353B4" w:rsidRDefault="00FE6274" w:rsidP="00FE6274">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wykłady (7 godz./0,3 ECTS), </w:t>
            </w:r>
          </w:p>
          <w:p w14:paraId="6E8EBA0D" w14:textId="77777777" w:rsidR="00FE6274" w:rsidRPr="00D353B4" w:rsidRDefault="00FE6274" w:rsidP="00FE6274">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 xml:space="preserve">ćwiczenia laboratoryjne (7 godz./0,3 ECTS), </w:t>
            </w:r>
          </w:p>
          <w:p w14:paraId="74848A3E" w14:textId="77777777" w:rsidR="00FE6274" w:rsidRPr="00D353B4" w:rsidRDefault="00FE6274" w:rsidP="00FE6274">
            <w:pPr>
              <w:pStyle w:val="Akapitzlist"/>
              <w:numPr>
                <w:ilvl w:val="0"/>
                <w:numId w:val="103"/>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ćwiczenia terenowe (3 godz./0,1 ECTS),</w:t>
            </w:r>
          </w:p>
          <w:p w14:paraId="1BB860BD" w14:textId="77777777" w:rsidR="00FE6274" w:rsidRPr="00D353B4" w:rsidRDefault="00FE6274" w:rsidP="00FE6274">
            <w:pPr>
              <w:ind w:left="120"/>
            </w:pPr>
            <w:r w:rsidRPr="00D353B4">
              <w:t>Łącznie kontaktowe  – 17 godz./0,7 ECTS</w:t>
            </w:r>
          </w:p>
          <w:p w14:paraId="0B640203" w14:textId="77777777" w:rsidR="00FE6274" w:rsidRPr="00D353B4" w:rsidRDefault="00FE6274" w:rsidP="00FE6274">
            <w:r w:rsidRPr="00D353B4">
              <w:t>Niekontaktowe</w:t>
            </w:r>
          </w:p>
          <w:p w14:paraId="16ADEE48" w14:textId="77777777" w:rsidR="00FE6274" w:rsidRPr="00D353B4" w:rsidRDefault="00FE6274" w:rsidP="00FE6274">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przygotowanie do zajęć (20 godz./0,8 ECTS),</w:t>
            </w:r>
          </w:p>
          <w:p w14:paraId="299AF4AF" w14:textId="77777777" w:rsidR="00FE6274" w:rsidRPr="00D353B4" w:rsidRDefault="00FE6274" w:rsidP="00FE6274">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wykonanie projektu (13 godz./0,5 ECTS),</w:t>
            </w:r>
          </w:p>
          <w:p w14:paraId="38A99DB7" w14:textId="77777777" w:rsidR="00FE6274" w:rsidRPr="00D353B4" w:rsidRDefault="00FE6274" w:rsidP="00FE6274">
            <w:pPr>
              <w:pStyle w:val="Akapitzlist"/>
              <w:numPr>
                <w:ilvl w:val="0"/>
                <w:numId w:val="104"/>
              </w:numPr>
              <w:suppressAutoHyphens w:val="0"/>
              <w:autoSpaceDN/>
              <w:spacing w:line="240" w:lineRule="auto"/>
              <w:ind w:left="480"/>
              <w:contextualSpacing/>
              <w:jc w:val="left"/>
              <w:textAlignment w:val="auto"/>
              <w:rPr>
                <w:rFonts w:ascii="Times New Roman" w:hAnsi="Times New Roman"/>
                <w:sz w:val="24"/>
                <w:szCs w:val="24"/>
              </w:rPr>
            </w:pPr>
            <w:r w:rsidRPr="00D353B4">
              <w:rPr>
                <w:rFonts w:ascii="Times New Roman" w:hAnsi="Times New Roman"/>
                <w:sz w:val="24"/>
                <w:szCs w:val="24"/>
              </w:rPr>
              <w:t>studiowanie literatury (25 godz./1,0 ECTS),</w:t>
            </w:r>
          </w:p>
          <w:p w14:paraId="1226F193" w14:textId="5E143B89" w:rsidR="00FE6274" w:rsidRPr="00D353B4" w:rsidRDefault="00FE6274" w:rsidP="00FE6274">
            <w:pPr>
              <w:jc w:val="both"/>
              <w:rPr>
                <w:rFonts w:eastAsiaTheme="minorHAnsi"/>
              </w:rPr>
            </w:pPr>
            <w:r w:rsidRPr="00D353B4">
              <w:t>Łącznie niekontaktowe 58 godz./2,3 ECTS</w:t>
            </w:r>
          </w:p>
        </w:tc>
      </w:tr>
      <w:tr w:rsidR="00FE6274" w:rsidRPr="00D353B4" w14:paraId="1B177F5D" w14:textId="77777777" w:rsidTr="006D32E7">
        <w:trPr>
          <w:trHeight w:val="20"/>
        </w:trPr>
        <w:tc>
          <w:tcPr>
            <w:tcW w:w="2123" w:type="pct"/>
            <w:shd w:val="clear" w:color="auto" w:fill="auto"/>
          </w:tcPr>
          <w:p w14:paraId="6E0DB2BA" w14:textId="77777777" w:rsidR="00FE6274" w:rsidRPr="00D353B4" w:rsidRDefault="00FE6274" w:rsidP="00FE6274">
            <w:r w:rsidRPr="00D353B4">
              <w:t>Nakład pracy związany z zajęciami wymagającymi bezpośredniego udziału nauczyciela akademickiego</w:t>
            </w:r>
          </w:p>
        </w:tc>
        <w:tc>
          <w:tcPr>
            <w:tcW w:w="2877" w:type="pct"/>
            <w:shd w:val="clear" w:color="auto" w:fill="auto"/>
          </w:tcPr>
          <w:p w14:paraId="41E72B1F" w14:textId="77777777" w:rsidR="00FE6274" w:rsidRPr="00D353B4" w:rsidRDefault="00FE6274" w:rsidP="00FE6274">
            <w:pPr>
              <w:jc w:val="both"/>
            </w:pPr>
            <w:r w:rsidRPr="00D353B4">
              <w:t>Udział:</w:t>
            </w:r>
          </w:p>
          <w:p w14:paraId="5C6E22AC" w14:textId="77777777" w:rsidR="00FE6274" w:rsidRPr="00D353B4" w:rsidRDefault="00FE6274" w:rsidP="00FE6274">
            <w:pPr>
              <w:jc w:val="both"/>
            </w:pPr>
            <w:r w:rsidRPr="00D353B4">
              <w:t>w wykładach – 7 godz.</w:t>
            </w:r>
          </w:p>
          <w:p w14:paraId="0834F53B" w14:textId="77777777" w:rsidR="00FE6274" w:rsidRPr="00D353B4" w:rsidRDefault="00FE6274" w:rsidP="00FE6274">
            <w:pPr>
              <w:jc w:val="both"/>
            </w:pPr>
            <w:r w:rsidRPr="00D353B4">
              <w:t xml:space="preserve">w ćwiczeniach laboratoryjnych – 7 godz. </w:t>
            </w:r>
          </w:p>
          <w:p w14:paraId="72B09C9E" w14:textId="77777777" w:rsidR="00FE6274" w:rsidRPr="00D353B4" w:rsidRDefault="00FE6274" w:rsidP="00FE6274">
            <w:pPr>
              <w:jc w:val="both"/>
            </w:pPr>
            <w:r w:rsidRPr="00D353B4">
              <w:t>w ćwiczeniach terenowych – 3 godz.</w:t>
            </w:r>
          </w:p>
          <w:p w14:paraId="729D6423" w14:textId="7C753E79" w:rsidR="00FE6274" w:rsidRPr="00D353B4" w:rsidRDefault="00FE6274" w:rsidP="00FE6274">
            <w:pPr>
              <w:jc w:val="both"/>
              <w:rPr>
                <w:rFonts w:eastAsiaTheme="minorHAnsi"/>
              </w:rPr>
            </w:pPr>
            <w:r w:rsidRPr="00D353B4">
              <w:t>Łącznie kontaktowe – 17 godz./0,7 ECTS</w:t>
            </w:r>
          </w:p>
        </w:tc>
      </w:tr>
    </w:tbl>
    <w:p w14:paraId="1352192F" w14:textId="77777777" w:rsidR="00585CC3" w:rsidRPr="00D353B4" w:rsidRDefault="00585CC3" w:rsidP="00E024B5">
      <w:pPr>
        <w:rPr>
          <w:b/>
          <w:sz w:val="28"/>
          <w:szCs w:val="28"/>
        </w:rPr>
      </w:pPr>
    </w:p>
    <w:p w14:paraId="3F010ABB" w14:textId="0E8971C5" w:rsidR="00790105" w:rsidRPr="00D353B4" w:rsidRDefault="00790105" w:rsidP="00E024B5">
      <w:pPr>
        <w:rPr>
          <w:sz w:val="28"/>
          <w:szCs w:val="28"/>
        </w:rPr>
      </w:pPr>
      <w:r w:rsidRPr="00D353B4">
        <w:rPr>
          <w:b/>
          <w:sz w:val="28"/>
          <w:szCs w:val="28"/>
        </w:rPr>
        <w:t>Karta opisu zajęć z modułu Zarządzanie przedsiębiorstwem turystycznym</w:t>
      </w:r>
      <w:r w:rsidR="001A186F" w:rsidRPr="00D353B4">
        <w:rPr>
          <w:b/>
          <w:sz w:val="28"/>
          <w:szCs w:val="28"/>
        </w:rPr>
        <w:t xml:space="preserve"> </w:t>
      </w:r>
      <w:r w:rsidR="001A186F" w:rsidRPr="00D353B4">
        <w:rPr>
          <w:b/>
          <w:bCs/>
          <w:sz w:val="28"/>
          <w:szCs w:val="28"/>
        </w:rPr>
        <w:t>BLOK 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5417"/>
      </w:tblGrid>
      <w:tr w:rsidR="00D353B4" w:rsidRPr="00D353B4" w14:paraId="2FF45E7F" w14:textId="77777777" w:rsidTr="00585CC3">
        <w:trPr>
          <w:trHeight w:val="20"/>
        </w:trPr>
        <w:tc>
          <w:tcPr>
            <w:tcW w:w="2187" w:type="pct"/>
            <w:shd w:val="clear" w:color="auto" w:fill="auto"/>
          </w:tcPr>
          <w:p w14:paraId="25A2E978" w14:textId="77777777" w:rsidR="00585CC3" w:rsidRPr="00D353B4" w:rsidRDefault="00585CC3" w:rsidP="00585CC3">
            <w:r w:rsidRPr="00D353B4">
              <w:t xml:space="preserve">Nazwa kierunku studiów </w:t>
            </w:r>
          </w:p>
        </w:tc>
        <w:tc>
          <w:tcPr>
            <w:tcW w:w="2813" w:type="pct"/>
            <w:shd w:val="clear" w:color="auto" w:fill="auto"/>
          </w:tcPr>
          <w:p w14:paraId="75E36707" w14:textId="77777777" w:rsidR="00585CC3" w:rsidRPr="00D353B4" w:rsidRDefault="00585CC3" w:rsidP="00585CC3">
            <w:r w:rsidRPr="00D353B4">
              <w:t xml:space="preserve">Turystyka i rekreacja </w:t>
            </w:r>
          </w:p>
        </w:tc>
      </w:tr>
      <w:tr w:rsidR="00D353B4" w:rsidRPr="00D353B4" w14:paraId="2F5507B0" w14:textId="77777777" w:rsidTr="00585CC3">
        <w:trPr>
          <w:trHeight w:val="20"/>
        </w:trPr>
        <w:tc>
          <w:tcPr>
            <w:tcW w:w="2187" w:type="pct"/>
            <w:shd w:val="clear" w:color="auto" w:fill="auto"/>
          </w:tcPr>
          <w:p w14:paraId="4CD9F7CA" w14:textId="77777777" w:rsidR="00585CC3" w:rsidRPr="00D353B4" w:rsidRDefault="00585CC3" w:rsidP="00585CC3">
            <w:r w:rsidRPr="00D353B4">
              <w:t>Nazwa modułu, także nazwa w języku angielskim</w:t>
            </w:r>
          </w:p>
        </w:tc>
        <w:tc>
          <w:tcPr>
            <w:tcW w:w="2813" w:type="pct"/>
            <w:shd w:val="clear" w:color="auto" w:fill="auto"/>
          </w:tcPr>
          <w:p w14:paraId="6103EF6D" w14:textId="77777777" w:rsidR="00585CC3" w:rsidRPr="00D353B4" w:rsidRDefault="00585CC3" w:rsidP="00585CC3">
            <w:pPr>
              <w:rPr>
                <w:bCs/>
              </w:rPr>
            </w:pPr>
            <w:bookmarkStart w:id="18" w:name="_Hlk170059940"/>
            <w:r w:rsidRPr="00D353B4">
              <w:rPr>
                <w:bCs/>
              </w:rPr>
              <w:t>Zarządzanie przedsiębiorstwem turystycznym</w:t>
            </w:r>
          </w:p>
          <w:bookmarkEnd w:id="18"/>
          <w:p w14:paraId="6F0509C7" w14:textId="77777777" w:rsidR="00585CC3" w:rsidRPr="00D353B4" w:rsidRDefault="00585CC3" w:rsidP="00585CC3">
            <w:r w:rsidRPr="00D353B4">
              <w:t>Management of tourism company</w:t>
            </w:r>
          </w:p>
        </w:tc>
      </w:tr>
      <w:tr w:rsidR="00D353B4" w:rsidRPr="00D353B4" w14:paraId="56F8CE72" w14:textId="77777777" w:rsidTr="00585CC3">
        <w:trPr>
          <w:trHeight w:val="20"/>
        </w:trPr>
        <w:tc>
          <w:tcPr>
            <w:tcW w:w="2187" w:type="pct"/>
            <w:shd w:val="clear" w:color="auto" w:fill="auto"/>
          </w:tcPr>
          <w:p w14:paraId="6C14B018" w14:textId="77777777" w:rsidR="00585CC3" w:rsidRPr="00D353B4" w:rsidRDefault="00585CC3" w:rsidP="00585CC3">
            <w:r w:rsidRPr="00D353B4">
              <w:t xml:space="preserve">Język wykładowy </w:t>
            </w:r>
          </w:p>
        </w:tc>
        <w:tc>
          <w:tcPr>
            <w:tcW w:w="2813" w:type="pct"/>
            <w:shd w:val="clear" w:color="auto" w:fill="auto"/>
          </w:tcPr>
          <w:p w14:paraId="70B47BA8" w14:textId="77777777" w:rsidR="00585CC3" w:rsidRPr="00D353B4" w:rsidRDefault="00585CC3" w:rsidP="00585CC3">
            <w:r w:rsidRPr="00D353B4">
              <w:t>polski</w:t>
            </w:r>
          </w:p>
        </w:tc>
      </w:tr>
      <w:tr w:rsidR="00D353B4" w:rsidRPr="00D353B4" w14:paraId="59F92D5A" w14:textId="77777777" w:rsidTr="00585CC3">
        <w:trPr>
          <w:trHeight w:val="20"/>
        </w:trPr>
        <w:tc>
          <w:tcPr>
            <w:tcW w:w="2187" w:type="pct"/>
            <w:shd w:val="clear" w:color="auto" w:fill="auto"/>
          </w:tcPr>
          <w:p w14:paraId="2214D357" w14:textId="77777777" w:rsidR="00585CC3" w:rsidRPr="00D353B4" w:rsidRDefault="00585CC3" w:rsidP="00585CC3">
            <w:pPr>
              <w:autoSpaceDE w:val="0"/>
              <w:autoSpaceDN w:val="0"/>
              <w:adjustRightInd w:val="0"/>
            </w:pPr>
            <w:r w:rsidRPr="00D353B4">
              <w:t xml:space="preserve">Rodzaj modułu </w:t>
            </w:r>
          </w:p>
        </w:tc>
        <w:tc>
          <w:tcPr>
            <w:tcW w:w="2813" w:type="pct"/>
            <w:shd w:val="clear" w:color="auto" w:fill="auto"/>
          </w:tcPr>
          <w:p w14:paraId="13FC87FA" w14:textId="77777777" w:rsidR="00585CC3" w:rsidRPr="00D353B4" w:rsidRDefault="00585CC3" w:rsidP="00585CC3">
            <w:r w:rsidRPr="00D353B4">
              <w:t>fakultatywny</w:t>
            </w:r>
          </w:p>
        </w:tc>
      </w:tr>
      <w:tr w:rsidR="00D353B4" w:rsidRPr="00D353B4" w14:paraId="69B97097" w14:textId="77777777" w:rsidTr="00585CC3">
        <w:trPr>
          <w:trHeight w:val="20"/>
        </w:trPr>
        <w:tc>
          <w:tcPr>
            <w:tcW w:w="2187" w:type="pct"/>
            <w:shd w:val="clear" w:color="auto" w:fill="auto"/>
          </w:tcPr>
          <w:p w14:paraId="474DC3FD" w14:textId="77777777" w:rsidR="00585CC3" w:rsidRPr="00D353B4" w:rsidRDefault="00585CC3" w:rsidP="00585CC3">
            <w:r w:rsidRPr="00D353B4">
              <w:t>Poziom studiów</w:t>
            </w:r>
          </w:p>
        </w:tc>
        <w:tc>
          <w:tcPr>
            <w:tcW w:w="2813" w:type="pct"/>
            <w:shd w:val="clear" w:color="auto" w:fill="auto"/>
          </w:tcPr>
          <w:p w14:paraId="0D64A924" w14:textId="77777777" w:rsidR="00585CC3" w:rsidRPr="00D353B4" w:rsidRDefault="00585CC3" w:rsidP="00585CC3">
            <w:r w:rsidRPr="00D353B4">
              <w:t>pierwszego stopnia</w:t>
            </w:r>
          </w:p>
        </w:tc>
      </w:tr>
      <w:tr w:rsidR="00D353B4" w:rsidRPr="00D353B4" w14:paraId="3A5B6C4C" w14:textId="77777777" w:rsidTr="00585CC3">
        <w:trPr>
          <w:trHeight w:val="20"/>
        </w:trPr>
        <w:tc>
          <w:tcPr>
            <w:tcW w:w="2187" w:type="pct"/>
            <w:shd w:val="clear" w:color="auto" w:fill="auto"/>
          </w:tcPr>
          <w:p w14:paraId="0A2138A2" w14:textId="77777777" w:rsidR="00585CC3" w:rsidRPr="00D353B4" w:rsidRDefault="00585CC3" w:rsidP="00585CC3">
            <w:r w:rsidRPr="00D353B4">
              <w:t>Forma studiów</w:t>
            </w:r>
          </w:p>
        </w:tc>
        <w:tc>
          <w:tcPr>
            <w:tcW w:w="2813" w:type="pct"/>
            <w:shd w:val="clear" w:color="auto" w:fill="auto"/>
          </w:tcPr>
          <w:p w14:paraId="37866848" w14:textId="6D63F4D1" w:rsidR="00585CC3" w:rsidRPr="00D353B4" w:rsidRDefault="00F43BC3" w:rsidP="00585CC3">
            <w:r w:rsidRPr="00D353B4">
              <w:t>nie</w:t>
            </w:r>
            <w:r w:rsidR="00585CC3" w:rsidRPr="00D353B4">
              <w:t>stacjonarne</w:t>
            </w:r>
          </w:p>
        </w:tc>
      </w:tr>
      <w:tr w:rsidR="00D353B4" w:rsidRPr="00D353B4" w14:paraId="6AB3D064" w14:textId="77777777" w:rsidTr="00585CC3">
        <w:trPr>
          <w:trHeight w:val="20"/>
        </w:trPr>
        <w:tc>
          <w:tcPr>
            <w:tcW w:w="2187" w:type="pct"/>
            <w:shd w:val="clear" w:color="auto" w:fill="auto"/>
          </w:tcPr>
          <w:p w14:paraId="605666CA" w14:textId="77777777" w:rsidR="00585CC3" w:rsidRPr="00D353B4" w:rsidRDefault="00585CC3" w:rsidP="00585CC3">
            <w:r w:rsidRPr="00D353B4">
              <w:t>Rok studiów dla kierunku</w:t>
            </w:r>
          </w:p>
        </w:tc>
        <w:tc>
          <w:tcPr>
            <w:tcW w:w="2813" w:type="pct"/>
            <w:shd w:val="clear" w:color="auto" w:fill="auto"/>
          </w:tcPr>
          <w:p w14:paraId="6DB242A6" w14:textId="77777777" w:rsidR="00585CC3" w:rsidRPr="00D353B4" w:rsidRDefault="00585CC3" w:rsidP="00585CC3">
            <w:r w:rsidRPr="00D353B4">
              <w:t>III</w:t>
            </w:r>
          </w:p>
        </w:tc>
      </w:tr>
      <w:tr w:rsidR="00D353B4" w:rsidRPr="00D353B4" w14:paraId="624DC4C4" w14:textId="77777777" w:rsidTr="00585CC3">
        <w:trPr>
          <w:trHeight w:val="20"/>
        </w:trPr>
        <w:tc>
          <w:tcPr>
            <w:tcW w:w="2187" w:type="pct"/>
            <w:shd w:val="clear" w:color="auto" w:fill="auto"/>
          </w:tcPr>
          <w:p w14:paraId="0F4E705C" w14:textId="77777777" w:rsidR="00585CC3" w:rsidRPr="00D353B4" w:rsidRDefault="00585CC3" w:rsidP="00585CC3">
            <w:r w:rsidRPr="00D353B4">
              <w:t>Semestr dla kierunku</w:t>
            </w:r>
          </w:p>
        </w:tc>
        <w:tc>
          <w:tcPr>
            <w:tcW w:w="2813" w:type="pct"/>
            <w:shd w:val="clear" w:color="auto" w:fill="auto"/>
          </w:tcPr>
          <w:p w14:paraId="4F393FB4" w14:textId="77777777" w:rsidR="00585CC3" w:rsidRPr="00D353B4" w:rsidRDefault="00585CC3" w:rsidP="00585CC3">
            <w:r w:rsidRPr="00D353B4">
              <w:t>6</w:t>
            </w:r>
          </w:p>
        </w:tc>
      </w:tr>
      <w:tr w:rsidR="00D353B4" w:rsidRPr="00D353B4" w14:paraId="6E85AA16" w14:textId="77777777" w:rsidTr="00585CC3">
        <w:trPr>
          <w:trHeight w:val="20"/>
        </w:trPr>
        <w:tc>
          <w:tcPr>
            <w:tcW w:w="2187" w:type="pct"/>
            <w:shd w:val="clear" w:color="auto" w:fill="auto"/>
          </w:tcPr>
          <w:p w14:paraId="5C826E04" w14:textId="77777777" w:rsidR="00585CC3" w:rsidRPr="00D353B4" w:rsidRDefault="00585CC3" w:rsidP="00585CC3">
            <w:pPr>
              <w:autoSpaceDE w:val="0"/>
              <w:autoSpaceDN w:val="0"/>
              <w:adjustRightInd w:val="0"/>
            </w:pPr>
            <w:r w:rsidRPr="00D353B4">
              <w:t>Liczba punktów ECTS z podziałem na kontaktowe/ niekontaktowe</w:t>
            </w:r>
          </w:p>
        </w:tc>
        <w:tc>
          <w:tcPr>
            <w:tcW w:w="2813" w:type="pct"/>
            <w:shd w:val="clear" w:color="auto" w:fill="auto"/>
          </w:tcPr>
          <w:p w14:paraId="12C36EFD" w14:textId="5B599FDD" w:rsidR="00585CC3" w:rsidRPr="00D353B4" w:rsidRDefault="00F43BC3" w:rsidP="00585CC3">
            <w:r w:rsidRPr="00D353B4">
              <w:t>5 (</w:t>
            </w:r>
            <w:r w:rsidR="0050361A" w:rsidRPr="00D353B4">
              <w:t>1,</w:t>
            </w:r>
            <w:r w:rsidR="00A86A44" w:rsidRPr="00D353B4">
              <w:t>0</w:t>
            </w:r>
            <w:r w:rsidRPr="00D353B4">
              <w:t>/</w:t>
            </w:r>
            <w:r w:rsidR="00A86A44" w:rsidRPr="00D353B4">
              <w:t>4,0</w:t>
            </w:r>
            <w:r w:rsidRPr="00D353B4">
              <w:t>)</w:t>
            </w:r>
          </w:p>
        </w:tc>
      </w:tr>
      <w:tr w:rsidR="00D353B4" w:rsidRPr="00D353B4" w14:paraId="5FDD41D7" w14:textId="77777777" w:rsidTr="00585CC3">
        <w:trPr>
          <w:trHeight w:val="20"/>
        </w:trPr>
        <w:tc>
          <w:tcPr>
            <w:tcW w:w="2187" w:type="pct"/>
            <w:shd w:val="clear" w:color="auto" w:fill="auto"/>
          </w:tcPr>
          <w:p w14:paraId="18DB0774" w14:textId="77777777" w:rsidR="00585CC3" w:rsidRPr="00D353B4" w:rsidRDefault="00585CC3" w:rsidP="00585CC3">
            <w:pPr>
              <w:autoSpaceDE w:val="0"/>
              <w:autoSpaceDN w:val="0"/>
              <w:adjustRightInd w:val="0"/>
            </w:pPr>
            <w:r w:rsidRPr="00D353B4">
              <w:t>Tytuł naukowy/stopień naukowy, imię i nazwisko osoby odpowiedzialnej za moduł</w:t>
            </w:r>
          </w:p>
        </w:tc>
        <w:tc>
          <w:tcPr>
            <w:tcW w:w="2813" w:type="pct"/>
            <w:shd w:val="clear" w:color="auto" w:fill="auto"/>
          </w:tcPr>
          <w:p w14:paraId="25B9B18D" w14:textId="77777777" w:rsidR="00585CC3" w:rsidRPr="00D353B4" w:rsidRDefault="00585CC3" w:rsidP="00585CC3">
            <w:r w:rsidRPr="00D353B4">
              <w:t xml:space="preserve">dr Agata Kobyłka </w:t>
            </w:r>
          </w:p>
        </w:tc>
      </w:tr>
      <w:tr w:rsidR="00D353B4" w:rsidRPr="00D353B4" w14:paraId="293E2316" w14:textId="77777777" w:rsidTr="00585CC3">
        <w:trPr>
          <w:trHeight w:val="20"/>
        </w:trPr>
        <w:tc>
          <w:tcPr>
            <w:tcW w:w="2187" w:type="pct"/>
            <w:shd w:val="clear" w:color="auto" w:fill="auto"/>
          </w:tcPr>
          <w:p w14:paraId="4633CA38" w14:textId="77777777" w:rsidR="00585CC3" w:rsidRPr="00D353B4" w:rsidRDefault="00585CC3" w:rsidP="00585CC3">
            <w:r w:rsidRPr="00D353B4">
              <w:t>Jednostka oferująca moduł</w:t>
            </w:r>
          </w:p>
        </w:tc>
        <w:tc>
          <w:tcPr>
            <w:tcW w:w="2813" w:type="pct"/>
            <w:shd w:val="clear" w:color="auto" w:fill="auto"/>
          </w:tcPr>
          <w:p w14:paraId="4BE19C83" w14:textId="77777777" w:rsidR="00585CC3" w:rsidRPr="00D353B4" w:rsidRDefault="00585CC3" w:rsidP="00585CC3">
            <w:r w:rsidRPr="00D353B4">
              <w:t>Katedra Turystyki i Rekreacji</w:t>
            </w:r>
          </w:p>
        </w:tc>
      </w:tr>
      <w:tr w:rsidR="00D353B4" w:rsidRPr="00D353B4" w14:paraId="1B91C4FE" w14:textId="77777777" w:rsidTr="00585CC3">
        <w:trPr>
          <w:trHeight w:val="20"/>
        </w:trPr>
        <w:tc>
          <w:tcPr>
            <w:tcW w:w="2187" w:type="pct"/>
            <w:shd w:val="clear" w:color="auto" w:fill="auto"/>
          </w:tcPr>
          <w:p w14:paraId="4FD4C022" w14:textId="77777777" w:rsidR="00585CC3" w:rsidRPr="00D353B4" w:rsidRDefault="00585CC3" w:rsidP="00585CC3">
            <w:r w:rsidRPr="00D353B4">
              <w:t>Cel modułu</w:t>
            </w:r>
          </w:p>
        </w:tc>
        <w:tc>
          <w:tcPr>
            <w:tcW w:w="2813" w:type="pct"/>
            <w:shd w:val="clear" w:color="auto" w:fill="auto"/>
          </w:tcPr>
          <w:p w14:paraId="2FDBBA95" w14:textId="27FD0588" w:rsidR="00585CC3" w:rsidRPr="00D353B4" w:rsidRDefault="009E2BBD" w:rsidP="00585CC3">
            <w:pPr>
              <w:autoSpaceDE w:val="0"/>
              <w:autoSpaceDN w:val="0"/>
              <w:adjustRightInd w:val="0"/>
            </w:pPr>
            <w:r w:rsidRPr="00D353B4">
              <w:t>Celem przedmiotu jest przekazanie wiedzy na temat organizacji i zarządzania przedsiębiorstwem turystycznym oraz zaprezentowanie specyfiki zarządzania firmami działającymi w branży turystycznej.</w:t>
            </w:r>
          </w:p>
        </w:tc>
      </w:tr>
      <w:tr w:rsidR="00D353B4" w:rsidRPr="00D353B4" w14:paraId="7460B907" w14:textId="77777777" w:rsidTr="00411C4B">
        <w:trPr>
          <w:trHeight w:val="20"/>
        </w:trPr>
        <w:tc>
          <w:tcPr>
            <w:tcW w:w="2187" w:type="pct"/>
            <w:vMerge w:val="restart"/>
            <w:shd w:val="clear" w:color="auto" w:fill="auto"/>
          </w:tcPr>
          <w:p w14:paraId="423EF61A" w14:textId="77777777" w:rsidR="009E2BBD" w:rsidRPr="00D353B4" w:rsidRDefault="009E2BBD" w:rsidP="009E2BBD">
            <w:r w:rsidRPr="00D353B4">
              <w:t>Efekty uczenia się dla modułu to opis zasobu wiedzy, umiejętności i kompetencji społecznych, które student osiągnie po zrealizowaniu zajęć.</w:t>
            </w:r>
          </w:p>
        </w:tc>
        <w:tc>
          <w:tcPr>
            <w:tcW w:w="2813" w:type="pct"/>
            <w:shd w:val="clear" w:color="auto" w:fill="auto"/>
            <w:vAlign w:val="center"/>
          </w:tcPr>
          <w:p w14:paraId="04741545" w14:textId="2A7113F2" w:rsidR="009E2BBD" w:rsidRPr="00D353B4" w:rsidRDefault="009E2BBD" w:rsidP="009E2BBD">
            <w:r w:rsidRPr="00D353B4">
              <w:t xml:space="preserve">Wiedza: </w:t>
            </w:r>
          </w:p>
        </w:tc>
      </w:tr>
      <w:tr w:rsidR="00D353B4" w:rsidRPr="00D353B4" w14:paraId="5B54518E" w14:textId="77777777" w:rsidTr="00411C4B">
        <w:trPr>
          <w:trHeight w:val="20"/>
        </w:trPr>
        <w:tc>
          <w:tcPr>
            <w:tcW w:w="2187" w:type="pct"/>
            <w:vMerge/>
            <w:shd w:val="clear" w:color="auto" w:fill="auto"/>
          </w:tcPr>
          <w:p w14:paraId="3DA72DE4" w14:textId="77777777" w:rsidR="009E2BBD" w:rsidRPr="00D353B4" w:rsidRDefault="009E2BBD" w:rsidP="009E2BBD">
            <w:pPr>
              <w:rPr>
                <w:highlight w:val="yellow"/>
              </w:rPr>
            </w:pPr>
          </w:p>
        </w:tc>
        <w:tc>
          <w:tcPr>
            <w:tcW w:w="2813" w:type="pct"/>
            <w:shd w:val="clear" w:color="auto" w:fill="auto"/>
            <w:vAlign w:val="center"/>
          </w:tcPr>
          <w:p w14:paraId="5198507B" w14:textId="3BEE2D89" w:rsidR="009E2BBD" w:rsidRPr="00D353B4" w:rsidRDefault="009E2BBD" w:rsidP="009E2BBD">
            <w:r w:rsidRPr="00D353B4">
              <w:t xml:space="preserve">W1 – zna metody zarządzania przedsiębiorstwem </w:t>
            </w:r>
          </w:p>
        </w:tc>
      </w:tr>
      <w:tr w:rsidR="00D353B4" w:rsidRPr="00D353B4" w14:paraId="0FB4835D" w14:textId="77777777" w:rsidTr="00411C4B">
        <w:trPr>
          <w:trHeight w:val="20"/>
        </w:trPr>
        <w:tc>
          <w:tcPr>
            <w:tcW w:w="2187" w:type="pct"/>
            <w:vMerge/>
            <w:shd w:val="clear" w:color="auto" w:fill="auto"/>
          </w:tcPr>
          <w:p w14:paraId="4CC98A61" w14:textId="77777777" w:rsidR="009E2BBD" w:rsidRPr="00D353B4" w:rsidRDefault="009E2BBD" w:rsidP="009E2BBD">
            <w:pPr>
              <w:rPr>
                <w:highlight w:val="yellow"/>
              </w:rPr>
            </w:pPr>
          </w:p>
        </w:tc>
        <w:tc>
          <w:tcPr>
            <w:tcW w:w="2813" w:type="pct"/>
            <w:shd w:val="clear" w:color="auto" w:fill="auto"/>
            <w:vAlign w:val="center"/>
          </w:tcPr>
          <w:p w14:paraId="6ACE8440" w14:textId="60B15DB1" w:rsidR="009E2BBD" w:rsidRPr="00D353B4" w:rsidRDefault="009E2BBD" w:rsidP="009E2BBD">
            <w:r w:rsidRPr="00D353B4">
              <w:t>W2 – zna zasady zarządzania pracownikami w przedsiębiorstwie turystycznym</w:t>
            </w:r>
          </w:p>
        </w:tc>
      </w:tr>
      <w:tr w:rsidR="00D353B4" w:rsidRPr="00D353B4" w14:paraId="1C5728DC" w14:textId="77777777" w:rsidTr="00411C4B">
        <w:trPr>
          <w:trHeight w:val="20"/>
        </w:trPr>
        <w:tc>
          <w:tcPr>
            <w:tcW w:w="2187" w:type="pct"/>
            <w:vMerge/>
            <w:shd w:val="clear" w:color="auto" w:fill="auto"/>
          </w:tcPr>
          <w:p w14:paraId="1B2040DB" w14:textId="77777777" w:rsidR="009E2BBD" w:rsidRPr="00D353B4" w:rsidRDefault="009E2BBD" w:rsidP="009E2BBD">
            <w:pPr>
              <w:rPr>
                <w:highlight w:val="yellow"/>
              </w:rPr>
            </w:pPr>
          </w:p>
        </w:tc>
        <w:tc>
          <w:tcPr>
            <w:tcW w:w="2813" w:type="pct"/>
            <w:shd w:val="clear" w:color="auto" w:fill="auto"/>
            <w:vAlign w:val="center"/>
          </w:tcPr>
          <w:p w14:paraId="3F64E2A2" w14:textId="10CA58E8" w:rsidR="009E2BBD" w:rsidRPr="00D353B4" w:rsidRDefault="009E2BBD" w:rsidP="009E2BBD">
            <w:r w:rsidRPr="00D353B4">
              <w:t>Umiejętności:</w:t>
            </w:r>
          </w:p>
        </w:tc>
      </w:tr>
      <w:tr w:rsidR="00D353B4" w:rsidRPr="00D353B4" w14:paraId="24AC18CD" w14:textId="77777777" w:rsidTr="00411C4B">
        <w:trPr>
          <w:trHeight w:val="20"/>
        </w:trPr>
        <w:tc>
          <w:tcPr>
            <w:tcW w:w="2187" w:type="pct"/>
            <w:vMerge/>
            <w:shd w:val="clear" w:color="auto" w:fill="auto"/>
          </w:tcPr>
          <w:p w14:paraId="56C748C0" w14:textId="77777777" w:rsidR="009E2BBD" w:rsidRPr="00D353B4" w:rsidRDefault="009E2BBD" w:rsidP="009E2BBD">
            <w:pPr>
              <w:rPr>
                <w:highlight w:val="yellow"/>
              </w:rPr>
            </w:pPr>
          </w:p>
        </w:tc>
        <w:tc>
          <w:tcPr>
            <w:tcW w:w="2813" w:type="pct"/>
            <w:shd w:val="clear" w:color="auto" w:fill="auto"/>
            <w:vAlign w:val="center"/>
          </w:tcPr>
          <w:p w14:paraId="363EDCDF" w14:textId="44810DC4" w:rsidR="009E2BBD" w:rsidRPr="00D353B4" w:rsidRDefault="009E2BBD" w:rsidP="009E2BBD">
            <w:r w:rsidRPr="00D353B4">
              <w:t xml:space="preserve">U1 – umie zaplanować proces rekrutacji i selekcji pracowników w firmie   </w:t>
            </w:r>
          </w:p>
        </w:tc>
      </w:tr>
      <w:tr w:rsidR="00D353B4" w:rsidRPr="00D353B4" w14:paraId="6CB1EEC4" w14:textId="77777777" w:rsidTr="00411C4B">
        <w:trPr>
          <w:trHeight w:val="20"/>
        </w:trPr>
        <w:tc>
          <w:tcPr>
            <w:tcW w:w="2187" w:type="pct"/>
            <w:vMerge/>
            <w:shd w:val="clear" w:color="auto" w:fill="auto"/>
          </w:tcPr>
          <w:p w14:paraId="79403661" w14:textId="77777777" w:rsidR="009E2BBD" w:rsidRPr="00D353B4" w:rsidRDefault="009E2BBD" w:rsidP="009E2BBD">
            <w:pPr>
              <w:rPr>
                <w:highlight w:val="yellow"/>
              </w:rPr>
            </w:pPr>
          </w:p>
        </w:tc>
        <w:tc>
          <w:tcPr>
            <w:tcW w:w="2813" w:type="pct"/>
            <w:shd w:val="clear" w:color="auto" w:fill="auto"/>
            <w:vAlign w:val="center"/>
          </w:tcPr>
          <w:p w14:paraId="2F731323" w14:textId="7E8E3B45" w:rsidR="009E2BBD" w:rsidRPr="00D353B4" w:rsidRDefault="009E2BBD" w:rsidP="009E2BBD">
            <w:r w:rsidRPr="00D353B4">
              <w:t xml:space="preserve">U2 – umie stworzyć harmonogram pracy pracowników wybranego przedsiębiorstwa turystycznego </w:t>
            </w:r>
          </w:p>
        </w:tc>
      </w:tr>
      <w:tr w:rsidR="00D353B4" w:rsidRPr="00D353B4" w14:paraId="6C97BBB2" w14:textId="77777777" w:rsidTr="00411C4B">
        <w:trPr>
          <w:trHeight w:val="20"/>
        </w:trPr>
        <w:tc>
          <w:tcPr>
            <w:tcW w:w="2187" w:type="pct"/>
            <w:vMerge/>
            <w:shd w:val="clear" w:color="auto" w:fill="auto"/>
          </w:tcPr>
          <w:p w14:paraId="0121D93B" w14:textId="77777777" w:rsidR="009E2BBD" w:rsidRPr="00D353B4" w:rsidRDefault="009E2BBD" w:rsidP="009E2BBD">
            <w:pPr>
              <w:rPr>
                <w:highlight w:val="yellow"/>
              </w:rPr>
            </w:pPr>
          </w:p>
        </w:tc>
        <w:tc>
          <w:tcPr>
            <w:tcW w:w="2813" w:type="pct"/>
            <w:shd w:val="clear" w:color="auto" w:fill="auto"/>
            <w:vAlign w:val="center"/>
          </w:tcPr>
          <w:p w14:paraId="0A976203" w14:textId="4F3285BE" w:rsidR="009E2BBD" w:rsidRPr="00D353B4" w:rsidRDefault="009E2BBD" w:rsidP="009E2BBD">
            <w:r w:rsidRPr="00D353B4">
              <w:t xml:space="preserve">U3 – umie zaplanować działania CSRowe w przedsiębiorstwie turystycznym  </w:t>
            </w:r>
          </w:p>
        </w:tc>
      </w:tr>
      <w:tr w:rsidR="00D353B4" w:rsidRPr="00D353B4" w14:paraId="4FF4B746" w14:textId="77777777" w:rsidTr="00411C4B">
        <w:trPr>
          <w:trHeight w:val="20"/>
        </w:trPr>
        <w:tc>
          <w:tcPr>
            <w:tcW w:w="2187" w:type="pct"/>
            <w:vMerge/>
            <w:shd w:val="clear" w:color="auto" w:fill="auto"/>
          </w:tcPr>
          <w:p w14:paraId="14088042" w14:textId="77777777" w:rsidR="009E2BBD" w:rsidRPr="00D353B4" w:rsidRDefault="009E2BBD" w:rsidP="009E2BBD">
            <w:pPr>
              <w:rPr>
                <w:highlight w:val="yellow"/>
              </w:rPr>
            </w:pPr>
          </w:p>
        </w:tc>
        <w:tc>
          <w:tcPr>
            <w:tcW w:w="2813" w:type="pct"/>
            <w:shd w:val="clear" w:color="auto" w:fill="auto"/>
            <w:vAlign w:val="center"/>
          </w:tcPr>
          <w:p w14:paraId="252D2517" w14:textId="5129C79A" w:rsidR="009E2BBD" w:rsidRPr="00D353B4" w:rsidRDefault="009E2BBD" w:rsidP="009E2BBD">
            <w:r w:rsidRPr="00D353B4">
              <w:t>Kompetencje społeczne:</w:t>
            </w:r>
          </w:p>
        </w:tc>
      </w:tr>
      <w:tr w:rsidR="00D353B4" w:rsidRPr="00D353B4" w14:paraId="5D6D3DB5" w14:textId="77777777" w:rsidTr="00411C4B">
        <w:trPr>
          <w:trHeight w:val="20"/>
        </w:trPr>
        <w:tc>
          <w:tcPr>
            <w:tcW w:w="2187" w:type="pct"/>
            <w:vMerge/>
            <w:shd w:val="clear" w:color="auto" w:fill="auto"/>
          </w:tcPr>
          <w:p w14:paraId="7A27E30D" w14:textId="77777777" w:rsidR="009E2BBD" w:rsidRPr="00D353B4" w:rsidRDefault="009E2BBD" w:rsidP="009E2BBD">
            <w:pPr>
              <w:rPr>
                <w:highlight w:val="yellow"/>
              </w:rPr>
            </w:pPr>
          </w:p>
        </w:tc>
        <w:tc>
          <w:tcPr>
            <w:tcW w:w="2813" w:type="pct"/>
            <w:shd w:val="clear" w:color="auto" w:fill="auto"/>
            <w:vAlign w:val="center"/>
          </w:tcPr>
          <w:p w14:paraId="673E55C4" w14:textId="5A2385E7" w:rsidR="009E2BBD" w:rsidRPr="00D353B4" w:rsidRDefault="009E2BBD" w:rsidP="009E2BBD">
            <w:r w:rsidRPr="00D353B4">
              <w:t>K1 – jest gotowy zarządzać zespołem ludzi i komunikować się z nimi</w:t>
            </w:r>
          </w:p>
        </w:tc>
      </w:tr>
      <w:tr w:rsidR="00D353B4" w:rsidRPr="00D353B4" w14:paraId="029D7656" w14:textId="77777777" w:rsidTr="00411C4B">
        <w:trPr>
          <w:trHeight w:val="20"/>
        </w:trPr>
        <w:tc>
          <w:tcPr>
            <w:tcW w:w="2187" w:type="pct"/>
            <w:vMerge/>
            <w:shd w:val="clear" w:color="auto" w:fill="auto"/>
          </w:tcPr>
          <w:p w14:paraId="42E52C1C" w14:textId="77777777" w:rsidR="009E2BBD" w:rsidRPr="00D353B4" w:rsidRDefault="009E2BBD" w:rsidP="009E2BBD">
            <w:pPr>
              <w:rPr>
                <w:highlight w:val="yellow"/>
              </w:rPr>
            </w:pPr>
          </w:p>
        </w:tc>
        <w:tc>
          <w:tcPr>
            <w:tcW w:w="2813" w:type="pct"/>
            <w:shd w:val="clear" w:color="auto" w:fill="auto"/>
            <w:vAlign w:val="center"/>
          </w:tcPr>
          <w:p w14:paraId="6CDA0277" w14:textId="41ADA612" w:rsidR="009E2BBD" w:rsidRPr="00D353B4" w:rsidRDefault="009E2BBD" w:rsidP="009E2BBD">
            <w:r w:rsidRPr="00D353B4">
              <w:t>K2 – jest gotowy pracować w zespole przy wykorzystaniu swoich najmocniejszych ról w zespole wg Belbina</w:t>
            </w:r>
          </w:p>
        </w:tc>
      </w:tr>
      <w:tr w:rsidR="00D353B4" w:rsidRPr="00D353B4" w14:paraId="03FC0FA0" w14:textId="77777777" w:rsidTr="00585CC3">
        <w:trPr>
          <w:trHeight w:val="20"/>
        </w:trPr>
        <w:tc>
          <w:tcPr>
            <w:tcW w:w="2187" w:type="pct"/>
            <w:shd w:val="clear" w:color="auto" w:fill="auto"/>
          </w:tcPr>
          <w:p w14:paraId="6DD17251" w14:textId="77777777" w:rsidR="00585CC3" w:rsidRPr="00D353B4" w:rsidRDefault="00585CC3" w:rsidP="00585CC3">
            <w:r w:rsidRPr="00D353B4">
              <w:t>Odniesienie modułowych efektów uczenia się do kierunkowych efektów uczenia się</w:t>
            </w:r>
          </w:p>
        </w:tc>
        <w:tc>
          <w:tcPr>
            <w:tcW w:w="2813" w:type="pct"/>
            <w:shd w:val="clear" w:color="auto" w:fill="auto"/>
          </w:tcPr>
          <w:p w14:paraId="171B8CA9" w14:textId="77777777" w:rsidR="00585CC3" w:rsidRPr="00D353B4" w:rsidRDefault="00585CC3" w:rsidP="00585CC3">
            <w:pPr>
              <w:jc w:val="both"/>
            </w:pPr>
            <w:r w:rsidRPr="00D353B4">
              <w:t>Kod efektu modułowego – kod efektu kierunkowego</w:t>
            </w:r>
          </w:p>
          <w:p w14:paraId="16EFE3EC" w14:textId="77777777" w:rsidR="00585CC3" w:rsidRPr="00D353B4" w:rsidRDefault="00585CC3" w:rsidP="00585CC3">
            <w:pPr>
              <w:jc w:val="both"/>
            </w:pPr>
            <w:r w:rsidRPr="00D353B4">
              <w:t>W1 – TR_W1, TR_W02</w:t>
            </w:r>
          </w:p>
          <w:p w14:paraId="0C0794E0" w14:textId="77777777" w:rsidR="00585CC3" w:rsidRPr="00D353B4" w:rsidRDefault="00585CC3" w:rsidP="00585CC3">
            <w:pPr>
              <w:jc w:val="both"/>
            </w:pPr>
            <w:r w:rsidRPr="00D353B4">
              <w:t>W2 – TR_W09, TR_W10</w:t>
            </w:r>
          </w:p>
          <w:p w14:paraId="19E71B70" w14:textId="77777777" w:rsidR="00585CC3" w:rsidRPr="00D353B4" w:rsidRDefault="00585CC3" w:rsidP="00585CC3">
            <w:pPr>
              <w:jc w:val="both"/>
            </w:pPr>
            <w:r w:rsidRPr="00D353B4">
              <w:t>U1 – TR_U03, TR_U06</w:t>
            </w:r>
          </w:p>
          <w:p w14:paraId="521444CB" w14:textId="77777777" w:rsidR="00585CC3" w:rsidRPr="00D353B4" w:rsidRDefault="00585CC3" w:rsidP="00585CC3">
            <w:pPr>
              <w:jc w:val="both"/>
            </w:pPr>
            <w:r w:rsidRPr="00D353B4">
              <w:t>U2 – TR_U02</w:t>
            </w:r>
          </w:p>
          <w:p w14:paraId="6EA006EB" w14:textId="77777777" w:rsidR="00585CC3" w:rsidRPr="00D353B4" w:rsidRDefault="00585CC3" w:rsidP="00585CC3">
            <w:pPr>
              <w:jc w:val="both"/>
            </w:pPr>
            <w:r w:rsidRPr="00D353B4">
              <w:t>U3 – TR_U01, TR_U05</w:t>
            </w:r>
          </w:p>
          <w:p w14:paraId="0C366A26" w14:textId="77777777" w:rsidR="00585CC3" w:rsidRPr="00D353B4" w:rsidRDefault="00585CC3" w:rsidP="00585CC3">
            <w:pPr>
              <w:jc w:val="both"/>
            </w:pPr>
            <w:r w:rsidRPr="00D353B4">
              <w:t>K1 – TR_K01</w:t>
            </w:r>
          </w:p>
          <w:p w14:paraId="1E92E230" w14:textId="77777777" w:rsidR="00585CC3" w:rsidRPr="00D353B4" w:rsidRDefault="00585CC3" w:rsidP="00585CC3">
            <w:pPr>
              <w:jc w:val="both"/>
            </w:pPr>
            <w:r w:rsidRPr="00D353B4">
              <w:t>K2 – TR_K03</w:t>
            </w:r>
          </w:p>
        </w:tc>
      </w:tr>
      <w:tr w:rsidR="00D353B4" w:rsidRPr="00D353B4" w14:paraId="3B97E363" w14:textId="77777777" w:rsidTr="00585CC3">
        <w:trPr>
          <w:trHeight w:val="20"/>
        </w:trPr>
        <w:tc>
          <w:tcPr>
            <w:tcW w:w="2187" w:type="pct"/>
            <w:shd w:val="clear" w:color="auto" w:fill="auto"/>
          </w:tcPr>
          <w:p w14:paraId="77F02BD6" w14:textId="77777777" w:rsidR="00585CC3" w:rsidRPr="00D353B4" w:rsidRDefault="00585CC3" w:rsidP="00585CC3">
            <w:r w:rsidRPr="00D353B4">
              <w:lastRenderedPageBreak/>
              <w:t>Odniesienie modułowych efektów uczenia się do efektów inżynierskich (jeżeli dotyczy)</w:t>
            </w:r>
          </w:p>
        </w:tc>
        <w:tc>
          <w:tcPr>
            <w:tcW w:w="2813" w:type="pct"/>
            <w:shd w:val="clear" w:color="auto" w:fill="auto"/>
            <w:vAlign w:val="center"/>
          </w:tcPr>
          <w:p w14:paraId="53CEB238" w14:textId="77777777" w:rsidR="00585CC3" w:rsidRPr="00D353B4" w:rsidRDefault="00585CC3" w:rsidP="00585CC3">
            <w:pPr>
              <w:jc w:val="both"/>
            </w:pPr>
            <w:r w:rsidRPr="00D353B4">
              <w:t>nie dotyczy</w:t>
            </w:r>
          </w:p>
        </w:tc>
      </w:tr>
      <w:tr w:rsidR="00D353B4" w:rsidRPr="00D353B4" w14:paraId="6D326F8A" w14:textId="77777777" w:rsidTr="00585CC3">
        <w:trPr>
          <w:trHeight w:val="20"/>
        </w:trPr>
        <w:tc>
          <w:tcPr>
            <w:tcW w:w="2187" w:type="pct"/>
            <w:shd w:val="clear" w:color="auto" w:fill="auto"/>
          </w:tcPr>
          <w:p w14:paraId="4CFB2D06" w14:textId="77777777" w:rsidR="00585CC3" w:rsidRPr="00D353B4" w:rsidRDefault="00585CC3" w:rsidP="00585CC3">
            <w:r w:rsidRPr="00D353B4">
              <w:t xml:space="preserve">Wymagania wstępne i dodatkowe </w:t>
            </w:r>
          </w:p>
        </w:tc>
        <w:tc>
          <w:tcPr>
            <w:tcW w:w="2813" w:type="pct"/>
            <w:shd w:val="clear" w:color="auto" w:fill="auto"/>
          </w:tcPr>
          <w:p w14:paraId="5AFB13C6" w14:textId="77777777" w:rsidR="00585CC3" w:rsidRPr="00D353B4" w:rsidRDefault="00585CC3" w:rsidP="00585CC3">
            <w:pPr>
              <w:jc w:val="both"/>
            </w:pPr>
            <w:r w:rsidRPr="00D353B4">
              <w:t>Przedmioty: zarządzanie w turystyce i rekreacji, zagospodarowanie turystyczne</w:t>
            </w:r>
          </w:p>
        </w:tc>
      </w:tr>
      <w:tr w:rsidR="00D353B4" w:rsidRPr="00D353B4" w14:paraId="66E7E912" w14:textId="77777777" w:rsidTr="00585CC3">
        <w:trPr>
          <w:trHeight w:val="20"/>
        </w:trPr>
        <w:tc>
          <w:tcPr>
            <w:tcW w:w="2187" w:type="pct"/>
            <w:shd w:val="clear" w:color="auto" w:fill="auto"/>
          </w:tcPr>
          <w:p w14:paraId="42EDEE74" w14:textId="77777777" w:rsidR="00585CC3" w:rsidRPr="00D353B4" w:rsidRDefault="00585CC3" w:rsidP="00585CC3">
            <w:r w:rsidRPr="00D353B4">
              <w:t xml:space="preserve">Treści programowe modułu </w:t>
            </w:r>
          </w:p>
        </w:tc>
        <w:tc>
          <w:tcPr>
            <w:tcW w:w="2813" w:type="pct"/>
            <w:shd w:val="clear" w:color="auto" w:fill="auto"/>
          </w:tcPr>
          <w:p w14:paraId="3CE1B294" w14:textId="77777777" w:rsidR="00585CC3" w:rsidRPr="00D353B4" w:rsidRDefault="00585CC3" w:rsidP="00585CC3">
            <w:r w:rsidRPr="00D353B4">
              <w:t xml:space="preserve">WYKŁAD: proces zarządzania, budowanie zespołu, style zarządzania zespołem, motywowanie i wynagradzanie pracowników, planowanie czasu pracy, metody zwiększające efektywność pracy, organizacja zebrań, praca zdalna, społeczna odpowiedzialność biznesu (CSR). </w:t>
            </w:r>
          </w:p>
          <w:p w14:paraId="1A99CD6D" w14:textId="77777777" w:rsidR="00585CC3" w:rsidRPr="00D353B4" w:rsidRDefault="00585CC3" w:rsidP="00585CC3">
            <w:r w:rsidRPr="00D353B4">
              <w:t>ĆWICZENIA: misja, wizja, wartości firmy, struktura organizacyjna przedsiębiorstwa, planowanie zatrudnienia i rekrutacja pracowników, role w zespole, diagnoza potrzeb szkoleniowych pracowników, planowanie czasu pracy pracowników, modalność sensoryczna a sposoby przekazywania informacji, komunikacja w zespole pracowników, ocena okresowa pracowników, działania proekologiczne przedsiębiorstw, wybrane metody zarządzania, które mogą być wykorzystane przez przedsiębiorstwa turystyczne.</w:t>
            </w:r>
          </w:p>
          <w:p w14:paraId="398CBAD2" w14:textId="3EC0E6EE" w:rsidR="009E2BBD" w:rsidRPr="00D353B4" w:rsidRDefault="009E2BBD" w:rsidP="00585CC3">
            <w:r w:rsidRPr="00D353B4">
              <w:t>Podczas zajęć terenowych  studenci odbędą wizyty studyjne do przedsiębiorstw turystycznych.</w:t>
            </w:r>
          </w:p>
        </w:tc>
      </w:tr>
      <w:tr w:rsidR="00D353B4" w:rsidRPr="00D353B4" w14:paraId="245E39FF" w14:textId="77777777" w:rsidTr="00585CC3">
        <w:trPr>
          <w:trHeight w:val="20"/>
        </w:trPr>
        <w:tc>
          <w:tcPr>
            <w:tcW w:w="2187" w:type="pct"/>
            <w:shd w:val="clear" w:color="auto" w:fill="auto"/>
          </w:tcPr>
          <w:p w14:paraId="69E54F1F" w14:textId="77777777" w:rsidR="00585CC3" w:rsidRPr="00D353B4" w:rsidRDefault="00585CC3" w:rsidP="00585CC3">
            <w:r w:rsidRPr="00D353B4">
              <w:t>Wykaz literatury podstawowej i uzupełniającej</w:t>
            </w:r>
          </w:p>
        </w:tc>
        <w:tc>
          <w:tcPr>
            <w:tcW w:w="2813" w:type="pct"/>
            <w:shd w:val="clear" w:color="auto" w:fill="auto"/>
          </w:tcPr>
          <w:p w14:paraId="1D195492" w14:textId="77777777" w:rsidR="00585CC3" w:rsidRPr="00D353B4" w:rsidRDefault="00585CC3" w:rsidP="00585CC3">
            <w:r w:rsidRPr="00D353B4">
              <w:t>Literatura obowiązkowa:</w:t>
            </w:r>
          </w:p>
          <w:p w14:paraId="6FCE25A0" w14:textId="77777777" w:rsidR="00585CC3" w:rsidRPr="00D353B4" w:rsidRDefault="00585CC3" w:rsidP="00667F61">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Hopeja M., Krala Z., Współczesne metody zarządzania w teorii i praktyce, Oficyna Wydawnicza Politechniki Wrocławskiej, Wrocław 2011. </w:t>
            </w:r>
          </w:p>
          <w:p w14:paraId="52865AFE" w14:textId="77777777" w:rsidR="00585CC3" w:rsidRPr="00D353B4" w:rsidRDefault="00585CC3" w:rsidP="00667F61">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Król H., Ludwiczyński A., Zarządzanie zasobami ludzkimi. Tworzenie kapitału ludzkiego organizacji, Wyd. Naukowe PWN, Warszawa 2020. </w:t>
            </w:r>
          </w:p>
          <w:p w14:paraId="075DA376" w14:textId="77777777" w:rsidR="00585CC3" w:rsidRPr="00D353B4" w:rsidRDefault="00585CC3" w:rsidP="00667F61">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Michalski E., Zarządzanie przedsiębiorstwem, Wyd. Naukowe PWN, Warszawa 2021. </w:t>
            </w:r>
          </w:p>
          <w:p w14:paraId="2E548989" w14:textId="11D2515A" w:rsidR="00585CC3" w:rsidRPr="00D353B4" w:rsidRDefault="00585CC3" w:rsidP="00667F61">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Pocztowski A., Zarządzanie zasobami ludzkimi, PWE, Warszawa 2018. </w:t>
            </w:r>
          </w:p>
          <w:p w14:paraId="4C87AA48" w14:textId="2F472D07" w:rsidR="009E2BBD" w:rsidRPr="00D353B4" w:rsidRDefault="009E2BBD" w:rsidP="009E2BBD">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Szymańska K., Kompendium metod i technik zarządzania. Teoria i ćwiczenia, Wyd. Nieoczywiste, 2019.</w:t>
            </w:r>
          </w:p>
          <w:p w14:paraId="7C2D11ED" w14:textId="77777777" w:rsidR="00585CC3" w:rsidRPr="00D353B4" w:rsidRDefault="00585CC3" w:rsidP="00585CC3"/>
          <w:p w14:paraId="6815A409" w14:textId="77777777" w:rsidR="00585CC3" w:rsidRPr="00D353B4" w:rsidRDefault="00585CC3" w:rsidP="00585CC3">
            <w:pPr>
              <w:rPr>
                <w:lang w:val="en-GB"/>
              </w:rPr>
            </w:pPr>
            <w:r w:rsidRPr="00D353B4">
              <w:rPr>
                <w:lang w:val="en-GB"/>
              </w:rPr>
              <w:t xml:space="preserve">Literatura uzupełniająca: </w:t>
            </w:r>
          </w:p>
          <w:p w14:paraId="2142DFB0" w14:textId="77777777" w:rsidR="00585CC3" w:rsidRPr="00D353B4" w:rsidRDefault="00585CC3" w:rsidP="00667F61">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Przybylska A., CSR jako narzędzie rozwoju i promocji przedsiębiorstw turystycznych, Ekonomiczne Problemy Usług nr 86, 2012. </w:t>
            </w:r>
          </w:p>
          <w:p w14:paraId="1D8C246D" w14:textId="77777777" w:rsidR="00585CC3" w:rsidRPr="00D353B4" w:rsidRDefault="00585CC3" w:rsidP="00667F61">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Trzcieliński S., Włodarkiewicz-Klimek H., Pawłowski K., Współczesne koncepcje zarządzania, Wyd. Politechniki poznańskiej, Poznań 2013. </w:t>
            </w:r>
          </w:p>
        </w:tc>
      </w:tr>
      <w:tr w:rsidR="00D353B4" w:rsidRPr="00D353B4" w14:paraId="21416CA5" w14:textId="77777777" w:rsidTr="00585CC3">
        <w:trPr>
          <w:trHeight w:val="20"/>
        </w:trPr>
        <w:tc>
          <w:tcPr>
            <w:tcW w:w="2187" w:type="pct"/>
            <w:shd w:val="clear" w:color="auto" w:fill="auto"/>
          </w:tcPr>
          <w:p w14:paraId="4DE3C1A7" w14:textId="77777777" w:rsidR="00585CC3" w:rsidRPr="00D353B4" w:rsidRDefault="00585CC3" w:rsidP="00585CC3">
            <w:r w:rsidRPr="00D353B4">
              <w:t>Planowane formy/działania/metody dydaktyczne</w:t>
            </w:r>
          </w:p>
        </w:tc>
        <w:tc>
          <w:tcPr>
            <w:tcW w:w="2813" w:type="pct"/>
            <w:shd w:val="clear" w:color="auto" w:fill="auto"/>
          </w:tcPr>
          <w:p w14:paraId="5FA903FC" w14:textId="77777777" w:rsidR="009E2BBD" w:rsidRPr="00D353B4" w:rsidRDefault="009E2BBD" w:rsidP="009E2BBD">
            <w:r w:rsidRPr="00D353B4">
              <w:t xml:space="preserve">Wykład z wykorzystaniem urządzeń multimedialnych. Ćwiczenia z wykorzystaniem metod aktywizujących, dyskusja, praca zespołowa, </w:t>
            </w:r>
            <w:r w:rsidRPr="00D353B4">
              <w:lastRenderedPageBreak/>
              <w:t>praca ze studium przypadku, wykonanie projektu, ćwiczenia z wykorzystaniem komputera. Samoocena – testy psychometryczne.</w:t>
            </w:r>
          </w:p>
          <w:p w14:paraId="6674933D" w14:textId="720AB5F5" w:rsidR="00585CC3" w:rsidRPr="00D353B4" w:rsidRDefault="009E2BBD" w:rsidP="009E2BBD">
            <w:r w:rsidRPr="00D353B4">
              <w:t>Ćwiczenia laboratoryjne w sali komputerowej w grupach max 15-osobowych. Do dyspozycji każdego studenta komputer stacjonarny.</w:t>
            </w:r>
          </w:p>
        </w:tc>
      </w:tr>
      <w:tr w:rsidR="00D353B4" w:rsidRPr="00D353B4" w14:paraId="5766D8CD" w14:textId="77777777" w:rsidTr="00411C4B">
        <w:trPr>
          <w:trHeight w:val="20"/>
        </w:trPr>
        <w:tc>
          <w:tcPr>
            <w:tcW w:w="2187" w:type="pct"/>
            <w:shd w:val="clear" w:color="auto" w:fill="auto"/>
          </w:tcPr>
          <w:p w14:paraId="65F1B57B" w14:textId="77777777" w:rsidR="009E2BBD" w:rsidRPr="00D353B4" w:rsidRDefault="009E2BBD" w:rsidP="009E2BBD">
            <w:r w:rsidRPr="00D353B4">
              <w:lastRenderedPageBreak/>
              <w:t>Sposoby weryfikacji oraz formy dokumentowania osiągniętych efektów uczenia się</w:t>
            </w:r>
          </w:p>
        </w:tc>
        <w:tc>
          <w:tcPr>
            <w:tcW w:w="2813" w:type="pct"/>
            <w:shd w:val="clear" w:color="auto" w:fill="auto"/>
            <w:vAlign w:val="center"/>
          </w:tcPr>
          <w:p w14:paraId="296BEB7D" w14:textId="77777777" w:rsidR="009E2BBD" w:rsidRPr="00D353B4" w:rsidRDefault="009E2BBD" w:rsidP="009E2BBD">
            <w:r w:rsidRPr="00D353B4">
              <w:t xml:space="preserve">Warunkiem uzyskania zaliczenia przedmiotu jest obecność na ćwiczeniach i uzyskanie pozytywnych ocen. </w:t>
            </w:r>
          </w:p>
          <w:p w14:paraId="2C35D95A" w14:textId="77777777" w:rsidR="009E2BBD" w:rsidRPr="00D353B4" w:rsidRDefault="009E2BBD" w:rsidP="009E2BBD">
            <w:r w:rsidRPr="00D353B4">
              <w:t xml:space="preserve">W1, W2: egzamin testowy </w:t>
            </w:r>
          </w:p>
          <w:p w14:paraId="28E01B5A" w14:textId="77777777" w:rsidR="009E2BBD" w:rsidRPr="00D353B4" w:rsidRDefault="009E2BBD" w:rsidP="009E2BBD">
            <w:r w:rsidRPr="00D353B4">
              <w:t>W1, W2: sprawdzian testowy z ćwiczeń</w:t>
            </w:r>
          </w:p>
          <w:p w14:paraId="38861460" w14:textId="77777777" w:rsidR="009E2BBD" w:rsidRPr="00D353B4" w:rsidRDefault="009E2BBD" w:rsidP="009E2BBD">
            <w:r w:rsidRPr="00D353B4">
              <w:t xml:space="preserve">U3: ocena zadania projektowego </w:t>
            </w:r>
          </w:p>
          <w:p w14:paraId="0AC88810" w14:textId="77777777" w:rsidR="009E2BBD" w:rsidRPr="00D353B4" w:rsidRDefault="009E2BBD" w:rsidP="009E2BBD">
            <w:r w:rsidRPr="00D353B4">
              <w:t>W1, U1, U2, K1, K2 – plusy za aktywność na zajęciach</w:t>
            </w:r>
          </w:p>
          <w:p w14:paraId="4A18717A" w14:textId="77777777" w:rsidR="009E2BBD" w:rsidRPr="00D353B4" w:rsidRDefault="009E2BBD" w:rsidP="009E2BBD"/>
          <w:p w14:paraId="2AB75C90" w14:textId="26C640D8" w:rsidR="009E2BBD" w:rsidRPr="00D353B4" w:rsidRDefault="009E2BBD" w:rsidP="009E2BBD">
            <w:pPr>
              <w:jc w:val="both"/>
            </w:pPr>
            <w:r w:rsidRPr="00D353B4">
              <w:t>Formy dokumentowania osiągniętych efektów uczenia się – dziennik zajęć (lista obecności, lista ocen), archiwizowane prace studentów.</w:t>
            </w:r>
          </w:p>
        </w:tc>
      </w:tr>
      <w:tr w:rsidR="00D353B4" w:rsidRPr="00D353B4" w14:paraId="07D1B698" w14:textId="77777777" w:rsidTr="00411C4B">
        <w:trPr>
          <w:trHeight w:val="20"/>
        </w:trPr>
        <w:tc>
          <w:tcPr>
            <w:tcW w:w="2187" w:type="pct"/>
            <w:shd w:val="clear" w:color="auto" w:fill="auto"/>
          </w:tcPr>
          <w:p w14:paraId="1F981E2C" w14:textId="77777777" w:rsidR="009E2BBD" w:rsidRPr="00D353B4" w:rsidRDefault="009E2BBD" w:rsidP="009E2BBD">
            <w:r w:rsidRPr="00D353B4">
              <w:t>Elementy i wagi mające wpływ na ocenę końcową</w:t>
            </w:r>
          </w:p>
          <w:p w14:paraId="29CA2E77" w14:textId="77777777" w:rsidR="009E2BBD" w:rsidRPr="00D353B4" w:rsidRDefault="009E2BBD" w:rsidP="009E2BBD"/>
        </w:tc>
        <w:tc>
          <w:tcPr>
            <w:tcW w:w="2813" w:type="pct"/>
            <w:shd w:val="clear" w:color="auto" w:fill="auto"/>
            <w:vAlign w:val="center"/>
          </w:tcPr>
          <w:p w14:paraId="3DC17743" w14:textId="77777777" w:rsidR="009E2BBD" w:rsidRPr="00D353B4" w:rsidRDefault="009E2BBD" w:rsidP="009E2BBD">
            <w:r w:rsidRPr="00D353B4">
              <w:t xml:space="preserve">Ocena końcowa = średnia oceny z egzaminu i ćwiczeń </w:t>
            </w:r>
          </w:p>
          <w:p w14:paraId="42091F41" w14:textId="77777777" w:rsidR="009E2BBD" w:rsidRPr="00D353B4" w:rsidRDefault="009E2BBD" w:rsidP="009E2BBD">
            <w:r w:rsidRPr="00D353B4">
              <w:t>0,50: egzamin</w:t>
            </w:r>
          </w:p>
          <w:p w14:paraId="7300D940" w14:textId="77777777" w:rsidR="009E2BBD" w:rsidRPr="00D353B4" w:rsidRDefault="009E2BBD" w:rsidP="009E2BBD">
            <w:r w:rsidRPr="00D353B4">
              <w:t xml:space="preserve">0,15: sprawdzian testowy z ćwiczeń </w:t>
            </w:r>
          </w:p>
          <w:p w14:paraId="029B67E3" w14:textId="77777777" w:rsidR="009E2BBD" w:rsidRPr="00D353B4" w:rsidRDefault="009E2BBD" w:rsidP="009E2BBD">
            <w:r w:rsidRPr="00D353B4">
              <w:t>0,15: ocena zadania projektowego</w:t>
            </w:r>
          </w:p>
          <w:p w14:paraId="4E17F2FD" w14:textId="1EED17DB" w:rsidR="009E2BBD" w:rsidRPr="00D353B4" w:rsidRDefault="009E2BBD" w:rsidP="009E2BBD">
            <w:pPr>
              <w:jc w:val="both"/>
            </w:pPr>
            <w:r w:rsidRPr="00D353B4">
              <w:t>0,20: ocena za aktywność na zajęciach</w:t>
            </w:r>
          </w:p>
        </w:tc>
      </w:tr>
      <w:tr w:rsidR="00D353B4" w:rsidRPr="00D353B4" w14:paraId="3266A816" w14:textId="77777777" w:rsidTr="00585CC3">
        <w:trPr>
          <w:trHeight w:val="20"/>
        </w:trPr>
        <w:tc>
          <w:tcPr>
            <w:tcW w:w="2187" w:type="pct"/>
            <w:shd w:val="clear" w:color="auto" w:fill="auto"/>
          </w:tcPr>
          <w:p w14:paraId="1356A12A" w14:textId="77777777" w:rsidR="00F43BC3" w:rsidRPr="00D353B4" w:rsidRDefault="00F43BC3" w:rsidP="00F43BC3">
            <w:pPr>
              <w:jc w:val="both"/>
            </w:pPr>
            <w:r w:rsidRPr="00D353B4">
              <w:t>Bilans punktów ECTS</w:t>
            </w:r>
          </w:p>
        </w:tc>
        <w:tc>
          <w:tcPr>
            <w:tcW w:w="2813" w:type="pct"/>
            <w:shd w:val="clear" w:color="auto" w:fill="auto"/>
          </w:tcPr>
          <w:p w14:paraId="311D72CF" w14:textId="22C42696" w:rsidR="00F43BC3" w:rsidRPr="00D353B4" w:rsidRDefault="00F43BC3" w:rsidP="00F43BC3">
            <w:pPr>
              <w:jc w:val="both"/>
            </w:pPr>
            <w:r w:rsidRPr="00D353B4">
              <w:t>Kontaktowe – 2</w:t>
            </w:r>
            <w:r w:rsidR="00055590" w:rsidRPr="00D353B4">
              <w:t>6</w:t>
            </w:r>
            <w:r w:rsidRPr="00D353B4">
              <w:t xml:space="preserve"> godz. (</w:t>
            </w:r>
            <w:r w:rsidR="00FE6274" w:rsidRPr="00D353B4">
              <w:t>1,</w:t>
            </w:r>
            <w:r w:rsidR="00055590" w:rsidRPr="00D353B4">
              <w:t>0</w:t>
            </w:r>
            <w:r w:rsidRPr="00D353B4">
              <w:t xml:space="preserve"> ECTS):</w:t>
            </w:r>
          </w:p>
          <w:p w14:paraId="51CA3B2D" w14:textId="0EFB8BD8" w:rsidR="00F43BC3" w:rsidRPr="00D353B4" w:rsidRDefault="00F43BC3" w:rsidP="00F43BC3">
            <w:r w:rsidRPr="00D353B4">
              <w:t>7 godz. (0,</w:t>
            </w:r>
            <w:r w:rsidR="0050361A" w:rsidRPr="00D353B4">
              <w:t>3</w:t>
            </w:r>
            <w:r w:rsidRPr="00D353B4">
              <w:t xml:space="preserve"> ECTS) – wykłady</w:t>
            </w:r>
          </w:p>
          <w:p w14:paraId="564D0E3B" w14:textId="5A7FF6B6" w:rsidR="00F43BC3" w:rsidRPr="00D353B4" w:rsidRDefault="00F43BC3" w:rsidP="00F43BC3">
            <w:r w:rsidRPr="00D353B4">
              <w:t>7 godz. (0,</w:t>
            </w:r>
            <w:r w:rsidR="0050361A" w:rsidRPr="00D353B4">
              <w:t>3</w:t>
            </w:r>
            <w:r w:rsidRPr="00D353B4">
              <w:t xml:space="preserve"> ECTS) – ćwiczenia audytoryjne</w:t>
            </w:r>
          </w:p>
          <w:p w14:paraId="6527C1F3" w14:textId="32D12B2C" w:rsidR="00F43BC3" w:rsidRPr="00D353B4" w:rsidRDefault="00F43BC3" w:rsidP="00F43BC3">
            <w:r w:rsidRPr="00D353B4">
              <w:t>7 godz. (0,</w:t>
            </w:r>
            <w:r w:rsidR="0050361A" w:rsidRPr="00D353B4">
              <w:t>3</w:t>
            </w:r>
            <w:r w:rsidRPr="00D353B4">
              <w:t xml:space="preserve"> ECTS) – ćwiczenia laboratoryjne</w:t>
            </w:r>
          </w:p>
          <w:p w14:paraId="7336FFB8" w14:textId="6C6DAE15" w:rsidR="0050361A" w:rsidRPr="00D353B4" w:rsidRDefault="0050361A" w:rsidP="00F43BC3">
            <w:r w:rsidRPr="00D353B4">
              <w:t xml:space="preserve">3 godz. (0,1 ECTS) – ćwiczenia terenowe </w:t>
            </w:r>
          </w:p>
          <w:p w14:paraId="41488349" w14:textId="1FFF0AA0" w:rsidR="00F43BC3" w:rsidRPr="00D353B4" w:rsidRDefault="00055590" w:rsidP="00F43BC3">
            <w:r w:rsidRPr="00D353B4">
              <w:t>2</w:t>
            </w:r>
            <w:r w:rsidR="00F43BC3" w:rsidRPr="00D353B4">
              <w:t xml:space="preserve"> godz. (0,1 ECTS) – </w:t>
            </w:r>
            <w:r w:rsidR="00FE6274" w:rsidRPr="00D353B4">
              <w:t>egzamin</w:t>
            </w:r>
          </w:p>
          <w:p w14:paraId="15E1529A" w14:textId="77777777" w:rsidR="00F43BC3" w:rsidRPr="00D353B4" w:rsidRDefault="00F43BC3" w:rsidP="00F43BC3"/>
          <w:p w14:paraId="002A9193" w14:textId="60248222" w:rsidR="00F43BC3" w:rsidRPr="00D353B4" w:rsidRDefault="00F43BC3" w:rsidP="00F43BC3">
            <w:r w:rsidRPr="00D353B4">
              <w:t xml:space="preserve">Niekontaktowe – </w:t>
            </w:r>
            <w:r w:rsidR="0050361A" w:rsidRPr="00D353B4">
              <w:t>9</w:t>
            </w:r>
            <w:r w:rsidR="00A86A44" w:rsidRPr="00D353B4">
              <w:t>9</w:t>
            </w:r>
            <w:r w:rsidRPr="00D353B4">
              <w:t xml:space="preserve"> godz. (</w:t>
            </w:r>
            <w:r w:rsidR="00A86A44" w:rsidRPr="00D353B4">
              <w:t>4,0</w:t>
            </w:r>
            <w:r w:rsidRPr="00D353B4">
              <w:t xml:space="preserve"> ECTS):</w:t>
            </w:r>
          </w:p>
          <w:p w14:paraId="7C1F6DA5" w14:textId="3DDA4DFF" w:rsidR="00F43BC3" w:rsidRPr="00D353B4" w:rsidRDefault="00F43BC3" w:rsidP="00F43BC3">
            <w:r w:rsidRPr="00D353B4">
              <w:t>20 godz. (0,8 ECTS) – studiowanie literatury</w:t>
            </w:r>
          </w:p>
          <w:p w14:paraId="5CBE4A74" w14:textId="7AEEF47E" w:rsidR="00F43BC3" w:rsidRPr="00D353B4" w:rsidRDefault="00F43BC3" w:rsidP="00F43BC3">
            <w:r w:rsidRPr="00D353B4">
              <w:t xml:space="preserve">20 godz. (0,8 ECTS) – przygotowanie projektu </w:t>
            </w:r>
          </w:p>
          <w:p w14:paraId="0B3B2194" w14:textId="721FFDD4" w:rsidR="00F43BC3" w:rsidRPr="00D353B4" w:rsidRDefault="0050361A" w:rsidP="00F43BC3">
            <w:r w:rsidRPr="00D353B4">
              <w:t xml:space="preserve">18 </w:t>
            </w:r>
            <w:r w:rsidR="00F43BC3" w:rsidRPr="00D353B4">
              <w:t>godz. (0,</w:t>
            </w:r>
            <w:r w:rsidRPr="00D353B4">
              <w:t>7</w:t>
            </w:r>
            <w:r w:rsidR="00F43BC3" w:rsidRPr="00D353B4">
              <w:t xml:space="preserve"> ECTS) – przygotowanie do prezentacji pracy grupowej </w:t>
            </w:r>
          </w:p>
          <w:p w14:paraId="7683F1A5" w14:textId="5059B303" w:rsidR="00F43BC3" w:rsidRPr="00D353B4" w:rsidRDefault="00F43BC3" w:rsidP="00F43BC3">
            <w:r w:rsidRPr="00D353B4">
              <w:t xml:space="preserve">20 godz. (0,8 ECTS) – przygotowanie do zaliczenia ćwiczeń </w:t>
            </w:r>
          </w:p>
          <w:p w14:paraId="55F0F34F" w14:textId="08B8DC5E" w:rsidR="00F43BC3" w:rsidRPr="00D353B4" w:rsidRDefault="00F43BC3" w:rsidP="00F43BC3">
            <w:r w:rsidRPr="00D353B4">
              <w:t>2</w:t>
            </w:r>
            <w:r w:rsidR="00A86A44" w:rsidRPr="00D353B4">
              <w:t>1</w:t>
            </w:r>
            <w:r w:rsidRPr="00D353B4">
              <w:t xml:space="preserve"> godz. (0,8 ECTS) – przygotowanie do egzaminu </w:t>
            </w:r>
          </w:p>
          <w:p w14:paraId="235C9902" w14:textId="17B30733" w:rsidR="00F43BC3" w:rsidRPr="00D353B4" w:rsidRDefault="00F43BC3" w:rsidP="00F43BC3">
            <w:pPr>
              <w:jc w:val="both"/>
              <w:rPr>
                <w:bCs/>
              </w:rPr>
            </w:pPr>
            <w:r w:rsidRPr="00D353B4">
              <w:rPr>
                <w:bCs/>
              </w:rPr>
              <w:t>125 godz. (5 ECTS) – łączny nakład pracy studenta</w:t>
            </w:r>
          </w:p>
        </w:tc>
      </w:tr>
      <w:tr w:rsidR="00F43BC3" w:rsidRPr="00D353B4" w14:paraId="75D3AF4A" w14:textId="77777777" w:rsidTr="00585CC3">
        <w:trPr>
          <w:trHeight w:val="20"/>
        </w:trPr>
        <w:tc>
          <w:tcPr>
            <w:tcW w:w="2187" w:type="pct"/>
            <w:shd w:val="clear" w:color="auto" w:fill="auto"/>
          </w:tcPr>
          <w:p w14:paraId="274B1CF9" w14:textId="77777777" w:rsidR="00F43BC3" w:rsidRPr="00D353B4" w:rsidRDefault="00F43BC3" w:rsidP="00F43BC3">
            <w:r w:rsidRPr="00D353B4">
              <w:t>Nakład pracy związany z zajęciami wymagającymi bezpośredniego udziału nauczyciela akademickiego</w:t>
            </w:r>
          </w:p>
        </w:tc>
        <w:tc>
          <w:tcPr>
            <w:tcW w:w="2813" w:type="pct"/>
            <w:shd w:val="clear" w:color="auto" w:fill="auto"/>
          </w:tcPr>
          <w:p w14:paraId="7B8C3D5F" w14:textId="77777777" w:rsidR="00F43BC3" w:rsidRPr="00D353B4" w:rsidRDefault="00F43BC3" w:rsidP="00F43BC3">
            <w:pPr>
              <w:jc w:val="both"/>
            </w:pPr>
            <w:r w:rsidRPr="00D353B4">
              <w:t xml:space="preserve">Udział w wykładach – 7 godz. </w:t>
            </w:r>
          </w:p>
          <w:p w14:paraId="4E1B5BAC" w14:textId="77777777" w:rsidR="00F43BC3" w:rsidRPr="00D353B4" w:rsidRDefault="00F43BC3" w:rsidP="00F43BC3">
            <w:pPr>
              <w:jc w:val="both"/>
            </w:pPr>
            <w:r w:rsidRPr="00D353B4">
              <w:t xml:space="preserve">Udział w ćwiczeniach audytoryjnych – 7 godz. </w:t>
            </w:r>
          </w:p>
          <w:p w14:paraId="0A98C08F" w14:textId="522DB804" w:rsidR="00F43BC3" w:rsidRPr="00D353B4" w:rsidRDefault="00F43BC3" w:rsidP="00F43BC3">
            <w:pPr>
              <w:jc w:val="both"/>
            </w:pPr>
            <w:r w:rsidRPr="00D353B4">
              <w:t xml:space="preserve">Udział w ćwiczeniach laboratoryjnych – 7 godz. </w:t>
            </w:r>
          </w:p>
          <w:p w14:paraId="3EF941B4" w14:textId="76FDBF85" w:rsidR="0050361A" w:rsidRPr="00D353B4" w:rsidRDefault="0050361A" w:rsidP="00F43BC3">
            <w:pPr>
              <w:jc w:val="both"/>
            </w:pPr>
            <w:r w:rsidRPr="00D353B4">
              <w:t>Udział w ćwiczeniach terenowych – 3 godz.</w:t>
            </w:r>
          </w:p>
          <w:p w14:paraId="0D830140" w14:textId="4D37F524" w:rsidR="00F43BC3" w:rsidRPr="00D353B4" w:rsidRDefault="0050361A" w:rsidP="00F43BC3">
            <w:pPr>
              <w:jc w:val="both"/>
            </w:pPr>
            <w:r w:rsidRPr="00D353B4">
              <w:t xml:space="preserve">Egzamin </w:t>
            </w:r>
            <w:r w:rsidR="00F43BC3" w:rsidRPr="00D353B4">
              <w:t xml:space="preserve">– </w:t>
            </w:r>
            <w:r w:rsidR="0034344D" w:rsidRPr="00D353B4">
              <w:t>2</w:t>
            </w:r>
            <w:r w:rsidR="00F43BC3" w:rsidRPr="00D353B4">
              <w:t xml:space="preserve"> godz. </w:t>
            </w:r>
          </w:p>
        </w:tc>
      </w:tr>
    </w:tbl>
    <w:p w14:paraId="54F8AF2E" w14:textId="77777777" w:rsidR="00585CC3" w:rsidRPr="00D353B4" w:rsidRDefault="00585CC3" w:rsidP="00585CC3">
      <w:pPr>
        <w:rPr>
          <w:sz w:val="28"/>
          <w:szCs w:val="28"/>
        </w:rPr>
      </w:pPr>
    </w:p>
    <w:p w14:paraId="7B4AE11B" w14:textId="0FB0F447" w:rsidR="00585CC3" w:rsidRPr="00D353B4" w:rsidRDefault="00790105" w:rsidP="00585CC3">
      <w:pPr>
        <w:rPr>
          <w:sz w:val="28"/>
          <w:szCs w:val="28"/>
        </w:rPr>
      </w:pPr>
      <w:r w:rsidRPr="00D353B4">
        <w:rPr>
          <w:b/>
          <w:sz w:val="28"/>
          <w:szCs w:val="28"/>
        </w:rPr>
        <w:t>Karta opisu zajęć z modułu Zarządzanie przedsiębiorstwem rekreacyjnym</w:t>
      </w:r>
      <w:r w:rsidR="001A186F" w:rsidRPr="00D353B4">
        <w:rPr>
          <w:b/>
          <w:sz w:val="28"/>
          <w:szCs w:val="28"/>
        </w:rPr>
        <w:t xml:space="preserve"> </w:t>
      </w:r>
      <w:r w:rsidR="001A186F" w:rsidRPr="00D353B4">
        <w:rPr>
          <w:b/>
          <w:bCs/>
          <w:sz w:val="28"/>
          <w:szCs w:val="28"/>
        </w:rPr>
        <w:t>BLOK 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5417"/>
      </w:tblGrid>
      <w:tr w:rsidR="00D353B4" w:rsidRPr="00D353B4" w14:paraId="7C43783F" w14:textId="77777777" w:rsidTr="00585CC3">
        <w:trPr>
          <w:trHeight w:val="20"/>
        </w:trPr>
        <w:tc>
          <w:tcPr>
            <w:tcW w:w="2187" w:type="pct"/>
            <w:shd w:val="clear" w:color="auto" w:fill="auto"/>
          </w:tcPr>
          <w:p w14:paraId="02AACB44" w14:textId="77777777" w:rsidR="00585CC3" w:rsidRPr="00D353B4" w:rsidRDefault="00585CC3" w:rsidP="00585CC3">
            <w:r w:rsidRPr="00D353B4">
              <w:t xml:space="preserve">Nazwa kierunku studiów </w:t>
            </w:r>
          </w:p>
        </w:tc>
        <w:tc>
          <w:tcPr>
            <w:tcW w:w="2813" w:type="pct"/>
            <w:shd w:val="clear" w:color="auto" w:fill="auto"/>
          </w:tcPr>
          <w:p w14:paraId="6D449CE2" w14:textId="77777777" w:rsidR="00585CC3" w:rsidRPr="00D353B4" w:rsidRDefault="00585CC3" w:rsidP="00585CC3">
            <w:r w:rsidRPr="00D353B4">
              <w:t xml:space="preserve">Turystyka i rekreacja </w:t>
            </w:r>
          </w:p>
        </w:tc>
      </w:tr>
      <w:tr w:rsidR="00D353B4" w:rsidRPr="00D353B4" w14:paraId="2989C2CB" w14:textId="77777777" w:rsidTr="00585CC3">
        <w:trPr>
          <w:trHeight w:val="20"/>
        </w:trPr>
        <w:tc>
          <w:tcPr>
            <w:tcW w:w="2187" w:type="pct"/>
            <w:shd w:val="clear" w:color="auto" w:fill="auto"/>
          </w:tcPr>
          <w:p w14:paraId="4368FA41" w14:textId="77777777" w:rsidR="00585CC3" w:rsidRPr="00D353B4" w:rsidRDefault="00585CC3" w:rsidP="00585CC3">
            <w:r w:rsidRPr="00D353B4">
              <w:t>Nazwa modułu, także nazwa w języku angielskim</w:t>
            </w:r>
          </w:p>
        </w:tc>
        <w:tc>
          <w:tcPr>
            <w:tcW w:w="2813" w:type="pct"/>
            <w:shd w:val="clear" w:color="auto" w:fill="auto"/>
          </w:tcPr>
          <w:p w14:paraId="2D5562B6" w14:textId="77777777" w:rsidR="00585CC3" w:rsidRPr="00D353B4" w:rsidRDefault="00585CC3" w:rsidP="00585CC3">
            <w:pPr>
              <w:rPr>
                <w:bCs/>
              </w:rPr>
            </w:pPr>
            <w:r w:rsidRPr="00D353B4">
              <w:rPr>
                <w:bCs/>
              </w:rPr>
              <w:t xml:space="preserve">Zarządzanie przedsiębiorstwem rekreacyjnym </w:t>
            </w:r>
          </w:p>
          <w:p w14:paraId="3FB8A474" w14:textId="77777777" w:rsidR="00585CC3" w:rsidRPr="00D353B4" w:rsidRDefault="00585CC3" w:rsidP="00585CC3">
            <w:r w:rsidRPr="00D353B4">
              <w:t xml:space="preserve">Management of recreational company </w:t>
            </w:r>
          </w:p>
        </w:tc>
      </w:tr>
      <w:tr w:rsidR="00D353B4" w:rsidRPr="00D353B4" w14:paraId="3BC43FD1" w14:textId="77777777" w:rsidTr="00585CC3">
        <w:trPr>
          <w:trHeight w:val="20"/>
        </w:trPr>
        <w:tc>
          <w:tcPr>
            <w:tcW w:w="2187" w:type="pct"/>
            <w:shd w:val="clear" w:color="auto" w:fill="auto"/>
          </w:tcPr>
          <w:p w14:paraId="2502B89E" w14:textId="77777777" w:rsidR="00585CC3" w:rsidRPr="00D353B4" w:rsidRDefault="00585CC3" w:rsidP="00585CC3">
            <w:r w:rsidRPr="00D353B4">
              <w:lastRenderedPageBreak/>
              <w:t xml:space="preserve">Język wykładowy </w:t>
            </w:r>
          </w:p>
        </w:tc>
        <w:tc>
          <w:tcPr>
            <w:tcW w:w="2813" w:type="pct"/>
            <w:shd w:val="clear" w:color="auto" w:fill="auto"/>
          </w:tcPr>
          <w:p w14:paraId="74715B30" w14:textId="77777777" w:rsidR="00585CC3" w:rsidRPr="00D353B4" w:rsidRDefault="00585CC3" w:rsidP="00585CC3">
            <w:r w:rsidRPr="00D353B4">
              <w:t>polski</w:t>
            </w:r>
          </w:p>
        </w:tc>
      </w:tr>
      <w:tr w:rsidR="00D353B4" w:rsidRPr="00D353B4" w14:paraId="26672CB9" w14:textId="77777777" w:rsidTr="00585CC3">
        <w:trPr>
          <w:trHeight w:val="20"/>
        </w:trPr>
        <w:tc>
          <w:tcPr>
            <w:tcW w:w="2187" w:type="pct"/>
            <w:shd w:val="clear" w:color="auto" w:fill="auto"/>
          </w:tcPr>
          <w:p w14:paraId="72D106AB" w14:textId="77777777" w:rsidR="00585CC3" w:rsidRPr="00D353B4" w:rsidRDefault="00585CC3" w:rsidP="00585CC3">
            <w:pPr>
              <w:autoSpaceDE w:val="0"/>
              <w:autoSpaceDN w:val="0"/>
              <w:adjustRightInd w:val="0"/>
            </w:pPr>
            <w:r w:rsidRPr="00D353B4">
              <w:t xml:space="preserve">Rodzaj modułu </w:t>
            </w:r>
          </w:p>
        </w:tc>
        <w:tc>
          <w:tcPr>
            <w:tcW w:w="2813" w:type="pct"/>
            <w:shd w:val="clear" w:color="auto" w:fill="auto"/>
          </w:tcPr>
          <w:p w14:paraId="57F9D4D7" w14:textId="77777777" w:rsidR="00585CC3" w:rsidRPr="00D353B4" w:rsidRDefault="00585CC3" w:rsidP="00585CC3">
            <w:r w:rsidRPr="00D353B4">
              <w:t>fakultatywny</w:t>
            </w:r>
          </w:p>
        </w:tc>
      </w:tr>
      <w:tr w:rsidR="00D353B4" w:rsidRPr="00D353B4" w14:paraId="786AF6F7" w14:textId="77777777" w:rsidTr="00585CC3">
        <w:trPr>
          <w:trHeight w:val="20"/>
        </w:trPr>
        <w:tc>
          <w:tcPr>
            <w:tcW w:w="2187" w:type="pct"/>
            <w:shd w:val="clear" w:color="auto" w:fill="auto"/>
          </w:tcPr>
          <w:p w14:paraId="5F2B8F45" w14:textId="77777777" w:rsidR="00585CC3" w:rsidRPr="00D353B4" w:rsidRDefault="00585CC3" w:rsidP="00585CC3">
            <w:r w:rsidRPr="00D353B4">
              <w:t>Poziom studiów</w:t>
            </w:r>
          </w:p>
        </w:tc>
        <w:tc>
          <w:tcPr>
            <w:tcW w:w="2813" w:type="pct"/>
            <w:shd w:val="clear" w:color="auto" w:fill="auto"/>
          </w:tcPr>
          <w:p w14:paraId="252430A5" w14:textId="77777777" w:rsidR="00585CC3" w:rsidRPr="00D353B4" w:rsidRDefault="00585CC3" w:rsidP="00585CC3">
            <w:r w:rsidRPr="00D353B4">
              <w:t>pierwszego stopnia</w:t>
            </w:r>
          </w:p>
        </w:tc>
      </w:tr>
      <w:tr w:rsidR="00D353B4" w:rsidRPr="00D353B4" w14:paraId="1519DBB5" w14:textId="77777777" w:rsidTr="00585CC3">
        <w:trPr>
          <w:trHeight w:val="20"/>
        </w:trPr>
        <w:tc>
          <w:tcPr>
            <w:tcW w:w="2187" w:type="pct"/>
            <w:shd w:val="clear" w:color="auto" w:fill="auto"/>
          </w:tcPr>
          <w:p w14:paraId="3A915772" w14:textId="77777777" w:rsidR="00585CC3" w:rsidRPr="00D353B4" w:rsidRDefault="00585CC3" w:rsidP="00585CC3">
            <w:r w:rsidRPr="00D353B4">
              <w:t>Forma studiów</w:t>
            </w:r>
          </w:p>
        </w:tc>
        <w:tc>
          <w:tcPr>
            <w:tcW w:w="2813" w:type="pct"/>
            <w:shd w:val="clear" w:color="auto" w:fill="auto"/>
          </w:tcPr>
          <w:p w14:paraId="74D471AC" w14:textId="250D2ADA" w:rsidR="00585CC3" w:rsidRPr="00D353B4" w:rsidRDefault="00F43BC3" w:rsidP="00585CC3">
            <w:r w:rsidRPr="00D353B4">
              <w:t>nie</w:t>
            </w:r>
            <w:r w:rsidR="00585CC3" w:rsidRPr="00D353B4">
              <w:t>stacjonarne</w:t>
            </w:r>
          </w:p>
        </w:tc>
      </w:tr>
      <w:tr w:rsidR="00D353B4" w:rsidRPr="00D353B4" w14:paraId="64923783" w14:textId="77777777" w:rsidTr="00585CC3">
        <w:trPr>
          <w:trHeight w:val="20"/>
        </w:trPr>
        <w:tc>
          <w:tcPr>
            <w:tcW w:w="2187" w:type="pct"/>
            <w:shd w:val="clear" w:color="auto" w:fill="auto"/>
          </w:tcPr>
          <w:p w14:paraId="1C0E6AED" w14:textId="77777777" w:rsidR="00585CC3" w:rsidRPr="00D353B4" w:rsidRDefault="00585CC3" w:rsidP="00585CC3">
            <w:r w:rsidRPr="00D353B4">
              <w:t>Rok studiów dla kierunku</w:t>
            </w:r>
          </w:p>
        </w:tc>
        <w:tc>
          <w:tcPr>
            <w:tcW w:w="2813" w:type="pct"/>
            <w:shd w:val="clear" w:color="auto" w:fill="auto"/>
          </w:tcPr>
          <w:p w14:paraId="7028B41A" w14:textId="77777777" w:rsidR="00585CC3" w:rsidRPr="00D353B4" w:rsidRDefault="00585CC3" w:rsidP="00585CC3">
            <w:r w:rsidRPr="00D353B4">
              <w:t>III</w:t>
            </w:r>
          </w:p>
        </w:tc>
      </w:tr>
      <w:tr w:rsidR="00D353B4" w:rsidRPr="00D353B4" w14:paraId="6286F4A9" w14:textId="77777777" w:rsidTr="00585CC3">
        <w:trPr>
          <w:trHeight w:val="20"/>
        </w:trPr>
        <w:tc>
          <w:tcPr>
            <w:tcW w:w="2187" w:type="pct"/>
            <w:shd w:val="clear" w:color="auto" w:fill="auto"/>
          </w:tcPr>
          <w:p w14:paraId="58689659" w14:textId="77777777" w:rsidR="00585CC3" w:rsidRPr="00D353B4" w:rsidRDefault="00585CC3" w:rsidP="00585CC3">
            <w:r w:rsidRPr="00D353B4">
              <w:t>Semestr dla kierunku</w:t>
            </w:r>
          </w:p>
        </w:tc>
        <w:tc>
          <w:tcPr>
            <w:tcW w:w="2813" w:type="pct"/>
            <w:shd w:val="clear" w:color="auto" w:fill="auto"/>
          </w:tcPr>
          <w:p w14:paraId="3F5CB48A" w14:textId="77777777" w:rsidR="00585CC3" w:rsidRPr="00D353B4" w:rsidRDefault="00585CC3" w:rsidP="00585CC3">
            <w:r w:rsidRPr="00D353B4">
              <w:t>6</w:t>
            </w:r>
          </w:p>
        </w:tc>
      </w:tr>
      <w:tr w:rsidR="00D353B4" w:rsidRPr="00D353B4" w14:paraId="53F9B70F" w14:textId="77777777" w:rsidTr="00585CC3">
        <w:trPr>
          <w:trHeight w:val="20"/>
        </w:trPr>
        <w:tc>
          <w:tcPr>
            <w:tcW w:w="2187" w:type="pct"/>
            <w:shd w:val="clear" w:color="auto" w:fill="auto"/>
          </w:tcPr>
          <w:p w14:paraId="6E64F220" w14:textId="77777777" w:rsidR="00585CC3" w:rsidRPr="00D353B4" w:rsidRDefault="00585CC3" w:rsidP="00585CC3">
            <w:pPr>
              <w:autoSpaceDE w:val="0"/>
              <w:autoSpaceDN w:val="0"/>
              <w:adjustRightInd w:val="0"/>
            </w:pPr>
            <w:r w:rsidRPr="00D353B4">
              <w:t>Liczba punktów ECTS z podziałem na kontaktowe/niekontaktowe</w:t>
            </w:r>
          </w:p>
        </w:tc>
        <w:tc>
          <w:tcPr>
            <w:tcW w:w="2813" w:type="pct"/>
            <w:shd w:val="clear" w:color="auto" w:fill="auto"/>
          </w:tcPr>
          <w:p w14:paraId="31A9A3B2" w14:textId="490B1230" w:rsidR="00585CC3" w:rsidRPr="00D353B4" w:rsidRDefault="00585CC3" w:rsidP="00585CC3">
            <w:r w:rsidRPr="00D353B4">
              <w:t>5 (</w:t>
            </w:r>
            <w:r w:rsidR="006F3399" w:rsidRPr="00D353B4">
              <w:t>1,</w:t>
            </w:r>
            <w:r w:rsidR="0034344D" w:rsidRPr="00D353B4">
              <w:t>0</w:t>
            </w:r>
            <w:r w:rsidR="00F43BC3" w:rsidRPr="00D353B4">
              <w:t>/</w:t>
            </w:r>
            <w:r w:rsidR="0034344D" w:rsidRPr="00D353B4">
              <w:t>4,0</w:t>
            </w:r>
            <w:r w:rsidRPr="00D353B4">
              <w:t>)</w:t>
            </w:r>
          </w:p>
        </w:tc>
      </w:tr>
      <w:tr w:rsidR="00D353B4" w:rsidRPr="00D353B4" w14:paraId="37CAC5AF" w14:textId="77777777" w:rsidTr="00585CC3">
        <w:trPr>
          <w:trHeight w:val="20"/>
        </w:trPr>
        <w:tc>
          <w:tcPr>
            <w:tcW w:w="2187" w:type="pct"/>
            <w:shd w:val="clear" w:color="auto" w:fill="auto"/>
          </w:tcPr>
          <w:p w14:paraId="2DF09AA9" w14:textId="77777777" w:rsidR="00585CC3" w:rsidRPr="00D353B4" w:rsidRDefault="00585CC3" w:rsidP="00585CC3">
            <w:pPr>
              <w:autoSpaceDE w:val="0"/>
              <w:autoSpaceDN w:val="0"/>
              <w:adjustRightInd w:val="0"/>
            </w:pPr>
            <w:r w:rsidRPr="00D353B4">
              <w:t>Tytuł naukowy/stopień naukowy, imię i nazwisko osoby odpowiedzialnej za moduł</w:t>
            </w:r>
          </w:p>
        </w:tc>
        <w:tc>
          <w:tcPr>
            <w:tcW w:w="2813" w:type="pct"/>
            <w:shd w:val="clear" w:color="auto" w:fill="auto"/>
          </w:tcPr>
          <w:p w14:paraId="026A0191" w14:textId="77777777" w:rsidR="00585CC3" w:rsidRPr="00D353B4" w:rsidRDefault="00585CC3" w:rsidP="00585CC3">
            <w:r w:rsidRPr="00D353B4">
              <w:t xml:space="preserve">dr Agata Kobyłka </w:t>
            </w:r>
          </w:p>
        </w:tc>
      </w:tr>
      <w:tr w:rsidR="00D353B4" w:rsidRPr="00D353B4" w14:paraId="33AE44EF" w14:textId="77777777" w:rsidTr="00585CC3">
        <w:trPr>
          <w:trHeight w:val="20"/>
        </w:trPr>
        <w:tc>
          <w:tcPr>
            <w:tcW w:w="2187" w:type="pct"/>
            <w:shd w:val="clear" w:color="auto" w:fill="auto"/>
          </w:tcPr>
          <w:p w14:paraId="790E9248" w14:textId="77777777" w:rsidR="00585CC3" w:rsidRPr="00D353B4" w:rsidRDefault="00585CC3" w:rsidP="00585CC3">
            <w:r w:rsidRPr="00D353B4">
              <w:t>Jednostka oferująca moduł</w:t>
            </w:r>
          </w:p>
        </w:tc>
        <w:tc>
          <w:tcPr>
            <w:tcW w:w="2813" w:type="pct"/>
            <w:shd w:val="clear" w:color="auto" w:fill="auto"/>
          </w:tcPr>
          <w:p w14:paraId="3F0EBE7B" w14:textId="77777777" w:rsidR="00585CC3" w:rsidRPr="00D353B4" w:rsidRDefault="00585CC3" w:rsidP="00585CC3">
            <w:r w:rsidRPr="00D353B4">
              <w:t>Katedra Turystyki i Rekreacji</w:t>
            </w:r>
          </w:p>
        </w:tc>
      </w:tr>
      <w:tr w:rsidR="00D353B4" w:rsidRPr="00D353B4" w14:paraId="60375A43" w14:textId="77777777" w:rsidTr="00411C4B">
        <w:trPr>
          <w:trHeight w:val="20"/>
        </w:trPr>
        <w:tc>
          <w:tcPr>
            <w:tcW w:w="2187" w:type="pct"/>
            <w:shd w:val="clear" w:color="auto" w:fill="auto"/>
          </w:tcPr>
          <w:p w14:paraId="3F974CE8" w14:textId="77777777" w:rsidR="009E2BBD" w:rsidRPr="00D353B4" w:rsidRDefault="009E2BBD" w:rsidP="009E2BBD">
            <w:r w:rsidRPr="00D353B4">
              <w:t>Cel modułu</w:t>
            </w:r>
          </w:p>
        </w:tc>
        <w:tc>
          <w:tcPr>
            <w:tcW w:w="2813" w:type="pct"/>
            <w:shd w:val="clear" w:color="auto" w:fill="auto"/>
            <w:vAlign w:val="center"/>
          </w:tcPr>
          <w:p w14:paraId="2A6E3015" w14:textId="1C8B6174" w:rsidR="009E2BBD" w:rsidRPr="00D353B4" w:rsidRDefault="009E2BBD" w:rsidP="009E2BBD">
            <w:pPr>
              <w:autoSpaceDE w:val="0"/>
              <w:autoSpaceDN w:val="0"/>
              <w:adjustRightInd w:val="0"/>
            </w:pPr>
            <w:r w:rsidRPr="00D353B4">
              <w:t xml:space="preserve">Celem przedmiotu jest przekazanie wiedzy na temat organizacji i zarządzania przedsiębiorstwami rekreacyjnymi, w tym obiektami sportowymi, centrami wellness, parkami rozrywki i innymi firmami świadczącymi usługi rekreacyjne. Studenci poznają specyfikę działań operacyjnych w rekreacji, zarządzanie personelem w kontekście obiektów rekreacyjnych. </w:t>
            </w:r>
          </w:p>
        </w:tc>
      </w:tr>
      <w:tr w:rsidR="00D353B4" w:rsidRPr="00D353B4" w14:paraId="60E37F8F" w14:textId="77777777" w:rsidTr="00411C4B">
        <w:trPr>
          <w:trHeight w:val="20"/>
        </w:trPr>
        <w:tc>
          <w:tcPr>
            <w:tcW w:w="2187" w:type="pct"/>
            <w:vMerge w:val="restart"/>
            <w:shd w:val="clear" w:color="auto" w:fill="auto"/>
          </w:tcPr>
          <w:p w14:paraId="468EA4DD" w14:textId="77777777" w:rsidR="009E2BBD" w:rsidRPr="00D353B4" w:rsidRDefault="009E2BBD" w:rsidP="009E2BBD">
            <w:r w:rsidRPr="00D353B4">
              <w:t>Efekty uczenia się dla modułu to opis zasobu wiedzy, umiejętności i kompetencji społecznych, które student osiągnie po zrealizowaniu zajęć.</w:t>
            </w:r>
          </w:p>
        </w:tc>
        <w:tc>
          <w:tcPr>
            <w:tcW w:w="2813" w:type="pct"/>
            <w:shd w:val="clear" w:color="auto" w:fill="auto"/>
            <w:vAlign w:val="center"/>
          </w:tcPr>
          <w:p w14:paraId="69579B08" w14:textId="1D307292" w:rsidR="009E2BBD" w:rsidRPr="00D353B4" w:rsidRDefault="009E2BBD" w:rsidP="009E2BBD">
            <w:r w:rsidRPr="00D353B4">
              <w:t xml:space="preserve">Wiedza: </w:t>
            </w:r>
          </w:p>
        </w:tc>
      </w:tr>
      <w:tr w:rsidR="00D353B4" w:rsidRPr="00D353B4" w14:paraId="1535FF42" w14:textId="77777777" w:rsidTr="00411C4B">
        <w:trPr>
          <w:trHeight w:val="20"/>
        </w:trPr>
        <w:tc>
          <w:tcPr>
            <w:tcW w:w="2187" w:type="pct"/>
            <w:vMerge/>
            <w:shd w:val="clear" w:color="auto" w:fill="auto"/>
          </w:tcPr>
          <w:p w14:paraId="12A1823E" w14:textId="77777777" w:rsidR="009E2BBD" w:rsidRPr="00D353B4" w:rsidRDefault="009E2BBD" w:rsidP="009E2BBD">
            <w:pPr>
              <w:rPr>
                <w:highlight w:val="yellow"/>
              </w:rPr>
            </w:pPr>
          </w:p>
        </w:tc>
        <w:tc>
          <w:tcPr>
            <w:tcW w:w="2813" w:type="pct"/>
            <w:shd w:val="clear" w:color="auto" w:fill="auto"/>
            <w:vAlign w:val="center"/>
          </w:tcPr>
          <w:p w14:paraId="590E5093" w14:textId="5790CBF7" w:rsidR="009E2BBD" w:rsidRPr="00D353B4" w:rsidRDefault="009E2BBD" w:rsidP="009E2BBD">
            <w:r w:rsidRPr="00D353B4">
              <w:t>W1 – zna metody i techniki zarządzania przedsiębiorstwami rekreacyjnymi</w:t>
            </w:r>
          </w:p>
        </w:tc>
      </w:tr>
      <w:tr w:rsidR="00D353B4" w:rsidRPr="00D353B4" w14:paraId="0B8BF7BB" w14:textId="77777777" w:rsidTr="00411C4B">
        <w:trPr>
          <w:trHeight w:val="20"/>
        </w:trPr>
        <w:tc>
          <w:tcPr>
            <w:tcW w:w="2187" w:type="pct"/>
            <w:vMerge/>
            <w:shd w:val="clear" w:color="auto" w:fill="auto"/>
          </w:tcPr>
          <w:p w14:paraId="538E3103" w14:textId="77777777" w:rsidR="009E2BBD" w:rsidRPr="00D353B4" w:rsidRDefault="009E2BBD" w:rsidP="009E2BBD">
            <w:pPr>
              <w:rPr>
                <w:highlight w:val="yellow"/>
              </w:rPr>
            </w:pPr>
          </w:p>
        </w:tc>
        <w:tc>
          <w:tcPr>
            <w:tcW w:w="2813" w:type="pct"/>
            <w:shd w:val="clear" w:color="auto" w:fill="auto"/>
            <w:vAlign w:val="center"/>
          </w:tcPr>
          <w:p w14:paraId="10FB161C" w14:textId="0267F301" w:rsidR="009E2BBD" w:rsidRPr="00D353B4" w:rsidRDefault="009E2BBD" w:rsidP="009E2BBD">
            <w:r w:rsidRPr="00D353B4">
              <w:t xml:space="preserve">W2 – zna zasady zarządzania pracownikami w przedsiębiorstwie rekreacyjnym </w:t>
            </w:r>
          </w:p>
        </w:tc>
      </w:tr>
      <w:tr w:rsidR="00D353B4" w:rsidRPr="00D353B4" w14:paraId="3778542F" w14:textId="77777777" w:rsidTr="00411C4B">
        <w:trPr>
          <w:trHeight w:val="20"/>
        </w:trPr>
        <w:tc>
          <w:tcPr>
            <w:tcW w:w="2187" w:type="pct"/>
            <w:vMerge/>
            <w:shd w:val="clear" w:color="auto" w:fill="auto"/>
          </w:tcPr>
          <w:p w14:paraId="13AB8652" w14:textId="77777777" w:rsidR="009E2BBD" w:rsidRPr="00D353B4" w:rsidRDefault="009E2BBD" w:rsidP="009E2BBD">
            <w:pPr>
              <w:rPr>
                <w:highlight w:val="yellow"/>
              </w:rPr>
            </w:pPr>
          </w:p>
        </w:tc>
        <w:tc>
          <w:tcPr>
            <w:tcW w:w="2813" w:type="pct"/>
            <w:shd w:val="clear" w:color="auto" w:fill="auto"/>
            <w:vAlign w:val="center"/>
          </w:tcPr>
          <w:p w14:paraId="364CB2E9" w14:textId="443B3EFD" w:rsidR="009E2BBD" w:rsidRPr="00D353B4" w:rsidRDefault="009E2BBD" w:rsidP="009E2BBD">
            <w:r w:rsidRPr="00D353B4">
              <w:t>Umiejętności:</w:t>
            </w:r>
          </w:p>
        </w:tc>
      </w:tr>
      <w:tr w:rsidR="00D353B4" w:rsidRPr="00D353B4" w14:paraId="5C6A4CD9" w14:textId="77777777" w:rsidTr="00411C4B">
        <w:trPr>
          <w:trHeight w:val="20"/>
        </w:trPr>
        <w:tc>
          <w:tcPr>
            <w:tcW w:w="2187" w:type="pct"/>
            <w:vMerge/>
            <w:shd w:val="clear" w:color="auto" w:fill="auto"/>
          </w:tcPr>
          <w:p w14:paraId="1E426A1D" w14:textId="77777777" w:rsidR="009E2BBD" w:rsidRPr="00D353B4" w:rsidRDefault="009E2BBD" w:rsidP="009E2BBD">
            <w:pPr>
              <w:rPr>
                <w:highlight w:val="yellow"/>
              </w:rPr>
            </w:pPr>
          </w:p>
        </w:tc>
        <w:tc>
          <w:tcPr>
            <w:tcW w:w="2813" w:type="pct"/>
            <w:shd w:val="clear" w:color="auto" w:fill="auto"/>
            <w:vAlign w:val="center"/>
          </w:tcPr>
          <w:p w14:paraId="74EDA89C" w14:textId="1803EED8" w:rsidR="009E2BBD" w:rsidRPr="00D353B4" w:rsidRDefault="009E2BBD" w:rsidP="009E2BBD">
            <w:r w:rsidRPr="00D353B4">
              <w:t>U1 – umie zaplanować plan motywacyjny dla pracowników, biorąc pod uwagę ograniczenia budżetowe, różnorodność zespołu i specyfikę branży rekreacyjnej</w:t>
            </w:r>
          </w:p>
        </w:tc>
      </w:tr>
      <w:tr w:rsidR="00D353B4" w:rsidRPr="00D353B4" w14:paraId="53998608" w14:textId="77777777" w:rsidTr="00411C4B">
        <w:trPr>
          <w:trHeight w:val="20"/>
        </w:trPr>
        <w:tc>
          <w:tcPr>
            <w:tcW w:w="2187" w:type="pct"/>
            <w:vMerge/>
            <w:shd w:val="clear" w:color="auto" w:fill="auto"/>
          </w:tcPr>
          <w:p w14:paraId="75131B7D" w14:textId="77777777" w:rsidR="009E2BBD" w:rsidRPr="00D353B4" w:rsidRDefault="009E2BBD" w:rsidP="009E2BBD">
            <w:pPr>
              <w:rPr>
                <w:highlight w:val="yellow"/>
              </w:rPr>
            </w:pPr>
          </w:p>
        </w:tc>
        <w:tc>
          <w:tcPr>
            <w:tcW w:w="2813" w:type="pct"/>
            <w:shd w:val="clear" w:color="auto" w:fill="auto"/>
            <w:vAlign w:val="center"/>
          </w:tcPr>
          <w:p w14:paraId="79127182" w14:textId="02F591A5" w:rsidR="009E2BBD" w:rsidRPr="00D353B4" w:rsidRDefault="009E2BBD" w:rsidP="009E2BBD">
            <w:r w:rsidRPr="00D353B4">
              <w:t>U2 – umie przeanalizować potrzeby szkoleniowe pracowników i zaplanować warsztaty doskonalące</w:t>
            </w:r>
          </w:p>
        </w:tc>
      </w:tr>
      <w:tr w:rsidR="00D353B4" w:rsidRPr="00D353B4" w14:paraId="0A293928" w14:textId="77777777" w:rsidTr="00411C4B">
        <w:trPr>
          <w:trHeight w:val="20"/>
        </w:trPr>
        <w:tc>
          <w:tcPr>
            <w:tcW w:w="2187" w:type="pct"/>
            <w:vMerge/>
            <w:shd w:val="clear" w:color="auto" w:fill="auto"/>
          </w:tcPr>
          <w:p w14:paraId="43B7B9D9" w14:textId="77777777" w:rsidR="009E2BBD" w:rsidRPr="00D353B4" w:rsidRDefault="009E2BBD" w:rsidP="009E2BBD">
            <w:pPr>
              <w:rPr>
                <w:highlight w:val="yellow"/>
              </w:rPr>
            </w:pPr>
          </w:p>
        </w:tc>
        <w:tc>
          <w:tcPr>
            <w:tcW w:w="2813" w:type="pct"/>
            <w:shd w:val="clear" w:color="auto" w:fill="auto"/>
            <w:vAlign w:val="center"/>
          </w:tcPr>
          <w:p w14:paraId="7A61849B" w14:textId="53B6ACEF" w:rsidR="009E2BBD" w:rsidRPr="00D353B4" w:rsidRDefault="009E2BBD" w:rsidP="009E2BBD">
            <w:r w:rsidRPr="00D353B4">
              <w:t xml:space="preserve">U3 – umie zaplanować wydarzenie w przedsiębiorstwie rekreacyjnym, które będzie wpisywało się w koncepcję społecznej odpowiedzialności biznesu </w:t>
            </w:r>
          </w:p>
        </w:tc>
      </w:tr>
      <w:tr w:rsidR="00D353B4" w:rsidRPr="00D353B4" w14:paraId="71E562D7" w14:textId="77777777" w:rsidTr="00411C4B">
        <w:trPr>
          <w:trHeight w:val="20"/>
        </w:trPr>
        <w:tc>
          <w:tcPr>
            <w:tcW w:w="2187" w:type="pct"/>
            <w:vMerge/>
            <w:shd w:val="clear" w:color="auto" w:fill="auto"/>
          </w:tcPr>
          <w:p w14:paraId="6A8256F8" w14:textId="77777777" w:rsidR="009E2BBD" w:rsidRPr="00D353B4" w:rsidRDefault="009E2BBD" w:rsidP="009E2BBD">
            <w:pPr>
              <w:rPr>
                <w:highlight w:val="yellow"/>
              </w:rPr>
            </w:pPr>
          </w:p>
        </w:tc>
        <w:tc>
          <w:tcPr>
            <w:tcW w:w="2813" w:type="pct"/>
            <w:shd w:val="clear" w:color="auto" w:fill="auto"/>
            <w:vAlign w:val="center"/>
          </w:tcPr>
          <w:p w14:paraId="254F6513" w14:textId="1FF4DF62" w:rsidR="009E2BBD" w:rsidRPr="00D353B4" w:rsidRDefault="009E2BBD" w:rsidP="009E2BBD">
            <w:r w:rsidRPr="00D353B4">
              <w:t>Kompetencje społeczne:</w:t>
            </w:r>
          </w:p>
        </w:tc>
      </w:tr>
      <w:tr w:rsidR="00D353B4" w:rsidRPr="00D353B4" w14:paraId="3BA09B9F" w14:textId="77777777" w:rsidTr="00411C4B">
        <w:trPr>
          <w:trHeight w:val="20"/>
        </w:trPr>
        <w:tc>
          <w:tcPr>
            <w:tcW w:w="2187" w:type="pct"/>
            <w:vMerge/>
            <w:shd w:val="clear" w:color="auto" w:fill="auto"/>
          </w:tcPr>
          <w:p w14:paraId="080DC340" w14:textId="77777777" w:rsidR="009E2BBD" w:rsidRPr="00D353B4" w:rsidRDefault="009E2BBD" w:rsidP="009E2BBD">
            <w:pPr>
              <w:rPr>
                <w:highlight w:val="yellow"/>
              </w:rPr>
            </w:pPr>
          </w:p>
        </w:tc>
        <w:tc>
          <w:tcPr>
            <w:tcW w:w="2813" w:type="pct"/>
            <w:shd w:val="clear" w:color="auto" w:fill="auto"/>
            <w:vAlign w:val="center"/>
          </w:tcPr>
          <w:p w14:paraId="13082C85" w14:textId="45336398" w:rsidR="009E2BBD" w:rsidRPr="00D353B4" w:rsidRDefault="009E2BBD" w:rsidP="009E2BBD">
            <w:r w:rsidRPr="00D353B4">
              <w:t>K1 – potrafi podejmować decyzje w sytuacjach kryzysowych i znajdować kreatywne rozwiązania</w:t>
            </w:r>
          </w:p>
        </w:tc>
      </w:tr>
      <w:tr w:rsidR="00D353B4" w:rsidRPr="00D353B4" w14:paraId="2E42D2B0" w14:textId="77777777" w:rsidTr="00411C4B">
        <w:trPr>
          <w:trHeight w:val="20"/>
        </w:trPr>
        <w:tc>
          <w:tcPr>
            <w:tcW w:w="2187" w:type="pct"/>
            <w:vMerge/>
            <w:shd w:val="clear" w:color="auto" w:fill="auto"/>
          </w:tcPr>
          <w:p w14:paraId="1B7EEA2C" w14:textId="77777777" w:rsidR="009E2BBD" w:rsidRPr="00D353B4" w:rsidRDefault="009E2BBD" w:rsidP="009E2BBD">
            <w:pPr>
              <w:rPr>
                <w:highlight w:val="yellow"/>
              </w:rPr>
            </w:pPr>
          </w:p>
        </w:tc>
        <w:tc>
          <w:tcPr>
            <w:tcW w:w="2813" w:type="pct"/>
            <w:shd w:val="clear" w:color="auto" w:fill="auto"/>
            <w:vAlign w:val="center"/>
          </w:tcPr>
          <w:p w14:paraId="6EEA516E" w14:textId="628192B0" w:rsidR="009E2BBD" w:rsidRPr="00D353B4" w:rsidRDefault="009E2BBD" w:rsidP="009E2BBD">
            <w:r w:rsidRPr="00D353B4">
              <w:t xml:space="preserve">K2 – wieje jakie pełni role w zespole wg Belbina i potrafi wykorzystać ich mocne strony podczas pracy zespołowej </w:t>
            </w:r>
          </w:p>
        </w:tc>
      </w:tr>
      <w:tr w:rsidR="00D353B4" w:rsidRPr="00D353B4" w14:paraId="040749B3" w14:textId="77777777" w:rsidTr="00585CC3">
        <w:trPr>
          <w:trHeight w:val="20"/>
        </w:trPr>
        <w:tc>
          <w:tcPr>
            <w:tcW w:w="2187" w:type="pct"/>
            <w:shd w:val="clear" w:color="auto" w:fill="auto"/>
          </w:tcPr>
          <w:p w14:paraId="549968CD" w14:textId="77777777" w:rsidR="00585CC3" w:rsidRPr="00D353B4" w:rsidRDefault="00585CC3" w:rsidP="00585CC3">
            <w:r w:rsidRPr="00D353B4">
              <w:t>Odniesienie modułowych efektów uczenia się do kierunkowych efektów uczenia się</w:t>
            </w:r>
          </w:p>
        </w:tc>
        <w:tc>
          <w:tcPr>
            <w:tcW w:w="2813" w:type="pct"/>
            <w:shd w:val="clear" w:color="auto" w:fill="auto"/>
          </w:tcPr>
          <w:p w14:paraId="3A1B067B" w14:textId="77777777" w:rsidR="00585CC3" w:rsidRPr="00D353B4" w:rsidRDefault="00585CC3" w:rsidP="00585CC3">
            <w:pPr>
              <w:jc w:val="both"/>
            </w:pPr>
            <w:r w:rsidRPr="00D353B4">
              <w:t>W1 – TR_W1, TR_W02</w:t>
            </w:r>
          </w:p>
          <w:p w14:paraId="39D47D7E" w14:textId="77777777" w:rsidR="00585CC3" w:rsidRPr="00D353B4" w:rsidRDefault="00585CC3" w:rsidP="00585CC3">
            <w:pPr>
              <w:jc w:val="both"/>
            </w:pPr>
            <w:r w:rsidRPr="00D353B4">
              <w:t>W2 – TR_W09, TR_W10</w:t>
            </w:r>
          </w:p>
          <w:p w14:paraId="27DF1853" w14:textId="77777777" w:rsidR="00585CC3" w:rsidRPr="00D353B4" w:rsidRDefault="00585CC3" w:rsidP="00585CC3">
            <w:pPr>
              <w:jc w:val="both"/>
            </w:pPr>
            <w:r w:rsidRPr="00D353B4">
              <w:t>U1 – TR_U03, TR_U06</w:t>
            </w:r>
          </w:p>
          <w:p w14:paraId="34B501EB" w14:textId="77777777" w:rsidR="00585CC3" w:rsidRPr="00D353B4" w:rsidRDefault="00585CC3" w:rsidP="00585CC3">
            <w:pPr>
              <w:jc w:val="both"/>
            </w:pPr>
            <w:r w:rsidRPr="00D353B4">
              <w:t>U2 – TR_U02</w:t>
            </w:r>
          </w:p>
          <w:p w14:paraId="1F175F14" w14:textId="77777777" w:rsidR="00585CC3" w:rsidRPr="00D353B4" w:rsidRDefault="00585CC3" w:rsidP="00585CC3">
            <w:pPr>
              <w:jc w:val="both"/>
            </w:pPr>
            <w:r w:rsidRPr="00D353B4">
              <w:t>U3 – TR_U01, TR_U05</w:t>
            </w:r>
          </w:p>
          <w:p w14:paraId="5EA73969" w14:textId="77777777" w:rsidR="00585CC3" w:rsidRPr="00D353B4" w:rsidRDefault="00585CC3" w:rsidP="00585CC3">
            <w:pPr>
              <w:jc w:val="both"/>
            </w:pPr>
            <w:r w:rsidRPr="00D353B4">
              <w:t>K1 – TR_K01</w:t>
            </w:r>
          </w:p>
          <w:p w14:paraId="5052655C" w14:textId="77777777" w:rsidR="00585CC3" w:rsidRPr="00D353B4" w:rsidRDefault="00585CC3" w:rsidP="00585CC3">
            <w:pPr>
              <w:jc w:val="both"/>
            </w:pPr>
            <w:r w:rsidRPr="00D353B4">
              <w:t>K2 – TR_K03</w:t>
            </w:r>
          </w:p>
        </w:tc>
      </w:tr>
      <w:tr w:rsidR="00D353B4" w:rsidRPr="00D353B4" w14:paraId="6A570C51" w14:textId="77777777" w:rsidTr="00585CC3">
        <w:trPr>
          <w:trHeight w:val="20"/>
        </w:trPr>
        <w:tc>
          <w:tcPr>
            <w:tcW w:w="2187" w:type="pct"/>
            <w:shd w:val="clear" w:color="auto" w:fill="auto"/>
          </w:tcPr>
          <w:p w14:paraId="26A31240" w14:textId="77777777" w:rsidR="00585CC3" w:rsidRPr="00D353B4" w:rsidRDefault="00585CC3" w:rsidP="00585CC3">
            <w:r w:rsidRPr="00D353B4">
              <w:lastRenderedPageBreak/>
              <w:t>Odniesienie modułowych efektów uczenia się do efektów inżynierskich (jeżeli dotyczy)</w:t>
            </w:r>
          </w:p>
        </w:tc>
        <w:tc>
          <w:tcPr>
            <w:tcW w:w="2813" w:type="pct"/>
            <w:shd w:val="clear" w:color="auto" w:fill="auto"/>
            <w:vAlign w:val="center"/>
          </w:tcPr>
          <w:p w14:paraId="58FFD9E5" w14:textId="77777777" w:rsidR="00585CC3" w:rsidRPr="00D353B4" w:rsidRDefault="00585CC3" w:rsidP="00585CC3">
            <w:pPr>
              <w:jc w:val="both"/>
            </w:pPr>
            <w:r w:rsidRPr="00D353B4">
              <w:t>nie dotyczy</w:t>
            </w:r>
          </w:p>
        </w:tc>
      </w:tr>
      <w:tr w:rsidR="00D353B4" w:rsidRPr="00D353B4" w14:paraId="6561DD02" w14:textId="77777777" w:rsidTr="00585CC3">
        <w:trPr>
          <w:trHeight w:val="20"/>
        </w:trPr>
        <w:tc>
          <w:tcPr>
            <w:tcW w:w="2187" w:type="pct"/>
            <w:shd w:val="clear" w:color="auto" w:fill="auto"/>
          </w:tcPr>
          <w:p w14:paraId="28806F5F" w14:textId="77777777" w:rsidR="00585CC3" w:rsidRPr="00D353B4" w:rsidRDefault="00585CC3" w:rsidP="00585CC3">
            <w:r w:rsidRPr="00D353B4">
              <w:t xml:space="preserve">Wymagania wstępne i dodatkowe </w:t>
            </w:r>
          </w:p>
        </w:tc>
        <w:tc>
          <w:tcPr>
            <w:tcW w:w="2813" w:type="pct"/>
            <w:shd w:val="clear" w:color="auto" w:fill="auto"/>
          </w:tcPr>
          <w:p w14:paraId="623D5139" w14:textId="77777777" w:rsidR="00585CC3" w:rsidRPr="00D353B4" w:rsidRDefault="00585CC3" w:rsidP="00585CC3">
            <w:pPr>
              <w:jc w:val="both"/>
            </w:pPr>
            <w:r w:rsidRPr="00D353B4">
              <w:t>Przedmioty: zarządzanie w turystyce i rekreacji, zagospodarowanie turystyczne</w:t>
            </w:r>
          </w:p>
        </w:tc>
      </w:tr>
      <w:tr w:rsidR="00D353B4" w:rsidRPr="00D353B4" w14:paraId="4E262D31" w14:textId="77777777" w:rsidTr="00411C4B">
        <w:trPr>
          <w:trHeight w:val="20"/>
        </w:trPr>
        <w:tc>
          <w:tcPr>
            <w:tcW w:w="2187" w:type="pct"/>
            <w:shd w:val="clear" w:color="auto" w:fill="auto"/>
          </w:tcPr>
          <w:p w14:paraId="766885BE" w14:textId="77777777" w:rsidR="009E2BBD" w:rsidRPr="00D353B4" w:rsidRDefault="009E2BBD" w:rsidP="009E2BBD">
            <w:r w:rsidRPr="00D353B4">
              <w:t xml:space="preserve">Treści programowe modułu </w:t>
            </w:r>
          </w:p>
        </w:tc>
        <w:tc>
          <w:tcPr>
            <w:tcW w:w="2813" w:type="pct"/>
            <w:shd w:val="clear" w:color="auto" w:fill="auto"/>
            <w:vAlign w:val="center"/>
          </w:tcPr>
          <w:p w14:paraId="58D72250" w14:textId="77777777" w:rsidR="009E2BBD" w:rsidRPr="00D353B4" w:rsidRDefault="009E2BBD" w:rsidP="009E2BBD">
            <w:r w:rsidRPr="00D353B4">
              <w:t xml:space="preserve">WYKŁAD: typologia przedsiębiorstw rekreacyjnych, proces zarządzania, funkcje zarządzania: planowanie, organizowanie, kierowanie, kontrolowanie, budowanie zespołu, style zarządzania zespołem, zarządzanie personelem w obiektach rekreacyjnych, motywowanie i wynagradzanie pracowników, organizacja i harmonogramowanie zajęć i wydarzeń rekreacyjnych w obiekcie, zarządzanie ryzykiem i bezpieczeństwem w obiekcie, społeczna odpowiedzialność biznesu (CSR). </w:t>
            </w:r>
          </w:p>
          <w:p w14:paraId="504C2C8E" w14:textId="77777777" w:rsidR="009E2BBD" w:rsidRPr="00D353B4" w:rsidRDefault="009E2BBD" w:rsidP="009E2BBD">
            <w:r w:rsidRPr="00D353B4">
              <w:t>ĆWICZENIA: tworzenie misji, wizji i wartości wybranego przedsiębiorstwa rekreacyjnego, planowanie struktury organizacyjnej obiektu rekreacyjnego, planowanie zatrudnienia i rekrutacja pracowników, role w zespole, diagnoza potrzeb szkoleniowych pracowników, planowanie czasu pracy pracowników, planowanie planu motywacyjnego dla pracowników, ocena okresowa pracowników, przygotowanie działań CSR w przedsiębiorstwie rekreacyjnym, wybrane metody zarządzania, które mogą być wykorzystane w przedsiębiorstwie rekreacyjnym, zarządzanie kryzysowe w przedsiębiorstwie rekreacyjnym (studenci wcielają się w role), zastosowanie Kaizen w obiektach rekreacyjnych.</w:t>
            </w:r>
          </w:p>
          <w:p w14:paraId="7BCBA281" w14:textId="15562718" w:rsidR="009E2BBD" w:rsidRPr="00D353B4" w:rsidRDefault="009E2BBD" w:rsidP="009E2BBD">
            <w:r w:rsidRPr="00D353B4">
              <w:t xml:space="preserve">Podczas zajęć terenowych  studenci odbędą wizyty studyjne do przedsiębiorstw rekreacyjnych. </w:t>
            </w:r>
          </w:p>
        </w:tc>
      </w:tr>
      <w:tr w:rsidR="00D353B4" w:rsidRPr="00D353B4" w14:paraId="7A2534C1" w14:textId="77777777" w:rsidTr="00585CC3">
        <w:trPr>
          <w:trHeight w:val="20"/>
        </w:trPr>
        <w:tc>
          <w:tcPr>
            <w:tcW w:w="2187" w:type="pct"/>
            <w:shd w:val="clear" w:color="auto" w:fill="auto"/>
          </w:tcPr>
          <w:p w14:paraId="29A0943B" w14:textId="77777777" w:rsidR="009E2BBD" w:rsidRPr="00D353B4" w:rsidRDefault="009E2BBD" w:rsidP="009E2BBD">
            <w:r w:rsidRPr="00D353B4">
              <w:t>Wykaz literatury podstawowej i uzupełniającej</w:t>
            </w:r>
          </w:p>
        </w:tc>
        <w:tc>
          <w:tcPr>
            <w:tcW w:w="2813" w:type="pct"/>
            <w:shd w:val="clear" w:color="auto" w:fill="auto"/>
          </w:tcPr>
          <w:p w14:paraId="106376B3" w14:textId="77777777" w:rsidR="009E2BBD" w:rsidRPr="00D353B4" w:rsidRDefault="009E2BBD" w:rsidP="009E2BBD">
            <w:r w:rsidRPr="00D353B4">
              <w:t>Literatura obowiązkowa:</w:t>
            </w:r>
          </w:p>
          <w:p w14:paraId="52CD6DA5" w14:textId="77777777" w:rsidR="009E2BBD" w:rsidRPr="00D353B4" w:rsidRDefault="009E2BBD" w:rsidP="009E2BBD">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Hopeja M., Krala Z., Współczesne metody zarządzania w teorii i praktyce, Oficyna Wydawnicza Politechniki Wrocławskiej, Wrocław 2011. </w:t>
            </w:r>
          </w:p>
          <w:p w14:paraId="2DF42AC2" w14:textId="77777777" w:rsidR="009E2BBD" w:rsidRPr="00D353B4" w:rsidRDefault="009E2BBD" w:rsidP="009E2BBD">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Król H., Ludwiczyński A., Zarządzanie zasobami ludzkimi. Tworzenie kapitału ludzkiego organizacji, Wyd. Naukowe PWN, Warszawa 2020. </w:t>
            </w:r>
          </w:p>
          <w:p w14:paraId="0B1929D3" w14:textId="77777777" w:rsidR="009E2BBD" w:rsidRPr="00D353B4" w:rsidRDefault="009E2BBD" w:rsidP="009E2BBD">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Michalski E., Zarządzanie przedsiębiorstwem, Wyd. Naukowe PWN, Warszawa 2021. </w:t>
            </w:r>
          </w:p>
          <w:p w14:paraId="0E2460E4" w14:textId="77777777" w:rsidR="009E2BBD" w:rsidRPr="00D353B4" w:rsidRDefault="009E2BBD" w:rsidP="009E2BBD">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Pocztowski A., Zarządzanie zasobami ludzkimi, PWE, Warszawa 2018.</w:t>
            </w:r>
          </w:p>
          <w:p w14:paraId="5F6632DB" w14:textId="4B27FB62" w:rsidR="009E2BBD" w:rsidRPr="00D353B4" w:rsidRDefault="009E2BBD" w:rsidP="009E2BBD">
            <w:pPr>
              <w:pStyle w:val="Akapitzlist"/>
              <w:numPr>
                <w:ilvl w:val="0"/>
                <w:numId w:val="114"/>
              </w:numPr>
              <w:suppressAutoHyphens w:val="0"/>
              <w:autoSpaceDN/>
              <w:spacing w:line="240" w:lineRule="auto"/>
              <w:ind w:left="342" w:hanging="265"/>
              <w:contextualSpacing/>
              <w:jc w:val="left"/>
              <w:textAlignment w:val="auto"/>
              <w:rPr>
                <w:rFonts w:ascii="Times New Roman" w:hAnsi="Times New Roman"/>
                <w:sz w:val="24"/>
                <w:szCs w:val="24"/>
              </w:rPr>
            </w:pPr>
            <w:r w:rsidRPr="00D353B4">
              <w:rPr>
                <w:rFonts w:ascii="Times New Roman" w:hAnsi="Times New Roman"/>
                <w:sz w:val="24"/>
                <w:szCs w:val="24"/>
              </w:rPr>
              <w:t xml:space="preserve"> Szymańska K., Kompendium metod i technik zarządzania. Teoria i ćwiczenia, Wyd. Nieoczywiste, 2019. </w:t>
            </w:r>
          </w:p>
          <w:p w14:paraId="6EB9E607" w14:textId="77777777" w:rsidR="009E2BBD" w:rsidRPr="00D353B4" w:rsidRDefault="009E2BBD" w:rsidP="009E2BBD"/>
          <w:p w14:paraId="6CBA9F04" w14:textId="77777777" w:rsidR="009E2BBD" w:rsidRPr="00D353B4" w:rsidRDefault="009E2BBD" w:rsidP="009E2BBD">
            <w:pPr>
              <w:rPr>
                <w:lang w:val="en-GB"/>
              </w:rPr>
            </w:pPr>
            <w:r w:rsidRPr="00D353B4">
              <w:rPr>
                <w:lang w:val="en-GB"/>
              </w:rPr>
              <w:t xml:space="preserve">Literatura uzupełniająca: </w:t>
            </w:r>
          </w:p>
          <w:p w14:paraId="4E733BB0" w14:textId="77777777" w:rsidR="009E2BBD" w:rsidRPr="00D353B4" w:rsidRDefault="009E2BBD" w:rsidP="009E2BBD">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lastRenderedPageBreak/>
              <w:t xml:space="preserve">Przybylska A., CSR jako narzędzie rozwoju i promocji przedsiębiorstw turystycznych, Ekonomiczne Problemy Usług nr 86, 2012. </w:t>
            </w:r>
          </w:p>
          <w:p w14:paraId="35C5A3AF" w14:textId="77777777" w:rsidR="009E2BBD" w:rsidRPr="00D353B4" w:rsidRDefault="009E2BBD" w:rsidP="009E2BBD">
            <w:pPr>
              <w:pStyle w:val="Akapitzlist"/>
              <w:numPr>
                <w:ilvl w:val="0"/>
                <w:numId w:val="115"/>
              </w:numPr>
              <w:suppressAutoHyphens w:val="0"/>
              <w:autoSpaceDN/>
              <w:spacing w:line="240" w:lineRule="auto"/>
              <w:ind w:left="342"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Trzcieliński S., Włodarkiewicz-Klimek H., Pawłowski K., Współczesne koncepcje zarządzania, Wyd. Politechniki poznańskiej, Poznań 2013. </w:t>
            </w:r>
          </w:p>
        </w:tc>
      </w:tr>
      <w:tr w:rsidR="00D353B4" w:rsidRPr="00D353B4" w14:paraId="3EAA0BE0" w14:textId="77777777" w:rsidTr="00411C4B">
        <w:trPr>
          <w:trHeight w:val="20"/>
        </w:trPr>
        <w:tc>
          <w:tcPr>
            <w:tcW w:w="2187" w:type="pct"/>
            <w:shd w:val="clear" w:color="auto" w:fill="auto"/>
          </w:tcPr>
          <w:p w14:paraId="0065DB8F" w14:textId="77777777" w:rsidR="009E2BBD" w:rsidRPr="00D353B4" w:rsidRDefault="009E2BBD" w:rsidP="009E2BBD">
            <w:r w:rsidRPr="00D353B4">
              <w:lastRenderedPageBreak/>
              <w:t>Planowane formy/działania/metody dydaktyczne</w:t>
            </w:r>
          </w:p>
        </w:tc>
        <w:tc>
          <w:tcPr>
            <w:tcW w:w="2813" w:type="pct"/>
            <w:shd w:val="clear" w:color="auto" w:fill="auto"/>
            <w:vAlign w:val="center"/>
          </w:tcPr>
          <w:p w14:paraId="54D103C2" w14:textId="77777777" w:rsidR="009E2BBD" w:rsidRPr="00D353B4" w:rsidRDefault="009E2BBD" w:rsidP="009E2BBD">
            <w:r w:rsidRPr="00D353B4">
              <w:t xml:space="preserve">Wykład z wykorzystaniem urządzeń multimedialnych. Ćwiczenia z wykorzystaniem metod aktywizujących, dyskusja, praca zespołowa, praca ze studium przypadku, odgrywanie ról, wykonanie projektu, ćwiczenia z wykorzystaniem komputera. Samoocena – testy psychometryczne. </w:t>
            </w:r>
          </w:p>
          <w:p w14:paraId="6F44D4F1" w14:textId="718A0AA8" w:rsidR="009E2BBD" w:rsidRPr="00D353B4" w:rsidRDefault="009E2BBD" w:rsidP="009E2BBD">
            <w:r w:rsidRPr="00D353B4">
              <w:t>Ćwiczenia laboratoryjne w sali komputerowej w grupach max 15-osobowych. Do dyspozycji każdego studenta komputer stacjonarny.</w:t>
            </w:r>
          </w:p>
        </w:tc>
      </w:tr>
      <w:tr w:rsidR="00D353B4" w:rsidRPr="00D353B4" w14:paraId="3E286332" w14:textId="77777777" w:rsidTr="00411C4B">
        <w:trPr>
          <w:trHeight w:val="20"/>
        </w:trPr>
        <w:tc>
          <w:tcPr>
            <w:tcW w:w="2187" w:type="pct"/>
            <w:shd w:val="clear" w:color="auto" w:fill="auto"/>
          </w:tcPr>
          <w:p w14:paraId="1C9660A0" w14:textId="77777777" w:rsidR="009E2BBD" w:rsidRPr="00D353B4" w:rsidRDefault="009E2BBD" w:rsidP="009E2BBD">
            <w:r w:rsidRPr="00D353B4">
              <w:t>Sposoby weryfikacji oraz formy dokumentowania osiągniętych efektów uczenia się</w:t>
            </w:r>
          </w:p>
        </w:tc>
        <w:tc>
          <w:tcPr>
            <w:tcW w:w="2813" w:type="pct"/>
            <w:shd w:val="clear" w:color="auto" w:fill="auto"/>
            <w:vAlign w:val="center"/>
          </w:tcPr>
          <w:p w14:paraId="25077DC2" w14:textId="77777777" w:rsidR="009E2BBD" w:rsidRPr="00D353B4" w:rsidRDefault="009E2BBD" w:rsidP="009E2BBD">
            <w:r w:rsidRPr="00D353B4">
              <w:t xml:space="preserve">Warunkiem uzyskania zaliczenia przedmiotu jest obecność na ćwiczeniach i uzyskanie pozytywnych ocen. </w:t>
            </w:r>
          </w:p>
          <w:p w14:paraId="2B70480E" w14:textId="77777777" w:rsidR="009E2BBD" w:rsidRPr="00D353B4" w:rsidRDefault="009E2BBD" w:rsidP="009E2BBD">
            <w:r w:rsidRPr="00D353B4">
              <w:t xml:space="preserve">W1, W2: egzamin testowy </w:t>
            </w:r>
          </w:p>
          <w:p w14:paraId="0D890CFE" w14:textId="77777777" w:rsidR="009E2BBD" w:rsidRPr="00D353B4" w:rsidRDefault="009E2BBD" w:rsidP="009E2BBD">
            <w:r w:rsidRPr="00D353B4">
              <w:t>W1, W2: sprawdzian testowy z ćwiczeń</w:t>
            </w:r>
          </w:p>
          <w:p w14:paraId="5DC41FD3" w14:textId="77777777" w:rsidR="009E2BBD" w:rsidRPr="00D353B4" w:rsidRDefault="009E2BBD" w:rsidP="009E2BBD">
            <w:r w:rsidRPr="00D353B4">
              <w:t xml:space="preserve">U3: ocena zadania projektowego </w:t>
            </w:r>
          </w:p>
          <w:p w14:paraId="4805BA4B" w14:textId="77777777" w:rsidR="009E2BBD" w:rsidRPr="00D353B4" w:rsidRDefault="009E2BBD" w:rsidP="009E2BBD">
            <w:r w:rsidRPr="00D353B4">
              <w:t>W1, U1, U2, K1, K2 – plusy za aktywność na zajęciach</w:t>
            </w:r>
          </w:p>
          <w:p w14:paraId="1EC8A484" w14:textId="77777777" w:rsidR="009E2BBD" w:rsidRPr="00D353B4" w:rsidRDefault="009E2BBD" w:rsidP="009E2BBD"/>
          <w:p w14:paraId="28757C25" w14:textId="125C2A8E" w:rsidR="009E2BBD" w:rsidRPr="00D353B4" w:rsidRDefault="009E2BBD" w:rsidP="009E2BBD">
            <w:pPr>
              <w:jc w:val="both"/>
            </w:pPr>
            <w:r w:rsidRPr="00D353B4">
              <w:t>Formy dokumentowania osiągniętych efektów uczenia się – dziennik zajęć (lista obecności, lista ocen), archiwizowane prace studentów.</w:t>
            </w:r>
          </w:p>
        </w:tc>
      </w:tr>
      <w:tr w:rsidR="00D353B4" w:rsidRPr="00D353B4" w14:paraId="5E2A50FD" w14:textId="77777777" w:rsidTr="00411C4B">
        <w:trPr>
          <w:trHeight w:val="20"/>
        </w:trPr>
        <w:tc>
          <w:tcPr>
            <w:tcW w:w="2187" w:type="pct"/>
            <w:shd w:val="clear" w:color="auto" w:fill="auto"/>
          </w:tcPr>
          <w:p w14:paraId="2E724125" w14:textId="77777777" w:rsidR="009E2BBD" w:rsidRPr="00D353B4" w:rsidRDefault="009E2BBD" w:rsidP="009E2BBD">
            <w:r w:rsidRPr="00D353B4">
              <w:t>Elementy i wagi mające wpływ na ocenę końcową</w:t>
            </w:r>
          </w:p>
          <w:p w14:paraId="7039E2F5" w14:textId="77777777" w:rsidR="009E2BBD" w:rsidRPr="00D353B4" w:rsidRDefault="009E2BBD" w:rsidP="009E2BBD"/>
        </w:tc>
        <w:tc>
          <w:tcPr>
            <w:tcW w:w="2813" w:type="pct"/>
            <w:shd w:val="clear" w:color="auto" w:fill="auto"/>
            <w:vAlign w:val="center"/>
          </w:tcPr>
          <w:p w14:paraId="50249CA9" w14:textId="77777777" w:rsidR="009E2BBD" w:rsidRPr="00D353B4" w:rsidRDefault="009E2BBD" w:rsidP="009E2BBD">
            <w:r w:rsidRPr="00D353B4">
              <w:t xml:space="preserve">Ocena końcowa = średnia oceny z egzaminu i ćwiczeń </w:t>
            </w:r>
          </w:p>
          <w:p w14:paraId="279AE23A" w14:textId="77777777" w:rsidR="009E2BBD" w:rsidRPr="00D353B4" w:rsidRDefault="009E2BBD" w:rsidP="009E2BBD">
            <w:r w:rsidRPr="00D353B4">
              <w:t>0,50: egzamin</w:t>
            </w:r>
          </w:p>
          <w:p w14:paraId="7BE594F2" w14:textId="77777777" w:rsidR="009E2BBD" w:rsidRPr="00D353B4" w:rsidRDefault="009E2BBD" w:rsidP="009E2BBD">
            <w:r w:rsidRPr="00D353B4">
              <w:t xml:space="preserve">0,15: sprawdzian testowy z ćwiczeń </w:t>
            </w:r>
          </w:p>
          <w:p w14:paraId="31900BDD" w14:textId="77777777" w:rsidR="009E2BBD" w:rsidRPr="00D353B4" w:rsidRDefault="009E2BBD" w:rsidP="009E2BBD">
            <w:r w:rsidRPr="00D353B4">
              <w:t>0,15: ocena zadania projektowego</w:t>
            </w:r>
          </w:p>
          <w:p w14:paraId="68FA1CA8" w14:textId="7E23F22D" w:rsidR="009E2BBD" w:rsidRPr="00D353B4" w:rsidRDefault="009E2BBD" w:rsidP="009E2BBD">
            <w:pPr>
              <w:jc w:val="both"/>
            </w:pPr>
            <w:r w:rsidRPr="00D353B4">
              <w:t>0,20: ocena za aktywność na zajęciach</w:t>
            </w:r>
          </w:p>
        </w:tc>
      </w:tr>
      <w:tr w:rsidR="00D353B4" w:rsidRPr="00D353B4" w14:paraId="4BFC0F51" w14:textId="77777777" w:rsidTr="00585CC3">
        <w:trPr>
          <w:trHeight w:val="20"/>
        </w:trPr>
        <w:tc>
          <w:tcPr>
            <w:tcW w:w="2187" w:type="pct"/>
            <w:shd w:val="clear" w:color="auto" w:fill="auto"/>
          </w:tcPr>
          <w:p w14:paraId="1871F2B3" w14:textId="77777777" w:rsidR="009E2BBD" w:rsidRPr="00D353B4" w:rsidRDefault="009E2BBD" w:rsidP="009E2BBD">
            <w:pPr>
              <w:jc w:val="both"/>
            </w:pPr>
            <w:r w:rsidRPr="00D353B4">
              <w:t>Bilans punktów ECTS</w:t>
            </w:r>
          </w:p>
        </w:tc>
        <w:tc>
          <w:tcPr>
            <w:tcW w:w="2813" w:type="pct"/>
            <w:shd w:val="clear" w:color="auto" w:fill="auto"/>
          </w:tcPr>
          <w:p w14:paraId="60A341D9" w14:textId="585D7764" w:rsidR="009E2BBD" w:rsidRPr="00D353B4" w:rsidRDefault="009E2BBD" w:rsidP="009E2BBD">
            <w:pPr>
              <w:jc w:val="both"/>
            </w:pPr>
            <w:r w:rsidRPr="00D353B4">
              <w:t>Kontaktowe – 26 godz. (1,0 ECTS):</w:t>
            </w:r>
          </w:p>
          <w:p w14:paraId="72221718" w14:textId="77777777" w:rsidR="009E2BBD" w:rsidRPr="00D353B4" w:rsidRDefault="009E2BBD" w:rsidP="009E2BBD">
            <w:r w:rsidRPr="00D353B4">
              <w:t>7 godz. (0,3 ECTS) – wykłady</w:t>
            </w:r>
          </w:p>
          <w:p w14:paraId="20DCD7D3" w14:textId="77777777" w:rsidR="009E2BBD" w:rsidRPr="00D353B4" w:rsidRDefault="009E2BBD" w:rsidP="009E2BBD">
            <w:r w:rsidRPr="00D353B4">
              <w:t>7 godz. (0,3 ECTS) – ćwiczenia audytoryjne</w:t>
            </w:r>
          </w:p>
          <w:p w14:paraId="535086E7" w14:textId="77777777" w:rsidR="009E2BBD" w:rsidRPr="00D353B4" w:rsidRDefault="009E2BBD" w:rsidP="009E2BBD">
            <w:r w:rsidRPr="00D353B4">
              <w:t>7 godz. (0,3 ECTS) – ćwiczenia laboratoryjne</w:t>
            </w:r>
          </w:p>
          <w:p w14:paraId="5354302C" w14:textId="77777777" w:rsidR="009E2BBD" w:rsidRPr="00D353B4" w:rsidRDefault="009E2BBD" w:rsidP="009E2BBD">
            <w:r w:rsidRPr="00D353B4">
              <w:t xml:space="preserve">3 godz. (0,1 ECTS) – ćwiczenia terenowe </w:t>
            </w:r>
          </w:p>
          <w:p w14:paraId="5FC8E32C" w14:textId="5EE8775E" w:rsidR="009E2BBD" w:rsidRPr="00D353B4" w:rsidRDefault="009E2BBD" w:rsidP="009E2BBD">
            <w:r w:rsidRPr="00D353B4">
              <w:t>2 godz. (0,1 ECTS) – egzamin</w:t>
            </w:r>
          </w:p>
          <w:p w14:paraId="38BFEAFF" w14:textId="77777777" w:rsidR="009E2BBD" w:rsidRPr="00D353B4" w:rsidRDefault="009E2BBD" w:rsidP="009E2BBD"/>
          <w:p w14:paraId="35A71493" w14:textId="1EB78C2B" w:rsidR="009E2BBD" w:rsidRPr="00D353B4" w:rsidRDefault="009E2BBD" w:rsidP="009E2BBD">
            <w:r w:rsidRPr="00D353B4">
              <w:t>Niekontaktowe – 99 godz. (4,0 ECTS):</w:t>
            </w:r>
          </w:p>
          <w:p w14:paraId="65CD205E" w14:textId="77777777" w:rsidR="009E2BBD" w:rsidRPr="00D353B4" w:rsidRDefault="009E2BBD" w:rsidP="009E2BBD">
            <w:r w:rsidRPr="00D353B4">
              <w:t>20 godz. (0,8 ECTS) – studiowanie literatury</w:t>
            </w:r>
          </w:p>
          <w:p w14:paraId="095FB59B" w14:textId="77777777" w:rsidR="009E2BBD" w:rsidRPr="00D353B4" w:rsidRDefault="009E2BBD" w:rsidP="009E2BBD">
            <w:r w:rsidRPr="00D353B4">
              <w:t xml:space="preserve">20 godz. (0,8 ECTS) – przygotowanie projektu </w:t>
            </w:r>
          </w:p>
          <w:p w14:paraId="37C6ADA9" w14:textId="77777777" w:rsidR="009E2BBD" w:rsidRPr="00D353B4" w:rsidRDefault="009E2BBD" w:rsidP="009E2BBD">
            <w:r w:rsidRPr="00D353B4">
              <w:t xml:space="preserve">18 godz. (0,7 ECTS) – przygotowanie do prezentacji pracy grupowej </w:t>
            </w:r>
          </w:p>
          <w:p w14:paraId="5C0108A1" w14:textId="77777777" w:rsidR="009E2BBD" w:rsidRPr="00D353B4" w:rsidRDefault="009E2BBD" w:rsidP="009E2BBD">
            <w:r w:rsidRPr="00D353B4">
              <w:t xml:space="preserve">20 godz. (0,8 ECTS) – przygotowanie do zaliczenia ćwiczeń </w:t>
            </w:r>
          </w:p>
          <w:p w14:paraId="2EB4F955" w14:textId="40489AC5" w:rsidR="009E2BBD" w:rsidRPr="00D353B4" w:rsidRDefault="009E2BBD" w:rsidP="009E2BBD">
            <w:r w:rsidRPr="00D353B4">
              <w:t xml:space="preserve">21 godz. (0,8 ECTS) – przygotowanie do egzaminu </w:t>
            </w:r>
          </w:p>
          <w:p w14:paraId="6FCDFA7B" w14:textId="77777777" w:rsidR="009E2BBD" w:rsidRPr="00D353B4" w:rsidRDefault="009E2BBD" w:rsidP="009E2BBD"/>
          <w:p w14:paraId="7D73511F" w14:textId="4C0F4143" w:rsidR="009E2BBD" w:rsidRPr="00D353B4" w:rsidRDefault="009E2BBD" w:rsidP="009E2BBD">
            <w:pPr>
              <w:jc w:val="both"/>
              <w:rPr>
                <w:bCs/>
              </w:rPr>
            </w:pPr>
            <w:r w:rsidRPr="00D353B4">
              <w:rPr>
                <w:bCs/>
              </w:rPr>
              <w:t>125 godz. (5 ECTS) – łączny nakład pracy studenta</w:t>
            </w:r>
          </w:p>
        </w:tc>
      </w:tr>
      <w:tr w:rsidR="009E2BBD" w:rsidRPr="00D353B4" w14:paraId="30DF9F56" w14:textId="77777777" w:rsidTr="00585CC3">
        <w:trPr>
          <w:trHeight w:val="20"/>
        </w:trPr>
        <w:tc>
          <w:tcPr>
            <w:tcW w:w="2187" w:type="pct"/>
            <w:shd w:val="clear" w:color="auto" w:fill="auto"/>
          </w:tcPr>
          <w:p w14:paraId="1FE47669" w14:textId="77777777" w:rsidR="009E2BBD" w:rsidRPr="00D353B4" w:rsidRDefault="009E2BBD" w:rsidP="009E2BBD">
            <w:r w:rsidRPr="00D353B4">
              <w:lastRenderedPageBreak/>
              <w:t>Nakład pracy związany z zajęciami wymagającymi bezpośredniego udziału nauczyciela akademickiego</w:t>
            </w:r>
          </w:p>
        </w:tc>
        <w:tc>
          <w:tcPr>
            <w:tcW w:w="2813" w:type="pct"/>
            <w:shd w:val="clear" w:color="auto" w:fill="auto"/>
          </w:tcPr>
          <w:p w14:paraId="5073278F" w14:textId="77777777" w:rsidR="009E2BBD" w:rsidRPr="00D353B4" w:rsidRDefault="009E2BBD" w:rsidP="009E2BBD">
            <w:pPr>
              <w:jc w:val="both"/>
            </w:pPr>
            <w:r w:rsidRPr="00D353B4">
              <w:t xml:space="preserve">Udział w wykładach – 7 godz. </w:t>
            </w:r>
          </w:p>
          <w:p w14:paraId="6CC1690C" w14:textId="77777777" w:rsidR="009E2BBD" w:rsidRPr="00D353B4" w:rsidRDefault="009E2BBD" w:rsidP="009E2BBD">
            <w:pPr>
              <w:jc w:val="both"/>
            </w:pPr>
            <w:r w:rsidRPr="00D353B4">
              <w:t xml:space="preserve">Udział w ćwiczeniach audytoryjnych – 7 godz. </w:t>
            </w:r>
          </w:p>
          <w:p w14:paraId="52E7E041" w14:textId="77777777" w:rsidR="009E2BBD" w:rsidRPr="00D353B4" w:rsidRDefault="009E2BBD" w:rsidP="009E2BBD">
            <w:pPr>
              <w:jc w:val="both"/>
            </w:pPr>
            <w:r w:rsidRPr="00D353B4">
              <w:t xml:space="preserve">Udział w ćwiczeniach laboratoryjnych – 7 godz. </w:t>
            </w:r>
          </w:p>
          <w:p w14:paraId="2492F0DC" w14:textId="77777777" w:rsidR="009E2BBD" w:rsidRPr="00D353B4" w:rsidRDefault="009E2BBD" w:rsidP="009E2BBD">
            <w:pPr>
              <w:jc w:val="both"/>
            </w:pPr>
            <w:r w:rsidRPr="00D353B4">
              <w:t>Udział w ćwiczeniach terenowych – 3 godz.</w:t>
            </w:r>
          </w:p>
          <w:p w14:paraId="69490206" w14:textId="5C60B4BC" w:rsidR="009E2BBD" w:rsidRPr="00D353B4" w:rsidRDefault="009E2BBD" w:rsidP="009E2BBD">
            <w:pPr>
              <w:jc w:val="both"/>
            </w:pPr>
            <w:r w:rsidRPr="00D353B4">
              <w:t xml:space="preserve">Egzamin – 2 godz. </w:t>
            </w:r>
          </w:p>
        </w:tc>
      </w:tr>
    </w:tbl>
    <w:p w14:paraId="2299E5DD" w14:textId="77777777" w:rsidR="001A186F" w:rsidRPr="00D353B4" w:rsidRDefault="001A186F" w:rsidP="00790105">
      <w:pPr>
        <w:rPr>
          <w:b/>
          <w:sz w:val="28"/>
          <w:szCs w:val="28"/>
        </w:rPr>
      </w:pPr>
    </w:p>
    <w:p w14:paraId="70AEA056" w14:textId="09411494" w:rsidR="00790105" w:rsidRPr="00D353B4" w:rsidRDefault="00790105" w:rsidP="00B81D20">
      <w:pPr>
        <w:rPr>
          <w:b/>
          <w:sz w:val="28"/>
          <w:szCs w:val="28"/>
        </w:rPr>
      </w:pPr>
      <w:r w:rsidRPr="00D353B4">
        <w:rPr>
          <w:b/>
          <w:sz w:val="28"/>
          <w:szCs w:val="28"/>
        </w:rPr>
        <w:t>Karta opisu zajęć z modułu Kształtowanie produktu turystycznego</w:t>
      </w:r>
      <w:r w:rsidR="001A186F" w:rsidRPr="00D353B4">
        <w:rPr>
          <w:b/>
          <w:sz w:val="28"/>
          <w:szCs w:val="28"/>
        </w:rPr>
        <w:t xml:space="preserve"> </w:t>
      </w:r>
      <w:r w:rsidR="001A186F" w:rsidRPr="00D353B4">
        <w:rPr>
          <w:b/>
          <w:bCs/>
          <w:sz w:val="28"/>
          <w:szCs w:val="28"/>
        </w:rPr>
        <w:t>BLOK 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6"/>
        <w:gridCol w:w="5532"/>
      </w:tblGrid>
      <w:tr w:rsidR="00D353B4" w:rsidRPr="00D353B4" w14:paraId="71DD3105" w14:textId="77777777" w:rsidTr="00B81D20">
        <w:trPr>
          <w:trHeight w:val="20"/>
          <w:jc w:val="center"/>
        </w:trPr>
        <w:tc>
          <w:tcPr>
            <w:tcW w:w="2127" w:type="pct"/>
          </w:tcPr>
          <w:p w14:paraId="550BAB32" w14:textId="77777777" w:rsidR="00233BB0" w:rsidRPr="00D353B4" w:rsidRDefault="00233BB0" w:rsidP="00B81D20">
            <w:r w:rsidRPr="00D353B4">
              <w:t xml:space="preserve">Nazwa kierunku studiów </w:t>
            </w:r>
          </w:p>
        </w:tc>
        <w:tc>
          <w:tcPr>
            <w:tcW w:w="2873" w:type="pct"/>
            <w:shd w:val="clear" w:color="auto" w:fill="auto"/>
          </w:tcPr>
          <w:p w14:paraId="3BB38AB6" w14:textId="77777777" w:rsidR="00233BB0" w:rsidRPr="00D353B4" w:rsidRDefault="00233BB0" w:rsidP="00B81D20">
            <w:r w:rsidRPr="00D353B4">
              <w:t>Turystyka i rekreacja</w:t>
            </w:r>
          </w:p>
        </w:tc>
      </w:tr>
      <w:tr w:rsidR="00D353B4" w:rsidRPr="00D353B4" w14:paraId="72A29952" w14:textId="77777777" w:rsidTr="00B81D20">
        <w:trPr>
          <w:trHeight w:val="20"/>
          <w:jc w:val="center"/>
        </w:trPr>
        <w:tc>
          <w:tcPr>
            <w:tcW w:w="2127" w:type="pct"/>
          </w:tcPr>
          <w:p w14:paraId="4DAE82E7" w14:textId="77777777" w:rsidR="00233BB0" w:rsidRPr="00D353B4" w:rsidRDefault="00233BB0" w:rsidP="00B81D20">
            <w:r w:rsidRPr="00D353B4">
              <w:t>Nazwa modułu, także nazwa w języku angielskim</w:t>
            </w:r>
          </w:p>
        </w:tc>
        <w:tc>
          <w:tcPr>
            <w:tcW w:w="2873" w:type="pct"/>
            <w:shd w:val="clear" w:color="auto" w:fill="auto"/>
          </w:tcPr>
          <w:p w14:paraId="3AE0BBF3" w14:textId="77777777" w:rsidR="00233BB0" w:rsidRPr="00D353B4" w:rsidRDefault="00233BB0" w:rsidP="00B81D20">
            <w:r w:rsidRPr="00D353B4">
              <w:t>Kształtowanie produktu turystycznego</w:t>
            </w:r>
          </w:p>
          <w:p w14:paraId="5A971F8F" w14:textId="77777777" w:rsidR="00233BB0" w:rsidRPr="00D353B4" w:rsidRDefault="00233BB0" w:rsidP="00B81D20">
            <w:r w:rsidRPr="00D353B4">
              <w:t>Developing a tourism product</w:t>
            </w:r>
          </w:p>
        </w:tc>
      </w:tr>
      <w:tr w:rsidR="00D353B4" w:rsidRPr="00D353B4" w14:paraId="6C1A88E1" w14:textId="77777777" w:rsidTr="00B81D20">
        <w:trPr>
          <w:trHeight w:val="20"/>
          <w:jc w:val="center"/>
        </w:trPr>
        <w:tc>
          <w:tcPr>
            <w:tcW w:w="2127" w:type="pct"/>
          </w:tcPr>
          <w:p w14:paraId="62E0DFF7" w14:textId="77777777" w:rsidR="00233BB0" w:rsidRPr="00D353B4" w:rsidRDefault="00233BB0" w:rsidP="00B81D20">
            <w:r w:rsidRPr="00D353B4">
              <w:t xml:space="preserve">Język wykładowy </w:t>
            </w:r>
          </w:p>
        </w:tc>
        <w:tc>
          <w:tcPr>
            <w:tcW w:w="2873" w:type="pct"/>
            <w:shd w:val="clear" w:color="auto" w:fill="auto"/>
          </w:tcPr>
          <w:p w14:paraId="67FCE643" w14:textId="77777777" w:rsidR="00233BB0" w:rsidRPr="00D353B4" w:rsidRDefault="00233BB0" w:rsidP="00B81D20">
            <w:r w:rsidRPr="00D353B4">
              <w:t>Polski</w:t>
            </w:r>
          </w:p>
        </w:tc>
      </w:tr>
      <w:tr w:rsidR="00D353B4" w:rsidRPr="00D353B4" w14:paraId="472533CF" w14:textId="77777777" w:rsidTr="00B81D20">
        <w:trPr>
          <w:trHeight w:val="20"/>
          <w:jc w:val="center"/>
        </w:trPr>
        <w:tc>
          <w:tcPr>
            <w:tcW w:w="2127" w:type="pct"/>
          </w:tcPr>
          <w:p w14:paraId="51021932" w14:textId="77777777" w:rsidR="00233BB0" w:rsidRPr="00D353B4" w:rsidRDefault="00233BB0" w:rsidP="00B81D20">
            <w:pPr>
              <w:autoSpaceDE w:val="0"/>
              <w:autoSpaceDN w:val="0"/>
              <w:adjustRightInd w:val="0"/>
            </w:pPr>
            <w:r w:rsidRPr="00D353B4">
              <w:t xml:space="preserve">Rodzaj modułu </w:t>
            </w:r>
          </w:p>
        </w:tc>
        <w:tc>
          <w:tcPr>
            <w:tcW w:w="2873" w:type="pct"/>
            <w:shd w:val="clear" w:color="auto" w:fill="auto"/>
          </w:tcPr>
          <w:p w14:paraId="588D7DF0" w14:textId="77777777" w:rsidR="00233BB0" w:rsidRPr="00D353B4" w:rsidRDefault="00233BB0" w:rsidP="00B81D20">
            <w:r w:rsidRPr="00D353B4">
              <w:t>fakultatywny</w:t>
            </w:r>
          </w:p>
        </w:tc>
      </w:tr>
      <w:tr w:rsidR="00D353B4" w:rsidRPr="00D353B4" w14:paraId="6543D50E" w14:textId="77777777" w:rsidTr="00B81D20">
        <w:trPr>
          <w:trHeight w:val="20"/>
          <w:jc w:val="center"/>
        </w:trPr>
        <w:tc>
          <w:tcPr>
            <w:tcW w:w="2127" w:type="pct"/>
          </w:tcPr>
          <w:p w14:paraId="79415AF2" w14:textId="77777777" w:rsidR="00233BB0" w:rsidRPr="00D353B4" w:rsidRDefault="00233BB0" w:rsidP="00B81D20">
            <w:r w:rsidRPr="00D353B4">
              <w:t>Poziom studiów</w:t>
            </w:r>
          </w:p>
        </w:tc>
        <w:tc>
          <w:tcPr>
            <w:tcW w:w="2873" w:type="pct"/>
            <w:shd w:val="clear" w:color="auto" w:fill="auto"/>
          </w:tcPr>
          <w:p w14:paraId="5B4AF272" w14:textId="77777777" w:rsidR="00233BB0" w:rsidRPr="00D353B4" w:rsidRDefault="00233BB0" w:rsidP="00B81D20">
            <w:r w:rsidRPr="00D353B4">
              <w:t>Pierwszego stopnia / licencjackie</w:t>
            </w:r>
          </w:p>
        </w:tc>
      </w:tr>
      <w:tr w:rsidR="00D353B4" w:rsidRPr="00D353B4" w14:paraId="361CB697" w14:textId="77777777" w:rsidTr="00B81D20">
        <w:trPr>
          <w:trHeight w:val="20"/>
          <w:jc w:val="center"/>
        </w:trPr>
        <w:tc>
          <w:tcPr>
            <w:tcW w:w="2127" w:type="pct"/>
          </w:tcPr>
          <w:p w14:paraId="76516B86" w14:textId="77777777" w:rsidR="00233BB0" w:rsidRPr="00D353B4" w:rsidRDefault="00233BB0" w:rsidP="00B81D20">
            <w:r w:rsidRPr="00D353B4">
              <w:t>Forma studiów</w:t>
            </w:r>
          </w:p>
        </w:tc>
        <w:tc>
          <w:tcPr>
            <w:tcW w:w="2873" w:type="pct"/>
            <w:shd w:val="clear" w:color="auto" w:fill="auto"/>
          </w:tcPr>
          <w:p w14:paraId="2C96F409" w14:textId="3A26874B" w:rsidR="00233BB0" w:rsidRPr="00D353B4" w:rsidRDefault="001A186F" w:rsidP="00B81D20">
            <w:r w:rsidRPr="00D353B4">
              <w:t>nie</w:t>
            </w:r>
            <w:r w:rsidR="00233BB0" w:rsidRPr="00D353B4">
              <w:t>stacjonarne</w:t>
            </w:r>
          </w:p>
        </w:tc>
      </w:tr>
      <w:tr w:rsidR="00D353B4" w:rsidRPr="00D353B4" w14:paraId="717F5725" w14:textId="77777777" w:rsidTr="00B81D20">
        <w:trPr>
          <w:trHeight w:val="20"/>
          <w:jc w:val="center"/>
        </w:trPr>
        <w:tc>
          <w:tcPr>
            <w:tcW w:w="2127" w:type="pct"/>
          </w:tcPr>
          <w:p w14:paraId="069596FA" w14:textId="77777777" w:rsidR="00233BB0" w:rsidRPr="00D353B4" w:rsidRDefault="00233BB0" w:rsidP="00B81D20">
            <w:r w:rsidRPr="00D353B4">
              <w:t>Rok studiów dla kierunku</w:t>
            </w:r>
          </w:p>
        </w:tc>
        <w:tc>
          <w:tcPr>
            <w:tcW w:w="2873" w:type="pct"/>
            <w:shd w:val="clear" w:color="auto" w:fill="auto"/>
          </w:tcPr>
          <w:p w14:paraId="33CD9950" w14:textId="77777777" w:rsidR="00233BB0" w:rsidRPr="00D353B4" w:rsidRDefault="00233BB0" w:rsidP="00B81D20">
            <w:r w:rsidRPr="00D353B4">
              <w:t>III</w:t>
            </w:r>
          </w:p>
        </w:tc>
      </w:tr>
      <w:tr w:rsidR="00D353B4" w:rsidRPr="00D353B4" w14:paraId="4BCBE6D1" w14:textId="77777777" w:rsidTr="00B81D20">
        <w:trPr>
          <w:trHeight w:val="20"/>
          <w:jc w:val="center"/>
        </w:trPr>
        <w:tc>
          <w:tcPr>
            <w:tcW w:w="2127" w:type="pct"/>
          </w:tcPr>
          <w:p w14:paraId="3D3F126A" w14:textId="77777777" w:rsidR="00233BB0" w:rsidRPr="00D353B4" w:rsidRDefault="00233BB0" w:rsidP="00B81D20">
            <w:r w:rsidRPr="00D353B4">
              <w:t>Semestr dla kierunku</w:t>
            </w:r>
          </w:p>
        </w:tc>
        <w:tc>
          <w:tcPr>
            <w:tcW w:w="2873" w:type="pct"/>
            <w:shd w:val="clear" w:color="auto" w:fill="auto"/>
          </w:tcPr>
          <w:p w14:paraId="37B23C9B" w14:textId="77777777" w:rsidR="00233BB0" w:rsidRPr="00D353B4" w:rsidRDefault="00233BB0" w:rsidP="00B81D20">
            <w:r w:rsidRPr="00D353B4">
              <w:t>6</w:t>
            </w:r>
          </w:p>
        </w:tc>
      </w:tr>
      <w:tr w:rsidR="00D353B4" w:rsidRPr="00D353B4" w14:paraId="45202E63" w14:textId="77777777" w:rsidTr="00B81D20">
        <w:trPr>
          <w:trHeight w:val="20"/>
          <w:jc w:val="center"/>
        </w:trPr>
        <w:tc>
          <w:tcPr>
            <w:tcW w:w="2127" w:type="pct"/>
          </w:tcPr>
          <w:p w14:paraId="6862B7F7" w14:textId="77777777" w:rsidR="00233BB0" w:rsidRPr="00D353B4" w:rsidRDefault="00233BB0" w:rsidP="00B81D20">
            <w:pPr>
              <w:autoSpaceDE w:val="0"/>
              <w:autoSpaceDN w:val="0"/>
              <w:adjustRightInd w:val="0"/>
            </w:pPr>
            <w:r w:rsidRPr="00D353B4">
              <w:t>Liczba punktów ECTS z podziałem na kontaktowe/niekontaktowe</w:t>
            </w:r>
          </w:p>
        </w:tc>
        <w:tc>
          <w:tcPr>
            <w:tcW w:w="2873" w:type="pct"/>
            <w:shd w:val="clear" w:color="auto" w:fill="auto"/>
          </w:tcPr>
          <w:p w14:paraId="2E3868FB" w14:textId="731531B0" w:rsidR="00233BB0" w:rsidRPr="00D353B4" w:rsidRDefault="00233BB0" w:rsidP="00B81D20">
            <w:r w:rsidRPr="00D353B4">
              <w:t>3 (</w:t>
            </w:r>
            <w:r w:rsidR="00FE7E32" w:rsidRPr="00D353B4">
              <w:t>0,</w:t>
            </w:r>
            <w:r w:rsidR="006F3399" w:rsidRPr="00D353B4">
              <w:t>7</w:t>
            </w:r>
            <w:r w:rsidRPr="00D353B4">
              <w:t>/</w:t>
            </w:r>
            <w:r w:rsidR="00FE7E32" w:rsidRPr="00D353B4">
              <w:t>2,</w:t>
            </w:r>
            <w:r w:rsidR="006F3399" w:rsidRPr="00D353B4">
              <w:t>3</w:t>
            </w:r>
            <w:r w:rsidRPr="00D353B4">
              <w:t xml:space="preserve">) </w:t>
            </w:r>
          </w:p>
        </w:tc>
      </w:tr>
      <w:tr w:rsidR="00D353B4" w:rsidRPr="00D353B4" w14:paraId="3ECF99C7" w14:textId="77777777" w:rsidTr="00B81D20">
        <w:trPr>
          <w:trHeight w:val="20"/>
          <w:jc w:val="center"/>
        </w:trPr>
        <w:tc>
          <w:tcPr>
            <w:tcW w:w="2127" w:type="pct"/>
          </w:tcPr>
          <w:p w14:paraId="7EA0778F" w14:textId="77777777" w:rsidR="00233BB0" w:rsidRPr="00D353B4" w:rsidRDefault="00233BB0" w:rsidP="00B81D20">
            <w:pPr>
              <w:autoSpaceDE w:val="0"/>
              <w:autoSpaceDN w:val="0"/>
              <w:adjustRightInd w:val="0"/>
            </w:pPr>
            <w:r w:rsidRPr="00D353B4">
              <w:t>Tytuł naukowy/stopień naukowy, imię i nazwisko osoby odpowiedzialnej za moduł</w:t>
            </w:r>
          </w:p>
        </w:tc>
        <w:tc>
          <w:tcPr>
            <w:tcW w:w="2873" w:type="pct"/>
            <w:shd w:val="clear" w:color="auto" w:fill="auto"/>
          </w:tcPr>
          <w:p w14:paraId="6D17A2DB" w14:textId="77777777" w:rsidR="00233BB0" w:rsidRPr="00D353B4" w:rsidRDefault="00674A5C" w:rsidP="00B81D20">
            <w:r w:rsidRPr="00D353B4">
              <w:t>d</w:t>
            </w:r>
            <w:r w:rsidR="00233BB0" w:rsidRPr="00D353B4">
              <w:t xml:space="preserve">r hab. Anna Mazurek-Kusiak, prof. </w:t>
            </w:r>
            <w:r w:rsidR="00DF7593" w:rsidRPr="00D353B4">
              <w:t>uczelni</w:t>
            </w:r>
          </w:p>
        </w:tc>
      </w:tr>
      <w:tr w:rsidR="00D353B4" w:rsidRPr="00D353B4" w14:paraId="5AE027A2" w14:textId="77777777" w:rsidTr="00B81D20">
        <w:trPr>
          <w:trHeight w:val="20"/>
          <w:jc w:val="center"/>
        </w:trPr>
        <w:tc>
          <w:tcPr>
            <w:tcW w:w="2127" w:type="pct"/>
          </w:tcPr>
          <w:p w14:paraId="3D4B48A0" w14:textId="77777777" w:rsidR="00233BB0" w:rsidRPr="00D353B4" w:rsidRDefault="00233BB0" w:rsidP="00B81D20">
            <w:r w:rsidRPr="00D353B4">
              <w:t>Jednostka oferująca moduł</w:t>
            </w:r>
          </w:p>
        </w:tc>
        <w:tc>
          <w:tcPr>
            <w:tcW w:w="2873" w:type="pct"/>
            <w:shd w:val="clear" w:color="auto" w:fill="auto"/>
          </w:tcPr>
          <w:p w14:paraId="0C2DFA18" w14:textId="77777777" w:rsidR="00233BB0" w:rsidRPr="00D353B4" w:rsidRDefault="00233BB0" w:rsidP="00B81D20">
            <w:r w:rsidRPr="00D353B4">
              <w:t xml:space="preserve">Katedra Turystyki i Rekreacji </w:t>
            </w:r>
          </w:p>
        </w:tc>
      </w:tr>
      <w:tr w:rsidR="00D353B4" w:rsidRPr="00D353B4" w14:paraId="0EEA5C21" w14:textId="77777777" w:rsidTr="00B81D20">
        <w:trPr>
          <w:trHeight w:val="20"/>
          <w:jc w:val="center"/>
        </w:trPr>
        <w:tc>
          <w:tcPr>
            <w:tcW w:w="2127" w:type="pct"/>
          </w:tcPr>
          <w:p w14:paraId="645D658A" w14:textId="77777777" w:rsidR="00233BB0" w:rsidRPr="00D353B4" w:rsidRDefault="00233BB0" w:rsidP="00B81D20">
            <w:r w:rsidRPr="00D353B4">
              <w:t>Cel modułu</w:t>
            </w:r>
          </w:p>
        </w:tc>
        <w:tc>
          <w:tcPr>
            <w:tcW w:w="2873" w:type="pct"/>
            <w:shd w:val="clear" w:color="auto" w:fill="auto"/>
          </w:tcPr>
          <w:p w14:paraId="6E0D4A5A" w14:textId="77777777" w:rsidR="00233BB0" w:rsidRPr="00D353B4" w:rsidRDefault="00233BB0" w:rsidP="00B81D20">
            <w:pPr>
              <w:autoSpaceDE w:val="0"/>
              <w:autoSpaceDN w:val="0"/>
              <w:adjustRightInd w:val="0"/>
              <w:jc w:val="both"/>
            </w:pPr>
            <w:r w:rsidRPr="00D353B4">
              <w:t>C</w:t>
            </w:r>
            <w:r w:rsidRPr="00D353B4">
              <w:rPr>
                <w:rFonts w:eastAsia="Calibri"/>
              </w:rPr>
              <w:t xml:space="preserve">elem kształcenia jest </w:t>
            </w:r>
            <w:r w:rsidRPr="00D353B4">
              <w:rPr>
                <w:rFonts w:eastAsia="Arial"/>
              </w:rPr>
              <w:t>nabycie umiejętności kreowania produktów turystycznych, projektowania wiosek tematycznych, prowadzenia zajęć edukacyjnych z dziećmi</w:t>
            </w:r>
            <w:r w:rsidR="00DF7593" w:rsidRPr="00D353B4">
              <w:rPr>
                <w:rFonts w:eastAsia="Arial"/>
              </w:rPr>
              <w:t>/młodzieżą</w:t>
            </w:r>
            <w:r w:rsidRPr="00D353B4">
              <w:rPr>
                <w:rFonts w:eastAsia="Arial"/>
              </w:rPr>
              <w:t xml:space="preserve">  informujących o produktach turystycznych regionu, promocji, dystrybucji i sprzedaży produktów turystycznych.</w:t>
            </w:r>
          </w:p>
        </w:tc>
      </w:tr>
      <w:tr w:rsidR="00D353B4" w:rsidRPr="00D353B4" w14:paraId="1CFC0260" w14:textId="77777777" w:rsidTr="00B81D20">
        <w:trPr>
          <w:trHeight w:val="20"/>
          <w:jc w:val="center"/>
        </w:trPr>
        <w:tc>
          <w:tcPr>
            <w:tcW w:w="2127" w:type="pct"/>
            <w:vMerge w:val="restart"/>
          </w:tcPr>
          <w:p w14:paraId="4FDD1429" w14:textId="77777777" w:rsidR="00233BB0" w:rsidRPr="00D353B4" w:rsidRDefault="00233BB0" w:rsidP="00B81D20">
            <w:pPr>
              <w:jc w:val="both"/>
            </w:pPr>
            <w:r w:rsidRPr="00D353B4">
              <w:t>Efekty uczenia się dla modułu to opis zasobu wiedzy, umiejętności i kompetencji społecznych, które student osiągnie po zrealizowaniu zajęć.</w:t>
            </w:r>
          </w:p>
        </w:tc>
        <w:tc>
          <w:tcPr>
            <w:tcW w:w="2873" w:type="pct"/>
            <w:shd w:val="clear" w:color="auto" w:fill="auto"/>
          </w:tcPr>
          <w:p w14:paraId="6F5B4F3E" w14:textId="77777777" w:rsidR="00233BB0" w:rsidRPr="00D353B4" w:rsidRDefault="00233BB0" w:rsidP="00B81D20">
            <w:r w:rsidRPr="00D353B4">
              <w:t xml:space="preserve">Wiedza: </w:t>
            </w:r>
          </w:p>
        </w:tc>
      </w:tr>
      <w:tr w:rsidR="00D353B4" w:rsidRPr="00D353B4" w14:paraId="586256B2" w14:textId="77777777" w:rsidTr="00B81D20">
        <w:trPr>
          <w:trHeight w:val="20"/>
          <w:jc w:val="center"/>
        </w:trPr>
        <w:tc>
          <w:tcPr>
            <w:tcW w:w="2127" w:type="pct"/>
            <w:vMerge/>
          </w:tcPr>
          <w:p w14:paraId="0AF3D24D" w14:textId="77777777" w:rsidR="00233BB0" w:rsidRPr="00D353B4" w:rsidRDefault="00233BB0" w:rsidP="00B81D20">
            <w:pPr>
              <w:rPr>
                <w:highlight w:val="yellow"/>
              </w:rPr>
            </w:pPr>
          </w:p>
        </w:tc>
        <w:tc>
          <w:tcPr>
            <w:tcW w:w="2873" w:type="pct"/>
            <w:shd w:val="clear" w:color="auto" w:fill="auto"/>
          </w:tcPr>
          <w:p w14:paraId="46D79B01" w14:textId="77777777" w:rsidR="00233BB0" w:rsidRPr="00D353B4" w:rsidRDefault="00233BB0" w:rsidP="00B81D20">
            <w:r w:rsidRPr="00D353B4">
              <w:t xml:space="preserve">W1. wie co to jest produkt turystyczny i jakie są jego rodzaje </w:t>
            </w:r>
          </w:p>
        </w:tc>
      </w:tr>
      <w:tr w:rsidR="00D353B4" w:rsidRPr="00D353B4" w14:paraId="5FA4BBE4" w14:textId="77777777" w:rsidTr="00B81D20">
        <w:trPr>
          <w:trHeight w:val="20"/>
          <w:jc w:val="center"/>
        </w:trPr>
        <w:tc>
          <w:tcPr>
            <w:tcW w:w="2127" w:type="pct"/>
            <w:vMerge/>
          </w:tcPr>
          <w:p w14:paraId="4FA4C2A1" w14:textId="77777777" w:rsidR="00233BB0" w:rsidRPr="00D353B4" w:rsidRDefault="00233BB0" w:rsidP="00B81D20">
            <w:pPr>
              <w:rPr>
                <w:highlight w:val="yellow"/>
              </w:rPr>
            </w:pPr>
          </w:p>
        </w:tc>
        <w:tc>
          <w:tcPr>
            <w:tcW w:w="2873" w:type="pct"/>
            <w:shd w:val="clear" w:color="auto" w:fill="auto"/>
          </w:tcPr>
          <w:p w14:paraId="7ECB7DC4" w14:textId="77777777" w:rsidR="00233BB0" w:rsidRPr="00D353B4" w:rsidRDefault="00233BB0" w:rsidP="00B81D20">
            <w:r w:rsidRPr="00D353B4">
              <w:t>W2. zna warstwową koncepcję produktu</w:t>
            </w:r>
          </w:p>
        </w:tc>
      </w:tr>
      <w:tr w:rsidR="00D353B4" w:rsidRPr="00D353B4" w14:paraId="57E613C5" w14:textId="77777777" w:rsidTr="00B81D20">
        <w:trPr>
          <w:trHeight w:val="20"/>
          <w:jc w:val="center"/>
        </w:trPr>
        <w:tc>
          <w:tcPr>
            <w:tcW w:w="2127" w:type="pct"/>
            <w:vMerge/>
          </w:tcPr>
          <w:p w14:paraId="4DC9050D" w14:textId="77777777" w:rsidR="00233BB0" w:rsidRPr="00D353B4" w:rsidRDefault="00233BB0" w:rsidP="00B81D20">
            <w:pPr>
              <w:rPr>
                <w:highlight w:val="yellow"/>
              </w:rPr>
            </w:pPr>
          </w:p>
        </w:tc>
        <w:tc>
          <w:tcPr>
            <w:tcW w:w="2873" w:type="pct"/>
            <w:shd w:val="clear" w:color="auto" w:fill="auto"/>
          </w:tcPr>
          <w:p w14:paraId="33D39ACA" w14:textId="77777777" w:rsidR="00233BB0" w:rsidRPr="00D353B4" w:rsidRDefault="00233BB0" w:rsidP="00B81D20">
            <w:r w:rsidRPr="00D353B4">
              <w:t xml:space="preserve">W3. wie co to jest wioska tematyczna  </w:t>
            </w:r>
          </w:p>
        </w:tc>
      </w:tr>
      <w:tr w:rsidR="00D353B4" w:rsidRPr="00D353B4" w14:paraId="193DC09C" w14:textId="77777777" w:rsidTr="00B81D20">
        <w:trPr>
          <w:trHeight w:val="20"/>
          <w:jc w:val="center"/>
        </w:trPr>
        <w:tc>
          <w:tcPr>
            <w:tcW w:w="2127" w:type="pct"/>
            <w:vMerge/>
          </w:tcPr>
          <w:p w14:paraId="309144FC" w14:textId="77777777" w:rsidR="00233BB0" w:rsidRPr="00D353B4" w:rsidRDefault="00233BB0" w:rsidP="00B81D20">
            <w:pPr>
              <w:rPr>
                <w:highlight w:val="yellow"/>
              </w:rPr>
            </w:pPr>
          </w:p>
        </w:tc>
        <w:tc>
          <w:tcPr>
            <w:tcW w:w="2873" w:type="pct"/>
            <w:shd w:val="clear" w:color="auto" w:fill="auto"/>
          </w:tcPr>
          <w:p w14:paraId="501037E9" w14:textId="77777777" w:rsidR="00233BB0" w:rsidRPr="00D353B4" w:rsidRDefault="00233BB0" w:rsidP="00B81D20">
            <w:r w:rsidRPr="00D353B4">
              <w:t>Umiejętności:</w:t>
            </w:r>
          </w:p>
        </w:tc>
      </w:tr>
      <w:tr w:rsidR="00D353B4" w:rsidRPr="00D353B4" w14:paraId="66A78C10" w14:textId="77777777" w:rsidTr="00B81D20">
        <w:trPr>
          <w:trHeight w:val="20"/>
          <w:jc w:val="center"/>
        </w:trPr>
        <w:tc>
          <w:tcPr>
            <w:tcW w:w="2127" w:type="pct"/>
            <w:vMerge/>
          </w:tcPr>
          <w:p w14:paraId="7112E7C7" w14:textId="77777777" w:rsidR="00233BB0" w:rsidRPr="00D353B4" w:rsidRDefault="00233BB0" w:rsidP="00B81D20">
            <w:pPr>
              <w:rPr>
                <w:highlight w:val="yellow"/>
              </w:rPr>
            </w:pPr>
          </w:p>
        </w:tc>
        <w:tc>
          <w:tcPr>
            <w:tcW w:w="2873" w:type="pct"/>
            <w:shd w:val="clear" w:color="auto" w:fill="auto"/>
          </w:tcPr>
          <w:p w14:paraId="7D52A597" w14:textId="77777777" w:rsidR="00233BB0" w:rsidRPr="00D353B4" w:rsidRDefault="00233BB0" w:rsidP="00B81D20">
            <w:r w:rsidRPr="00D353B4">
              <w:t>U1 potrafi dostosować produkt turystyczny do potrzeb i oczekiwań klienta</w:t>
            </w:r>
          </w:p>
        </w:tc>
      </w:tr>
      <w:tr w:rsidR="00D353B4" w:rsidRPr="00D353B4" w14:paraId="3E592790" w14:textId="77777777" w:rsidTr="00B81D20">
        <w:trPr>
          <w:trHeight w:val="20"/>
          <w:jc w:val="center"/>
        </w:trPr>
        <w:tc>
          <w:tcPr>
            <w:tcW w:w="2127" w:type="pct"/>
            <w:vMerge/>
          </w:tcPr>
          <w:p w14:paraId="44B5258B" w14:textId="77777777" w:rsidR="00233BB0" w:rsidRPr="00D353B4" w:rsidRDefault="00233BB0" w:rsidP="00B81D20">
            <w:pPr>
              <w:rPr>
                <w:highlight w:val="yellow"/>
              </w:rPr>
            </w:pPr>
          </w:p>
        </w:tc>
        <w:tc>
          <w:tcPr>
            <w:tcW w:w="2873" w:type="pct"/>
            <w:shd w:val="clear" w:color="auto" w:fill="auto"/>
          </w:tcPr>
          <w:p w14:paraId="746E1644" w14:textId="77777777" w:rsidR="00233BB0" w:rsidRPr="00D353B4" w:rsidRDefault="00233BB0" w:rsidP="00B81D20">
            <w:r w:rsidRPr="00D353B4">
              <w:t>U2 potrafi stworzyć projekt wioski tematycznej</w:t>
            </w:r>
          </w:p>
        </w:tc>
      </w:tr>
      <w:tr w:rsidR="00D353B4" w:rsidRPr="00D353B4" w14:paraId="6ED81C26" w14:textId="77777777" w:rsidTr="00B81D20">
        <w:trPr>
          <w:trHeight w:val="20"/>
          <w:jc w:val="center"/>
        </w:trPr>
        <w:tc>
          <w:tcPr>
            <w:tcW w:w="2127" w:type="pct"/>
            <w:vMerge/>
          </w:tcPr>
          <w:p w14:paraId="7D4F98B3" w14:textId="77777777" w:rsidR="00233BB0" w:rsidRPr="00D353B4" w:rsidRDefault="00233BB0" w:rsidP="00B81D20">
            <w:pPr>
              <w:rPr>
                <w:highlight w:val="yellow"/>
              </w:rPr>
            </w:pPr>
          </w:p>
        </w:tc>
        <w:tc>
          <w:tcPr>
            <w:tcW w:w="2873" w:type="pct"/>
            <w:shd w:val="clear" w:color="auto" w:fill="auto"/>
          </w:tcPr>
          <w:p w14:paraId="71A1FF9D" w14:textId="77777777" w:rsidR="00233BB0" w:rsidRPr="00D353B4" w:rsidRDefault="00233BB0" w:rsidP="00B81D20">
            <w:r w:rsidRPr="00D353B4">
              <w:t>U3 potrafi przeprowadzić zajęcia edukacyjne ukazujące produkty turystyczne wybranego regionu</w:t>
            </w:r>
          </w:p>
        </w:tc>
      </w:tr>
      <w:tr w:rsidR="00D353B4" w:rsidRPr="00D353B4" w14:paraId="0FEB1A83" w14:textId="77777777" w:rsidTr="00B81D20">
        <w:trPr>
          <w:trHeight w:val="20"/>
          <w:jc w:val="center"/>
        </w:trPr>
        <w:tc>
          <w:tcPr>
            <w:tcW w:w="2127" w:type="pct"/>
            <w:vMerge/>
          </w:tcPr>
          <w:p w14:paraId="73BCD038" w14:textId="77777777" w:rsidR="00233BB0" w:rsidRPr="00D353B4" w:rsidRDefault="00233BB0" w:rsidP="00B81D20">
            <w:pPr>
              <w:rPr>
                <w:highlight w:val="yellow"/>
              </w:rPr>
            </w:pPr>
          </w:p>
        </w:tc>
        <w:tc>
          <w:tcPr>
            <w:tcW w:w="2873" w:type="pct"/>
            <w:shd w:val="clear" w:color="auto" w:fill="auto"/>
          </w:tcPr>
          <w:p w14:paraId="2D8CDC45" w14:textId="77777777" w:rsidR="00233BB0" w:rsidRPr="00D353B4" w:rsidRDefault="00233BB0" w:rsidP="00B81D20">
            <w:r w:rsidRPr="00D353B4">
              <w:t>Kompetencje społeczne:</w:t>
            </w:r>
          </w:p>
        </w:tc>
      </w:tr>
      <w:tr w:rsidR="00D353B4" w:rsidRPr="00D353B4" w14:paraId="1E0805A5" w14:textId="77777777" w:rsidTr="00B81D20">
        <w:trPr>
          <w:trHeight w:val="20"/>
          <w:jc w:val="center"/>
        </w:trPr>
        <w:tc>
          <w:tcPr>
            <w:tcW w:w="2127" w:type="pct"/>
            <w:vMerge/>
          </w:tcPr>
          <w:p w14:paraId="4964C617" w14:textId="77777777" w:rsidR="00233BB0" w:rsidRPr="00D353B4" w:rsidRDefault="00233BB0" w:rsidP="00B81D20">
            <w:pPr>
              <w:rPr>
                <w:highlight w:val="yellow"/>
              </w:rPr>
            </w:pPr>
          </w:p>
        </w:tc>
        <w:tc>
          <w:tcPr>
            <w:tcW w:w="2873" w:type="pct"/>
            <w:shd w:val="clear" w:color="auto" w:fill="auto"/>
          </w:tcPr>
          <w:p w14:paraId="3A104A88" w14:textId="77777777" w:rsidR="00233BB0" w:rsidRPr="00D353B4" w:rsidRDefault="00233BB0" w:rsidP="00B81D20">
            <w:r w:rsidRPr="00D353B4">
              <w:t>K1.posiada świadomość zastępowanie typowego produktu turystycznego  3*S przez 3*E</w:t>
            </w:r>
          </w:p>
        </w:tc>
      </w:tr>
      <w:tr w:rsidR="00D353B4" w:rsidRPr="00D353B4" w14:paraId="433555F6" w14:textId="77777777" w:rsidTr="00B81D20">
        <w:trPr>
          <w:trHeight w:val="20"/>
          <w:jc w:val="center"/>
        </w:trPr>
        <w:tc>
          <w:tcPr>
            <w:tcW w:w="2127" w:type="pct"/>
            <w:vMerge/>
          </w:tcPr>
          <w:p w14:paraId="34CD544C" w14:textId="77777777" w:rsidR="00233BB0" w:rsidRPr="00D353B4" w:rsidRDefault="00233BB0" w:rsidP="00B81D20">
            <w:pPr>
              <w:rPr>
                <w:highlight w:val="yellow"/>
              </w:rPr>
            </w:pPr>
          </w:p>
        </w:tc>
        <w:tc>
          <w:tcPr>
            <w:tcW w:w="2873" w:type="pct"/>
            <w:shd w:val="clear" w:color="auto" w:fill="auto"/>
          </w:tcPr>
          <w:p w14:paraId="4427BAC8" w14:textId="77777777" w:rsidR="00233BB0" w:rsidRPr="00D353B4" w:rsidRDefault="00233BB0" w:rsidP="00B81D20">
            <w:r w:rsidRPr="00D353B4">
              <w:t>K2. posiada świadomość wpływu jakości produktu turystycznego na przyszłe zyski przedsiębiorstwa</w:t>
            </w:r>
          </w:p>
        </w:tc>
      </w:tr>
      <w:tr w:rsidR="00D353B4" w:rsidRPr="00D353B4" w14:paraId="79149A9C" w14:textId="77777777" w:rsidTr="00B81D20">
        <w:trPr>
          <w:trHeight w:val="20"/>
          <w:jc w:val="center"/>
        </w:trPr>
        <w:tc>
          <w:tcPr>
            <w:tcW w:w="2127" w:type="pct"/>
          </w:tcPr>
          <w:p w14:paraId="702F86E5" w14:textId="77777777" w:rsidR="00D45075" w:rsidRPr="00D353B4" w:rsidRDefault="00D45075" w:rsidP="00B81D20">
            <w:pPr>
              <w:jc w:val="both"/>
            </w:pPr>
            <w:r w:rsidRPr="00D353B4">
              <w:t>Odniesienie modułowych efektów uczenia się do kierunkowych efektów uczenia się</w:t>
            </w:r>
          </w:p>
        </w:tc>
        <w:tc>
          <w:tcPr>
            <w:tcW w:w="2873" w:type="pct"/>
            <w:shd w:val="clear" w:color="auto" w:fill="auto"/>
          </w:tcPr>
          <w:p w14:paraId="6A56F8CC" w14:textId="77777777" w:rsidR="00D45075" w:rsidRPr="00D353B4" w:rsidRDefault="00D45075" w:rsidP="00B81D20">
            <w:pPr>
              <w:jc w:val="both"/>
            </w:pPr>
            <w:r w:rsidRPr="00D353B4">
              <w:t>Kod efektu modułowego – kod efektu kierunkowego</w:t>
            </w:r>
          </w:p>
          <w:p w14:paraId="2593A2D2" w14:textId="77777777" w:rsidR="00D45075" w:rsidRPr="00D353B4" w:rsidRDefault="00D45075" w:rsidP="00B81D20">
            <w:pPr>
              <w:jc w:val="both"/>
            </w:pPr>
            <w:r w:rsidRPr="00D353B4">
              <w:t>W1 – TR_W10                 K1_ TR_K02</w:t>
            </w:r>
          </w:p>
          <w:p w14:paraId="2BDA1DAB" w14:textId="77777777" w:rsidR="00D45075" w:rsidRPr="00D353B4" w:rsidRDefault="00D45075" w:rsidP="00B81D20">
            <w:pPr>
              <w:jc w:val="both"/>
            </w:pPr>
            <w:r w:rsidRPr="00D353B4">
              <w:t>W2 – TR_W1</w:t>
            </w:r>
            <w:r w:rsidR="00BD2FFD" w:rsidRPr="00D353B4">
              <w:t>0</w:t>
            </w:r>
            <w:r w:rsidRPr="00D353B4">
              <w:t xml:space="preserve">                K2_ TR_K03</w:t>
            </w:r>
          </w:p>
          <w:p w14:paraId="69B0F89E" w14:textId="77777777" w:rsidR="00D45075" w:rsidRPr="00D353B4" w:rsidRDefault="00D45075" w:rsidP="00B81D20">
            <w:pPr>
              <w:jc w:val="both"/>
            </w:pPr>
            <w:r w:rsidRPr="00D353B4">
              <w:t>W3 – TR_W1</w:t>
            </w:r>
            <w:r w:rsidR="00BD2FFD" w:rsidRPr="00D353B4">
              <w:t>1</w:t>
            </w:r>
          </w:p>
          <w:p w14:paraId="453EBAE3" w14:textId="77777777" w:rsidR="00D45075" w:rsidRPr="00D353B4" w:rsidRDefault="00D45075" w:rsidP="00B81D20">
            <w:pPr>
              <w:jc w:val="both"/>
            </w:pPr>
            <w:r w:rsidRPr="00D353B4">
              <w:t>U1_ TR_U01</w:t>
            </w:r>
          </w:p>
          <w:p w14:paraId="1294691D" w14:textId="77777777" w:rsidR="00D45075" w:rsidRPr="00D353B4" w:rsidRDefault="00D45075" w:rsidP="00B81D20">
            <w:pPr>
              <w:jc w:val="both"/>
            </w:pPr>
            <w:r w:rsidRPr="00D353B4">
              <w:t>U2_ TR_U03</w:t>
            </w:r>
          </w:p>
          <w:p w14:paraId="62913E6C" w14:textId="77777777" w:rsidR="00D45075" w:rsidRPr="00D353B4" w:rsidRDefault="00D45075" w:rsidP="00B81D20">
            <w:pPr>
              <w:jc w:val="both"/>
            </w:pPr>
            <w:r w:rsidRPr="00D353B4">
              <w:t>U3_ TR_U03</w:t>
            </w:r>
          </w:p>
        </w:tc>
      </w:tr>
      <w:tr w:rsidR="00D353B4" w:rsidRPr="00D353B4" w14:paraId="0FEC1E33" w14:textId="77777777" w:rsidTr="00B81D20">
        <w:trPr>
          <w:trHeight w:val="20"/>
          <w:jc w:val="center"/>
        </w:trPr>
        <w:tc>
          <w:tcPr>
            <w:tcW w:w="2127" w:type="pct"/>
          </w:tcPr>
          <w:p w14:paraId="267C49A9" w14:textId="77777777" w:rsidR="00C43BE3" w:rsidRPr="00D353B4" w:rsidRDefault="00C43BE3" w:rsidP="00B81D20">
            <w:pPr>
              <w:spacing w:line="256" w:lineRule="auto"/>
            </w:pPr>
            <w:r w:rsidRPr="00D353B4">
              <w:lastRenderedPageBreak/>
              <w:t>Odniesienie modułowych efektów uczenia się do efektów inżynierskich (jeżeli dotyczy)</w:t>
            </w:r>
          </w:p>
        </w:tc>
        <w:tc>
          <w:tcPr>
            <w:tcW w:w="2873" w:type="pct"/>
            <w:shd w:val="clear" w:color="auto" w:fill="auto"/>
          </w:tcPr>
          <w:p w14:paraId="09229CF5" w14:textId="77777777" w:rsidR="00C43BE3" w:rsidRPr="00D353B4" w:rsidRDefault="00C43BE3" w:rsidP="00B81D20">
            <w:pPr>
              <w:spacing w:line="256" w:lineRule="auto"/>
              <w:jc w:val="center"/>
              <w:rPr>
                <w:highlight w:val="red"/>
              </w:rPr>
            </w:pPr>
            <w:r w:rsidRPr="00D353B4">
              <w:t>nie dotyczy</w:t>
            </w:r>
          </w:p>
        </w:tc>
      </w:tr>
      <w:tr w:rsidR="00D353B4" w:rsidRPr="00D353B4" w14:paraId="366F08E3" w14:textId="77777777" w:rsidTr="00B81D20">
        <w:trPr>
          <w:trHeight w:val="20"/>
          <w:jc w:val="center"/>
        </w:trPr>
        <w:tc>
          <w:tcPr>
            <w:tcW w:w="2127" w:type="pct"/>
          </w:tcPr>
          <w:p w14:paraId="704F5108" w14:textId="77777777" w:rsidR="00233BB0" w:rsidRPr="00D353B4" w:rsidRDefault="00233BB0" w:rsidP="00B81D20">
            <w:r w:rsidRPr="00D353B4">
              <w:t xml:space="preserve">Wymagania wstępne i dodatkowe </w:t>
            </w:r>
          </w:p>
        </w:tc>
        <w:tc>
          <w:tcPr>
            <w:tcW w:w="2873" w:type="pct"/>
            <w:shd w:val="clear" w:color="auto" w:fill="auto"/>
          </w:tcPr>
          <w:p w14:paraId="2DE49D30" w14:textId="77777777" w:rsidR="00233BB0" w:rsidRPr="00D353B4" w:rsidRDefault="00233BB0" w:rsidP="00B81D20">
            <w:pPr>
              <w:jc w:val="both"/>
            </w:pPr>
            <w:r w:rsidRPr="00D353B4">
              <w:t xml:space="preserve">Zarządzanie w turystyce i rekreacji / obsługa klienta/komunikacja i negocjacje w turystyce; marketing terytorialny/marketing miejsc </w:t>
            </w:r>
          </w:p>
        </w:tc>
      </w:tr>
      <w:tr w:rsidR="00D353B4" w:rsidRPr="00D353B4" w14:paraId="27A024F5" w14:textId="77777777" w:rsidTr="00B81D20">
        <w:trPr>
          <w:trHeight w:val="20"/>
          <w:jc w:val="center"/>
        </w:trPr>
        <w:tc>
          <w:tcPr>
            <w:tcW w:w="2127" w:type="pct"/>
          </w:tcPr>
          <w:p w14:paraId="5CB4CD1F" w14:textId="77777777" w:rsidR="00233BB0" w:rsidRPr="00D353B4" w:rsidRDefault="00233BB0" w:rsidP="00B81D20">
            <w:r w:rsidRPr="00D353B4">
              <w:t xml:space="preserve">Treści programowe modułu </w:t>
            </w:r>
          </w:p>
        </w:tc>
        <w:tc>
          <w:tcPr>
            <w:tcW w:w="2873" w:type="pct"/>
            <w:shd w:val="clear" w:color="auto" w:fill="auto"/>
          </w:tcPr>
          <w:p w14:paraId="1F2E043E" w14:textId="77777777" w:rsidR="00233BB0" w:rsidRPr="00D353B4" w:rsidRDefault="00233BB0" w:rsidP="00B81D20">
            <w:pPr>
              <w:jc w:val="both"/>
              <w:rPr>
                <w:rFonts w:eastAsia="Calibri"/>
              </w:rPr>
            </w:pPr>
            <w:r w:rsidRPr="00D353B4">
              <w:rPr>
                <w:rFonts w:eastAsia="Calibri"/>
              </w:rPr>
              <w:t>Wykład obejmuje wiedzę: o produktach turystycznych, rodzajach, kategoriach i wymiarach produktu turystycznego, cyklu życia produktu turystycznego, roli cen, promocji i dystrybucji produktu turystycznego, wiedzę o wioskach tematycznych.</w:t>
            </w:r>
          </w:p>
          <w:p w14:paraId="43657A2B" w14:textId="77777777" w:rsidR="00E06E7C" w:rsidRPr="00D353B4" w:rsidRDefault="00233BB0" w:rsidP="00B81D20">
            <w:pPr>
              <w:jc w:val="both"/>
              <w:rPr>
                <w:rFonts w:eastAsia="Calibri"/>
              </w:rPr>
            </w:pPr>
            <w:r w:rsidRPr="00D353B4">
              <w:rPr>
                <w:rFonts w:eastAsia="Calibri"/>
              </w:rPr>
              <w:t xml:space="preserve">Ćwiczenia obejmują: tworzenie projektów nowych produktów turystycznych dostosowanych do potrzeb i wymagań klientów, tworzenia scenariusza zajęć edukacyjnych wykorzystujące produkty turystyczne do edukacji i wychowania młodego pokolenia, </w:t>
            </w:r>
            <w:r w:rsidR="00DF7593" w:rsidRPr="00D353B4">
              <w:rPr>
                <w:rFonts w:eastAsia="Calibri"/>
              </w:rPr>
              <w:t xml:space="preserve">tworzenia macierzy BCG, </w:t>
            </w:r>
            <w:r w:rsidRPr="00D353B4">
              <w:rPr>
                <w:rFonts w:eastAsia="Calibri"/>
              </w:rPr>
              <w:t>tworzenie projektu wioski tematycznej</w:t>
            </w:r>
            <w:r w:rsidR="00E06E7C" w:rsidRPr="00D353B4">
              <w:rPr>
                <w:rFonts w:eastAsia="Calibri"/>
              </w:rPr>
              <w:t xml:space="preserve">. </w:t>
            </w:r>
          </w:p>
          <w:p w14:paraId="270C8D94" w14:textId="77777777" w:rsidR="00233BB0" w:rsidRPr="00D353B4" w:rsidRDefault="00E06E7C" w:rsidP="00B81D20">
            <w:pPr>
              <w:jc w:val="both"/>
              <w:rPr>
                <w:rFonts w:eastAsia="Calibri"/>
              </w:rPr>
            </w:pPr>
            <w:r w:rsidRPr="00D353B4">
              <w:rPr>
                <w:bCs/>
              </w:rPr>
              <w:t xml:space="preserve">Podczas ćwiczeń terenowych studenci będą musieli poprowadzić grupę turystyczną po wskazanej trasie i opowiadać o produktach turystycznych. </w:t>
            </w:r>
          </w:p>
        </w:tc>
      </w:tr>
      <w:tr w:rsidR="00D353B4" w:rsidRPr="00D353B4" w14:paraId="72E0DBFC" w14:textId="77777777" w:rsidTr="00B81D20">
        <w:trPr>
          <w:trHeight w:val="20"/>
          <w:jc w:val="center"/>
        </w:trPr>
        <w:tc>
          <w:tcPr>
            <w:tcW w:w="2127" w:type="pct"/>
          </w:tcPr>
          <w:p w14:paraId="45B69BB4" w14:textId="77777777" w:rsidR="00233BB0" w:rsidRPr="00D353B4" w:rsidRDefault="00233BB0" w:rsidP="00B81D20">
            <w:r w:rsidRPr="00D353B4">
              <w:t>Wykaz literatury podstawowej i uzupełniającej</w:t>
            </w:r>
          </w:p>
        </w:tc>
        <w:tc>
          <w:tcPr>
            <w:tcW w:w="2873" w:type="pct"/>
            <w:shd w:val="clear" w:color="auto" w:fill="auto"/>
          </w:tcPr>
          <w:p w14:paraId="098013EC" w14:textId="77777777" w:rsidR="00233BB0" w:rsidRPr="00D353B4" w:rsidRDefault="00233BB0" w:rsidP="00B81D20">
            <w:pPr>
              <w:ind w:left="204"/>
              <w:jc w:val="both"/>
            </w:pPr>
            <w:r w:rsidRPr="00D353B4">
              <w:t>Literatura podstawowa</w:t>
            </w:r>
          </w:p>
          <w:p w14:paraId="1188FBCF" w14:textId="77777777" w:rsidR="00233BB0" w:rsidRPr="00D353B4" w:rsidRDefault="00233BB0" w:rsidP="00B81D20">
            <w:pPr>
              <w:numPr>
                <w:ilvl w:val="0"/>
                <w:numId w:val="13"/>
              </w:numPr>
              <w:jc w:val="both"/>
            </w:pPr>
            <w:r w:rsidRPr="00D353B4">
              <w:t>J. Kaczmarek, A. Stasiak, B. Włodarczyk, Produkt turystyczny, PWE, Warszawa 20</w:t>
            </w:r>
            <w:r w:rsidR="00DF7593" w:rsidRPr="00D353B4">
              <w:t>10</w:t>
            </w:r>
            <w:r w:rsidRPr="00D353B4">
              <w:t>.</w:t>
            </w:r>
          </w:p>
          <w:p w14:paraId="4F30FB15" w14:textId="07BF10E6" w:rsidR="00801231" w:rsidRPr="00D353B4" w:rsidRDefault="0089475A" w:rsidP="00B81D20">
            <w:pPr>
              <w:pStyle w:val="Akapitzlist"/>
              <w:numPr>
                <w:ilvl w:val="0"/>
                <w:numId w:val="13"/>
              </w:numPr>
              <w:suppressAutoHyphens w:val="0"/>
              <w:spacing w:line="240" w:lineRule="auto"/>
              <w:contextualSpacing/>
              <w:textAlignment w:val="auto"/>
              <w:rPr>
                <w:rFonts w:ascii="Times New Roman" w:hAnsi="Times New Roman"/>
                <w:sz w:val="24"/>
                <w:szCs w:val="24"/>
              </w:rPr>
            </w:pPr>
            <w:r w:rsidRPr="00D353B4">
              <w:rPr>
                <w:rFonts w:ascii="Times New Roman" w:hAnsi="Times New Roman"/>
                <w:sz w:val="24"/>
                <w:szCs w:val="24"/>
              </w:rPr>
              <w:t>A. Mazurek-Kusiak, A. Kobyłka, N. Korcz, R. Bernacka</w:t>
            </w:r>
            <w:r w:rsidRPr="00D353B4">
              <w:rPr>
                <w:rFonts w:ascii="Times New Roman" w:eastAsia="Times New Roman" w:hAnsi="Times New Roman"/>
                <w:sz w:val="24"/>
                <w:szCs w:val="24"/>
                <w:lang w:eastAsia="en-GB"/>
              </w:rPr>
              <w:t xml:space="preserve">, </w:t>
            </w:r>
            <w:r w:rsidR="00801231" w:rsidRPr="00D353B4">
              <w:rPr>
                <w:rFonts w:ascii="Times New Roman" w:eastAsia="Times New Roman" w:hAnsi="Times New Roman"/>
                <w:sz w:val="24"/>
                <w:szCs w:val="24"/>
                <w:lang w:eastAsia="en-GB"/>
              </w:rPr>
              <w:t>Tradycja i kultura regionu Polski Wschodniej a przedsiębiorczość na obszarach wiejskich, WUP, Lublin 2023</w:t>
            </w:r>
          </w:p>
          <w:p w14:paraId="251D2807" w14:textId="47F7FC01" w:rsidR="00801231" w:rsidRPr="00D353B4" w:rsidRDefault="0089475A" w:rsidP="00B81D20">
            <w:pPr>
              <w:pStyle w:val="Akapitzlist"/>
              <w:numPr>
                <w:ilvl w:val="0"/>
                <w:numId w:val="13"/>
              </w:numPr>
              <w:suppressAutoHyphens w:val="0"/>
              <w:spacing w:line="240" w:lineRule="auto"/>
              <w:contextualSpacing/>
              <w:textAlignment w:val="auto"/>
              <w:rPr>
                <w:rFonts w:ascii="Times New Roman" w:hAnsi="Times New Roman"/>
                <w:sz w:val="24"/>
                <w:szCs w:val="24"/>
              </w:rPr>
            </w:pPr>
            <w:r w:rsidRPr="00D353B4">
              <w:rPr>
                <w:rFonts w:ascii="Times New Roman" w:hAnsi="Times New Roman"/>
                <w:sz w:val="24"/>
                <w:szCs w:val="24"/>
              </w:rPr>
              <w:t xml:space="preserve">A. Mazurek-Kusiak, A. Kobyłka, N. Korcz, R. Bernacka, </w:t>
            </w:r>
            <w:r w:rsidR="00801231" w:rsidRPr="00D353B4">
              <w:rPr>
                <w:rFonts w:ascii="Times New Roman" w:hAnsi="Times New Roman"/>
                <w:sz w:val="24"/>
                <w:szCs w:val="24"/>
              </w:rPr>
              <w:t xml:space="preserve">Przewodnik turystycznych po wioskach tematycznych Polski Wschodniej, </w:t>
            </w:r>
            <w:r w:rsidR="00801231" w:rsidRPr="00D353B4">
              <w:rPr>
                <w:rFonts w:ascii="Times New Roman" w:eastAsia="Times New Roman" w:hAnsi="Times New Roman"/>
                <w:sz w:val="24"/>
                <w:szCs w:val="24"/>
                <w:lang w:eastAsia="en-GB"/>
              </w:rPr>
              <w:t>WUP, Lublin 2023</w:t>
            </w:r>
          </w:p>
          <w:p w14:paraId="6A954E63" w14:textId="22F3681A" w:rsidR="00D45075" w:rsidRPr="00D353B4" w:rsidRDefault="00630F60" w:rsidP="00B81D20">
            <w:pPr>
              <w:pStyle w:val="Akapitzlist"/>
              <w:numPr>
                <w:ilvl w:val="0"/>
                <w:numId w:val="13"/>
              </w:numPr>
              <w:suppressAutoHyphens w:val="0"/>
              <w:spacing w:line="240" w:lineRule="auto"/>
              <w:contextualSpacing/>
              <w:textAlignment w:val="auto"/>
              <w:rPr>
                <w:rFonts w:ascii="Times New Roman" w:hAnsi="Times New Roman"/>
                <w:sz w:val="24"/>
                <w:szCs w:val="24"/>
              </w:rPr>
            </w:pPr>
            <w:r w:rsidRPr="00D353B4">
              <w:rPr>
                <w:rFonts w:ascii="Times New Roman" w:hAnsi="Times New Roman"/>
                <w:sz w:val="24"/>
                <w:szCs w:val="24"/>
              </w:rPr>
              <w:t xml:space="preserve"> A.</w:t>
            </w:r>
            <w:r w:rsidR="00D45075" w:rsidRPr="00D353B4">
              <w:rPr>
                <w:rFonts w:ascii="Times New Roman" w:hAnsi="Times New Roman"/>
                <w:sz w:val="24"/>
                <w:szCs w:val="24"/>
              </w:rPr>
              <w:t xml:space="preserve">Mazurek-Kusiak, </w:t>
            </w:r>
            <w:r w:rsidR="00D45075" w:rsidRPr="00D353B4">
              <w:rPr>
                <w:rFonts w:ascii="Times New Roman" w:eastAsia="Times New Roman" w:hAnsi="Times New Roman"/>
                <w:bCs/>
                <w:sz w:val="24"/>
                <w:szCs w:val="24"/>
                <w:lang w:eastAsia="en-GB"/>
              </w:rPr>
              <w:t>Wioski tematyczne jako element zrównoważonego rozwoju obszarów wiejskich na przykładzie województwa lubelskiego.</w:t>
            </w:r>
            <w:r w:rsidR="00D45075" w:rsidRPr="00D353B4">
              <w:rPr>
                <w:rFonts w:ascii="Times New Roman" w:eastAsia="Times New Roman" w:hAnsi="Times New Roman"/>
                <w:sz w:val="24"/>
                <w:szCs w:val="24"/>
                <w:lang w:eastAsia="en-GB"/>
              </w:rPr>
              <w:t xml:space="preserve"> W: Wybrane aspekty zrównoważonego rozwoju obszarów wiejskich. Redakcja naukowa Armand Kasztelan, Joanna Hawlena Radom 2020, Instytut Naukowo-Wydawniczy Spatium</w:t>
            </w:r>
            <w:r w:rsidR="00674A5C" w:rsidRPr="00D353B4">
              <w:rPr>
                <w:rFonts w:ascii="Times New Roman" w:eastAsia="Times New Roman" w:hAnsi="Times New Roman"/>
                <w:sz w:val="24"/>
                <w:szCs w:val="24"/>
                <w:lang w:eastAsia="en-GB"/>
              </w:rPr>
              <w:t xml:space="preserve">,  Radom 2020, </w:t>
            </w:r>
            <w:r w:rsidR="00D45075" w:rsidRPr="00D353B4">
              <w:rPr>
                <w:rFonts w:ascii="Times New Roman" w:eastAsia="Times New Roman" w:hAnsi="Times New Roman"/>
                <w:sz w:val="24"/>
                <w:szCs w:val="24"/>
                <w:lang w:eastAsia="en-GB"/>
              </w:rPr>
              <w:t>s. 151-161.</w:t>
            </w:r>
          </w:p>
          <w:p w14:paraId="7CED0E7E" w14:textId="77777777" w:rsidR="00233BB0" w:rsidRPr="00D353B4" w:rsidRDefault="00233BB0" w:rsidP="00B81D20">
            <w:pPr>
              <w:ind w:left="204" w:hanging="204"/>
              <w:jc w:val="both"/>
            </w:pPr>
            <w:r w:rsidRPr="00D353B4">
              <w:t>Literatura uzupełniająca</w:t>
            </w:r>
          </w:p>
          <w:p w14:paraId="2D51F282" w14:textId="6EED8123" w:rsidR="00801231" w:rsidRPr="00D353B4" w:rsidRDefault="00801231" w:rsidP="00B81D20">
            <w:pPr>
              <w:numPr>
                <w:ilvl w:val="0"/>
                <w:numId w:val="13"/>
              </w:numPr>
              <w:jc w:val="both"/>
              <w:rPr>
                <w:lang w:val="en-US"/>
              </w:rPr>
            </w:pPr>
            <w:r w:rsidRPr="00D353B4">
              <w:rPr>
                <w:lang w:val="en-GB"/>
              </w:rPr>
              <w:t xml:space="preserve">Mazurek-Kusiak A., </w:t>
            </w:r>
            <w:r w:rsidR="00C95349" w:rsidRPr="00D353B4">
              <w:rPr>
                <w:lang w:val="en-GB"/>
              </w:rPr>
              <w:t xml:space="preserve">Sawicki B  2017, </w:t>
            </w:r>
            <w:r w:rsidRPr="00D353B4">
              <w:rPr>
                <w:bCs/>
                <w:lang w:val="en-GB" w:eastAsia="en-GB"/>
              </w:rPr>
              <w:t>Promotion and educational role of the House of Words – Lublin regional tourism product.</w:t>
            </w:r>
            <w:r w:rsidRPr="00D353B4">
              <w:rPr>
                <w:lang w:val="en-GB" w:eastAsia="en-GB"/>
              </w:rPr>
              <w:t xml:space="preserve">. </w:t>
            </w:r>
            <w:r w:rsidRPr="00D353B4">
              <w:rPr>
                <w:i/>
                <w:iCs/>
                <w:lang w:val="en-US" w:eastAsia="en-GB"/>
              </w:rPr>
              <w:t xml:space="preserve">Eur. J. Serv. </w:t>
            </w:r>
            <w:r w:rsidRPr="00D353B4">
              <w:rPr>
                <w:i/>
                <w:iCs/>
                <w:lang w:val="en-GB" w:eastAsia="en-GB"/>
              </w:rPr>
              <w:t>Manag.</w:t>
            </w:r>
            <w:r w:rsidRPr="00D353B4">
              <w:rPr>
                <w:lang w:val="en-GB" w:eastAsia="en-GB"/>
              </w:rPr>
              <w:t xml:space="preserve"> </w:t>
            </w:r>
            <w:r w:rsidR="00C95349" w:rsidRPr="00D353B4">
              <w:rPr>
                <w:lang w:val="en-GB" w:eastAsia="en-GB"/>
              </w:rPr>
              <w:t>Vol. 21 No. 1 s. 27-36.</w:t>
            </w:r>
          </w:p>
          <w:p w14:paraId="3BD12D15" w14:textId="77777777" w:rsidR="00C95349" w:rsidRPr="00D353B4" w:rsidRDefault="00C95349" w:rsidP="00B81D20">
            <w:pPr>
              <w:numPr>
                <w:ilvl w:val="0"/>
                <w:numId w:val="13"/>
              </w:numPr>
              <w:jc w:val="both"/>
              <w:rPr>
                <w:lang w:val="en-GB"/>
              </w:rPr>
            </w:pPr>
            <w:r w:rsidRPr="00D353B4">
              <w:rPr>
                <w:lang w:val="en-GB"/>
              </w:rPr>
              <w:t xml:space="preserve">Mazurek-Kusiak A.,  Prukop B., 2016 </w:t>
            </w:r>
            <w:r w:rsidRPr="00D353B4">
              <w:rPr>
                <w:bCs/>
                <w:lang w:val="en-GB" w:eastAsia="en-GB"/>
              </w:rPr>
              <w:t>Goths village in Masłomęcz as an example of cross-border tourist product.</w:t>
            </w:r>
            <w:r w:rsidRPr="00D353B4">
              <w:rPr>
                <w:lang w:val="en-GB" w:eastAsia="en-GB"/>
              </w:rPr>
              <w:t xml:space="preserve">. </w:t>
            </w:r>
            <w:r w:rsidRPr="00D353B4">
              <w:rPr>
                <w:iCs/>
                <w:lang w:val="en-GB" w:eastAsia="en-GB"/>
              </w:rPr>
              <w:t>Scientific Review of Physical Culture</w:t>
            </w:r>
            <w:r w:rsidRPr="00D353B4">
              <w:rPr>
                <w:lang w:val="en-GB" w:eastAsia="en-GB"/>
              </w:rPr>
              <w:t xml:space="preserve"> 2016 Vol. 6 Iss. 3 103-110</w:t>
            </w:r>
          </w:p>
          <w:p w14:paraId="62BB5FE2" w14:textId="77777777" w:rsidR="00C95349" w:rsidRPr="00D353B4" w:rsidRDefault="00C95349" w:rsidP="00B81D20">
            <w:pPr>
              <w:numPr>
                <w:ilvl w:val="0"/>
                <w:numId w:val="13"/>
              </w:numPr>
              <w:jc w:val="both"/>
            </w:pPr>
            <w:r w:rsidRPr="00D353B4">
              <w:t xml:space="preserve">Mazurek-Kusiak A., 2016, </w:t>
            </w:r>
            <w:r w:rsidRPr="00D353B4">
              <w:rPr>
                <w:bCs/>
                <w:lang w:eastAsia="en-GB"/>
              </w:rPr>
              <w:t xml:space="preserve">Ocena infrastruktury turystycznej oraz promocja produktów </w:t>
            </w:r>
            <w:r w:rsidRPr="00D353B4">
              <w:rPr>
                <w:bCs/>
                <w:lang w:eastAsia="en-GB"/>
              </w:rPr>
              <w:lastRenderedPageBreak/>
              <w:t>turystycznych Parku Krajobrazowego „Lasy Janowskie”.</w:t>
            </w:r>
            <w:r w:rsidRPr="00D353B4">
              <w:rPr>
                <w:lang w:eastAsia="en-GB"/>
              </w:rPr>
              <w:t xml:space="preserve"> </w:t>
            </w:r>
            <w:r w:rsidRPr="00D353B4">
              <w:rPr>
                <w:i/>
                <w:iCs/>
                <w:lang w:eastAsia="en-GB"/>
              </w:rPr>
              <w:t>Ekon. Śr.</w:t>
            </w:r>
            <w:r w:rsidRPr="00D353B4">
              <w:rPr>
                <w:lang w:eastAsia="en-GB"/>
              </w:rPr>
              <w:t xml:space="preserve"> 2016 Nr 1 (56) 156-166,</w:t>
            </w:r>
          </w:p>
          <w:p w14:paraId="495A5876" w14:textId="77777777" w:rsidR="00233BB0" w:rsidRPr="00D353B4" w:rsidRDefault="00233BB0" w:rsidP="00B81D20">
            <w:pPr>
              <w:numPr>
                <w:ilvl w:val="0"/>
                <w:numId w:val="13"/>
              </w:numPr>
              <w:jc w:val="both"/>
            </w:pPr>
            <w:r w:rsidRPr="00D353B4">
              <w:t>Sawicki, A. Mazurek-Kusiak, Agroturystyka w teorii i praktyce, Wyd. WUP. Lublin 2010.</w:t>
            </w:r>
          </w:p>
          <w:p w14:paraId="2A008E45" w14:textId="77777777" w:rsidR="00233BB0" w:rsidRPr="00D353B4" w:rsidRDefault="00233BB0" w:rsidP="00B81D20">
            <w:pPr>
              <w:numPr>
                <w:ilvl w:val="0"/>
                <w:numId w:val="13"/>
              </w:numPr>
              <w:jc w:val="both"/>
            </w:pPr>
            <w:r w:rsidRPr="00D353B4">
              <w:t>Mazurek-Kusiak A., Sawicki B., 2009, Projekt ścieżki dydaktycznej w Krężnicy Jarej jako szansa rozwoju wsi, w: Turystyka we współczesnej gospodarce, Deluga W. (red.), Wyd. Politechniki Koszalińskiej, Koszalin</w:t>
            </w:r>
          </w:p>
          <w:p w14:paraId="725EBA04" w14:textId="77777777" w:rsidR="00233BB0" w:rsidRPr="00D353B4" w:rsidRDefault="00233BB0" w:rsidP="00B81D20">
            <w:pPr>
              <w:numPr>
                <w:ilvl w:val="0"/>
                <w:numId w:val="13"/>
              </w:numPr>
              <w:jc w:val="both"/>
              <w:rPr>
                <w:rFonts w:eastAsia="Arial"/>
              </w:rPr>
            </w:pPr>
            <w:r w:rsidRPr="00D353B4">
              <w:t>Mazurek-Kusiak A., Rękas A., 2009, Perspektywy rozwoju wiosek tematycznych jako markowego produktu turystycznego w województwie Lubelskiem, w:</w:t>
            </w:r>
            <w:r w:rsidR="00674A5C" w:rsidRPr="00D353B4">
              <w:t xml:space="preserve"> </w:t>
            </w:r>
            <w:r w:rsidRPr="00D353B4">
              <w:t>P.Plicha (red.), Marka wiejskiego produktu turystycznego, wydawnictwo Akademii Morskiej w Gdyni, Kraków</w:t>
            </w:r>
          </w:p>
          <w:p w14:paraId="37131A33" w14:textId="77777777" w:rsidR="0089475A" w:rsidRPr="00D353B4" w:rsidRDefault="0089475A" w:rsidP="00B81D20">
            <w:pPr>
              <w:numPr>
                <w:ilvl w:val="0"/>
                <w:numId w:val="13"/>
              </w:numPr>
              <w:jc w:val="both"/>
            </w:pPr>
            <w:r w:rsidRPr="00D353B4">
              <w:t>W. Idziak, Wymyślić wieś od nowa, Wyd. Alta Press, Koszalin 2008.</w:t>
            </w:r>
          </w:p>
        </w:tc>
      </w:tr>
      <w:tr w:rsidR="00D353B4" w:rsidRPr="00D353B4" w14:paraId="37226627" w14:textId="77777777" w:rsidTr="00B81D20">
        <w:trPr>
          <w:trHeight w:val="20"/>
          <w:jc w:val="center"/>
        </w:trPr>
        <w:tc>
          <w:tcPr>
            <w:tcW w:w="2127" w:type="pct"/>
          </w:tcPr>
          <w:p w14:paraId="37643AFF" w14:textId="77777777" w:rsidR="00233BB0" w:rsidRPr="00D353B4" w:rsidRDefault="00233BB0" w:rsidP="00B81D20">
            <w:r w:rsidRPr="00D353B4">
              <w:lastRenderedPageBreak/>
              <w:t>Planowane formy/działania/metody dydaktyczne</w:t>
            </w:r>
          </w:p>
        </w:tc>
        <w:tc>
          <w:tcPr>
            <w:tcW w:w="2873" w:type="pct"/>
            <w:shd w:val="clear" w:color="auto" w:fill="auto"/>
          </w:tcPr>
          <w:p w14:paraId="4A3935F3" w14:textId="77777777" w:rsidR="00A452A6" w:rsidRPr="00D353B4" w:rsidRDefault="00A452A6" w:rsidP="00B81D20">
            <w:pPr>
              <w:autoSpaceDE w:val="0"/>
              <w:autoSpaceDN w:val="0"/>
              <w:adjustRightInd w:val="0"/>
            </w:pPr>
            <w:r w:rsidRPr="00D353B4">
              <w:t xml:space="preserve">Wykład z wykorzystaniem urządzeń multimedialnych. </w:t>
            </w:r>
          </w:p>
          <w:p w14:paraId="0FD77B87" w14:textId="77777777" w:rsidR="00A452A6" w:rsidRPr="00D353B4" w:rsidRDefault="00A452A6" w:rsidP="00B81D20">
            <w:pPr>
              <w:autoSpaceDE w:val="0"/>
              <w:autoSpaceDN w:val="0"/>
              <w:adjustRightInd w:val="0"/>
            </w:pPr>
            <w:r w:rsidRPr="00D353B4">
              <w:t>Ćwiczenia audytoryjne, ćwiczenia terenowe w sali komputerowej w grupach max 15-osobowych.</w:t>
            </w:r>
          </w:p>
          <w:p w14:paraId="3FF50DE2" w14:textId="58AAB21F" w:rsidR="00233BB0" w:rsidRPr="00D353B4" w:rsidRDefault="00A452A6" w:rsidP="00B81D20">
            <w:r w:rsidRPr="00D353B4">
              <w:t>Metody dydaktyczne: wykład, dyskusja, zespołowe projekty studenckie, praca z tekstem przewodnim.</w:t>
            </w:r>
          </w:p>
        </w:tc>
      </w:tr>
      <w:tr w:rsidR="00D353B4" w:rsidRPr="00D353B4" w14:paraId="077CC9B1" w14:textId="77777777" w:rsidTr="00B81D20">
        <w:trPr>
          <w:trHeight w:val="20"/>
          <w:jc w:val="center"/>
        </w:trPr>
        <w:tc>
          <w:tcPr>
            <w:tcW w:w="2127" w:type="pct"/>
          </w:tcPr>
          <w:p w14:paraId="3DB5B1D9" w14:textId="77777777" w:rsidR="00233BB0" w:rsidRPr="00D353B4" w:rsidRDefault="00233BB0" w:rsidP="00B81D20">
            <w:r w:rsidRPr="00D353B4">
              <w:t>Sposoby weryfikacji oraz formy dokumentowania osiągniętych efektów uczenia się</w:t>
            </w:r>
          </w:p>
        </w:tc>
        <w:tc>
          <w:tcPr>
            <w:tcW w:w="2873" w:type="pct"/>
            <w:shd w:val="clear" w:color="auto" w:fill="auto"/>
          </w:tcPr>
          <w:p w14:paraId="7E7496D6" w14:textId="77777777" w:rsidR="00233BB0" w:rsidRPr="00D353B4" w:rsidRDefault="00233BB0" w:rsidP="00B81D20">
            <w:pPr>
              <w:jc w:val="both"/>
            </w:pPr>
            <w:r w:rsidRPr="00D353B4">
              <w:t xml:space="preserve">W1, W2, W3  </w:t>
            </w:r>
            <w:r w:rsidR="00674A5C" w:rsidRPr="00D353B4">
              <w:t>zaliczenie pisemne</w:t>
            </w:r>
            <w:r w:rsidR="00C95ADE" w:rsidRPr="00D353B4">
              <w:t xml:space="preserve"> (praca kontrolna)</w:t>
            </w:r>
          </w:p>
          <w:p w14:paraId="59CB9B1C" w14:textId="77777777" w:rsidR="00233BB0" w:rsidRPr="00D353B4" w:rsidRDefault="00233BB0" w:rsidP="00B81D20">
            <w:pPr>
              <w:jc w:val="both"/>
            </w:pPr>
            <w:r w:rsidRPr="00D353B4">
              <w:t xml:space="preserve">U1, U2, U3 wykonanie projekt praktycznego </w:t>
            </w:r>
            <w:r w:rsidR="00C95ADE" w:rsidRPr="00D353B4">
              <w:t xml:space="preserve"> (karta pracy, zdjęcia)</w:t>
            </w:r>
          </w:p>
          <w:p w14:paraId="730A5550" w14:textId="77777777" w:rsidR="00233BB0" w:rsidRPr="00D353B4" w:rsidRDefault="00233BB0" w:rsidP="00B81D20">
            <w:pPr>
              <w:jc w:val="both"/>
            </w:pPr>
            <w:r w:rsidRPr="00D353B4">
              <w:t>K1, K2: ocena na podstawie umiejętności rozwiązania zadanego problemu</w:t>
            </w:r>
            <w:r w:rsidR="00C95ADE" w:rsidRPr="00D353B4">
              <w:t xml:space="preserve"> (dziennik zajęć)</w:t>
            </w:r>
          </w:p>
          <w:p w14:paraId="6E77DD97" w14:textId="77777777" w:rsidR="00233BB0" w:rsidRPr="00D353B4" w:rsidRDefault="00233BB0" w:rsidP="00B81D20">
            <w:pPr>
              <w:jc w:val="both"/>
            </w:pPr>
            <w:r w:rsidRPr="00D353B4">
              <w:t xml:space="preserve">Ocena końcowa jest średnią ocen z ćwiczeń i wykładów </w:t>
            </w:r>
          </w:p>
        </w:tc>
      </w:tr>
      <w:tr w:rsidR="00D353B4" w:rsidRPr="00D353B4" w14:paraId="472598AE" w14:textId="77777777" w:rsidTr="00B81D20">
        <w:trPr>
          <w:trHeight w:val="20"/>
          <w:jc w:val="center"/>
        </w:trPr>
        <w:tc>
          <w:tcPr>
            <w:tcW w:w="2127" w:type="pct"/>
          </w:tcPr>
          <w:p w14:paraId="59524B10" w14:textId="77777777" w:rsidR="00233BB0" w:rsidRPr="00D353B4" w:rsidRDefault="00233BB0" w:rsidP="00B81D20">
            <w:r w:rsidRPr="00D353B4">
              <w:t>Elementy i wagi mające wpływ na ocenę końcową</w:t>
            </w:r>
          </w:p>
        </w:tc>
        <w:tc>
          <w:tcPr>
            <w:tcW w:w="2873" w:type="pct"/>
            <w:shd w:val="clear" w:color="auto" w:fill="auto"/>
          </w:tcPr>
          <w:p w14:paraId="451694C1" w14:textId="77777777" w:rsidR="00233BB0" w:rsidRPr="00D353B4" w:rsidRDefault="00233BB0" w:rsidP="00B81D20">
            <w:r w:rsidRPr="00D353B4">
              <w:t>Ocena z zaliczenia 0,5</w:t>
            </w:r>
          </w:p>
          <w:p w14:paraId="0E559831" w14:textId="77777777" w:rsidR="00233BB0" w:rsidRPr="00D353B4" w:rsidRDefault="00233BB0" w:rsidP="00B81D20">
            <w:r w:rsidRPr="00D353B4">
              <w:t>Ocena z projektu  praktycznego  0,4</w:t>
            </w:r>
          </w:p>
          <w:p w14:paraId="04BC4EBF" w14:textId="77777777" w:rsidR="00233BB0" w:rsidRPr="00D353B4" w:rsidRDefault="00233BB0" w:rsidP="00B81D20">
            <w:r w:rsidRPr="00D353B4">
              <w:t>Ocena z zajęć terenowych 0,1</w:t>
            </w:r>
          </w:p>
        </w:tc>
      </w:tr>
      <w:tr w:rsidR="00D353B4" w:rsidRPr="00D353B4" w14:paraId="090060F2" w14:textId="77777777" w:rsidTr="00B81D20">
        <w:trPr>
          <w:trHeight w:val="20"/>
          <w:jc w:val="center"/>
        </w:trPr>
        <w:tc>
          <w:tcPr>
            <w:tcW w:w="2127" w:type="pct"/>
          </w:tcPr>
          <w:p w14:paraId="085F13E5" w14:textId="77777777" w:rsidR="00FE7E32" w:rsidRPr="00D353B4" w:rsidRDefault="00FE7E32" w:rsidP="00B81D20">
            <w:pPr>
              <w:jc w:val="both"/>
            </w:pPr>
            <w:r w:rsidRPr="00D353B4">
              <w:t>Bilans punktów ECTS</w:t>
            </w:r>
          </w:p>
        </w:tc>
        <w:tc>
          <w:tcPr>
            <w:tcW w:w="2873" w:type="pct"/>
            <w:shd w:val="clear" w:color="auto" w:fill="auto"/>
          </w:tcPr>
          <w:p w14:paraId="4598B391" w14:textId="77777777" w:rsidR="00FE7E32" w:rsidRPr="00D353B4" w:rsidRDefault="00FE7E32" w:rsidP="00B81D20">
            <w:r w:rsidRPr="00D353B4">
              <w:t>Kontaktowe:</w:t>
            </w:r>
          </w:p>
          <w:p w14:paraId="0E2DA33C" w14:textId="77777777" w:rsidR="00FE7E32" w:rsidRPr="00D353B4" w:rsidRDefault="00FE7E32" w:rsidP="00B81D20">
            <w:r w:rsidRPr="00D353B4">
              <w:t>7 godz. wykłady</w:t>
            </w:r>
          </w:p>
          <w:p w14:paraId="07DBFB4F" w14:textId="77777777" w:rsidR="00FE7E32" w:rsidRPr="00D353B4" w:rsidRDefault="00FE7E32" w:rsidP="00B81D20">
            <w:r w:rsidRPr="00D353B4">
              <w:t>7 godz. ćwiczenia audytoryjne</w:t>
            </w:r>
          </w:p>
          <w:p w14:paraId="1D44B641" w14:textId="68D53BA0" w:rsidR="00FE7E32" w:rsidRPr="00D353B4" w:rsidRDefault="006F3399" w:rsidP="00B81D20">
            <w:r w:rsidRPr="00D353B4">
              <w:t>4</w:t>
            </w:r>
            <w:r w:rsidR="00FE7E32" w:rsidRPr="00D353B4">
              <w:t xml:space="preserve"> godz. ćwiczenia trenowe</w:t>
            </w:r>
          </w:p>
          <w:p w14:paraId="4A590878" w14:textId="5F77087D" w:rsidR="00FE7E32" w:rsidRPr="00D353B4" w:rsidRDefault="00FE7E32" w:rsidP="00B81D20">
            <w:r w:rsidRPr="00D353B4">
              <w:t xml:space="preserve">Razem godzimy kontaktowe </w:t>
            </w:r>
            <w:r w:rsidR="006F3399" w:rsidRPr="00D353B4">
              <w:t>18</w:t>
            </w:r>
            <w:r w:rsidRPr="00D353B4">
              <w:t xml:space="preserve"> godz.  (0,</w:t>
            </w:r>
            <w:r w:rsidR="006F3399" w:rsidRPr="00D353B4">
              <w:t>7</w:t>
            </w:r>
            <w:r w:rsidRPr="00D353B4">
              <w:t xml:space="preserve"> ECTS)</w:t>
            </w:r>
          </w:p>
          <w:p w14:paraId="54A6C9B8" w14:textId="77777777" w:rsidR="00FE7E32" w:rsidRPr="00D353B4" w:rsidRDefault="00FE7E32" w:rsidP="00B81D20"/>
          <w:p w14:paraId="1D9587CA" w14:textId="77777777" w:rsidR="00FE7E32" w:rsidRPr="00D353B4" w:rsidRDefault="00FE7E32" w:rsidP="00B81D20">
            <w:r w:rsidRPr="00D353B4">
              <w:t>Niekontaktowe:</w:t>
            </w:r>
          </w:p>
          <w:p w14:paraId="0C871219" w14:textId="77777777" w:rsidR="00FE7E32" w:rsidRPr="00D353B4" w:rsidRDefault="00FE7E32" w:rsidP="00B81D20">
            <w:r w:rsidRPr="00D353B4">
              <w:t>10 godz. – przygotowanie do ćwiczeń</w:t>
            </w:r>
          </w:p>
          <w:p w14:paraId="34CE0806" w14:textId="3E9B2811" w:rsidR="00FE7E32" w:rsidRPr="00D353B4" w:rsidRDefault="00FE7E32" w:rsidP="00B81D20">
            <w:r w:rsidRPr="00D353B4">
              <w:t>2</w:t>
            </w:r>
            <w:r w:rsidR="006F3399" w:rsidRPr="00D353B4">
              <w:t>2</w:t>
            </w:r>
            <w:r w:rsidRPr="00D353B4">
              <w:t xml:space="preserve"> godz. w semestrze czytanie zalecanej literatury</w:t>
            </w:r>
          </w:p>
          <w:p w14:paraId="5F1697D5" w14:textId="77777777" w:rsidR="00FE7E32" w:rsidRPr="00D353B4" w:rsidRDefault="00FE7E32" w:rsidP="00B81D20">
            <w:r w:rsidRPr="00D353B4">
              <w:t>18 godz. – przygotowanie projektu praktycznego</w:t>
            </w:r>
          </w:p>
          <w:p w14:paraId="00CBB56D" w14:textId="43CAF0A5" w:rsidR="00FE7E32" w:rsidRPr="00D353B4" w:rsidRDefault="006F3399" w:rsidP="00B81D20">
            <w:r w:rsidRPr="00D353B4">
              <w:t>7</w:t>
            </w:r>
            <w:r w:rsidR="00FE7E32" w:rsidRPr="00D353B4">
              <w:t xml:space="preserve"> godz. – przygotowanie się do zajęć terenowych</w:t>
            </w:r>
          </w:p>
          <w:p w14:paraId="21FBD16B" w14:textId="55A3741A" w:rsidR="00FE7E32" w:rsidRPr="00D353B4" w:rsidRDefault="00FE7E32" w:rsidP="00B81D20">
            <w:r w:rsidRPr="00D353B4">
              <w:t>Razem godzimy niekontaktowe 5</w:t>
            </w:r>
            <w:r w:rsidR="006F3399" w:rsidRPr="00D353B4">
              <w:t>7</w:t>
            </w:r>
            <w:r w:rsidRPr="00D353B4">
              <w:t xml:space="preserve"> godz.  (2,</w:t>
            </w:r>
            <w:r w:rsidR="006F3399" w:rsidRPr="00D353B4">
              <w:t>3</w:t>
            </w:r>
            <w:r w:rsidRPr="00D353B4">
              <w:t xml:space="preserve"> ECTS)</w:t>
            </w:r>
          </w:p>
          <w:p w14:paraId="22FE188B" w14:textId="549DBFE7" w:rsidR="00FE7E32" w:rsidRPr="00D353B4" w:rsidRDefault="00FE7E32" w:rsidP="00B81D20">
            <w:r w:rsidRPr="00D353B4">
              <w:t>Łączny nakład pracy studenta to 75 godz. co odpowiada  3 punktom ECTS</w:t>
            </w:r>
          </w:p>
        </w:tc>
      </w:tr>
      <w:tr w:rsidR="00FE7E32" w:rsidRPr="00D353B4" w14:paraId="59D511CA" w14:textId="77777777" w:rsidTr="00B81D20">
        <w:trPr>
          <w:trHeight w:val="20"/>
          <w:jc w:val="center"/>
        </w:trPr>
        <w:tc>
          <w:tcPr>
            <w:tcW w:w="2127" w:type="pct"/>
          </w:tcPr>
          <w:p w14:paraId="6E93CC39" w14:textId="77777777" w:rsidR="00FE7E32" w:rsidRPr="00D353B4" w:rsidRDefault="00FE7E32" w:rsidP="00B81D20">
            <w:r w:rsidRPr="00D353B4">
              <w:t>Nakład pracy związany z zajęciami wymagającymi bezpośredniego udziału nauczyciela akademickiego</w:t>
            </w:r>
          </w:p>
        </w:tc>
        <w:tc>
          <w:tcPr>
            <w:tcW w:w="2873" w:type="pct"/>
            <w:shd w:val="clear" w:color="auto" w:fill="auto"/>
          </w:tcPr>
          <w:p w14:paraId="69DE4D85" w14:textId="77777777" w:rsidR="00FE7E32" w:rsidRPr="00D353B4" w:rsidRDefault="00FE7E32" w:rsidP="00B81D20">
            <w:r w:rsidRPr="00D353B4">
              <w:t>7 godz. wykłady</w:t>
            </w:r>
          </w:p>
          <w:p w14:paraId="1050E593" w14:textId="77777777" w:rsidR="00FE7E32" w:rsidRPr="00D353B4" w:rsidRDefault="00FE7E32" w:rsidP="00B81D20">
            <w:r w:rsidRPr="00D353B4">
              <w:t>7 godz. ćwiczenia audytoryjne</w:t>
            </w:r>
          </w:p>
          <w:p w14:paraId="0A83EE5B" w14:textId="75D0D1FA" w:rsidR="00FE7E32" w:rsidRPr="00D353B4" w:rsidRDefault="006F3399" w:rsidP="00B81D20">
            <w:r w:rsidRPr="00D353B4">
              <w:t>4</w:t>
            </w:r>
            <w:r w:rsidR="00FE7E32" w:rsidRPr="00D353B4">
              <w:t xml:space="preserve"> godz. ćwiczenia trenowe</w:t>
            </w:r>
          </w:p>
          <w:p w14:paraId="11C55185" w14:textId="4C86DD53" w:rsidR="00FE7E32" w:rsidRPr="00D353B4" w:rsidRDefault="00FE7E32" w:rsidP="00B81D20">
            <w:r w:rsidRPr="00D353B4">
              <w:t xml:space="preserve">Łącznie </w:t>
            </w:r>
            <w:r w:rsidR="006F3399" w:rsidRPr="00D353B4">
              <w:t>18</w:t>
            </w:r>
            <w:r w:rsidRPr="00D353B4">
              <w:t xml:space="preserve"> godz. co odpowiada 0,</w:t>
            </w:r>
            <w:r w:rsidR="006F3399" w:rsidRPr="00D353B4">
              <w:t>7</w:t>
            </w:r>
            <w:r w:rsidRPr="00D353B4">
              <w:t xml:space="preserve"> punktom ECTS</w:t>
            </w:r>
          </w:p>
        </w:tc>
      </w:tr>
    </w:tbl>
    <w:p w14:paraId="5E184E3E" w14:textId="1E5EB04F" w:rsidR="00233BB0" w:rsidRPr="00D353B4" w:rsidRDefault="00233BB0" w:rsidP="00233BB0">
      <w:pPr>
        <w:rPr>
          <w:sz w:val="28"/>
          <w:szCs w:val="28"/>
        </w:rPr>
      </w:pPr>
    </w:p>
    <w:p w14:paraId="479BFC9C" w14:textId="7BA80F1A" w:rsidR="00790105" w:rsidRPr="00D353B4" w:rsidRDefault="00790105" w:rsidP="00790105">
      <w:pPr>
        <w:rPr>
          <w:b/>
          <w:sz w:val="28"/>
          <w:szCs w:val="28"/>
        </w:rPr>
      </w:pPr>
      <w:r w:rsidRPr="00D353B4">
        <w:rPr>
          <w:b/>
          <w:sz w:val="28"/>
          <w:szCs w:val="28"/>
        </w:rPr>
        <w:t xml:space="preserve">Karta opisu zajęć z modułu Innowacyjne produkty turystyczne </w:t>
      </w:r>
      <w:r w:rsidR="001A186F" w:rsidRPr="00D353B4">
        <w:rPr>
          <w:b/>
          <w:sz w:val="28"/>
          <w:szCs w:val="28"/>
        </w:rPr>
        <w:t xml:space="preserve"> </w:t>
      </w:r>
      <w:r w:rsidR="001A186F" w:rsidRPr="00D353B4">
        <w:rPr>
          <w:b/>
          <w:bCs/>
          <w:sz w:val="28"/>
          <w:szCs w:val="28"/>
        </w:rPr>
        <w:t>BLOK 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003AB631" w14:textId="77777777" w:rsidTr="00B81D20">
        <w:trPr>
          <w:trHeight w:val="20"/>
        </w:trPr>
        <w:tc>
          <w:tcPr>
            <w:tcW w:w="2123" w:type="pct"/>
          </w:tcPr>
          <w:p w14:paraId="657E94E3" w14:textId="77777777" w:rsidR="00233BB0" w:rsidRPr="00D353B4" w:rsidRDefault="00233BB0" w:rsidP="005F0DB3">
            <w:r w:rsidRPr="00D353B4">
              <w:lastRenderedPageBreak/>
              <w:t xml:space="preserve">Nazwa kierunku studiów </w:t>
            </w:r>
          </w:p>
        </w:tc>
        <w:tc>
          <w:tcPr>
            <w:tcW w:w="2877" w:type="pct"/>
            <w:shd w:val="clear" w:color="auto" w:fill="auto"/>
          </w:tcPr>
          <w:p w14:paraId="4422A5AD" w14:textId="77777777" w:rsidR="00233BB0" w:rsidRPr="00D353B4" w:rsidRDefault="00233BB0" w:rsidP="005F0DB3">
            <w:r w:rsidRPr="00D353B4">
              <w:t xml:space="preserve">Turystyka i rekreacja </w:t>
            </w:r>
          </w:p>
        </w:tc>
      </w:tr>
      <w:tr w:rsidR="00D353B4" w:rsidRPr="00D353B4" w14:paraId="3BC3292D" w14:textId="77777777" w:rsidTr="00B81D20">
        <w:trPr>
          <w:trHeight w:val="20"/>
        </w:trPr>
        <w:tc>
          <w:tcPr>
            <w:tcW w:w="2123" w:type="pct"/>
          </w:tcPr>
          <w:p w14:paraId="676C2F32" w14:textId="77777777" w:rsidR="00233BB0" w:rsidRPr="00D353B4" w:rsidRDefault="00233BB0" w:rsidP="005F0DB3">
            <w:r w:rsidRPr="00D353B4">
              <w:t>Nazwa modułu, także nazwa w języku angielskim</w:t>
            </w:r>
          </w:p>
        </w:tc>
        <w:tc>
          <w:tcPr>
            <w:tcW w:w="2877" w:type="pct"/>
            <w:shd w:val="clear" w:color="auto" w:fill="auto"/>
          </w:tcPr>
          <w:p w14:paraId="3C5B7040" w14:textId="77777777" w:rsidR="00233BB0" w:rsidRPr="00D353B4" w:rsidRDefault="00233BB0" w:rsidP="005F0DB3">
            <w:r w:rsidRPr="00D353B4">
              <w:t xml:space="preserve">Innowacyjne produkty turystyczne </w:t>
            </w:r>
          </w:p>
          <w:p w14:paraId="1AEE1C5F" w14:textId="77777777" w:rsidR="00233BB0" w:rsidRPr="00D353B4" w:rsidRDefault="00233BB0" w:rsidP="005F0DB3">
            <w:r w:rsidRPr="00D353B4">
              <w:rPr>
                <w:rStyle w:val="rynqvb"/>
              </w:rPr>
              <w:t>Innovative tourist products</w:t>
            </w:r>
          </w:p>
        </w:tc>
      </w:tr>
      <w:tr w:rsidR="00D353B4" w:rsidRPr="00D353B4" w14:paraId="20D8933B" w14:textId="77777777" w:rsidTr="00B81D20">
        <w:trPr>
          <w:trHeight w:val="20"/>
        </w:trPr>
        <w:tc>
          <w:tcPr>
            <w:tcW w:w="2123" w:type="pct"/>
          </w:tcPr>
          <w:p w14:paraId="490F73D2" w14:textId="77777777" w:rsidR="00233BB0" w:rsidRPr="00D353B4" w:rsidRDefault="00233BB0" w:rsidP="0089475A">
            <w:r w:rsidRPr="00D353B4">
              <w:t xml:space="preserve">Język wykładowy </w:t>
            </w:r>
          </w:p>
        </w:tc>
        <w:tc>
          <w:tcPr>
            <w:tcW w:w="2877" w:type="pct"/>
            <w:shd w:val="clear" w:color="auto" w:fill="auto"/>
          </w:tcPr>
          <w:p w14:paraId="70DB1C46" w14:textId="77777777" w:rsidR="00233BB0" w:rsidRPr="00D353B4" w:rsidRDefault="0089475A" w:rsidP="005F0DB3">
            <w:r w:rsidRPr="00D353B4">
              <w:t>P</w:t>
            </w:r>
            <w:r w:rsidR="00233BB0" w:rsidRPr="00D353B4">
              <w:t>olski</w:t>
            </w:r>
          </w:p>
        </w:tc>
      </w:tr>
      <w:tr w:rsidR="00D353B4" w:rsidRPr="00D353B4" w14:paraId="4D536F23" w14:textId="77777777" w:rsidTr="00B81D20">
        <w:trPr>
          <w:trHeight w:val="20"/>
        </w:trPr>
        <w:tc>
          <w:tcPr>
            <w:tcW w:w="2123" w:type="pct"/>
          </w:tcPr>
          <w:p w14:paraId="2F950431" w14:textId="77777777" w:rsidR="00233BB0" w:rsidRPr="00D353B4" w:rsidRDefault="00233BB0" w:rsidP="0089475A">
            <w:pPr>
              <w:autoSpaceDE w:val="0"/>
              <w:autoSpaceDN w:val="0"/>
              <w:adjustRightInd w:val="0"/>
            </w:pPr>
            <w:r w:rsidRPr="00D353B4">
              <w:t xml:space="preserve">Rodzaj modułu </w:t>
            </w:r>
          </w:p>
        </w:tc>
        <w:tc>
          <w:tcPr>
            <w:tcW w:w="2877" w:type="pct"/>
            <w:shd w:val="clear" w:color="auto" w:fill="auto"/>
          </w:tcPr>
          <w:p w14:paraId="02CEA9C4" w14:textId="77777777" w:rsidR="00233BB0" w:rsidRPr="00D353B4" w:rsidRDefault="0089475A" w:rsidP="005F0DB3">
            <w:r w:rsidRPr="00D353B4">
              <w:t>F</w:t>
            </w:r>
            <w:r w:rsidR="00233BB0" w:rsidRPr="00D353B4">
              <w:t>akultatywny</w:t>
            </w:r>
          </w:p>
        </w:tc>
      </w:tr>
      <w:tr w:rsidR="00D353B4" w:rsidRPr="00D353B4" w14:paraId="662F432E" w14:textId="77777777" w:rsidTr="00B81D20">
        <w:trPr>
          <w:trHeight w:val="20"/>
        </w:trPr>
        <w:tc>
          <w:tcPr>
            <w:tcW w:w="2123" w:type="pct"/>
          </w:tcPr>
          <w:p w14:paraId="14DB6EA2" w14:textId="77777777" w:rsidR="00233BB0" w:rsidRPr="00D353B4" w:rsidRDefault="00233BB0" w:rsidP="005F0DB3">
            <w:r w:rsidRPr="00D353B4">
              <w:t>Poziom studiów</w:t>
            </w:r>
          </w:p>
        </w:tc>
        <w:tc>
          <w:tcPr>
            <w:tcW w:w="2877" w:type="pct"/>
            <w:shd w:val="clear" w:color="auto" w:fill="auto"/>
          </w:tcPr>
          <w:p w14:paraId="412FE9F5" w14:textId="77777777" w:rsidR="00233BB0" w:rsidRPr="00D353B4" w:rsidRDefault="00233BB0" w:rsidP="005F0DB3">
            <w:r w:rsidRPr="00D353B4">
              <w:t>pierwszego stopnia</w:t>
            </w:r>
          </w:p>
        </w:tc>
      </w:tr>
      <w:tr w:rsidR="00D353B4" w:rsidRPr="00D353B4" w14:paraId="0341CCEA" w14:textId="77777777" w:rsidTr="00B81D20">
        <w:trPr>
          <w:trHeight w:val="20"/>
        </w:trPr>
        <w:tc>
          <w:tcPr>
            <w:tcW w:w="2123" w:type="pct"/>
          </w:tcPr>
          <w:p w14:paraId="3E311A1F" w14:textId="77777777" w:rsidR="00233BB0" w:rsidRPr="00D353B4" w:rsidRDefault="00233BB0" w:rsidP="005F0DB3">
            <w:r w:rsidRPr="00D353B4">
              <w:t>Forma studiów</w:t>
            </w:r>
          </w:p>
        </w:tc>
        <w:tc>
          <w:tcPr>
            <w:tcW w:w="2877" w:type="pct"/>
            <w:shd w:val="clear" w:color="auto" w:fill="auto"/>
          </w:tcPr>
          <w:p w14:paraId="7CC3EC01" w14:textId="533BF2E6" w:rsidR="00233BB0" w:rsidRPr="00D353B4" w:rsidRDefault="00FE7E32" w:rsidP="005F0DB3">
            <w:r w:rsidRPr="00D353B4">
              <w:t>nies</w:t>
            </w:r>
            <w:r w:rsidR="00233BB0" w:rsidRPr="00D353B4">
              <w:t>tacjonarne</w:t>
            </w:r>
          </w:p>
        </w:tc>
      </w:tr>
      <w:tr w:rsidR="00D353B4" w:rsidRPr="00D353B4" w14:paraId="0C61509F" w14:textId="77777777" w:rsidTr="00B81D20">
        <w:trPr>
          <w:trHeight w:val="20"/>
        </w:trPr>
        <w:tc>
          <w:tcPr>
            <w:tcW w:w="2123" w:type="pct"/>
          </w:tcPr>
          <w:p w14:paraId="0E5EEBE0" w14:textId="77777777" w:rsidR="00233BB0" w:rsidRPr="00D353B4" w:rsidRDefault="00233BB0" w:rsidP="005F0DB3">
            <w:r w:rsidRPr="00D353B4">
              <w:t>Rok studiów dla kierunku</w:t>
            </w:r>
          </w:p>
        </w:tc>
        <w:tc>
          <w:tcPr>
            <w:tcW w:w="2877" w:type="pct"/>
            <w:shd w:val="clear" w:color="auto" w:fill="auto"/>
          </w:tcPr>
          <w:p w14:paraId="6A8BB310" w14:textId="77777777" w:rsidR="00233BB0" w:rsidRPr="00D353B4" w:rsidRDefault="00233BB0" w:rsidP="005F0DB3">
            <w:r w:rsidRPr="00D353B4">
              <w:t>III</w:t>
            </w:r>
          </w:p>
        </w:tc>
      </w:tr>
      <w:tr w:rsidR="00D353B4" w:rsidRPr="00D353B4" w14:paraId="5990BFD4" w14:textId="77777777" w:rsidTr="00B81D20">
        <w:trPr>
          <w:trHeight w:val="20"/>
        </w:trPr>
        <w:tc>
          <w:tcPr>
            <w:tcW w:w="2123" w:type="pct"/>
          </w:tcPr>
          <w:p w14:paraId="0C5E9525" w14:textId="77777777" w:rsidR="00233BB0" w:rsidRPr="00D353B4" w:rsidRDefault="00233BB0" w:rsidP="005F0DB3">
            <w:r w:rsidRPr="00D353B4">
              <w:t>Semestr dla kierunku</w:t>
            </w:r>
          </w:p>
        </w:tc>
        <w:tc>
          <w:tcPr>
            <w:tcW w:w="2877" w:type="pct"/>
            <w:shd w:val="clear" w:color="auto" w:fill="auto"/>
          </w:tcPr>
          <w:p w14:paraId="238C5475" w14:textId="77777777" w:rsidR="00233BB0" w:rsidRPr="00D353B4" w:rsidRDefault="00233BB0" w:rsidP="005F0DB3">
            <w:r w:rsidRPr="00D353B4">
              <w:t>6</w:t>
            </w:r>
          </w:p>
        </w:tc>
      </w:tr>
      <w:tr w:rsidR="00D353B4" w:rsidRPr="00D353B4" w14:paraId="25457319" w14:textId="77777777" w:rsidTr="00B81D20">
        <w:trPr>
          <w:trHeight w:val="20"/>
        </w:trPr>
        <w:tc>
          <w:tcPr>
            <w:tcW w:w="2123" w:type="pct"/>
          </w:tcPr>
          <w:p w14:paraId="211C121E" w14:textId="77777777" w:rsidR="00233BB0" w:rsidRPr="00D353B4" w:rsidRDefault="00233BB0" w:rsidP="005F0DB3">
            <w:pPr>
              <w:autoSpaceDE w:val="0"/>
              <w:autoSpaceDN w:val="0"/>
              <w:adjustRightInd w:val="0"/>
            </w:pPr>
            <w:r w:rsidRPr="00D353B4">
              <w:t>Liczba punktów ECTS z podziałem na kontaktowe/niekontaktowe</w:t>
            </w:r>
          </w:p>
        </w:tc>
        <w:tc>
          <w:tcPr>
            <w:tcW w:w="2877" w:type="pct"/>
            <w:shd w:val="clear" w:color="auto" w:fill="auto"/>
          </w:tcPr>
          <w:p w14:paraId="4CEFC42B" w14:textId="421C92E9" w:rsidR="00233BB0" w:rsidRPr="00D353B4" w:rsidRDefault="00233BB0" w:rsidP="005F0DB3">
            <w:r w:rsidRPr="00D353B4">
              <w:t>3 (</w:t>
            </w:r>
            <w:r w:rsidR="00FE7E32" w:rsidRPr="00D353B4">
              <w:t>0,</w:t>
            </w:r>
            <w:r w:rsidR="006F3399" w:rsidRPr="00D353B4">
              <w:t>7</w:t>
            </w:r>
            <w:r w:rsidRPr="00D353B4">
              <w:t>/</w:t>
            </w:r>
            <w:r w:rsidR="00FE7E32" w:rsidRPr="00D353B4">
              <w:t>2,</w:t>
            </w:r>
            <w:r w:rsidR="006F3399" w:rsidRPr="00D353B4">
              <w:t>3</w:t>
            </w:r>
            <w:r w:rsidRPr="00D353B4">
              <w:t>)</w:t>
            </w:r>
          </w:p>
        </w:tc>
      </w:tr>
      <w:tr w:rsidR="00D353B4" w:rsidRPr="00D353B4" w14:paraId="522F3773" w14:textId="77777777" w:rsidTr="00B81D20">
        <w:trPr>
          <w:trHeight w:val="20"/>
        </w:trPr>
        <w:tc>
          <w:tcPr>
            <w:tcW w:w="2123" w:type="pct"/>
          </w:tcPr>
          <w:p w14:paraId="745D58E0" w14:textId="77777777" w:rsidR="00233BB0" w:rsidRPr="00D353B4" w:rsidRDefault="00233BB0" w:rsidP="005F0DB3">
            <w:pPr>
              <w:autoSpaceDE w:val="0"/>
              <w:autoSpaceDN w:val="0"/>
              <w:adjustRightInd w:val="0"/>
            </w:pPr>
            <w:r w:rsidRPr="00D353B4">
              <w:t>Tytuł naukowy/stopień naukowy, imię i nazwisko osoby odpowiedzialnej za moduł</w:t>
            </w:r>
          </w:p>
        </w:tc>
        <w:tc>
          <w:tcPr>
            <w:tcW w:w="2877" w:type="pct"/>
            <w:shd w:val="clear" w:color="auto" w:fill="auto"/>
          </w:tcPr>
          <w:p w14:paraId="3C277E90" w14:textId="77777777" w:rsidR="00233BB0" w:rsidRPr="00D353B4" w:rsidRDefault="0089475A" w:rsidP="005F0DB3">
            <w:r w:rsidRPr="00D353B4">
              <w:t>d</w:t>
            </w:r>
            <w:r w:rsidR="00233BB0" w:rsidRPr="00D353B4">
              <w:t>r hab. Anna Mazurek-Kusiak, prof. uczelni</w:t>
            </w:r>
          </w:p>
        </w:tc>
      </w:tr>
      <w:tr w:rsidR="00D353B4" w:rsidRPr="00D353B4" w14:paraId="1AE177A6" w14:textId="77777777" w:rsidTr="00B81D20">
        <w:trPr>
          <w:trHeight w:val="20"/>
        </w:trPr>
        <w:tc>
          <w:tcPr>
            <w:tcW w:w="2123" w:type="pct"/>
          </w:tcPr>
          <w:p w14:paraId="786F0825" w14:textId="77777777" w:rsidR="00233BB0" w:rsidRPr="00D353B4" w:rsidRDefault="00233BB0" w:rsidP="005F0DB3">
            <w:r w:rsidRPr="00D353B4">
              <w:t>Jednostka oferująca moduł</w:t>
            </w:r>
          </w:p>
          <w:p w14:paraId="56987DAF" w14:textId="77777777" w:rsidR="00233BB0" w:rsidRPr="00D353B4" w:rsidRDefault="00233BB0" w:rsidP="005F0DB3"/>
        </w:tc>
        <w:tc>
          <w:tcPr>
            <w:tcW w:w="2877" w:type="pct"/>
            <w:shd w:val="clear" w:color="auto" w:fill="auto"/>
          </w:tcPr>
          <w:p w14:paraId="331A815C" w14:textId="77777777" w:rsidR="00233BB0" w:rsidRPr="00D353B4" w:rsidRDefault="00233BB0" w:rsidP="005F0DB3">
            <w:r w:rsidRPr="00D353B4">
              <w:t>Katedra turystyki i Rekreacji</w:t>
            </w:r>
          </w:p>
        </w:tc>
      </w:tr>
      <w:tr w:rsidR="00D353B4" w:rsidRPr="00D353B4" w14:paraId="44A83AF6" w14:textId="77777777" w:rsidTr="00B81D20">
        <w:trPr>
          <w:trHeight w:val="20"/>
        </w:trPr>
        <w:tc>
          <w:tcPr>
            <w:tcW w:w="2123" w:type="pct"/>
          </w:tcPr>
          <w:p w14:paraId="56B7CAE2" w14:textId="77777777" w:rsidR="00233BB0" w:rsidRPr="00D353B4" w:rsidRDefault="00233BB0" w:rsidP="005F0DB3">
            <w:r w:rsidRPr="00D353B4">
              <w:t>Cel modułu</w:t>
            </w:r>
          </w:p>
          <w:p w14:paraId="63EF270D" w14:textId="77777777" w:rsidR="00233BB0" w:rsidRPr="00D353B4" w:rsidRDefault="00233BB0" w:rsidP="005F0DB3"/>
        </w:tc>
        <w:tc>
          <w:tcPr>
            <w:tcW w:w="2877" w:type="pct"/>
            <w:shd w:val="clear" w:color="auto" w:fill="auto"/>
          </w:tcPr>
          <w:p w14:paraId="68BA0D97" w14:textId="77777777" w:rsidR="00233BB0" w:rsidRPr="00D353B4" w:rsidRDefault="00233BB0" w:rsidP="00D45075">
            <w:pPr>
              <w:autoSpaceDE w:val="0"/>
              <w:autoSpaceDN w:val="0"/>
              <w:adjustRightInd w:val="0"/>
              <w:jc w:val="both"/>
              <w:rPr>
                <w:highlight w:val="yellow"/>
              </w:rPr>
            </w:pPr>
            <w:r w:rsidRPr="00D353B4">
              <w:t>C</w:t>
            </w:r>
            <w:r w:rsidRPr="00D353B4">
              <w:rPr>
                <w:rFonts w:eastAsia="Calibri"/>
              </w:rPr>
              <w:t xml:space="preserve">elem kształcenia jest </w:t>
            </w:r>
            <w:r w:rsidRPr="00D353B4">
              <w:rPr>
                <w:rFonts w:eastAsia="Arial"/>
              </w:rPr>
              <w:t>nabycie umiejętności kreowania innowacyjnych produktów turystycznych, projektowania wiosek tematycznych, prowadzenia zajęć edukacyjnych z dziećmi i młodzieżą informujących o innowacyjnych produktach turystycznych regionu, promocji, dystrybucji i sprzedaży innowacyjnych produktów turystycznych.</w:t>
            </w:r>
          </w:p>
        </w:tc>
      </w:tr>
      <w:tr w:rsidR="00D353B4" w:rsidRPr="00D353B4" w14:paraId="4979B1BF" w14:textId="77777777" w:rsidTr="00B81D20">
        <w:trPr>
          <w:trHeight w:val="20"/>
        </w:trPr>
        <w:tc>
          <w:tcPr>
            <w:tcW w:w="2123" w:type="pct"/>
            <w:vMerge w:val="restart"/>
          </w:tcPr>
          <w:p w14:paraId="04EAD8CC" w14:textId="77777777" w:rsidR="00233BB0" w:rsidRPr="00D353B4" w:rsidRDefault="00233BB0" w:rsidP="005F0DB3">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408BAD07" w14:textId="77777777" w:rsidR="00233BB0" w:rsidRPr="00D353B4" w:rsidRDefault="00233BB0" w:rsidP="005F0DB3">
            <w:r w:rsidRPr="00D353B4">
              <w:t xml:space="preserve">Wiedza: </w:t>
            </w:r>
          </w:p>
        </w:tc>
      </w:tr>
      <w:tr w:rsidR="00D353B4" w:rsidRPr="00D353B4" w14:paraId="6097839C" w14:textId="77777777" w:rsidTr="00B81D20">
        <w:trPr>
          <w:trHeight w:val="20"/>
        </w:trPr>
        <w:tc>
          <w:tcPr>
            <w:tcW w:w="2123" w:type="pct"/>
            <w:vMerge/>
          </w:tcPr>
          <w:p w14:paraId="5CA4BBCF" w14:textId="77777777" w:rsidR="00233BB0" w:rsidRPr="00D353B4" w:rsidRDefault="00233BB0" w:rsidP="005F0DB3">
            <w:pPr>
              <w:rPr>
                <w:highlight w:val="yellow"/>
              </w:rPr>
            </w:pPr>
          </w:p>
        </w:tc>
        <w:tc>
          <w:tcPr>
            <w:tcW w:w="2877" w:type="pct"/>
            <w:shd w:val="clear" w:color="auto" w:fill="auto"/>
          </w:tcPr>
          <w:p w14:paraId="36C5E2B8" w14:textId="77777777" w:rsidR="00233BB0" w:rsidRPr="00D353B4" w:rsidRDefault="00233BB0" w:rsidP="006C3C2D">
            <w:pPr>
              <w:pStyle w:val="Akapitzlist"/>
              <w:numPr>
                <w:ilvl w:val="0"/>
                <w:numId w:val="9"/>
              </w:numPr>
              <w:suppressAutoHyphens w:val="0"/>
              <w:autoSpaceDN/>
              <w:spacing w:line="240" w:lineRule="auto"/>
              <w:ind w:hanging="273"/>
              <w:contextualSpacing/>
              <w:jc w:val="left"/>
              <w:textAlignment w:val="auto"/>
              <w:rPr>
                <w:rFonts w:ascii="Times New Roman" w:hAnsi="Times New Roman"/>
                <w:sz w:val="24"/>
                <w:szCs w:val="24"/>
              </w:rPr>
            </w:pPr>
            <w:r w:rsidRPr="00D353B4">
              <w:rPr>
                <w:rFonts w:ascii="Times New Roman" w:hAnsi="Times New Roman"/>
                <w:sz w:val="24"/>
                <w:szCs w:val="24"/>
              </w:rPr>
              <w:t>Wie na czym polega innowacja</w:t>
            </w:r>
          </w:p>
        </w:tc>
      </w:tr>
      <w:tr w:rsidR="00D353B4" w:rsidRPr="00D353B4" w14:paraId="495FBCB4" w14:textId="77777777" w:rsidTr="00B81D20">
        <w:trPr>
          <w:trHeight w:val="20"/>
        </w:trPr>
        <w:tc>
          <w:tcPr>
            <w:tcW w:w="2123" w:type="pct"/>
            <w:vMerge/>
          </w:tcPr>
          <w:p w14:paraId="2FA0DE8D" w14:textId="77777777" w:rsidR="00233BB0" w:rsidRPr="00D353B4" w:rsidRDefault="00233BB0" w:rsidP="005F0DB3">
            <w:pPr>
              <w:rPr>
                <w:highlight w:val="yellow"/>
              </w:rPr>
            </w:pPr>
          </w:p>
        </w:tc>
        <w:tc>
          <w:tcPr>
            <w:tcW w:w="2877" w:type="pct"/>
            <w:shd w:val="clear" w:color="auto" w:fill="auto"/>
          </w:tcPr>
          <w:p w14:paraId="498689C2" w14:textId="77777777" w:rsidR="00233BB0" w:rsidRPr="00D353B4" w:rsidRDefault="00233BB0" w:rsidP="006C3C2D">
            <w:pPr>
              <w:pStyle w:val="Akapitzlist"/>
              <w:numPr>
                <w:ilvl w:val="0"/>
                <w:numId w:val="9"/>
              </w:numPr>
              <w:suppressAutoHyphens w:val="0"/>
              <w:autoSpaceDN/>
              <w:spacing w:line="240" w:lineRule="auto"/>
              <w:ind w:hanging="273"/>
              <w:contextualSpacing/>
              <w:jc w:val="left"/>
              <w:textAlignment w:val="auto"/>
              <w:rPr>
                <w:rFonts w:ascii="Times New Roman" w:hAnsi="Times New Roman"/>
                <w:sz w:val="24"/>
                <w:szCs w:val="24"/>
              </w:rPr>
            </w:pPr>
            <w:r w:rsidRPr="00D353B4">
              <w:rPr>
                <w:rFonts w:ascii="Times New Roman" w:hAnsi="Times New Roman"/>
                <w:sz w:val="24"/>
                <w:szCs w:val="24"/>
              </w:rPr>
              <w:t>Zna cechy produktów turystycznych</w:t>
            </w:r>
          </w:p>
        </w:tc>
      </w:tr>
      <w:tr w:rsidR="00D353B4" w:rsidRPr="00D353B4" w14:paraId="6EA59913" w14:textId="77777777" w:rsidTr="00B81D20">
        <w:trPr>
          <w:trHeight w:val="20"/>
        </w:trPr>
        <w:tc>
          <w:tcPr>
            <w:tcW w:w="2123" w:type="pct"/>
            <w:vMerge/>
          </w:tcPr>
          <w:p w14:paraId="78D72E70" w14:textId="77777777" w:rsidR="00233BB0" w:rsidRPr="00D353B4" w:rsidRDefault="00233BB0" w:rsidP="005F0DB3">
            <w:pPr>
              <w:rPr>
                <w:highlight w:val="yellow"/>
              </w:rPr>
            </w:pPr>
          </w:p>
        </w:tc>
        <w:tc>
          <w:tcPr>
            <w:tcW w:w="2877" w:type="pct"/>
            <w:shd w:val="clear" w:color="auto" w:fill="auto"/>
          </w:tcPr>
          <w:p w14:paraId="721D71D9" w14:textId="77777777" w:rsidR="00233BB0" w:rsidRPr="00D353B4" w:rsidRDefault="00233BB0" w:rsidP="005F0DB3">
            <w:r w:rsidRPr="00D353B4">
              <w:t xml:space="preserve">3. Zna kategorie produktów turystycznych </w:t>
            </w:r>
          </w:p>
        </w:tc>
      </w:tr>
      <w:tr w:rsidR="00D353B4" w:rsidRPr="00D353B4" w14:paraId="4739DA99" w14:textId="77777777" w:rsidTr="00B81D20">
        <w:trPr>
          <w:trHeight w:val="20"/>
        </w:trPr>
        <w:tc>
          <w:tcPr>
            <w:tcW w:w="2123" w:type="pct"/>
            <w:vMerge/>
          </w:tcPr>
          <w:p w14:paraId="61EE68DC" w14:textId="77777777" w:rsidR="00233BB0" w:rsidRPr="00D353B4" w:rsidRDefault="00233BB0" w:rsidP="005F0DB3">
            <w:pPr>
              <w:rPr>
                <w:highlight w:val="yellow"/>
              </w:rPr>
            </w:pPr>
          </w:p>
        </w:tc>
        <w:tc>
          <w:tcPr>
            <w:tcW w:w="2877" w:type="pct"/>
            <w:shd w:val="clear" w:color="auto" w:fill="auto"/>
          </w:tcPr>
          <w:p w14:paraId="12399C9C" w14:textId="77777777" w:rsidR="00233BB0" w:rsidRPr="00D353B4" w:rsidRDefault="00233BB0" w:rsidP="005F0DB3">
            <w:r w:rsidRPr="00D353B4">
              <w:t>Umiejętności:</w:t>
            </w:r>
          </w:p>
        </w:tc>
      </w:tr>
      <w:tr w:rsidR="00D353B4" w:rsidRPr="00D353B4" w14:paraId="0BF843EC" w14:textId="77777777" w:rsidTr="00B81D20">
        <w:trPr>
          <w:trHeight w:val="20"/>
        </w:trPr>
        <w:tc>
          <w:tcPr>
            <w:tcW w:w="2123" w:type="pct"/>
            <w:vMerge/>
          </w:tcPr>
          <w:p w14:paraId="1183F5D4" w14:textId="77777777" w:rsidR="00233BB0" w:rsidRPr="00D353B4" w:rsidRDefault="00233BB0" w:rsidP="005F0DB3">
            <w:pPr>
              <w:rPr>
                <w:highlight w:val="yellow"/>
              </w:rPr>
            </w:pPr>
          </w:p>
        </w:tc>
        <w:tc>
          <w:tcPr>
            <w:tcW w:w="2877" w:type="pct"/>
            <w:shd w:val="clear" w:color="auto" w:fill="auto"/>
          </w:tcPr>
          <w:p w14:paraId="0E7A7C1E" w14:textId="77777777" w:rsidR="00233BB0" w:rsidRPr="00D353B4" w:rsidRDefault="00233BB0" w:rsidP="006C3C2D">
            <w:pPr>
              <w:pStyle w:val="Akapitzlist"/>
              <w:numPr>
                <w:ilvl w:val="0"/>
                <w:numId w:val="10"/>
              </w:numPr>
              <w:suppressAutoHyphens w:val="0"/>
              <w:autoSpaceDN/>
              <w:spacing w:line="240" w:lineRule="auto"/>
              <w:ind w:left="197" w:hanging="218"/>
              <w:contextualSpacing/>
              <w:jc w:val="left"/>
              <w:textAlignment w:val="auto"/>
              <w:rPr>
                <w:rFonts w:ascii="Times New Roman" w:hAnsi="Times New Roman"/>
                <w:sz w:val="24"/>
                <w:szCs w:val="24"/>
              </w:rPr>
            </w:pPr>
            <w:r w:rsidRPr="00D353B4">
              <w:rPr>
                <w:rFonts w:ascii="Times New Roman" w:hAnsi="Times New Roman"/>
                <w:sz w:val="24"/>
                <w:szCs w:val="24"/>
              </w:rPr>
              <w:t xml:space="preserve">Potrafi zaprojektować innowacyjny produkt  turystyczny </w:t>
            </w:r>
          </w:p>
        </w:tc>
      </w:tr>
      <w:tr w:rsidR="00D353B4" w:rsidRPr="00D353B4" w14:paraId="5FF0A27A" w14:textId="77777777" w:rsidTr="00B81D20">
        <w:trPr>
          <w:trHeight w:val="20"/>
        </w:trPr>
        <w:tc>
          <w:tcPr>
            <w:tcW w:w="2123" w:type="pct"/>
            <w:vMerge/>
          </w:tcPr>
          <w:p w14:paraId="4E5270FA" w14:textId="77777777" w:rsidR="00233BB0" w:rsidRPr="00D353B4" w:rsidRDefault="00233BB0" w:rsidP="005F0DB3">
            <w:pPr>
              <w:rPr>
                <w:highlight w:val="yellow"/>
              </w:rPr>
            </w:pPr>
          </w:p>
        </w:tc>
        <w:tc>
          <w:tcPr>
            <w:tcW w:w="2877" w:type="pct"/>
            <w:shd w:val="clear" w:color="auto" w:fill="auto"/>
          </w:tcPr>
          <w:p w14:paraId="4BC50228" w14:textId="77777777" w:rsidR="00233BB0" w:rsidRPr="00D353B4" w:rsidRDefault="00233BB0" w:rsidP="006C3C2D">
            <w:pPr>
              <w:pStyle w:val="Akapitzlist"/>
              <w:numPr>
                <w:ilvl w:val="0"/>
                <w:numId w:val="10"/>
              </w:numPr>
              <w:suppressAutoHyphens w:val="0"/>
              <w:autoSpaceDN/>
              <w:spacing w:line="240" w:lineRule="auto"/>
              <w:ind w:left="197" w:hanging="218"/>
              <w:contextualSpacing/>
              <w:jc w:val="left"/>
              <w:textAlignment w:val="auto"/>
              <w:rPr>
                <w:rFonts w:ascii="Times New Roman" w:hAnsi="Times New Roman"/>
                <w:sz w:val="24"/>
                <w:szCs w:val="24"/>
              </w:rPr>
            </w:pPr>
            <w:r w:rsidRPr="00D353B4">
              <w:rPr>
                <w:rFonts w:ascii="Times New Roman" w:hAnsi="Times New Roman"/>
                <w:sz w:val="24"/>
                <w:szCs w:val="24"/>
              </w:rPr>
              <w:t>Potrafi wprowadzić innowacje w wioskach tematycznych</w:t>
            </w:r>
          </w:p>
        </w:tc>
      </w:tr>
      <w:tr w:rsidR="00D353B4" w:rsidRPr="00D353B4" w14:paraId="059EAB0E" w14:textId="77777777" w:rsidTr="00B81D20">
        <w:trPr>
          <w:trHeight w:val="20"/>
        </w:trPr>
        <w:tc>
          <w:tcPr>
            <w:tcW w:w="2123" w:type="pct"/>
            <w:vMerge/>
          </w:tcPr>
          <w:p w14:paraId="2D961C61" w14:textId="77777777" w:rsidR="00233BB0" w:rsidRPr="00D353B4" w:rsidRDefault="00233BB0" w:rsidP="005F0DB3">
            <w:pPr>
              <w:rPr>
                <w:highlight w:val="yellow"/>
              </w:rPr>
            </w:pPr>
          </w:p>
        </w:tc>
        <w:tc>
          <w:tcPr>
            <w:tcW w:w="2877" w:type="pct"/>
            <w:shd w:val="clear" w:color="auto" w:fill="auto"/>
          </w:tcPr>
          <w:p w14:paraId="72CB8AF4" w14:textId="77777777" w:rsidR="00233BB0" w:rsidRPr="00D353B4" w:rsidRDefault="00233BB0" w:rsidP="006C3C2D">
            <w:pPr>
              <w:pStyle w:val="Akapitzlist"/>
              <w:numPr>
                <w:ilvl w:val="0"/>
                <w:numId w:val="10"/>
              </w:numPr>
              <w:suppressAutoHyphens w:val="0"/>
              <w:autoSpaceDN/>
              <w:spacing w:line="240" w:lineRule="auto"/>
              <w:ind w:left="197" w:hanging="218"/>
              <w:contextualSpacing/>
              <w:jc w:val="left"/>
              <w:textAlignment w:val="auto"/>
              <w:rPr>
                <w:rFonts w:ascii="Times New Roman" w:hAnsi="Times New Roman"/>
                <w:sz w:val="24"/>
                <w:szCs w:val="24"/>
              </w:rPr>
            </w:pPr>
            <w:r w:rsidRPr="00D353B4">
              <w:rPr>
                <w:rFonts w:ascii="Times New Roman" w:hAnsi="Times New Roman"/>
                <w:sz w:val="24"/>
                <w:szCs w:val="24"/>
              </w:rPr>
              <w:t xml:space="preserve">Potrafi zaprezentować innowacyjne produkty turystyczne wybranej grupie turystów </w:t>
            </w:r>
          </w:p>
        </w:tc>
      </w:tr>
      <w:tr w:rsidR="00D353B4" w:rsidRPr="00D353B4" w14:paraId="0D4D4EA0" w14:textId="77777777" w:rsidTr="00B81D20">
        <w:trPr>
          <w:trHeight w:val="20"/>
        </w:trPr>
        <w:tc>
          <w:tcPr>
            <w:tcW w:w="2123" w:type="pct"/>
            <w:vMerge/>
          </w:tcPr>
          <w:p w14:paraId="3314E7AB" w14:textId="77777777" w:rsidR="00233BB0" w:rsidRPr="00D353B4" w:rsidRDefault="00233BB0" w:rsidP="005F0DB3">
            <w:pPr>
              <w:rPr>
                <w:highlight w:val="yellow"/>
              </w:rPr>
            </w:pPr>
          </w:p>
        </w:tc>
        <w:tc>
          <w:tcPr>
            <w:tcW w:w="2877" w:type="pct"/>
            <w:shd w:val="clear" w:color="auto" w:fill="auto"/>
          </w:tcPr>
          <w:p w14:paraId="44084BB6" w14:textId="77777777" w:rsidR="00233BB0" w:rsidRPr="00D353B4" w:rsidRDefault="00233BB0" w:rsidP="005F0DB3">
            <w:r w:rsidRPr="00D353B4">
              <w:t>Kompetencje społeczne:</w:t>
            </w:r>
          </w:p>
        </w:tc>
      </w:tr>
      <w:tr w:rsidR="00D353B4" w:rsidRPr="00D353B4" w14:paraId="7BD2322E" w14:textId="77777777" w:rsidTr="00B81D20">
        <w:trPr>
          <w:trHeight w:val="20"/>
        </w:trPr>
        <w:tc>
          <w:tcPr>
            <w:tcW w:w="2123" w:type="pct"/>
            <w:vMerge/>
          </w:tcPr>
          <w:p w14:paraId="69CE0ADE" w14:textId="77777777" w:rsidR="00233BB0" w:rsidRPr="00D353B4" w:rsidRDefault="00233BB0" w:rsidP="005F0DB3">
            <w:pPr>
              <w:rPr>
                <w:highlight w:val="yellow"/>
              </w:rPr>
            </w:pPr>
          </w:p>
        </w:tc>
        <w:tc>
          <w:tcPr>
            <w:tcW w:w="2877" w:type="pct"/>
            <w:shd w:val="clear" w:color="auto" w:fill="auto"/>
          </w:tcPr>
          <w:p w14:paraId="2083D013" w14:textId="77777777" w:rsidR="00233BB0" w:rsidRPr="00D353B4" w:rsidRDefault="00233BB0" w:rsidP="006C3C2D">
            <w:pPr>
              <w:pStyle w:val="Akapitzlist"/>
              <w:numPr>
                <w:ilvl w:val="0"/>
                <w:numId w:val="12"/>
              </w:numPr>
              <w:suppressAutoHyphens w:val="0"/>
              <w:autoSpaceDN/>
              <w:spacing w:line="240" w:lineRule="auto"/>
              <w:ind w:left="197" w:hanging="197"/>
              <w:contextualSpacing/>
              <w:jc w:val="left"/>
              <w:textAlignment w:val="auto"/>
              <w:rPr>
                <w:rFonts w:ascii="Times New Roman" w:hAnsi="Times New Roman"/>
                <w:sz w:val="24"/>
                <w:szCs w:val="24"/>
              </w:rPr>
            </w:pPr>
            <w:r w:rsidRPr="00D353B4">
              <w:rPr>
                <w:rFonts w:ascii="Times New Roman" w:hAnsi="Times New Roman"/>
                <w:sz w:val="24"/>
                <w:szCs w:val="24"/>
              </w:rPr>
              <w:t>posiada świadomość zastępowanie typowego produktu turystycznego  3*S przez 3*E</w:t>
            </w:r>
          </w:p>
        </w:tc>
      </w:tr>
      <w:tr w:rsidR="00D353B4" w:rsidRPr="00D353B4" w14:paraId="17289C60" w14:textId="77777777" w:rsidTr="00B81D20">
        <w:trPr>
          <w:trHeight w:val="20"/>
        </w:trPr>
        <w:tc>
          <w:tcPr>
            <w:tcW w:w="2123" w:type="pct"/>
            <w:vMerge/>
          </w:tcPr>
          <w:p w14:paraId="49DC0147" w14:textId="77777777" w:rsidR="00233BB0" w:rsidRPr="00D353B4" w:rsidRDefault="00233BB0" w:rsidP="005F0DB3">
            <w:pPr>
              <w:rPr>
                <w:highlight w:val="yellow"/>
              </w:rPr>
            </w:pPr>
          </w:p>
        </w:tc>
        <w:tc>
          <w:tcPr>
            <w:tcW w:w="2877" w:type="pct"/>
            <w:shd w:val="clear" w:color="auto" w:fill="auto"/>
          </w:tcPr>
          <w:p w14:paraId="1829D04B" w14:textId="77777777" w:rsidR="00233BB0" w:rsidRPr="00D353B4" w:rsidRDefault="00233BB0" w:rsidP="006C3C2D">
            <w:pPr>
              <w:pStyle w:val="Akapitzlist"/>
              <w:numPr>
                <w:ilvl w:val="0"/>
                <w:numId w:val="12"/>
              </w:numPr>
              <w:suppressAutoHyphens w:val="0"/>
              <w:autoSpaceDN/>
              <w:spacing w:line="240" w:lineRule="auto"/>
              <w:ind w:left="197" w:hanging="197"/>
              <w:contextualSpacing/>
              <w:jc w:val="left"/>
              <w:textAlignment w:val="auto"/>
              <w:rPr>
                <w:rFonts w:ascii="Times New Roman" w:hAnsi="Times New Roman"/>
                <w:sz w:val="24"/>
                <w:szCs w:val="24"/>
              </w:rPr>
            </w:pPr>
            <w:r w:rsidRPr="00D353B4">
              <w:rPr>
                <w:rFonts w:ascii="Times New Roman" w:hAnsi="Times New Roman"/>
                <w:sz w:val="24"/>
                <w:szCs w:val="24"/>
              </w:rPr>
              <w:t xml:space="preserve">posiada świadomość wpływu jakości </w:t>
            </w:r>
            <w:r w:rsidR="00E94A7C" w:rsidRPr="00D353B4">
              <w:rPr>
                <w:rFonts w:ascii="Times New Roman" w:hAnsi="Times New Roman"/>
                <w:sz w:val="24"/>
                <w:szCs w:val="24"/>
              </w:rPr>
              <w:t xml:space="preserve"> </w:t>
            </w:r>
            <w:r w:rsidRPr="00D353B4">
              <w:rPr>
                <w:rFonts w:ascii="Times New Roman" w:hAnsi="Times New Roman"/>
                <w:sz w:val="24"/>
                <w:szCs w:val="24"/>
              </w:rPr>
              <w:t>produktu turystycznego na przyszłe zyski przedsiębiorstwa</w:t>
            </w:r>
          </w:p>
        </w:tc>
      </w:tr>
      <w:tr w:rsidR="00D353B4" w:rsidRPr="00D353B4" w14:paraId="63DAEF1B" w14:textId="77777777" w:rsidTr="00B81D20">
        <w:trPr>
          <w:trHeight w:val="20"/>
        </w:trPr>
        <w:tc>
          <w:tcPr>
            <w:tcW w:w="2123" w:type="pct"/>
          </w:tcPr>
          <w:p w14:paraId="0C03BB29" w14:textId="77777777" w:rsidR="00D45075" w:rsidRPr="00D353B4" w:rsidRDefault="00D45075" w:rsidP="005F0DB3">
            <w:pPr>
              <w:jc w:val="both"/>
            </w:pPr>
            <w:r w:rsidRPr="00D353B4">
              <w:t>Odniesienie modułowych efektów uczenia się do kierunkowych efektów uczenia się</w:t>
            </w:r>
          </w:p>
        </w:tc>
        <w:tc>
          <w:tcPr>
            <w:tcW w:w="2877" w:type="pct"/>
            <w:shd w:val="clear" w:color="auto" w:fill="auto"/>
          </w:tcPr>
          <w:p w14:paraId="062FD4C9" w14:textId="77777777" w:rsidR="00D45075" w:rsidRPr="00D353B4" w:rsidRDefault="00D45075" w:rsidP="005F0DB3">
            <w:pPr>
              <w:jc w:val="both"/>
            </w:pPr>
            <w:r w:rsidRPr="00D353B4">
              <w:t>Kod efektu modułowego – kod efektu kierunkowego</w:t>
            </w:r>
          </w:p>
          <w:p w14:paraId="7402E208" w14:textId="77777777" w:rsidR="00D45075" w:rsidRPr="00D353B4" w:rsidRDefault="00D45075" w:rsidP="005F0DB3">
            <w:pPr>
              <w:jc w:val="both"/>
            </w:pPr>
            <w:r w:rsidRPr="00D353B4">
              <w:t>W1 – TR_W10</w:t>
            </w:r>
          </w:p>
          <w:p w14:paraId="2DA643E5" w14:textId="77777777" w:rsidR="00D45075" w:rsidRPr="00D353B4" w:rsidRDefault="00D45075" w:rsidP="005F0DB3">
            <w:pPr>
              <w:jc w:val="both"/>
            </w:pPr>
            <w:r w:rsidRPr="00D353B4">
              <w:t>W2 – TR_W11</w:t>
            </w:r>
          </w:p>
          <w:p w14:paraId="5E876CC0" w14:textId="77777777" w:rsidR="00D45075" w:rsidRPr="00D353B4" w:rsidRDefault="00D45075" w:rsidP="005F0DB3">
            <w:pPr>
              <w:jc w:val="both"/>
            </w:pPr>
            <w:r w:rsidRPr="00D353B4">
              <w:t>W3 – TR_W10</w:t>
            </w:r>
          </w:p>
          <w:p w14:paraId="0C63E34F" w14:textId="77777777" w:rsidR="00D45075" w:rsidRPr="00D353B4" w:rsidRDefault="00D45075" w:rsidP="005F0DB3">
            <w:pPr>
              <w:jc w:val="both"/>
            </w:pPr>
            <w:r w:rsidRPr="00D353B4">
              <w:t>U1_ TR_U01</w:t>
            </w:r>
          </w:p>
          <w:p w14:paraId="6F141434" w14:textId="77777777" w:rsidR="00D45075" w:rsidRPr="00D353B4" w:rsidRDefault="00D45075" w:rsidP="005F0DB3">
            <w:pPr>
              <w:jc w:val="both"/>
            </w:pPr>
            <w:r w:rsidRPr="00D353B4">
              <w:t>U2_ TR_U03</w:t>
            </w:r>
          </w:p>
          <w:p w14:paraId="70580C2B" w14:textId="77777777" w:rsidR="00D45075" w:rsidRPr="00D353B4" w:rsidRDefault="00D45075" w:rsidP="005F0DB3">
            <w:pPr>
              <w:jc w:val="both"/>
            </w:pPr>
            <w:r w:rsidRPr="00D353B4">
              <w:t>U3_ TR_U03</w:t>
            </w:r>
          </w:p>
          <w:p w14:paraId="7CD7C26E" w14:textId="77777777" w:rsidR="00D45075" w:rsidRPr="00D353B4" w:rsidRDefault="00D45075" w:rsidP="005F0DB3">
            <w:pPr>
              <w:jc w:val="both"/>
            </w:pPr>
            <w:r w:rsidRPr="00D353B4">
              <w:t>K1_ TR_K02</w:t>
            </w:r>
          </w:p>
          <w:p w14:paraId="7C4AFD0E" w14:textId="77777777" w:rsidR="00D45075" w:rsidRPr="00D353B4" w:rsidRDefault="00D45075" w:rsidP="005F0DB3">
            <w:pPr>
              <w:jc w:val="both"/>
            </w:pPr>
            <w:r w:rsidRPr="00D353B4">
              <w:t>K2_ TR_K03</w:t>
            </w:r>
          </w:p>
        </w:tc>
      </w:tr>
      <w:tr w:rsidR="00D353B4" w:rsidRPr="00D353B4" w14:paraId="60324D07" w14:textId="77777777" w:rsidTr="00B81D20">
        <w:trPr>
          <w:trHeight w:val="20"/>
        </w:trPr>
        <w:tc>
          <w:tcPr>
            <w:tcW w:w="2123" w:type="pct"/>
          </w:tcPr>
          <w:p w14:paraId="6113C3BC" w14:textId="77777777" w:rsidR="00C43BE3" w:rsidRPr="00D353B4" w:rsidRDefault="00C43BE3" w:rsidP="00C43BE3">
            <w:pPr>
              <w:spacing w:line="256" w:lineRule="auto"/>
            </w:pPr>
            <w:r w:rsidRPr="00D353B4">
              <w:t>Odniesienie modułowych efektów uczenia się do efektów inżynierskich (jeżeli dotyczy)</w:t>
            </w:r>
          </w:p>
        </w:tc>
        <w:tc>
          <w:tcPr>
            <w:tcW w:w="2877" w:type="pct"/>
            <w:shd w:val="clear" w:color="auto" w:fill="auto"/>
          </w:tcPr>
          <w:p w14:paraId="4E48F6D6" w14:textId="77777777" w:rsidR="00C43BE3" w:rsidRPr="00D353B4" w:rsidRDefault="00C43BE3" w:rsidP="00C43BE3">
            <w:pPr>
              <w:spacing w:line="256" w:lineRule="auto"/>
              <w:jc w:val="center"/>
              <w:rPr>
                <w:highlight w:val="red"/>
              </w:rPr>
            </w:pPr>
            <w:r w:rsidRPr="00D353B4">
              <w:t>nie dotyczy</w:t>
            </w:r>
          </w:p>
        </w:tc>
      </w:tr>
      <w:tr w:rsidR="00D353B4" w:rsidRPr="00D353B4" w14:paraId="3A2A7CD7" w14:textId="77777777" w:rsidTr="00B81D20">
        <w:trPr>
          <w:trHeight w:val="20"/>
        </w:trPr>
        <w:tc>
          <w:tcPr>
            <w:tcW w:w="2123" w:type="pct"/>
          </w:tcPr>
          <w:p w14:paraId="04C1E4DB" w14:textId="77777777" w:rsidR="00233BB0" w:rsidRPr="00D353B4" w:rsidRDefault="00233BB0" w:rsidP="005F0DB3">
            <w:r w:rsidRPr="00D353B4">
              <w:lastRenderedPageBreak/>
              <w:t xml:space="preserve">Wymagania wstępne i dodatkowe </w:t>
            </w:r>
          </w:p>
        </w:tc>
        <w:tc>
          <w:tcPr>
            <w:tcW w:w="2877" w:type="pct"/>
            <w:shd w:val="clear" w:color="auto" w:fill="auto"/>
          </w:tcPr>
          <w:p w14:paraId="1D755AD6" w14:textId="77777777" w:rsidR="00233BB0" w:rsidRPr="00D353B4" w:rsidRDefault="00233BB0" w:rsidP="005F0DB3">
            <w:pPr>
              <w:jc w:val="both"/>
            </w:pPr>
            <w:r w:rsidRPr="00D353B4">
              <w:t>Zarządzanie w turystyce i rekreacji, obsługa klienta/komunikacja i negocjacje w turystyce; marketing terytorialny/marketing miejsc</w:t>
            </w:r>
          </w:p>
        </w:tc>
      </w:tr>
      <w:tr w:rsidR="00D353B4" w:rsidRPr="00D353B4" w14:paraId="5C3F0DD5" w14:textId="77777777" w:rsidTr="00B81D20">
        <w:trPr>
          <w:trHeight w:val="20"/>
        </w:trPr>
        <w:tc>
          <w:tcPr>
            <w:tcW w:w="2123" w:type="pct"/>
          </w:tcPr>
          <w:p w14:paraId="0B040752" w14:textId="77777777" w:rsidR="00233BB0" w:rsidRPr="00D353B4" w:rsidRDefault="00233BB0" w:rsidP="005F0DB3">
            <w:r w:rsidRPr="00D353B4">
              <w:t xml:space="preserve">Treści programowe modułu </w:t>
            </w:r>
          </w:p>
        </w:tc>
        <w:tc>
          <w:tcPr>
            <w:tcW w:w="2877" w:type="pct"/>
            <w:shd w:val="clear" w:color="auto" w:fill="auto"/>
          </w:tcPr>
          <w:p w14:paraId="349985A5" w14:textId="77777777" w:rsidR="00233BB0" w:rsidRPr="00D353B4" w:rsidRDefault="00233BB0" w:rsidP="005F0DB3">
            <w:pPr>
              <w:jc w:val="both"/>
              <w:rPr>
                <w:rFonts w:eastAsia="Calibri"/>
              </w:rPr>
            </w:pPr>
            <w:r w:rsidRPr="00D353B4">
              <w:rPr>
                <w:rFonts w:eastAsia="Calibri"/>
              </w:rPr>
              <w:t xml:space="preserve">Wykład obejmuje wiedzę: o produktach turystycznych, jego cechach, kategoriach, wymiarach i cyklu życia, rodzajach innowacji, wprowadza przykłady innowacyjnych produktów turystycznych </w:t>
            </w:r>
          </w:p>
          <w:p w14:paraId="00A8CEE8" w14:textId="77777777" w:rsidR="00233BB0" w:rsidRPr="00D353B4" w:rsidRDefault="00233BB0" w:rsidP="00D45075">
            <w:pPr>
              <w:jc w:val="both"/>
            </w:pPr>
            <w:r w:rsidRPr="00D353B4">
              <w:rPr>
                <w:rFonts w:eastAsia="Calibri"/>
              </w:rPr>
              <w:t>Ćwiczenia obejmują: tworzenie projektów nowych  innowacyjnych produktów turystycznych dostosowanych do potrzeb i wymagań klientów,  tworzenia scenariusza innowacyjnego oprowadzania wybranej grupy turystów po Lublinie, tworzenie innowacji w wioskach tematycznych</w:t>
            </w:r>
            <w:r w:rsidRPr="00D353B4">
              <w:t>.</w:t>
            </w:r>
          </w:p>
          <w:p w14:paraId="67164417" w14:textId="77777777" w:rsidR="0089475A" w:rsidRPr="00D353B4" w:rsidRDefault="0089475A" w:rsidP="00D45075">
            <w:pPr>
              <w:jc w:val="both"/>
            </w:pPr>
            <w:r w:rsidRPr="00D353B4">
              <w:rPr>
                <w:bCs/>
              </w:rPr>
              <w:t>Podczas ćwiczeń terenowych studenci będą musieli poprowadzić grupę turystyczną po wskazanej trasie i opowiadać o produktach i atrakcjach tursytycnzych.</w:t>
            </w:r>
          </w:p>
        </w:tc>
      </w:tr>
      <w:tr w:rsidR="00D353B4" w:rsidRPr="00D353B4" w14:paraId="0508CDA0" w14:textId="77777777" w:rsidTr="00B81D20">
        <w:trPr>
          <w:trHeight w:val="20"/>
        </w:trPr>
        <w:tc>
          <w:tcPr>
            <w:tcW w:w="2123" w:type="pct"/>
          </w:tcPr>
          <w:p w14:paraId="7A0283C2" w14:textId="77777777" w:rsidR="00233BB0" w:rsidRPr="00D353B4" w:rsidRDefault="00233BB0" w:rsidP="005F0DB3">
            <w:r w:rsidRPr="00D353B4">
              <w:t>Wykaz literatury podstawowej i uzupełniającej</w:t>
            </w:r>
          </w:p>
        </w:tc>
        <w:tc>
          <w:tcPr>
            <w:tcW w:w="2877" w:type="pct"/>
            <w:shd w:val="clear" w:color="auto" w:fill="auto"/>
          </w:tcPr>
          <w:p w14:paraId="4D85B272" w14:textId="77777777" w:rsidR="00233BB0" w:rsidRPr="00D353B4" w:rsidRDefault="00233BB0" w:rsidP="005F0DB3">
            <w:pPr>
              <w:ind w:left="204"/>
              <w:jc w:val="both"/>
            </w:pPr>
            <w:r w:rsidRPr="00D353B4">
              <w:t>Literatura podstawowa</w:t>
            </w:r>
          </w:p>
          <w:p w14:paraId="1D1B9AC1" w14:textId="77777777" w:rsidR="00233BB0" w:rsidRPr="00D353B4" w:rsidRDefault="00233BB0" w:rsidP="006C3C2D">
            <w:pPr>
              <w:numPr>
                <w:ilvl w:val="0"/>
                <w:numId w:val="11"/>
              </w:numPr>
              <w:ind w:left="344"/>
              <w:jc w:val="both"/>
            </w:pPr>
            <w:r w:rsidRPr="00D353B4">
              <w:t>J. Kaczmarek, A. Stasiak, B. Włodarczyk, Produkt turystyczny, PWE, Warszawa 20</w:t>
            </w:r>
            <w:r w:rsidR="005528FC" w:rsidRPr="00D353B4">
              <w:t>10</w:t>
            </w:r>
            <w:r w:rsidRPr="00D353B4">
              <w:t>.</w:t>
            </w:r>
          </w:p>
          <w:p w14:paraId="470CA1B3" w14:textId="4A786155" w:rsidR="00D45075" w:rsidRPr="00D353B4" w:rsidRDefault="0089475A" w:rsidP="006C3C2D">
            <w:pPr>
              <w:pStyle w:val="Akapitzlist"/>
              <w:numPr>
                <w:ilvl w:val="0"/>
                <w:numId w:val="11"/>
              </w:numPr>
              <w:suppressAutoHyphens w:val="0"/>
              <w:spacing w:line="240" w:lineRule="auto"/>
              <w:ind w:left="344"/>
              <w:contextualSpacing/>
              <w:textAlignment w:val="auto"/>
              <w:rPr>
                <w:rFonts w:ascii="Times New Roman" w:hAnsi="Times New Roman"/>
                <w:sz w:val="24"/>
                <w:szCs w:val="24"/>
              </w:rPr>
            </w:pPr>
            <w:r w:rsidRPr="00D353B4">
              <w:rPr>
                <w:rFonts w:ascii="Times New Roman" w:hAnsi="Times New Roman"/>
                <w:sz w:val="24"/>
                <w:szCs w:val="24"/>
              </w:rPr>
              <w:t xml:space="preserve">A. Mazurek-Kusiak, A. Kobyłka, N. Korcz, R. Bernacka, </w:t>
            </w:r>
            <w:r w:rsidR="00D45075" w:rsidRPr="00D353B4">
              <w:rPr>
                <w:rFonts w:ascii="Times New Roman" w:eastAsia="Times New Roman" w:hAnsi="Times New Roman"/>
                <w:sz w:val="24"/>
                <w:szCs w:val="24"/>
                <w:lang w:eastAsia="en-GB"/>
              </w:rPr>
              <w:t>Tradycja i kultura regionu Polski Wschodniej a przedsiębiorczość na obszarach wiejskich, WUP, Lublin 2023</w:t>
            </w:r>
          </w:p>
          <w:p w14:paraId="4AA423B9" w14:textId="77777777" w:rsidR="00D45075" w:rsidRPr="00D353B4" w:rsidRDefault="0089475A" w:rsidP="006C3C2D">
            <w:pPr>
              <w:pStyle w:val="Akapitzlist"/>
              <w:numPr>
                <w:ilvl w:val="0"/>
                <w:numId w:val="11"/>
              </w:numPr>
              <w:suppressAutoHyphens w:val="0"/>
              <w:spacing w:line="240" w:lineRule="auto"/>
              <w:ind w:left="344"/>
              <w:contextualSpacing/>
              <w:textAlignment w:val="auto"/>
              <w:rPr>
                <w:rFonts w:ascii="Times New Roman" w:hAnsi="Times New Roman"/>
                <w:sz w:val="24"/>
                <w:szCs w:val="24"/>
              </w:rPr>
            </w:pPr>
            <w:r w:rsidRPr="00D353B4">
              <w:rPr>
                <w:rFonts w:ascii="Times New Roman" w:hAnsi="Times New Roman"/>
                <w:sz w:val="24"/>
                <w:szCs w:val="24"/>
              </w:rPr>
              <w:t xml:space="preserve">A. Mazurek-Kusiak, A. Kobyłka, N. Korcz, R. Bernacka, </w:t>
            </w:r>
            <w:r w:rsidR="00D45075" w:rsidRPr="00D353B4">
              <w:rPr>
                <w:rFonts w:ascii="Times New Roman" w:hAnsi="Times New Roman"/>
                <w:sz w:val="24"/>
                <w:szCs w:val="24"/>
              </w:rPr>
              <w:t xml:space="preserve">Przewodnik turystycznych po wioskach tematycznych Polski Wschodniej, </w:t>
            </w:r>
            <w:r w:rsidR="00D45075" w:rsidRPr="00D353B4">
              <w:rPr>
                <w:rFonts w:ascii="Times New Roman" w:eastAsia="Times New Roman" w:hAnsi="Times New Roman"/>
                <w:sz w:val="24"/>
                <w:szCs w:val="24"/>
                <w:lang w:eastAsia="en-GB"/>
              </w:rPr>
              <w:t>WUP, Lublin 2023</w:t>
            </w:r>
          </w:p>
          <w:p w14:paraId="15FB45EE" w14:textId="77777777" w:rsidR="00233BB0" w:rsidRPr="00D353B4" w:rsidRDefault="00233BB0" w:rsidP="006C3C2D">
            <w:pPr>
              <w:numPr>
                <w:ilvl w:val="0"/>
                <w:numId w:val="11"/>
              </w:numPr>
              <w:ind w:left="344"/>
              <w:jc w:val="both"/>
            </w:pPr>
            <w:r w:rsidRPr="00D353B4">
              <w:t>W. Idziak, Wymyślić wieś od nowa, Wyd. Alta Press, Koszalin 2008.</w:t>
            </w:r>
          </w:p>
          <w:p w14:paraId="40E872F9" w14:textId="77777777" w:rsidR="00B81D20" w:rsidRPr="00D353B4" w:rsidRDefault="00B81D20" w:rsidP="00B81D20">
            <w:pPr>
              <w:ind w:left="344"/>
              <w:jc w:val="both"/>
            </w:pPr>
          </w:p>
          <w:p w14:paraId="63B66724" w14:textId="77777777" w:rsidR="00233BB0" w:rsidRPr="00D353B4" w:rsidRDefault="00233BB0" w:rsidP="005F0DB3">
            <w:pPr>
              <w:ind w:left="204" w:hanging="204"/>
              <w:jc w:val="both"/>
            </w:pPr>
            <w:r w:rsidRPr="00D353B4">
              <w:t>Literatura uzupełniająca</w:t>
            </w:r>
          </w:p>
          <w:p w14:paraId="679FCC4F" w14:textId="77777777" w:rsidR="005528FC" w:rsidRPr="00D353B4" w:rsidRDefault="005528FC" w:rsidP="00B81D20">
            <w:pPr>
              <w:pStyle w:val="Akapitzlist"/>
              <w:numPr>
                <w:ilvl w:val="0"/>
                <w:numId w:val="15"/>
              </w:numPr>
              <w:spacing w:line="240" w:lineRule="auto"/>
              <w:ind w:left="435"/>
              <w:rPr>
                <w:rFonts w:ascii="Times New Roman" w:hAnsi="Times New Roman"/>
                <w:sz w:val="24"/>
                <w:szCs w:val="24"/>
              </w:rPr>
            </w:pPr>
            <w:r w:rsidRPr="00D353B4">
              <w:t>Mazure</w:t>
            </w:r>
            <w:r w:rsidRPr="00D353B4">
              <w:rPr>
                <w:rFonts w:ascii="Times New Roman" w:hAnsi="Times New Roman"/>
                <w:sz w:val="24"/>
                <w:szCs w:val="24"/>
              </w:rPr>
              <w:t>k-Kusiak A,</w:t>
            </w:r>
            <w:r w:rsidR="00D45075" w:rsidRPr="00D353B4">
              <w:rPr>
                <w:rFonts w:ascii="Times New Roman" w:hAnsi="Times New Roman"/>
                <w:sz w:val="24"/>
                <w:szCs w:val="24"/>
              </w:rPr>
              <w:t xml:space="preserve"> 2023,</w:t>
            </w:r>
            <w:r w:rsidRPr="00D353B4">
              <w:rPr>
                <w:rFonts w:ascii="Times New Roman" w:hAnsi="Times New Roman"/>
                <w:sz w:val="24"/>
                <w:szCs w:val="24"/>
              </w:rPr>
              <w:t xml:space="preserve"> </w:t>
            </w:r>
            <w:r w:rsidRPr="00D353B4">
              <w:rPr>
                <w:rFonts w:ascii="Times New Roman" w:hAnsi="Times New Roman"/>
                <w:bCs/>
                <w:sz w:val="24"/>
                <w:szCs w:val="24"/>
                <w:lang w:eastAsia="en-GB"/>
              </w:rPr>
              <w:t>Wioski tematyczne jako innowacyjny produkt turystyki wiejskiej - problemy i wyzwania (Theme villages as innovative product of rural tourism - problems and challenges).</w:t>
            </w:r>
            <w:r w:rsidRPr="00D353B4">
              <w:rPr>
                <w:rFonts w:ascii="Times New Roman" w:hAnsi="Times New Roman"/>
                <w:sz w:val="24"/>
                <w:szCs w:val="24"/>
                <w:lang w:eastAsia="en-GB"/>
              </w:rPr>
              <w:t xml:space="preserve"> W: Instytucje i organizacje wobec turystyki wiejskiej w Polsce - kontekst historyczny i współczesny. Monografia pod redakcją naukową Andrzeja Wiatraka, Uniwersytet Rolniczy im. Hugona Kołłątaja w Krakowie, </w:t>
            </w:r>
            <w:r w:rsidR="00D45075" w:rsidRPr="00D353B4">
              <w:rPr>
                <w:rFonts w:ascii="Times New Roman" w:hAnsi="Times New Roman"/>
                <w:sz w:val="24"/>
                <w:szCs w:val="24"/>
                <w:lang w:eastAsia="en-GB"/>
              </w:rPr>
              <w:t xml:space="preserve">Kraków 2023 </w:t>
            </w:r>
            <w:r w:rsidRPr="00D353B4">
              <w:rPr>
                <w:rFonts w:ascii="Times New Roman" w:hAnsi="Times New Roman"/>
                <w:sz w:val="24"/>
                <w:szCs w:val="24"/>
                <w:lang w:eastAsia="en-GB"/>
              </w:rPr>
              <w:t>s. 367-380.</w:t>
            </w:r>
          </w:p>
          <w:p w14:paraId="786DD2AE" w14:textId="77777777" w:rsidR="00233BB0" w:rsidRPr="00D353B4" w:rsidRDefault="00233BB0" w:rsidP="00B81D20">
            <w:pPr>
              <w:numPr>
                <w:ilvl w:val="0"/>
                <w:numId w:val="11"/>
              </w:numPr>
              <w:ind w:left="435"/>
              <w:jc w:val="both"/>
            </w:pPr>
            <w:r w:rsidRPr="00D353B4">
              <w:t>Mazurek-Kusiak A, 2011, Rynek i promocja innowacyjnych produktów turystycznych w województwie lubelskim, w: Rapacz A. red., Gospodarka turystyczna w regionie. Przedsiębiorstwo, Samorząd, współpraca, Prace Naukowe Uniwersytetu Ekonomicznego, Wyd. UE, Wrocław</w:t>
            </w:r>
          </w:p>
          <w:p w14:paraId="28385134" w14:textId="77777777" w:rsidR="00233BB0" w:rsidRPr="00D353B4" w:rsidRDefault="00233BB0" w:rsidP="00B81D20">
            <w:pPr>
              <w:numPr>
                <w:ilvl w:val="0"/>
                <w:numId w:val="11"/>
              </w:numPr>
              <w:ind w:left="435"/>
              <w:jc w:val="both"/>
            </w:pPr>
            <w:r w:rsidRPr="00D353B4">
              <w:t xml:space="preserve">Mazurek-Kusiak A., Sawicki B., 2009, Projekt ścieżki dydaktycznej w Krężnicy Jarej jako szansa rozwoju wsi, w: Turystyka we współczesnej </w:t>
            </w:r>
            <w:r w:rsidRPr="00D353B4">
              <w:lastRenderedPageBreak/>
              <w:t>gospodarce, Deluga W. (red.), Wyd. Politechniki Koszalińskiej, Koszalin</w:t>
            </w:r>
          </w:p>
          <w:p w14:paraId="138FF243" w14:textId="77777777" w:rsidR="00233BB0" w:rsidRPr="00D353B4" w:rsidRDefault="00233BB0" w:rsidP="00B81D20">
            <w:pPr>
              <w:numPr>
                <w:ilvl w:val="0"/>
                <w:numId w:val="11"/>
              </w:numPr>
              <w:ind w:left="435"/>
              <w:jc w:val="both"/>
            </w:pPr>
            <w:r w:rsidRPr="00D353B4">
              <w:t>Sawicki B., Mazurek-Kusiak A., 2008, Innowacyjne produkty turystyki wspomagające proces edukacji w Polsce, [w:] Jalinik M. (red.) „Innowacje w rozwoju turystyki”, Wydawnictwo Politechniki Białostockiej, Białystok</w:t>
            </w:r>
          </w:p>
          <w:p w14:paraId="144DBAED" w14:textId="77777777" w:rsidR="00233BB0" w:rsidRPr="00D353B4" w:rsidRDefault="00233BB0" w:rsidP="00B81D20">
            <w:pPr>
              <w:numPr>
                <w:ilvl w:val="0"/>
                <w:numId w:val="11"/>
              </w:numPr>
              <w:ind w:left="435"/>
              <w:jc w:val="both"/>
            </w:pPr>
            <w:r w:rsidRPr="00D353B4">
              <w:t>Nuszkiewicz K; Roman M., Innowacje w rozwoju turystyki, SGGW, Warszawa 2013.</w:t>
            </w:r>
          </w:p>
        </w:tc>
      </w:tr>
      <w:tr w:rsidR="00D353B4" w:rsidRPr="00D353B4" w14:paraId="2135AFF2" w14:textId="77777777" w:rsidTr="00B81D20">
        <w:trPr>
          <w:trHeight w:val="20"/>
        </w:trPr>
        <w:tc>
          <w:tcPr>
            <w:tcW w:w="2123" w:type="pct"/>
          </w:tcPr>
          <w:p w14:paraId="3DC51717" w14:textId="77777777" w:rsidR="00233BB0" w:rsidRPr="00D353B4" w:rsidRDefault="00233BB0" w:rsidP="005F0DB3">
            <w:r w:rsidRPr="00D353B4">
              <w:lastRenderedPageBreak/>
              <w:t>Planowane formy/działania/metody dydaktyczne</w:t>
            </w:r>
          </w:p>
        </w:tc>
        <w:tc>
          <w:tcPr>
            <w:tcW w:w="2877" w:type="pct"/>
            <w:shd w:val="clear" w:color="auto" w:fill="auto"/>
          </w:tcPr>
          <w:p w14:paraId="2091D781" w14:textId="77777777" w:rsidR="00A452A6" w:rsidRPr="00D353B4" w:rsidRDefault="00A452A6" w:rsidP="00A452A6">
            <w:pPr>
              <w:autoSpaceDE w:val="0"/>
              <w:autoSpaceDN w:val="0"/>
              <w:adjustRightInd w:val="0"/>
            </w:pPr>
            <w:r w:rsidRPr="00D353B4">
              <w:t xml:space="preserve">Wykład z wykorzystaniem urządzeń multimedialnych. </w:t>
            </w:r>
          </w:p>
          <w:p w14:paraId="16052F08" w14:textId="77777777" w:rsidR="00A452A6" w:rsidRPr="00D353B4" w:rsidRDefault="00A452A6" w:rsidP="00A452A6">
            <w:pPr>
              <w:autoSpaceDE w:val="0"/>
              <w:autoSpaceDN w:val="0"/>
              <w:adjustRightInd w:val="0"/>
            </w:pPr>
            <w:r w:rsidRPr="00D353B4">
              <w:t>Ćwiczenia audytoryjne, ćwiczenia terenowe w sali komputerowej w grupach max 15-osobowych.</w:t>
            </w:r>
          </w:p>
          <w:p w14:paraId="1502A30C" w14:textId="5FE9FE1A" w:rsidR="00233BB0" w:rsidRPr="00D353B4" w:rsidRDefault="00A452A6" w:rsidP="00A452A6">
            <w:r w:rsidRPr="00D353B4">
              <w:t>Metody dydaktyczne: wykład, dyskusja, zespołowe projekty studenckie, praca z tekstem przewodnim.</w:t>
            </w:r>
          </w:p>
        </w:tc>
      </w:tr>
      <w:tr w:rsidR="00D353B4" w:rsidRPr="00D353B4" w14:paraId="4C687BED" w14:textId="77777777" w:rsidTr="00B81D20">
        <w:trPr>
          <w:trHeight w:val="20"/>
        </w:trPr>
        <w:tc>
          <w:tcPr>
            <w:tcW w:w="2123" w:type="pct"/>
          </w:tcPr>
          <w:p w14:paraId="23AB8D50" w14:textId="77777777" w:rsidR="00233BB0" w:rsidRPr="00D353B4" w:rsidRDefault="00233BB0" w:rsidP="005F0DB3">
            <w:r w:rsidRPr="00D353B4">
              <w:t>Sposoby weryfikacji oraz formy dokumentowania osiągniętych efektów uczenia się</w:t>
            </w:r>
          </w:p>
        </w:tc>
        <w:tc>
          <w:tcPr>
            <w:tcW w:w="2877" w:type="pct"/>
            <w:shd w:val="clear" w:color="auto" w:fill="auto"/>
          </w:tcPr>
          <w:p w14:paraId="07590AF6" w14:textId="77777777" w:rsidR="00233BB0" w:rsidRPr="00D353B4" w:rsidRDefault="00233BB0" w:rsidP="005F0DB3">
            <w:pPr>
              <w:jc w:val="both"/>
            </w:pPr>
            <w:r w:rsidRPr="00D353B4">
              <w:t xml:space="preserve">W1, W2, W3  </w:t>
            </w:r>
            <w:r w:rsidR="00FA3DC4" w:rsidRPr="00D353B4">
              <w:t>zaliczenie pisemne</w:t>
            </w:r>
          </w:p>
          <w:p w14:paraId="7E062B1F" w14:textId="6974A043" w:rsidR="00233BB0" w:rsidRPr="00D353B4" w:rsidRDefault="00233BB0" w:rsidP="005F0DB3">
            <w:pPr>
              <w:jc w:val="both"/>
            </w:pPr>
            <w:r w:rsidRPr="00D353B4">
              <w:t>U1, U2, U</w:t>
            </w:r>
            <w:r w:rsidR="00A452A6" w:rsidRPr="00D353B4">
              <w:t>3</w:t>
            </w:r>
            <w:r w:rsidRPr="00D353B4">
              <w:t xml:space="preserve"> wykonanie projekt praktycznego </w:t>
            </w:r>
          </w:p>
          <w:p w14:paraId="4DB14776" w14:textId="77777777" w:rsidR="00233BB0" w:rsidRPr="00D353B4" w:rsidRDefault="00233BB0" w:rsidP="005F0DB3">
            <w:pPr>
              <w:jc w:val="both"/>
            </w:pPr>
            <w:r w:rsidRPr="00D353B4">
              <w:t>K1, K2: ocena na podstawie umiejętności rozwiązania zadanego problemu</w:t>
            </w:r>
          </w:p>
          <w:p w14:paraId="250F55CE" w14:textId="77777777" w:rsidR="00233BB0" w:rsidRPr="00D353B4" w:rsidRDefault="00233BB0" w:rsidP="005F0DB3">
            <w:pPr>
              <w:jc w:val="both"/>
            </w:pPr>
          </w:p>
          <w:p w14:paraId="585B94CE" w14:textId="77777777" w:rsidR="00233BB0" w:rsidRPr="00D353B4" w:rsidRDefault="00233BB0" w:rsidP="005F0DB3">
            <w:pPr>
              <w:jc w:val="both"/>
            </w:pPr>
            <w:r w:rsidRPr="00D353B4">
              <w:t xml:space="preserve">Ocena końcowa jest średnią ocen z ćwiczeń i wykładów </w:t>
            </w:r>
          </w:p>
        </w:tc>
      </w:tr>
      <w:tr w:rsidR="00D353B4" w:rsidRPr="00D353B4" w14:paraId="2C3DD01A" w14:textId="77777777" w:rsidTr="00B81D20">
        <w:trPr>
          <w:trHeight w:val="20"/>
        </w:trPr>
        <w:tc>
          <w:tcPr>
            <w:tcW w:w="2123" w:type="pct"/>
          </w:tcPr>
          <w:p w14:paraId="5F670BD0" w14:textId="77777777" w:rsidR="00233BB0" w:rsidRPr="00D353B4" w:rsidRDefault="00233BB0" w:rsidP="005F0DB3">
            <w:r w:rsidRPr="00D353B4">
              <w:t>Elementy i wagi mające wpływ na ocenę końcową</w:t>
            </w:r>
          </w:p>
        </w:tc>
        <w:tc>
          <w:tcPr>
            <w:tcW w:w="2877" w:type="pct"/>
            <w:shd w:val="clear" w:color="auto" w:fill="auto"/>
          </w:tcPr>
          <w:p w14:paraId="0F3D06CD" w14:textId="42E9C813" w:rsidR="00233BB0" w:rsidRPr="00D353B4" w:rsidRDefault="00233BB0" w:rsidP="005F0DB3">
            <w:r w:rsidRPr="00D353B4">
              <w:t xml:space="preserve">Ocena z zaliczenia </w:t>
            </w:r>
            <w:r w:rsidR="00FA3DC4" w:rsidRPr="00D353B4">
              <w:t xml:space="preserve">piennego </w:t>
            </w:r>
            <w:r w:rsidRPr="00D353B4">
              <w:t>0,</w:t>
            </w:r>
            <w:r w:rsidR="00FA3DC4" w:rsidRPr="00D353B4">
              <w:t>5</w:t>
            </w:r>
            <w:r w:rsidR="00C95ADE" w:rsidRPr="00D353B4">
              <w:t xml:space="preserve"> (praca </w:t>
            </w:r>
            <w:r w:rsidR="00B81D20" w:rsidRPr="00D353B4">
              <w:t>kontrolna</w:t>
            </w:r>
            <w:r w:rsidR="00C95ADE" w:rsidRPr="00D353B4">
              <w:t>)</w:t>
            </w:r>
          </w:p>
          <w:p w14:paraId="333AB0F4" w14:textId="2E323E63" w:rsidR="00233BB0" w:rsidRPr="00D353B4" w:rsidRDefault="00233BB0" w:rsidP="005F0DB3">
            <w:r w:rsidRPr="00D353B4">
              <w:t>Ocena z projektu  praktycznego  0,4</w:t>
            </w:r>
            <w:r w:rsidR="00C95ADE" w:rsidRPr="00D353B4">
              <w:t xml:space="preserve"> (k</w:t>
            </w:r>
            <w:r w:rsidR="00B81D20" w:rsidRPr="00D353B4">
              <w:t>a</w:t>
            </w:r>
            <w:r w:rsidR="00C95ADE" w:rsidRPr="00D353B4">
              <w:t>rta pracy, zdjęcia)</w:t>
            </w:r>
          </w:p>
          <w:p w14:paraId="6DA3493E" w14:textId="77777777" w:rsidR="00233BB0" w:rsidRPr="00D353B4" w:rsidRDefault="00233BB0" w:rsidP="005F0DB3">
            <w:r w:rsidRPr="00D353B4">
              <w:t>Ocena z zajęć terenowych 0,1</w:t>
            </w:r>
            <w:r w:rsidR="00C95ADE" w:rsidRPr="00D353B4">
              <w:t xml:space="preserve"> (dziennik zajęć)</w:t>
            </w:r>
          </w:p>
        </w:tc>
      </w:tr>
      <w:tr w:rsidR="00D353B4" w:rsidRPr="00D353B4" w14:paraId="253DBA03" w14:textId="77777777" w:rsidTr="00B81D20">
        <w:trPr>
          <w:trHeight w:val="20"/>
        </w:trPr>
        <w:tc>
          <w:tcPr>
            <w:tcW w:w="2123" w:type="pct"/>
          </w:tcPr>
          <w:p w14:paraId="5A654398" w14:textId="77777777" w:rsidR="006F3399" w:rsidRPr="00D353B4" w:rsidRDefault="006F3399" w:rsidP="006F3399">
            <w:pPr>
              <w:jc w:val="both"/>
            </w:pPr>
            <w:r w:rsidRPr="00D353B4">
              <w:t>Bilans punktów ECTS</w:t>
            </w:r>
          </w:p>
        </w:tc>
        <w:tc>
          <w:tcPr>
            <w:tcW w:w="2877" w:type="pct"/>
            <w:shd w:val="clear" w:color="auto" w:fill="auto"/>
          </w:tcPr>
          <w:p w14:paraId="1A28E4AE" w14:textId="77777777" w:rsidR="006F3399" w:rsidRPr="00D353B4" w:rsidRDefault="006F3399" w:rsidP="006F3399">
            <w:r w:rsidRPr="00D353B4">
              <w:t>Kontaktowe:</w:t>
            </w:r>
          </w:p>
          <w:p w14:paraId="2DD999A4" w14:textId="77777777" w:rsidR="006F3399" w:rsidRPr="00D353B4" w:rsidRDefault="006F3399" w:rsidP="006F3399">
            <w:r w:rsidRPr="00D353B4">
              <w:t>7 godz. wykłady</w:t>
            </w:r>
          </w:p>
          <w:p w14:paraId="0FE7E56C" w14:textId="77777777" w:rsidR="006F3399" w:rsidRPr="00D353B4" w:rsidRDefault="006F3399" w:rsidP="006F3399">
            <w:r w:rsidRPr="00D353B4">
              <w:t>7 godz. ćwiczenia audytoryjne</w:t>
            </w:r>
          </w:p>
          <w:p w14:paraId="4E592697" w14:textId="77777777" w:rsidR="006F3399" w:rsidRPr="00D353B4" w:rsidRDefault="006F3399" w:rsidP="006F3399">
            <w:r w:rsidRPr="00D353B4">
              <w:t>4 godz. ćwiczenia trenowe</w:t>
            </w:r>
          </w:p>
          <w:p w14:paraId="4D2A5E33" w14:textId="77777777" w:rsidR="006F3399" w:rsidRPr="00D353B4" w:rsidRDefault="006F3399" w:rsidP="006F3399">
            <w:r w:rsidRPr="00D353B4">
              <w:t>Razem godzimy kontaktowe 18 godz.  (0,7 ECTS)</w:t>
            </w:r>
          </w:p>
          <w:p w14:paraId="6D6CA138" w14:textId="77777777" w:rsidR="006F3399" w:rsidRPr="00D353B4" w:rsidRDefault="006F3399" w:rsidP="006F3399"/>
          <w:p w14:paraId="7B71C140" w14:textId="77777777" w:rsidR="006F3399" w:rsidRPr="00D353B4" w:rsidRDefault="006F3399" w:rsidP="006F3399">
            <w:r w:rsidRPr="00D353B4">
              <w:t>Niekontaktowe:</w:t>
            </w:r>
          </w:p>
          <w:p w14:paraId="560FA145" w14:textId="77777777" w:rsidR="006F3399" w:rsidRPr="00D353B4" w:rsidRDefault="006F3399" w:rsidP="006F3399">
            <w:r w:rsidRPr="00D353B4">
              <w:t>10 godz. – przygotowanie do ćwiczeń</w:t>
            </w:r>
          </w:p>
          <w:p w14:paraId="30AAB8FF" w14:textId="77777777" w:rsidR="006F3399" w:rsidRPr="00D353B4" w:rsidRDefault="006F3399" w:rsidP="006F3399">
            <w:r w:rsidRPr="00D353B4">
              <w:t>22 godz. w semestrze czytanie zalecanej literatury</w:t>
            </w:r>
          </w:p>
          <w:p w14:paraId="2087DBD1" w14:textId="77777777" w:rsidR="006F3399" w:rsidRPr="00D353B4" w:rsidRDefault="006F3399" w:rsidP="006F3399">
            <w:r w:rsidRPr="00D353B4">
              <w:t>18 godz. – przygotowanie projektu praktycznego</w:t>
            </w:r>
          </w:p>
          <w:p w14:paraId="170897DA" w14:textId="77777777" w:rsidR="006F3399" w:rsidRPr="00D353B4" w:rsidRDefault="006F3399" w:rsidP="006F3399">
            <w:r w:rsidRPr="00D353B4">
              <w:t>7 godz. – przygotowanie się do zajęć terenowych</w:t>
            </w:r>
          </w:p>
          <w:p w14:paraId="3FB63F24" w14:textId="77777777" w:rsidR="006F3399" w:rsidRPr="00D353B4" w:rsidRDefault="006F3399" w:rsidP="006F3399">
            <w:r w:rsidRPr="00D353B4">
              <w:t>Razem godzimy niekontaktowe 57 godz.  (2,3 ECTS)</w:t>
            </w:r>
          </w:p>
          <w:p w14:paraId="42F0A6D9" w14:textId="4DA123B7" w:rsidR="006F3399" w:rsidRPr="00D353B4" w:rsidRDefault="006F3399" w:rsidP="006F3399">
            <w:r w:rsidRPr="00D353B4">
              <w:t>Łączny nakład pracy studenta to 75 godz. co odpowiada  3 punktom ECTS</w:t>
            </w:r>
          </w:p>
        </w:tc>
      </w:tr>
      <w:tr w:rsidR="006F3399" w:rsidRPr="00D353B4" w14:paraId="2EBDC472" w14:textId="77777777" w:rsidTr="00B81D20">
        <w:trPr>
          <w:trHeight w:val="20"/>
        </w:trPr>
        <w:tc>
          <w:tcPr>
            <w:tcW w:w="2123" w:type="pct"/>
          </w:tcPr>
          <w:p w14:paraId="4C15BD23" w14:textId="77777777" w:rsidR="006F3399" w:rsidRPr="00D353B4" w:rsidRDefault="006F3399" w:rsidP="006F3399">
            <w:r w:rsidRPr="00D353B4">
              <w:t>Nakład pracy związany z zajęciami wymagającymi bezpośredniego udziału nauczyciela akademickiego</w:t>
            </w:r>
          </w:p>
        </w:tc>
        <w:tc>
          <w:tcPr>
            <w:tcW w:w="2877" w:type="pct"/>
            <w:shd w:val="clear" w:color="auto" w:fill="auto"/>
          </w:tcPr>
          <w:p w14:paraId="04AB020F" w14:textId="77777777" w:rsidR="006F3399" w:rsidRPr="00D353B4" w:rsidRDefault="006F3399" w:rsidP="006F3399">
            <w:r w:rsidRPr="00D353B4">
              <w:t>7 godz. wykłady</w:t>
            </w:r>
          </w:p>
          <w:p w14:paraId="2F7ABD69" w14:textId="77777777" w:rsidR="006F3399" w:rsidRPr="00D353B4" w:rsidRDefault="006F3399" w:rsidP="006F3399">
            <w:r w:rsidRPr="00D353B4">
              <w:t>7 godz. ćwiczenia audytoryjne</w:t>
            </w:r>
          </w:p>
          <w:p w14:paraId="12C13552" w14:textId="77777777" w:rsidR="006F3399" w:rsidRPr="00D353B4" w:rsidRDefault="006F3399" w:rsidP="006F3399">
            <w:r w:rsidRPr="00D353B4">
              <w:t>4 godz. ćwiczenia trenowe</w:t>
            </w:r>
          </w:p>
          <w:p w14:paraId="781091FE" w14:textId="19274BE8" w:rsidR="006F3399" w:rsidRPr="00D353B4" w:rsidRDefault="006F3399" w:rsidP="006F3399">
            <w:r w:rsidRPr="00D353B4">
              <w:t>Łącznie 18 godz. co odpowiada 0,7 punktom ECTS</w:t>
            </w:r>
          </w:p>
        </w:tc>
      </w:tr>
    </w:tbl>
    <w:p w14:paraId="412616F7" w14:textId="77777777" w:rsidR="00233BB0" w:rsidRPr="00D353B4" w:rsidRDefault="00233BB0" w:rsidP="00233BB0">
      <w:pPr>
        <w:rPr>
          <w:sz w:val="28"/>
          <w:szCs w:val="28"/>
        </w:rPr>
      </w:pPr>
    </w:p>
    <w:p w14:paraId="224AD826" w14:textId="1371A722" w:rsidR="00F659E5" w:rsidRPr="00D353B4" w:rsidRDefault="00790105" w:rsidP="00F659E5">
      <w:pPr>
        <w:rPr>
          <w:b/>
          <w:sz w:val="28"/>
          <w:szCs w:val="28"/>
        </w:rPr>
      </w:pPr>
      <w:r w:rsidRPr="00D353B4">
        <w:rPr>
          <w:b/>
          <w:sz w:val="28"/>
          <w:szCs w:val="28"/>
        </w:rPr>
        <w:t>Karta opisu zajęć z modułu</w:t>
      </w:r>
      <w:r w:rsidR="00F659E5" w:rsidRPr="00D353B4">
        <w:rPr>
          <w:b/>
          <w:sz w:val="28"/>
          <w:szCs w:val="28"/>
        </w:rPr>
        <w:t xml:space="preserve"> Zasoby uzdrowiskowe i balneologia</w:t>
      </w:r>
      <w:r w:rsidR="001A186F" w:rsidRPr="00D353B4">
        <w:rPr>
          <w:b/>
          <w:sz w:val="28"/>
          <w:szCs w:val="28"/>
        </w:rPr>
        <w:t xml:space="preserve"> </w:t>
      </w:r>
      <w:r w:rsidR="001A186F" w:rsidRPr="00D353B4">
        <w:rPr>
          <w:b/>
          <w:bCs/>
          <w:sz w:val="28"/>
          <w:szCs w:val="28"/>
        </w:rPr>
        <w:t>BLOK 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2"/>
        <w:gridCol w:w="3754"/>
        <w:gridCol w:w="1459"/>
        <w:gridCol w:w="1483"/>
      </w:tblGrid>
      <w:tr w:rsidR="00D353B4" w:rsidRPr="00D353B4" w14:paraId="777ADFC0" w14:textId="77777777" w:rsidTr="00B81D20">
        <w:trPr>
          <w:trHeight w:val="20"/>
          <w:jc w:val="center"/>
        </w:trPr>
        <w:tc>
          <w:tcPr>
            <w:tcW w:w="1640" w:type="pct"/>
            <w:shd w:val="clear" w:color="auto" w:fill="auto"/>
          </w:tcPr>
          <w:p w14:paraId="7DB462FA" w14:textId="77777777" w:rsidR="00F659E5" w:rsidRPr="00D353B4" w:rsidRDefault="00F659E5" w:rsidP="00AD3881">
            <w:r w:rsidRPr="00D353B4">
              <w:t>Nazwa kierunku studiów</w:t>
            </w:r>
          </w:p>
        </w:tc>
        <w:tc>
          <w:tcPr>
            <w:tcW w:w="3360" w:type="pct"/>
            <w:gridSpan w:val="3"/>
            <w:vAlign w:val="center"/>
          </w:tcPr>
          <w:p w14:paraId="0C461406" w14:textId="70D63B70" w:rsidR="00F659E5" w:rsidRPr="00D353B4" w:rsidRDefault="00F659E5" w:rsidP="00AD3881">
            <w:r w:rsidRPr="00D353B4">
              <w:t>Turystyka i rekreacja</w:t>
            </w:r>
          </w:p>
        </w:tc>
      </w:tr>
      <w:tr w:rsidR="00D353B4" w:rsidRPr="00D353B4" w14:paraId="79F63EF7" w14:textId="77777777" w:rsidTr="00B81D20">
        <w:trPr>
          <w:trHeight w:val="20"/>
          <w:jc w:val="center"/>
        </w:trPr>
        <w:tc>
          <w:tcPr>
            <w:tcW w:w="1640" w:type="pct"/>
            <w:shd w:val="clear" w:color="auto" w:fill="auto"/>
          </w:tcPr>
          <w:p w14:paraId="3FE6C415" w14:textId="77777777" w:rsidR="00F659E5" w:rsidRPr="00D353B4" w:rsidRDefault="00F659E5" w:rsidP="00AD3881">
            <w:r w:rsidRPr="00D353B4">
              <w:t>Nazwa modułu, także w języku angielskim</w:t>
            </w:r>
          </w:p>
        </w:tc>
        <w:tc>
          <w:tcPr>
            <w:tcW w:w="3360" w:type="pct"/>
            <w:gridSpan w:val="3"/>
            <w:vAlign w:val="center"/>
          </w:tcPr>
          <w:p w14:paraId="12FD32DF" w14:textId="77777777" w:rsidR="00F659E5" w:rsidRPr="00D353B4" w:rsidRDefault="00F659E5" w:rsidP="00AD3881">
            <w:r w:rsidRPr="00D353B4">
              <w:t>Zasoby uzdrowiskowe i balneologia</w:t>
            </w:r>
          </w:p>
          <w:p w14:paraId="1695554E" w14:textId="77777777" w:rsidR="00F659E5" w:rsidRPr="00D353B4" w:rsidRDefault="00F659E5" w:rsidP="00AD3881">
            <w:r w:rsidRPr="00D353B4">
              <w:t>Spa resources and balneology</w:t>
            </w:r>
          </w:p>
        </w:tc>
      </w:tr>
      <w:tr w:rsidR="00D353B4" w:rsidRPr="00D353B4" w14:paraId="13EEA3ED" w14:textId="77777777" w:rsidTr="00B81D20">
        <w:trPr>
          <w:trHeight w:val="20"/>
          <w:jc w:val="center"/>
        </w:trPr>
        <w:tc>
          <w:tcPr>
            <w:tcW w:w="1640" w:type="pct"/>
            <w:shd w:val="clear" w:color="auto" w:fill="auto"/>
          </w:tcPr>
          <w:p w14:paraId="76DA7B52" w14:textId="77777777" w:rsidR="00F659E5" w:rsidRPr="00D353B4" w:rsidRDefault="00F659E5" w:rsidP="00AD3881">
            <w:r w:rsidRPr="00D353B4">
              <w:t>Język wykładowy</w:t>
            </w:r>
          </w:p>
        </w:tc>
        <w:tc>
          <w:tcPr>
            <w:tcW w:w="3360" w:type="pct"/>
            <w:gridSpan w:val="3"/>
            <w:vAlign w:val="center"/>
          </w:tcPr>
          <w:p w14:paraId="36B9E0B7" w14:textId="77777777" w:rsidR="00F659E5" w:rsidRPr="00D353B4" w:rsidRDefault="00F659E5" w:rsidP="00AD3881">
            <w:r w:rsidRPr="00D353B4">
              <w:t>Polski</w:t>
            </w:r>
          </w:p>
        </w:tc>
      </w:tr>
      <w:tr w:rsidR="00D353B4" w:rsidRPr="00D353B4" w14:paraId="2FD284B7" w14:textId="77777777" w:rsidTr="00B81D20">
        <w:trPr>
          <w:trHeight w:val="20"/>
          <w:jc w:val="center"/>
        </w:trPr>
        <w:tc>
          <w:tcPr>
            <w:tcW w:w="1640" w:type="pct"/>
            <w:shd w:val="clear" w:color="auto" w:fill="auto"/>
          </w:tcPr>
          <w:p w14:paraId="45136D99" w14:textId="77777777" w:rsidR="00F659E5" w:rsidRPr="00D353B4" w:rsidRDefault="00F659E5" w:rsidP="00AD3881">
            <w:r w:rsidRPr="00D353B4">
              <w:t>Rodzaj modułu</w:t>
            </w:r>
          </w:p>
        </w:tc>
        <w:tc>
          <w:tcPr>
            <w:tcW w:w="3360" w:type="pct"/>
            <w:gridSpan w:val="3"/>
            <w:vAlign w:val="center"/>
          </w:tcPr>
          <w:p w14:paraId="156070C2" w14:textId="473EBCFC" w:rsidR="00F659E5" w:rsidRPr="00D353B4" w:rsidRDefault="00B81D20" w:rsidP="00AD3881">
            <w:pPr>
              <w:tabs>
                <w:tab w:val="left" w:pos="2973"/>
              </w:tabs>
            </w:pPr>
            <w:r w:rsidRPr="00D353B4">
              <w:t>fakultatywny</w:t>
            </w:r>
          </w:p>
        </w:tc>
      </w:tr>
      <w:tr w:rsidR="00D353B4" w:rsidRPr="00D353B4" w14:paraId="6345E14F" w14:textId="77777777" w:rsidTr="00B81D20">
        <w:trPr>
          <w:trHeight w:val="20"/>
          <w:jc w:val="center"/>
        </w:trPr>
        <w:tc>
          <w:tcPr>
            <w:tcW w:w="1640" w:type="pct"/>
            <w:shd w:val="clear" w:color="auto" w:fill="auto"/>
          </w:tcPr>
          <w:p w14:paraId="3A3A29D6" w14:textId="77777777" w:rsidR="00F659E5" w:rsidRPr="00D353B4" w:rsidRDefault="00F659E5" w:rsidP="00AD3881">
            <w:r w:rsidRPr="00D353B4">
              <w:t>Poziom studiów</w:t>
            </w:r>
          </w:p>
        </w:tc>
        <w:tc>
          <w:tcPr>
            <w:tcW w:w="3360" w:type="pct"/>
            <w:gridSpan w:val="3"/>
            <w:vAlign w:val="center"/>
          </w:tcPr>
          <w:p w14:paraId="6463C9E9" w14:textId="77777777" w:rsidR="00F659E5" w:rsidRPr="00D353B4" w:rsidRDefault="00F659E5" w:rsidP="00AD3881">
            <w:r w:rsidRPr="00D353B4">
              <w:t>Pierwszego stopnia/licencjackie</w:t>
            </w:r>
          </w:p>
        </w:tc>
      </w:tr>
      <w:tr w:rsidR="00D353B4" w:rsidRPr="00D353B4" w14:paraId="45F2AB80" w14:textId="77777777" w:rsidTr="00B81D20">
        <w:trPr>
          <w:trHeight w:val="20"/>
          <w:jc w:val="center"/>
        </w:trPr>
        <w:tc>
          <w:tcPr>
            <w:tcW w:w="1640" w:type="pct"/>
            <w:shd w:val="clear" w:color="auto" w:fill="auto"/>
          </w:tcPr>
          <w:p w14:paraId="0AE18299" w14:textId="77777777" w:rsidR="00F659E5" w:rsidRPr="00D353B4" w:rsidRDefault="00F659E5" w:rsidP="00AD3881">
            <w:r w:rsidRPr="00D353B4">
              <w:t>Forma studiów</w:t>
            </w:r>
          </w:p>
        </w:tc>
        <w:tc>
          <w:tcPr>
            <w:tcW w:w="3360" w:type="pct"/>
            <w:gridSpan w:val="3"/>
            <w:vAlign w:val="center"/>
          </w:tcPr>
          <w:p w14:paraId="085BD478" w14:textId="6FC3B634" w:rsidR="00F659E5" w:rsidRPr="00D353B4" w:rsidRDefault="001A186F" w:rsidP="00AD3881">
            <w:r w:rsidRPr="00D353B4">
              <w:t>nies</w:t>
            </w:r>
            <w:r w:rsidR="00F659E5" w:rsidRPr="00D353B4">
              <w:t>tacjonarne</w:t>
            </w:r>
          </w:p>
        </w:tc>
      </w:tr>
      <w:tr w:rsidR="00D353B4" w:rsidRPr="00D353B4" w14:paraId="728B2678" w14:textId="77777777" w:rsidTr="00B81D20">
        <w:trPr>
          <w:trHeight w:val="20"/>
          <w:jc w:val="center"/>
        </w:trPr>
        <w:tc>
          <w:tcPr>
            <w:tcW w:w="1640" w:type="pct"/>
            <w:shd w:val="clear" w:color="auto" w:fill="auto"/>
          </w:tcPr>
          <w:p w14:paraId="09AA3847" w14:textId="77777777" w:rsidR="00F659E5" w:rsidRPr="00D353B4" w:rsidRDefault="00F659E5" w:rsidP="00AD3881">
            <w:r w:rsidRPr="00D353B4">
              <w:lastRenderedPageBreak/>
              <w:t>Rok studiów dla kierunku</w:t>
            </w:r>
          </w:p>
        </w:tc>
        <w:tc>
          <w:tcPr>
            <w:tcW w:w="3360" w:type="pct"/>
            <w:gridSpan w:val="3"/>
            <w:vAlign w:val="center"/>
          </w:tcPr>
          <w:p w14:paraId="623DA90C" w14:textId="77777777" w:rsidR="00F659E5" w:rsidRPr="00D353B4" w:rsidRDefault="00F659E5" w:rsidP="00AD3881">
            <w:r w:rsidRPr="00D353B4">
              <w:t>III</w:t>
            </w:r>
          </w:p>
        </w:tc>
      </w:tr>
      <w:tr w:rsidR="00D353B4" w:rsidRPr="00D353B4" w14:paraId="03351526" w14:textId="77777777" w:rsidTr="00B81D20">
        <w:trPr>
          <w:trHeight w:val="20"/>
          <w:jc w:val="center"/>
        </w:trPr>
        <w:tc>
          <w:tcPr>
            <w:tcW w:w="1640" w:type="pct"/>
            <w:shd w:val="clear" w:color="auto" w:fill="auto"/>
          </w:tcPr>
          <w:p w14:paraId="5F4FC61F" w14:textId="77777777" w:rsidR="00F659E5" w:rsidRPr="00D353B4" w:rsidRDefault="00F659E5" w:rsidP="00AD3881">
            <w:r w:rsidRPr="00D353B4">
              <w:t>Semestr dla kierunku</w:t>
            </w:r>
          </w:p>
        </w:tc>
        <w:tc>
          <w:tcPr>
            <w:tcW w:w="3360" w:type="pct"/>
            <w:gridSpan w:val="3"/>
            <w:vAlign w:val="center"/>
          </w:tcPr>
          <w:p w14:paraId="12708F45" w14:textId="77777777" w:rsidR="00F659E5" w:rsidRPr="00D353B4" w:rsidRDefault="00F659E5" w:rsidP="00AD3881">
            <w:r w:rsidRPr="00D353B4">
              <w:t>6</w:t>
            </w:r>
          </w:p>
        </w:tc>
      </w:tr>
      <w:tr w:rsidR="00D353B4" w:rsidRPr="00D353B4" w14:paraId="58C28E30" w14:textId="77777777" w:rsidTr="00B81D20">
        <w:trPr>
          <w:trHeight w:val="20"/>
          <w:jc w:val="center"/>
        </w:trPr>
        <w:tc>
          <w:tcPr>
            <w:tcW w:w="1640" w:type="pct"/>
            <w:shd w:val="clear" w:color="auto" w:fill="auto"/>
          </w:tcPr>
          <w:p w14:paraId="2679066F" w14:textId="77777777" w:rsidR="00F659E5" w:rsidRPr="00D353B4" w:rsidRDefault="00F659E5" w:rsidP="00AD3881">
            <w:r w:rsidRPr="00D353B4">
              <w:t xml:space="preserve">Liczba punktów ECTS z podziałem na kontaktowe/ niekontaktowe </w:t>
            </w:r>
          </w:p>
        </w:tc>
        <w:tc>
          <w:tcPr>
            <w:tcW w:w="3360" w:type="pct"/>
            <w:gridSpan w:val="3"/>
            <w:vAlign w:val="center"/>
          </w:tcPr>
          <w:p w14:paraId="0BF88993" w14:textId="789F47A8" w:rsidR="00F659E5" w:rsidRPr="00D353B4" w:rsidRDefault="00072EFA" w:rsidP="00AD3881">
            <w:r w:rsidRPr="00D353B4">
              <w:t>5 (1</w:t>
            </w:r>
            <w:r w:rsidR="00E27443" w:rsidRPr="00D353B4">
              <w:t>,2</w:t>
            </w:r>
            <w:r w:rsidRPr="00D353B4">
              <w:t>/</w:t>
            </w:r>
            <w:r w:rsidR="00E27443" w:rsidRPr="00D353B4">
              <w:t>3,8</w:t>
            </w:r>
            <w:r w:rsidRPr="00D353B4">
              <w:t>)</w:t>
            </w:r>
          </w:p>
        </w:tc>
      </w:tr>
      <w:tr w:rsidR="00D353B4" w:rsidRPr="00D353B4" w14:paraId="6E4459B8" w14:textId="77777777" w:rsidTr="00B81D20">
        <w:trPr>
          <w:trHeight w:val="20"/>
          <w:jc w:val="center"/>
        </w:trPr>
        <w:tc>
          <w:tcPr>
            <w:tcW w:w="1640" w:type="pct"/>
            <w:shd w:val="clear" w:color="auto" w:fill="auto"/>
          </w:tcPr>
          <w:p w14:paraId="3AD5B3B6" w14:textId="77777777" w:rsidR="00F659E5" w:rsidRPr="00D353B4" w:rsidRDefault="00F659E5" w:rsidP="00AD3881">
            <w:r w:rsidRPr="00D353B4">
              <w:t>Tytuł naukowy/ stopień naukowy, imię i nazwisko osoby odpowiedzialnej za moduł</w:t>
            </w:r>
          </w:p>
        </w:tc>
        <w:tc>
          <w:tcPr>
            <w:tcW w:w="3360" w:type="pct"/>
            <w:gridSpan w:val="3"/>
            <w:vAlign w:val="center"/>
          </w:tcPr>
          <w:p w14:paraId="335C12A7" w14:textId="77777777" w:rsidR="00F659E5" w:rsidRPr="00D353B4" w:rsidRDefault="00F659E5" w:rsidP="00AD3881">
            <w:r w:rsidRPr="00D353B4">
              <w:t>Dr hab. Grażyna Kowalska, prof. uczelni</w:t>
            </w:r>
          </w:p>
        </w:tc>
      </w:tr>
      <w:tr w:rsidR="00D353B4" w:rsidRPr="00D353B4" w14:paraId="6F1E7275" w14:textId="77777777" w:rsidTr="00B81D20">
        <w:trPr>
          <w:trHeight w:val="20"/>
          <w:jc w:val="center"/>
        </w:trPr>
        <w:tc>
          <w:tcPr>
            <w:tcW w:w="1640" w:type="pct"/>
            <w:shd w:val="clear" w:color="auto" w:fill="auto"/>
          </w:tcPr>
          <w:p w14:paraId="4F32EBDE" w14:textId="77777777" w:rsidR="00F659E5" w:rsidRPr="00D353B4" w:rsidRDefault="00F659E5" w:rsidP="00AD3881">
            <w:r w:rsidRPr="00D353B4">
              <w:t>Jednostka oferująca przedmiot</w:t>
            </w:r>
          </w:p>
        </w:tc>
        <w:tc>
          <w:tcPr>
            <w:tcW w:w="3360" w:type="pct"/>
            <w:gridSpan w:val="3"/>
            <w:vAlign w:val="center"/>
          </w:tcPr>
          <w:p w14:paraId="6F8F7F95" w14:textId="77777777" w:rsidR="00F659E5" w:rsidRPr="00D353B4" w:rsidRDefault="00F659E5" w:rsidP="00AD3881">
            <w:r w:rsidRPr="00D353B4">
              <w:t>Katedra Turystyki i Rekreacji</w:t>
            </w:r>
          </w:p>
        </w:tc>
      </w:tr>
      <w:tr w:rsidR="00D353B4" w:rsidRPr="00D353B4" w14:paraId="2C3E4ECF" w14:textId="77777777" w:rsidTr="00B81D20">
        <w:trPr>
          <w:trHeight w:val="20"/>
          <w:jc w:val="center"/>
        </w:trPr>
        <w:tc>
          <w:tcPr>
            <w:tcW w:w="1640" w:type="pct"/>
            <w:shd w:val="clear" w:color="auto" w:fill="auto"/>
          </w:tcPr>
          <w:p w14:paraId="7E19F21A" w14:textId="77777777" w:rsidR="00F659E5" w:rsidRPr="00D353B4" w:rsidRDefault="00F659E5" w:rsidP="00AD3881">
            <w:pPr>
              <w:jc w:val="both"/>
            </w:pPr>
            <w:r w:rsidRPr="00D353B4">
              <w:t>Cel modułu</w:t>
            </w:r>
          </w:p>
        </w:tc>
        <w:tc>
          <w:tcPr>
            <w:tcW w:w="3360" w:type="pct"/>
            <w:gridSpan w:val="3"/>
          </w:tcPr>
          <w:p w14:paraId="4469DC89" w14:textId="77777777" w:rsidR="00F659E5" w:rsidRPr="00D353B4" w:rsidRDefault="00F659E5" w:rsidP="00AD3881">
            <w:pPr>
              <w:jc w:val="both"/>
            </w:pPr>
            <w:r w:rsidRPr="00D353B4">
              <w:rPr>
                <w:rFonts w:eastAsia="Calibri"/>
              </w:rPr>
              <w:t>Opanowanie wiedzy z zakresu działalności uzdrowisk w Polsce i wykorzystanie zasobów naturalnych w postaci wód leczniczych, peloidów, lokalnej roślinności i klimatu w celu ochrony biologicznej organizmu człowieka oraz znaczenia uzdrowisk jako formy turystyki zdrowotnej i ważnego czynnika w rozwoju regionów zasobnych w naturalne czynniki lecznicze.</w:t>
            </w:r>
          </w:p>
        </w:tc>
      </w:tr>
      <w:tr w:rsidR="00D353B4" w:rsidRPr="00D353B4" w14:paraId="5BFBC4D5" w14:textId="77777777" w:rsidTr="00B81D20">
        <w:trPr>
          <w:trHeight w:val="20"/>
          <w:jc w:val="center"/>
        </w:trPr>
        <w:tc>
          <w:tcPr>
            <w:tcW w:w="1640" w:type="pct"/>
            <w:vMerge w:val="restart"/>
            <w:shd w:val="clear" w:color="auto" w:fill="auto"/>
          </w:tcPr>
          <w:p w14:paraId="6D622946" w14:textId="77777777" w:rsidR="00F659E5" w:rsidRPr="00D353B4" w:rsidRDefault="00F659E5" w:rsidP="00AD3881">
            <w:r w:rsidRPr="00D353B4">
              <w:t>Efekty uczenia się dla modułu to opis zasobu wiedzy, umiejętności i kompetencji społecznych, które student osiągnie po zrealizowaniu zajęć.</w:t>
            </w:r>
          </w:p>
          <w:p w14:paraId="69D6469B" w14:textId="77777777" w:rsidR="00F659E5" w:rsidRPr="00D353B4" w:rsidRDefault="00F659E5" w:rsidP="00AD3881"/>
        </w:tc>
        <w:tc>
          <w:tcPr>
            <w:tcW w:w="3360" w:type="pct"/>
            <w:gridSpan w:val="3"/>
            <w:shd w:val="clear" w:color="auto" w:fill="auto"/>
          </w:tcPr>
          <w:p w14:paraId="5C5FA2F7" w14:textId="77777777" w:rsidR="00F659E5" w:rsidRPr="00D353B4" w:rsidRDefault="00F659E5" w:rsidP="00AD3881">
            <w:r w:rsidRPr="00D353B4">
              <w:t>Wiedza:</w:t>
            </w:r>
          </w:p>
        </w:tc>
      </w:tr>
      <w:tr w:rsidR="00D353B4" w:rsidRPr="00D353B4" w14:paraId="369B5558" w14:textId="77777777" w:rsidTr="00B81D20">
        <w:trPr>
          <w:trHeight w:val="20"/>
          <w:jc w:val="center"/>
        </w:trPr>
        <w:tc>
          <w:tcPr>
            <w:tcW w:w="1640" w:type="pct"/>
            <w:vMerge/>
            <w:shd w:val="clear" w:color="auto" w:fill="auto"/>
          </w:tcPr>
          <w:p w14:paraId="64BAF6D1" w14:textId="77777777" w:rsidR="00F659E5" w:rsidRPr="00D353B4" w:rsidRDefault="00F659E5" w:rsidP="00AD3881"/>
        </w:tc>
        <w:tc>
          <w:tcPr>
            <w:tcW w:w="3360" w:type="pct"/>
            <w:gridSpan w:val="3"/>
          </w:tcPr>
          <w:p w14:paraId="739BAF27" w14:textId="77777777" w:rsidR="00F659E5" w:rsidRPr="00D353B4" w:rsidRDefault="00F659E5" w:rsidP="00AD3881">
            <w:pPr>
              <w:ind w:left="456" w:hanging="456"/>
            </w:pPr>
            <w:r w:rsidRPr="00D353B4">
              <w:t>W1. Posiada wiedzę dotyczącą rozmieszczenia uzdrowisk w Polsce i Europie oraz kierunki działania medycyny uzdrowiskowej.</w:t>
            </w:r>
          </w:p>
        </w:tc>
      </w:tr>
      <w:tr w:rsidR="00D353B4" w:rsidRPr="00D353B4" w14:paraId="6B07DABB" w14:textId="77777777" w:rsidTr="00B81D20">
        <w:trPr>
          <w:trHeight w:val="20"/>
          <w:jc w:val="center"/>
        </w:trPr>
        <w:tc>
          <w:tcPr>
            <w:tcW w:w="1640" w:type="pct"/>
            <w:vMerge/>
            <w:shd w:val="clear" w:color="auto" w:fill="auto"/>
          </w:tcPr>
          <w:p w14:paraId="0025D349" w14:textId="77777777" w:rsidR="00F659E5" w:rsidRPr="00D353B4" w:rsidRDefault="00F659E5" w:rsidP="00AD3881"/>
        </w:tc>
        <w:tc>
          <w:tcPr>
            <w:tcW w:w="3360" w:type="pct"/>
            <w:gridSpan w:val="3"/>
          </w:tcPr>
          <w:p w14:paraId="4627417B" w14:textId="77777777" w:rsidR="00F659E5" w:rsidRPr="00D353B4" w:rsidRDefault="00F659E5" w:rsidP="00AD3881">
            <w:pPr>
              <w:ind w:left="456" w:hanging="456"/>
            </w:pPr>
            <w:r w:rsidRPr="00D353B4">
              <w:t>W2. Zna zasady racjonalnego wykorzystania zasobów naturalnych (wody lecznicze, peloidy i klimat) w lecznictwie uzdrowiskowym oraz profilaktyce pierwszego rzędu.</w:t>
            </w:r>
          </w:p>
        </w:tc>
      </w:tr>
      <w:tr w:rsidR="00D353B4" w:rsidRPr="00D353B4" w14:paraId="67FF74C4" w14:textId="77777777" w:rsidTr="00B81D20">
        <w:trPr>
          <w:trHeight w:val="20"/>
          <w:jc w:val="center"/>
        </w:trPr>
        <w:tc>
          <w:tcPr>
            <w:tcW w:w="1640" w:type="pct"/>
            <w:vMerge/>
            <w:shd w:val="clear" w:color="auto" w:fill="auto"/>
          </w:tcPr>
          <w:p w14:paraId="275F385D" w14:textId="77777777" w:rsidR="00F659E5" w:rsidRPr="00D353B4" w:rsidRDefault="00F659E5" w:rsidP="00AD3881"/>
        </w:tc>
        <w:tc>
          <w:tcPr>
            <w:tcW w:w="3360" w:type="pct"/>
            <w:gridSpan w:val="3"/>
          </w:tcPr>
          <w:p w14:paraId="0B020827" w14:textId="77777777" w:rsidR="00F659E5" w:rsidRPr="00D353B4" w:rsidRDefault="00F659E5" w:rsidP="00AD3881">
            <w:pPr>
              <w:ind w:left="456" w:hanging="456"/>
            </w:pPr>
            <w:r w:rsidRPr="00D353B4">
              <w:t>W3. Zna typy uzdrowisk oraz profile lecznictwa uzdrowiskowego w Polsce.</w:t>
            </w:r>
          </w:p>
        </w:tc>
      </w:tr>
      <w:tr w:rsidR="00D353B4" w:rsidRPr="00D353B4" w14:paraId="2EFB18DE" w14:textId="77777777" w:rsidTr="00B81D20">
        <w:trPr>
          <w:trHeight w:val="20"/>
          <w:jc w:val="center"/>
        </w:trPr>
        <w:tc>
          <w:tcPr>
            <w:tcW w:w="1640" w:type="pct"/>
            <w:vMerge/>
            <w:shd w:val="clear" w:color="auto" w:fill="auto"/>
          </w:tcPr>
          <w:p w14:paraId="4E2F70AC" w14:textId="77777777" w:rsidR="00F659E5" w:rsidRPr="00D353B4" w:rsidRDefault="00F659E5" w:rsidP="00AD3881"/>
        </w:tc>
        <w:tc>
          <w:tcPr>
            <w:tcW w:w="3360" w:type="pct"/>
            <w:gridSpan w:val="3"/>
          </w:tcPr>
          <w:p w14:paraId="0D025ECA" w14:textId="77777777" w:rsidR="00F659E5" w:rsidRPr="00D353B4" w:rsidRDefault="00F659E5" w:rsidP="00AD3881">
            <w:r w:rsidRPr="00D353B4">
              <w:t>W4. Zna podstawowe zasady terapii i mechanizmy balneologii.</w:t>
            </w:r>
          </w:p>
        </w:tc>
      </w:tr>
      <w:tr w:rsidR="00D353B4" w:rsidRPr="00D353B4" w14:paraId="28ABA5C1" w14:textId="77777777" w:rsidTr="00B81D20">
        <w:trPr>
          <w:trHeight w:val="20"/>
          <w:jc w:val="center"/>
        </w:trPr>
        <w:tc>
          <w:tcPr>
            <w:tcW w:w="1640" w:type="pct"/>
            <w:vMerge/>
            <w:shd w:val="clear" w:color="auto" w:fill="auto"/>
          </w:tcPr>
          <w:p w14:paraId="71F5B9F0" w14:textId="77777777" w:rsidR="00F659E5" w:rsidRPr="00D353B4" w:rsidRDefault="00F659E5" w:rsidP="00AD3881"/>
        </w:tc>
        <w:tc>
          <w:tcPr>
            <w:tcW w:w="3360" w:type="pct"/>
            <w:gridSpan w:val="3"/>
            <w:shd w:val="clear" w:color="auto" w:fill="auto"/>
          </w:tcPr>
          <w:p w14:paraId="7AEB1C5A" w14:textId="77777777" w:rsidR="00F659E5" w:rsidRPr="00D353B4" w:rsidRDefault="00F659E5" w:rsidP="00AD3881">
            <w:r w:rsidRPr="00D353B4">
              <w:t xml:space="preserve">Umiejętności: </w:t>
            </w:r>
          </w:p>
        </w:tc>
      </w:tr>
      <w:tr w:rsidR="00D353B4" w:rsidRPr="00D353B4" w14:paraId="1ECE7978" w14:textId="77777777" w:rsidTr="00B81D20">
        <w:trPr>
          <w:trHeight w:val="20"/>
          <w:jc w:val="center"/>
        </w:trPr>
        <w:tc>
          <w:tcPr>
            <w:tcW w:w="1640" w:type="pct"/>
            <w:vMerge/>
            <w:shd w:val="clear" w:color="auto" w:fill="auto"/>
          </w:tcPr>
          <w:p w14:paraId="5C0296BB" w14:textId="77777777" w:rsidR="00F659E5" w:rsidRPr="00D353B4" w:rsidRDefault="00F659E5" w:rsidP="00AD3881"/>
        </w:tc>
        <w:tc>
          <w:tcPr>
            <w:tcW w:w="3360" w:type="pct"/>
            <w:gridSpan w:val="3"/>
          </w:tcPr>
          <w:p w14:paraId="6A5D77EC" w14:textId="77777777" w:rsidR="00F659E5" w:rsidRPr="00D353B4" w:rsidRDefault="00F659E5" w:rsidP="00AD3881">
            <w:pPr>
              <w:ind w:left="456" w:hanging="456"/>
            </w:pPr>
            <w:r w:rsidRPr="00D353B4">
              <w:rPr>
                <w:shd w:val="clear" w:color="auto" w:fill="FFFFFF"/>
              </w:rPr>
              <w:t>U1. Potrafi wymienić zasady zagospodarowania miejscowości uzdrowiskowej oraz zakres i rodzaje usług zdrowotnych oferowanych w uzdrowiskach</w:t>
            </w:r>
            <w:r w:rsidRPr="00D353B4">
              <w:t>.</w:t>
            </w:r>
          </w:p>
        </w:tc>
      </w:tr>
      <w:tr w:rsidR="00D353B4" w:rsidRPr="00D353B4" w14:paraId="3C4E2334" w14:textId="77777777" w:rsidTr="00B81D20">
        <w:trPr>
          <w:trHeight w:val="20"/>
          <w:jc w:val="center"/>
        </w:trPr>
        <w:tc>
          <w:tcPr>
            <w:tcW w:w="1640" w:type="pct"/>
            <w:vMerge/>
            <w:shd w:val="clear" w:color="auto" w:fill="auto"/>
          </w:tcPr>
          <w:p w14:paraId="7216B72C" w14:textId="77777777" w:rsidR="00F659E5" w:rsidRPr="00D353B4" w:rsidRDefault="00F659E5" w:rsidP="00AD3881"/>
        </w:tc>
        <w:tc>
          <w:tcPr>
            <w:tcW w:w="3360" w:type="pct"/>
            <w:gridSpan w:val="3"/>
          </w:tcPr>
          <w:p w14:paraId="6C7E173B" w14:textId="77777777" w:rsidR="00F659E5" w:rsidRPr="00D353B4" w:rsidRDefault="00F659E5" w:rsidP="00AD3881">
            <w:pPr>
              <w:ind w:left="456" w:hanging="456"/>
            </w:pPr>
            <w:r w:rsidRPr="00D353B4">
              <w:rPr>
                <w:shd w:val="clear" w:color="auto" w:fill="FFFFFF"/>
              </w:rPr>
              <w:t>U2. Rozumie mechanizmy leczniczego działania zasobów uzdrowiskowych. Umie wymienić wskazania i przeciwwskazania do terapii balneologicznych</w:t>
            </w:r>
            <w:r w:rsidRPr="00D353B4">
              <w:t>.</w:t>
            </w:r>
          </w:p>
        </w:tc>
      </w:tr>
      <w:tr w:rsidR="00D353B4" w:rsidRPr="00D353B4" w14:paraId="427A70E8" w14:textId="77777777" w:rsidTr="00B81D20">
        <w:trPr>
          <w:trHeight w:val="20"/>
          <w:jc w:val="center"/>
        </w:trPr>
        <w:tc>
          <w:tcPr>
            <w:tcW w:w="1640" w:type="pct"/>
            <w:vMerge/>
            <w:shd w:val="clear" w:color="auto" w:fill="auto"/>
          </w:tcPr>
          <w:p w14:paraId="1CA9439B" w14:textId="77777777" w:rsidR="00F659E5" w:rsidRPr="00D353B4" w:rsidRDefault="00F659E5" w:rsidP="00AD3881"/>
        </w:tc>
        <w:tc>
          <w:tcPr>
            <w:tcW w:w="3360" w:type="pct"/>
            <w:gridSpan w:val="3"/>
          </w:tcPr>
          <w:p w14:paraId="24935040" w14:textId="77777777" w:rsidR="00F659E5" w:rsidRPr="00D353B4" w:rsidRDefault="00F659E5" w:rsidP="00AD3881">
            <w:pPr>
              <w:ind w:left="456" w:hanging="456"/>
            </w:pPr>
            <w:r w:rsidRPr="00D353B4">
              <w:t>U3. Potrafi ułożyć program zajęć/imprez rekreacyjnych i turystycznych zgodny z profilem leczniczym uzdrowiska.</w:t>
            </w:r>
          </w:p>
        </w:tc>
      </w:tr>
      <w:tr w:rsidR="00D353B4" w:rsidRPr="00D353B4" w14:paraId="08FD0D55" w14:textId="77777777" w:rsidTr="00B81D20">
        <w:trPr>
          <w:trHeight w:val="20"/>
          <w:jc w:val="center"/>
        </w:trPr>
        <w:tc>
          <w:tcPr>
            <w:tcW w:w="1640" w:type="pct"/>
            <w:vMerge/>
            <w:shd w:val="clear" w:color="auto" w:fill="auto"/>
          </w:tcPr>
          <w:p w14:paraId="6E4A3CF6" w14:textId="77777777" w:rsidR="00F659E5" w:rsidRPr="00D353B4" w:rsidRDefault="00F659E5" w:rsidP="00AD3881"/>
        </w:tc>
        <w:tc>
          <w:tcPr>
            <w:tcW w:w="3360" w:type="pct"/>
            <w:gridSpan w:val="3"/>
            <w:shd w:val="clear" w:color="auto" w:fill="auto"/>
          </w:tcPr>
          <w:p w14:paraId="31118A8D" w14:textId="77777777" w:rsidR="00F659E5" w:rsidRPr="00D353B4" w:rsidRDefault="00F659E5" w:rsidP="00AD3881">
            <w:r w:rsidRPr="00D353B4">
              <w:t>Kompetencje społeczne:</w:t>
            </w:r>
          </w:p>
        </w:tc>
      </w:tr>
      <w:tr w:rsidR="00D353B4" w:rsidRPr="00D353B4" w14:paraId="41698268" w14:textId="77777777" w:rsidTr="00B81D20">
        <w:trPr>
          <w:trHeight w:val="20"/>
          <w:jc w:val="center"/>
        </w:trPr>
        <w:tc>
          <w:tcPr>
            <w:tcW w:w="1640" w:type="pct"/>
            <w:vMerge/>
            <w:shd w:val="clear" w:color="auto" w:fill="auto"/>
          </w:tcPr>
          <w:p w14:paraId="6EF51BA4" w14:textId="77777777" w:rsidR="00F659E5" w:rsidRPr="00D353B4" w:rsidRDefault="00F659E5" w:rsidP="00AD3881"/>
        </w:tc>
        <w:tc>
          <w:tcPr>
            <w:tcW w:w="3360" w:type="pct"/>
            <w:gridSpan w:val="3"/>
          </w:tcPr>
          <w:p w14:paraId="4C325166" w14:textId="77777777" w:rsidR="00F659E5" w:rsidRPr="00D353B4" w:rsidRDefault="00F659E5" w:rsidP="00AD3881">
            <w:pPr>
              <w:ind w:left="456" w:hanging="456"/>
            </w:pPr>
            <w:r w:rsidRPr="00D353B4">
              <w:rPr>
                <w:shd w:val="clear" w:color="auto" w:fill="FFFFFF"/>
              </w:rPr>
              <w:t>K1. Jest świadomy swoich kompetencji w zakresie współorganizacji pobytów profilaktycznych i terapeutycznych w uzdrowiskach</w:t>
            </w:r>
            <w:r w:rsidRPr="00D353B4">
              <w:t>.</w:t>
            </w:r>
          </w:p>
        </w:tc>
      </w:tr>
      <w:tr w:rsidR="00D353B4" w:rsidRPr="00D353B4" w14:paraId="19BE8E94" w14:textId="77777777" w:rsidTr="00B81D20">
        <w:trPr>
          <w:trHeight w:val="20"/>
          <w:jc w:val="center"/>
        </w:trPr>
        <w:tc>
          <w:tcPr>
            <w:tcW w:w="1640" w:type="pct"/>
            <w:vMerge/>
            <w:shd w:val="clear" w:color="auto" w:fill="auto"/>
          </w:tcPr>
          <w:p w14:paraId="07BCAD25" w14:textId="77777777" w:rsidR="00F659E5" w:rsidRPr="00D353B4" w:rsidRDefault="00F659E5" w:rsidP="00AD3881"/>
        </w:tc>
        <w:tc>
          <w:tcPr>
            <w:tcW w:w="3360" w:type="pct"/>
            <w:gridSpan w:val="3"/>
          </w:tcPr>
          <w:p w14:paraId="6C4B245A" w14:textId="77777777" w:rsidR="00F659E5" w:rsidRPr="00D353B4" w:rsidRDefault="00F659E5" w:rsidP="00AD3881">
            <w:pPr>
              <w:ind w:left="456" w:hanging="456"/>
            </w:pPr>
            <w:r w:rsidRPr="00D353B4">
              <w:rPr>
                <w:shd w:val="clear" w:color="auto" w:fill="FFFFFF"/>
              </w:rPr>
              <w:t>K2. Potrafi podjąć inicjatywę organizacji dedykowanego produktu turystycznego w miejscowości uzdrowiskowej</w:t>
            </w:r>
            <w:r w:rsidRPr="00D353B4">
              <w:t>.</w:t>
            </w:r>
          </w:p>
        </w:tc>
      </w:tr>
      <w:tr w:rsidR="00D353B4" w:rsidRPr="00D353B4" w14:paraId="30D41E57" w14:textId="77777777" w:rsidTr="00B81D20">
        <w:trPr>
          <w:trHeight w:val="20"/>
          <w:jc w:val="center"/>
        </w:trPr>
        <w:tc>
          <w:tcPr>
            <w:tcW w:w="1640" w:type="pct"/>
            <w:shd w:val="clear" w:color="auto" w:fill="auto"/>
          </w:tcPr>
          <w:p w14:paraId="3E707D3C" w14:textId="77777777" w:rsidR="00F659E5" w:rsidRPr="00D353B4" w:rsidRDefault="00F659E5" w:rsidP="00AD3881">
            <w:pPr>
              <w:pStyle w:val="Default"/>
              <w:rPr>
                <w:color w:val="auto"/>
              </w:rPr>
            </w:pPr>
            <w:r w:rsidRPr="00D353B4">
              <w:rPr>
                <w:color w:val="auto"/>
              </w:rPr>
              <w:t xml:space="preserve">Odniesienie modułowych efektów uczenia się do kierunkowych efektów uczenia się </w:t>
            </w:r>
          </w:p>
          <w:p w14:paraId="7C814CD9" w14:textId="77777777" w:rsidR="00F659E5" w:rsidRPr="00D353B4" w:rsidRDefault="00F659E5" w:rsidP="00AD3881"/>
        </w:tc>
        <w:tc>
          <w:tcPr>
            <w:tcW w:w="3360" w:type="pct"/>
            <w:gridSpan w:val="3"/>
          </w:tcPr>
          <w:p w14:paraId="076E09CF" w14:textId="77777777" w:rsidR="00F659E5" w:rsidRPr="00D353B4" w:rsidRDefault="00F659E5" w:rsidP="00AD3881">
            <w:r w:rsidRPr="00D353B4">
              <w:t>Kod efektu modułowego – kod efektu kierunkowego</w:t>
            </w:r>
          </w:p>
          <w:p w14:paraId="237B101C" w14:textId="77777777" w:rsidR="00F659E5" w:rsidRPr="00D353B4" w:rsidRDefault="00F659E5" w:rsidP="00AD3881">
            <w:r w:rsidRPr="00D353B4">
              <w:rPr>
                <w:bCs/>
              </w:rPr>
              <w:t>W1 – TR_W05</w:t>
            </w:r>
          </w:p>
          <w:p w14:paraId="4325C7B5" w14:textId="77777777" w:rsidR="00F659E5" w:rsidRPr="00D353B4" w:rsidRDefault="00F659E5" w:rsidP="00AD3881">
            <w:r w:rsidRPr="00D353B4">
              <w:t>W2 – TR_W05</w:t>
            </w:r>
          </w:p>
          <w:p w14:paraId="1B6B33D0" w14:textId="77777777" w:rsidR="00F659E5" w:rsidRPr="00D353B4" w:rsidRDefault="00F659E5" w:rsidP="00AD3881">
            <w:r w:rsidRPr="00D353B4">
              <w:t>W3 – TR_W05</w:t>
            </w:r>
          </w:p>
          <w:p w14:paraId="7AAF69DB" w14:textId="77777777" w:rsidR="00F659E5" w:rsidRPr="00D353B4" w:rsidRDefault="00F659E5" w:rsidP="00AD3881">
            <w:r w:rsidRPr="00D353B4">
              <w:t>W4 – TR_W05</w:t>
            </w:r>
          </w:p>
          <w:p w14:paraId="367CF8B6" w14:textId="77777777" w:rsidR="00F659E5" w:rsidRPr="00D353B4" w:rsidRDefault="00F659E5" w:rsidP="00AD3881">
            <w:r w:rsidRPr="00D353B4">
              <w:t>U1 – TR_U03, TR_U05,</w:t>
            </w:r>
          </w:p>
          <w:p w14:paraId="735E2539" w14:textId="77777777" w:rsidR="00F659E5" w:rsidRPr="00D353B4" w:rsidRDefault="00F659E5" w:rsidP="00AD3881">
            <w:r w:rsidRPr="00D353B4">
              <w:t>U2 – TR_U03, TR_U05</w:t>
            </w:r>
          </w:p>
          <w:p w14:paraId="7DC6E401" w14:textId="77777777" w:rsidR="00F659E5" w:rsidRPr="00D353B4" w:rsidRDefault="00F659E5" w:rsidP="00AD3881">
            <w:r w:rsidRPr="00D353B4">
              <w:t>U3 – TR_U09</w:t>
            </w:r>
          </w:p>
          <w:p w14:paraId="5225F492" w14:textId="77777777" w:rsidR="00F659E5" w:rsidRPr="00D353B4" w:rsidRDefault="00F659E5" w:rsidP="00AD3881">
            <w:r w:rsidRPr="00D353B4">
              <w:t>K1 – TR_K02, TR_K03</w:t>
            </w:r>
          </w:p>
          <w:p w14:paraId="152468C6" w14:textId="77777777" w:rsidR="00F659E5" w:rsidRPr="00D353B4" w:rsidRDefault="00F659E5" w:rsidP="00AD3881">
            <w:pPr>
              <w:rPr>
                <w:shd w:val="clear" w:color="auto" w:fill="FFFFFF"/>
              </w:rPr>
            </w:pPr>
            <w:r w:rsidRPr="00D353B4">
              <w:t>K2 – TR_K02, TR_K03</w:t>
            </w:r>
          </w:p>
        </w:tc>
      </w:tr>
      <w:tr w:rsidR="00D353B4" w:rsidRPr="00D353B4" w14:paraId="54C15819" w14:textId="77777777" w:rsidTr="00B81D20">
        <w:trPr>
          <w:trHeight w:val="20"/>
          <w:jc w:val="center"/>
        </w:trPr>
        <w:tc>
          <w:tcPr>
            <w:tcW w:w="1640" w:type="pct"/>
            <w:shd w:val="clear" w:color="auto" w:fill="auto"/>
          </w:tcPr>
          <w:p w14:paraId="549CC21A" w14:textId="77777777" w:rsidR="00F659E5" w:rsidRPr="00D353B4" w:rsidRDefault="00F659E5" w:rsidP="00AD3881">
            <w:pPr>
              <w:pStyle w:val="Default"/>
              <w:rPr>
                <w:color w:val="auto"/>
              </w:rPr>
            </w:pPr>
            <w:r w:rsidRPr="00D353B4">
              <w:rPr>
                <w:color w:val="auto"/>
              </w:rPr>
              <w:lastRenderedPageBreak/>
              <w:t>Odniesienie modułowych efektów uczenia się do efektów inżynierskich (jeżeli dotyczy)</w:t>
            </w:r>
          </w:p>
        </w:tc>
        <w:tc>
          <w:tcPr>
            <w:tcW w:w="3360" w:type="pct"/>
            <w:gridSpan w:val="3"/>
            <w:vAlign w:val="center"/>
          </w:tcPr>
          <w:p w14:paraId="1CCF38C3" w14:textId="77777777" w:rsidR="00F659E5" w:rsidRPr="00D353B4" w:rsidRDefault="00F659E5" w:rsidP="00AD3881">
            <w:r w:rsidRPr="00D353B4">
              <w:t>nie dotyczy</w:t>
            </w:r>
          </w:p>
        </w:tc>
      </w:tr>
      <w:tr w:rsidR="00D353B4" w:rsidRPr="00D353B4" w14:paraId="7CC88EB6" w14:textId="77777777" w:rsidTr="00B81D20">
        <w:trPr>
          <w:trHeight w:val="20"/>
          <w:jc w:val="center"/>
        </w:trPr>
        <w:tc>
          <w:tcPr>
            <w:tcW w:w="1640" w:type="pct"/>
            <w:shd w:val="clear" w:color="auto" w:fill="auto"/>
          </w:tcPr>
          <w:p w14:paraId="185D86F5" w14:textId="77777777" w:rsidR="00F659E5" w:rsidRPr="00D353B4" w:rsidRDefault="00F659E5" w:rsidP="00AD3881">
            <w:r w:rsidRPr="00D353B4">
              <w:t>Wymagania wstępne i dodatkowe</w:t>
            </w:r>
          </w:p>
        </w:tc>
        <w:tc>
          <w:tcPr>
            <w:tcW w:w="3360" w:type="pct"/>
            <w:gridSpan w:val="3"/>
          </w:tcPr>
          <w:p w14:paraId="570F309B" w14:textId="77777777" w:rsidR="00F659E5" w:rsidRPr="00D353B4" w:rsidRDefault="00F659E5" w:rsidP="00AD3881">
            <w:pPr>
              <w:jc w:val="both"/>
            </w:pPr>
            <w:r w:rsidRPr="00D353B4">
              <w:t>Wiedza z zakresu przedmiotów – Podstawy anatomii i fizjologii człowieka, Fizjologia pracy i wypoczynku, Żywienie człowieka i dietetyka, Podstawy turystyki i rekreacji.</w:t>
            </w:r>
          </w:p>
        </w:tc>
      </w:tr>
      <w:tr w:rsidR="00D353B4" w:rsidRPr="00D353B4" w14:paraId="642330C1" w14:textId="77777777" w:rsidTr="00B81D20">
        <w:trPr>
          <w:trHeight w:val="20"/>
          <w:jc w:val="center"/>
        </w:trPr>
        <w:tc>
          <w:tcPr>
            <w:tcW w:w="1640" w:type="pct"/>
            <w:shd w:val="clear" w:color="auto" w:fill="auto"/>
          </w:tcPr>
          <w:p w14:paraId="3517C53E" w14:textId="77777777" w:rsidR="00F659E5" w:rsidRPr="00D353B4" w:rsidRDefault="00F659E5" w:rsidP="00AD3881">
            <w:r w:rsidRPr="00D353B4">
              <w:t>Treści programowe modułu</w:t>
            </w:r>
          </w:p>
          <w:p w14:paraId="6BF6AF5E" w14:textId="77777777" w:rsidR="00F659E5" w:rsidRPr="00D353B4" w:rsidRDefault="00F659E5" w:rsidP="00AD3881"/>
        </w:tc>
        <w:tc>
          <w:tcPr>
            <w:tcW w:w="3360" w:type="pct"/>
            <w:gridSpan w:val="3"/>
          </w:tcPr>
          <w:p w14:paraId="69D084CA" w14:textId="6E84C3CB" w:rsidR="00F659E5" w:rsidRPr="00D353B4" w:rsidRDefault="00F659E5" w:rsidP="00AD3881">
            <w:pPr>
              <w:pStyle w:val="Tekstpodstawowy2"/>
              <w:rPr>
                <w:sz w:val="24"/>
                <w:szCs w:val="24"/>
              </w:rPr>
            </w:pPr>
            <w:r w:rsidRPr="00D353B4">
              <w:rPr>
                <w:sz w:val="24"/>
                <w:szCs w:val="24"/>
              </w:rPr>
              <w:t>Podczas wykładów zaprezentowane zostaną następujące zagadnienia: Historia lecznictwa uzdrowiskowego w Polsce na świecie; naturalne terapie bodźcowe oraz wpływ czynników klimatycznych oraz przyrody ożywionej i nieożywionej na organizm człowieka; różne typy klimatów i ich wpływ na regulację wybranych funkcji organizmu, potencjał leczniczy klimatu Polski; zasoby naturalne i ich wykorzystywanie w lecznictwie uzdrowiskowym (torfy, borowiny, gazy i wody lecznicze); możliwości stymulacyjne, lecznicze, rehabilitacyjne zasobów uzdrowiskowych w kraju; zasady organizacji lecznictwa uzdrowiskowego, odczyn uzdrowiskowy, metody specyficzne i niespecyficzne stosowane w lecznictwie uzdrowiskowym; uwarunkowania rozwoju  turystyki uzdrowiskowej – stan obecny i tendencje zmian rozwoju uzdrowisk w Polsce; turystyka uzdrowiskowa jako forma turystyki zdrowotnej; produkt turystyczny w miejscowościach uzdrowiskowych.</w:t>
            </w:r>
          </w:p>
          <w:p w14:paraId="7F831E02" w14:textId="77777777" w:rsidR="00F659E5" w:rsidRPr="00D353B4" w:rsidRDefault="00F659E5" w:rsidP="00AD3881">
            <w:pPr>
              <w:pStyle w:val="Tekstpodstawowy2"/>
              <w:rPr>
                <w:sz w:val="24"/>
                <w:szCs w:val="24"/>
                <w:lang w:eastAsia="pl-PL"/>
              </w:rPr>
            </w:pPr>
            <w:r w:rsidRPr="00D353B4">
              <w:rPr>
                <w:sz w:val="24"/>
                <w:szCs w:val="24"/>
              </w:rPr>
              <w:t>Podczas ćwiczeń prezentowane i dyskutowane będą zagadnienia dotyczące; zasobów przyrodniczych, klimatycznych, leczniczych, turystycznych i kulturalnych wybranych uzdrowisk w Polsce i na świecie.</w:t>
            </w:r>
          </w:p>
        </w:tc>
      </w:tr>
      <w:tr w:rsidR="00D353B4" w:rsidRPr="00D353B4" w14:paraId="53BBAD00" w14:textId="77777777" w:rsidTr="00B81D20">
        <w:trPr>
          <w:trHeight w:val="20"/>
          <w:jc w:val="center"/>
        </w:trPr>
        <w:tc>
          <w:tcPr>
            <w:tcW w:w="1640" w:type="pct"/>
            <w:shd w:val="clear" w:color="auto" w:fill="auto"/>
          </w:tcPr>
          <w:p w14:paraId="35124A09" w14:textId="77777777" w:rsidR="00F659E5" w:rsidRPr="00D353B4" w:rsidRDefault="00F659E5" w:rsidP="00AD3881">
            <w:r w:rsidRPr="00D353B4">
              <w:t>Wykaz literatury podstawowej i uzupełniającej</w:t>
            </w:r>
          </w:p>
        </w:tc>
        <w:tc>
          <w:tcPr>
            <w:tcW w:w="3360" w:type="pct"/>
            <w:gridSpan w:val="3"/>
          </w:tcPr>
          <w:p w14:paraId="19AF00A8" w14:textId="77777777" w:rsidR="00F659E5" w:rsidRPr="00D353B4" w:rsidRDefault="00F659E5" w:rsidP="00AD3881">
            <w:pPr>
              <w:pStyle w:val="Akapitzlist"/>
              <w:spacing w:line="240" w:lineRule="auto"/>
              <w:ind w:left="317" w:hanging="289"/>
              <w:rPr>
                <w:rFonts w:ascii="Times New Roman" w:eastAsia="Arial" w:hAnsi="Times New Roman"/>
                <w:sz w:val="24"/>
                <w:szCs w:val="24"/>
              </w:rPr>
            </w:pPr>
            <w:r w:rsidRPr="00D353B4">
              <w:rPr>
                <w:rFonts w:ascii="Times New Roman" w:eastAsia="Arial" w:hAnsi="Times New Roman"/>
                <w:sz w:val="24"/>
                <w:szCs w:val="24"/>
              </w:rPr>
              <w:t>Literatura obowiązkowa</w:t>
            </w:r>
          </w:p>
          <w:p w14:paraId="69B8E826" w14:textId="77777777" w:rsidR="00F659E5" w:rsidRPr="00D353B4" w:rsidRDefault="00F659E5" w:rsidP="00667F61">
            <w:pPr>
              <w:numPr>
                <w:ilvl w:val="0"/>
                <w:numId w:val="93"/>
              </w:numPr>
              <w:jc w:val="both"/>
              <w:rPr>
                <w:rFonts w:eastAsiaTheme="minorHAnsi"/>
              </w:rPr>
            </w:pPr>
            <w:r w:rsidRPr="00D353B4">
              <w:rPr>
                <w:rFonts w:eastAsiaTheme="minorHAnsi"/>
              </w:rPr>
              <w:t>Karolczuk M. Przewodnik – Polska. Uzdrowiska. Wyd. AA, Kraków, 2018.</w:t>
            </w:r>
          </w:p>
          <w:p w14:paraId="75AEDFB4" w14:textId="77777777" w:rsidR="00F659E5" w:rsidRPr="00D353B4" w:rsidRDefault="00F659E5" w:rsidP="00667F61">
            <w:pPr>
              <w:numPr>
                <w:ilvl w:val="0"/>
                <w:numId w:val="93"/>
              </w:numPr>
              <w:jc w:val="both"/>
              <w:rPr>
                <w:rFonts w:eastAsiaTheme="minorHAnsi"/>
              </w:rPr>
            </w:pPr>
            <w:r w:rsidRPr="00D353B4">
              <w:rPr>
                <w:rFonts w:eastAsiaTheme="minorHAnsi"/>
              </w:rPr>
              <w:t>Dryglas D., Golb J. Determinanty funkcjonowania i rozwoju uzdrowisk w Europie: studium przypadku Polski. PWN, Warszawa 2017.</w:t>
            </w:r>
          </w:p>
          <w:p w14:paraId="50C8FDCB" w14:textId="77777777" w:rsidR="00F659E5" w:rsidRPr="00D353B4" w:rsidRDefault="00F659E5" w:rsidP="00667F61">
            <w:pPr>
              <w:numPr>
                <w:ilvl w:val="0"/>
                <w:numId w:val="93"/>
              </w:numPr>
              <w:jc w:val="both"/>
              <w:rPr>
                <w:rFonts w:eastAsiaTheme="minorHAnsi"/>
              </w:rPr>
            </w:pPr>
            <w:r w:rsidRPr="00D353B4">
              <w:rPr>
                <w:rFonts w:eastAsiaTheme="minorHAnsi"/>
              </w:rPr>
              <w:t>Koźmiński Cz. (red. nauk.). Turystyka zdrowotna, uzdrowiskowa i uwarunkowania bioklimatyczne. Wydawnictwo Naukowe Uniwersytetu Szczecińskiego, Szczecin 2016.</w:t>
            </w:r>
          </w:p>
          <w:p w14:paraId="49BD22E5" w14:textId="77777777" w:rsidR="00F659E5" w:rsidRPr="00D353B4" w:rsidRDefault="00F659E5" w:rsidP="00667F61">
            <w:pPr>
              <w:numPr>
                <w:ilvl w:val="0"/>
                <w:numId w:val="93"/>
              </w:numPr>
              <w:jc w:val="both"/>
              <w:rPr>
                <w:rFonts w:eastAsiaTheme="minorHAnsi"/>
              </w:rPr>
            </w:pPr>
            <w:r w:rsidRPr="00D353B4">
              <w:rPr>
                <w:rFonts w:eastAsiaTheme="minorHAnsi"/>
              </w:rPr>
              <w:t>Szromek A., R. (red, nauk.). Rola uzdrowisk i przedsiębiorstw uzdrowiskowych w turystyce i w lecznictwie uzdrowiskowym. Proksenia, Kraków 2014.</w:t>
            </w:r>
          </w:p>
          <w:p w14:paraId="77F09656" w14:textId="77777777" w:rsidR="00F659E5" w:rsidRPr="00D353B4" w:rsidRDefault="00F659E5" w:rsidP="00667F61">
            <w:pPr>
              <w:numPr>
                <w:ilvl w:val="0"/>
                <w:numId w:val="93"/>
              </w:numPr>
              <w:jc w:val="both"/>
              <w:rPr>
                <w:rFonts w:eastAsiaTheme="minorHAnsi"/>
              </w:rPr>
            </w:pPr>
            <w:r w:rsidRPr="00D353B4">
              <w:rPr>
                <w:rFonts w:eastAsiaTheme="minorHAnsi"/>
              </w:rPr>
              <w:t>Błażejczyk A., Szmyd J., Błażejczyk K., Kuchcik M., Milewski P. Potencjał leczniczy klimatu Polski. Sedno, 2013.</w:t>
            </w:r>
          </w:p>
          <w:p w14:paraId="63C457B4" w14:textId="77777777" w:rsidR="00F659E5" w:rsidRPr="00D353B4" w:rsidRDefault="00F659E5" w:rsidP="00AD3881">
            <w:pPr>
              <w:ind w:left="28"/>
              <w:jc w:val="both"/>
            </w:pPr>
            <w:r w:rsidRPr="00D353B4">
              <w:t>Literatura uzupełniająca</w:t>
            </w:r>
          </w:p>
          <w:p w14:paraId="7E6574F8" w14:textId="77777777" w:rsidR="00F659E5" w:rsidRPr="00D353B4" w:rsidRDefault="00F659E5" w:rsidP="00667F61">
            <w:pPr>
              <w:numPr>
                <w:ilvl w:val="0"/>
                <w:numId w:val="94"/>
              </w:numPr>
              <w:jc w:val="both"/>
            </w:pPr>
            <w:r w:rsidRPr="00D353B4">
              <w:t>Królak S. Turystyka uzdrowiskowa w Polsce – rozważania nad istotą, determinantami i przyszłością. Rozwój Regionalny i Polityka Regionalna 53: 125–146, 2021.</w:t>
            </w:r>
          </w:p>
          <w:p w14:paraId="15455378" w14:textId="77777777" w:rsidR="00F659E5" w:rsidRPr="00D353B4" w:rsidRDefault="00F659E5" w:rsidP="00667F61">
            <w:pPr>
              <w:numPr>
                <w:ilvl w:val="0"/>
                <w:numId w:val="94"/>
              </w:numPr>
              <w:jc w:val="both"/>
            </w:pPr>
            <w:r w:rsidRPr="00D353B4">
              <w:t>Paszkowska M. Uzdrowiska w systemie ochrony zdrowia. Difin, Warszawa, 2017.</w:t>
            </w:r>
          </w:p>
          <w:p w14:paraId="1F9FE25C" w14:textId="77777777" w:rsidR="00F659E5" w:rsidRPr="00D353B4" w:rsidRDefault="00F659E5" w:rsidP="00667F61">
            <w:pPr>
              <w:numPr>
                <w:ilvl w:val="0"/>
                <w:numId w:val="94"/>
              </w:numPr>
              <w:jc w:val="both"/>
            </w:pPr>
            <w:r w:rsidRPr="00D353B4">
              <w:t>Szromek A., R. Organizacja turystyki uzdrowiskowej i lecznictwa uzdrowiskowego. Politechnika Śląska, 2017.</w:t>
            </w:r>
          </w:p>
        </w:tc>
      </w:tr>
      <w:tr w:rsidR="00D353B4" w:rsidRPr="00D353B4" w14:paraId="0AF96F2B" w14:textId="77777777" w:rsidTr="00B81D20">
        <w:trPr>
          <w:trHeight w:val="20"/>
          <w:jc w:val="center"/>
        </w:trPr>
        <w:tc>
          <w:tcPr>
            <w:tcW w:w="1640" w:type="pct"/>
            <w:shd w:val="clear" w:color="auto" w:fill="auto"/>
          </w:tcPr>
          <w:p w14:paraId="61E8C113" w14:textId="77777777" w:rsidR="00F659E5" w:rsidRPr="00D353B4" w:rsidRDefault="00F659E5" w:rsidP="00AD3881">
            <w:r w:rsidRPr="00D353B4">
              <w:lastRenderedPageBreak/>
              <w:t>Planowane formy/ działania/ metody dydaktyczne</w:t>
            </w:r>
          </w:p>
        </w:tc>
        <w:tc>
          <w:tcPr>
            <w:tcW w:w="3360" w:type="pct"/>
            <w:gridSpan w:val="3"/>
          </w:tcPr>
          <w:p w14:paraId="3943DB35" w14:textId="77777777" w:rsidR="00F659E5" w:rsidRPr="00D353B4" w:rsidRDefault="00F659E5" w:rsidP="00AD3881">
            <w:pPr>
              <w:autoSpaceDE w:val="0"/>
              <w:autoSpaceDN w:val="0"/>
              <w:adjustRightInd w:val="0"/>
            </w:pPr>
            <w:r w:rsidRPr="00D353B4">
              <w:t xml:space="preserve">Wykłady </w:t>
            </w:r>
            <w:r w:rsidRPr="00D353B4">
              <w:rPr>
                <w:rFonts w:eastAsia="FreeSans"/>
              </w:rPr>
              <w:t>z wykorzystaniem technik multimedialnych</w:t>
            </w:r>
            <w:r w:rsidRPr="00D353B4">
              <w:t>, odbywające się w sali dydaktycznej.</w:t>
            </w:r>
          </w:p>
          <w:p w14:paraId="7B3D49E8" w14:textId="77777777" w:rsidR="00F659E5" w:rsidRPr="00D353B4" w:rsidRDefault="00F659E5" w:rsidP="00AD3881">
            <w:pPr>
              <w:pStyle w:val="Akapitzlist"/>
              <w:spacing w:line="240" w:lineRule="auto"/>
              <w:ind w:left="0"/>
              <w:rPr>
                <w:rFonts w:ascii="Times New Roman" w:hAnsi="Times New Roman"/>
                <w:sz w:val="24"/>
                <w:szCs w:val="24"/>
              </w:rPr>
            </w:pPr>
          </w:p>
          <w:p w14:paraId="79493852" w14:textId="77777777" w:rsidR="00F659E5" w:rsidRPr="00D353B4" w:rsidRDefault="00F659E5" w:rsidP="00AD3881">
            <w:r w:rsidRPr="00D353B4">
              <w:t xml:space="preserve">Ćwiczenia z wykorzystaniem metod aktywizujących, odbywające się w sali dydaktycznej. </w:t>
            </w:r>
          </w:p>
          <w:p w14:paraId="0902A97D" w14:textId="77777777" w:rsidR="00F659E5" w:rsidRPr="00D353B4" w:rsidRDefault="00F659E5" w:rsidP="00AD3881">
            <w:pPr>
              <w:pStyle w:val="Akapitzlist"/>
              <w:spacing w:line="240" w:lineRule="auto"/>
              <w:ind w:left="317" w:hanging="284"/>
              <w:rPr>
                <w:rFonts w:ascii="Times New Roman" w:hAnsi="Times New Roman"/>
                <w:sz w:val="24"/>
                <w:szCs w:val="24"/>
              </w:rPr>
            </w:pPr>
            <w:r w:rsidRPr="00D353B4">
              <w:rPr>
                <w:rFonts w:ascii="Times New Roman" w:hAnsi="Times New Roman"/>
                <w:sz w:val="24"/>
                <w:szCs w:val="24"/>
              </w:rPr>
              <w:t>Ich forma to:</w:t>
            </w:r>
          </w:p>
          <w:p w14:paraId="462CD216" w14:textId="77777777" w:rsidR="00F659E5" w:rsidRPr="00D353B4"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obserwacja - prezentacje materiałów filmowych dotyczących zasobów uzdrowisk w Polsce</w:t>
            </w:r>
          </w:p>
          <w:p w14:paraId="4084803E" w14:textId="77777777" w:rsidR="00F659E5" w:rsidRPr="00D353B4"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dyskusja dydaktyczna,</w:t>
            </w:r>
          </w:p>
          <w:p w14:paraId="363893BB" w14:textId="77777777" w:rsidR="00F659E5" w:rsidRPr="00D353B4"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 xml:space="preserve">praca zespołowa w grupach, </w:t>
            </w:r>
          </w:p>
          <w:p w14:paraId="3388322B" w14:textId="77777777" w:rsidR="00F659E5" w:rsidRPr="00D353B4"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wykonanie i przedstawienie na zajęciach autorskiego projektu.</w:t>
            </w:r>
          </w:p>
        </w:tc>
      </w:tr>
      <w:tr w:rsidR="00D353B4" w:rsidRPr="00D353B4" w14:paraId="7193CC9D" w14:textId="77777777" w:rsidTr="00B81D20">
        <w:trPr>
          <w:trHeight w:val="20"/>
          <w:jc w:val="center"/>
        </w:trPr>
        <w:tc>
          <w:tcPr>
            <w:tcW w:w="1640" w:type="pct"/>
            <w:shd w:val="clear" w:color="auto" w:fill="auto"/>
          </w:tcPr>
          <w:p w14:paraId="1E2A8C68" w14:textId="77777777" w:rsidR="00F659E5" w:rsidRPr="00D353B4" w:rsidRDefault="00F659E5" w:rsidP="00AD3881">
            <w:r w:rsidRPr="00D353B4">
              <w:t>Sposoby weryfikacji oraz formy dokumentowania osiągniętych efektów uczenia się</w:t>
            </w:r>
          </w:p>
        </w:tc>
        <w:tc>
          <w:tcPr>
            <w:tcW w:w="3360" w:type="pct"/>
            <w:gridSpan w:val="3"/>
            <w:tcBorders>
              <w:bottom w:val="single" w:sz="4" w:space="0" w:color="auto"/>
            </w:tcBorders>
            <w:shd w:val="clear" w:color="auto" w:fill="auto"/>
          </w:tcPr>
          <w:p w14:paraId="615925B4" w14:textId="77777777" w:rsidR="00F659E5" w:rsidRPr="00D353B4" w:rsidRDefault="00F659E5" w:rsidP="00AD3881">
            <w:pPr>
              <w:jc w:val="both"/>
            </w:pPr>
            <w:r w:rsidRPr="00D353B4">
              <w:t>W1, W2, W3, W4 – zaliczenie pisemne z zagadnień zaprezentowanych na wykładzie, ocena z kolokwium i egzaminu (prace kontrolne)</w:t>
            </w:r>
          </w:p>
          <w:p w14:paraId="340865E0" w14:textId="77777777" w:rsidR="00F659E5" w:rsidRPr="00D353B4" w:rsidRDefault="00F659E5" w:rsidP="00AD3881">
            <w:pPr>
              <w:jc w:val="both"/>
            </w:pPr>
            <w:r w:rsidRPr="00D353B4">
              <w:t>U1, U2, U3 – ocena zadania projektowego</w:t>
            </w:r>
          </w:p>
          <w:p w14:paraId="4139030A" w14:textId="77777777" w:rsidR="00F659E5" w:rsidRPr="00D353B4" w:rsidRDefault="00F659E5" w:rsidP="00AD3881">
            <w:pPr>
              <w:jc w:val="both"/>
            </w:pPr>
            <w:r w:rsidRPr="00D353B4">
              <w:t>K1 – udział w dyskusji – cena aktywności na zajęciach (dziennik zajęć)</w:t>
            </w:r>
          </w:p>
          <w:p w14:paraId="4336671B" w14:textId="77777777" w:rsidR="00F659E5" w:rsidRPr="00D353B4" w:rsidRDefault="00F659E5" w:rsidP="00AD3881">
            <w:pPr>
              <w:pStyle w:val="Default"/>
              <w:rPr>
                <w:color w:val="auto"/>
              </w:rPr>
            </w:pPr>
            <w:r w:rsidRPr="00D353B4">
              <w:rPr>
                <w:color w:val="auto"/>
              </w:rPr>
              <w:t>K2 – ocena wybranych elementów projektu i prezentacji jednostkowej na ćwiczeniach (dziennik zajęć).</w:t>
            </w:r>
          </w:p>
          <w:p w14:paraId="191E53CC" w14:textId="77777777" w:rsidR="00F659E5" w:rsidRPr="00D353B4" w:rsidRDefault="00F659E5" w:rsidP="00AD3881">
            <w:pPr>
              <w:pStyle w:val="Default"/>
              <w:rPr>
                <w:color w:val="auto"/>
              </w:rPr>
            </w:pPr>
          </w:p>
          <w:p w14:paraId="3B817C8C" w14:textId="77777777" w:rsidR="00F659E5" w:rsidRPr="00D353B4" w:rsidRDefault="00F659E5" w:rsidP="00AD3881">
            <w:pPr>
              <w:pStyle w:val="Default"/>
              <w:rPr>
                <w:color w:val="auto"/>
              </w:rPr>
            </w:pPr>
            <w:r w:rsidRPr="00D353B4">
              <w:rPr>
                <w:color w:val="auto"/>
              </w:rPr>
              <w:t>Formy dokumentowania osiągniętych efektów: prace pisemne, zadanie projektowe, dziennik prowadzącego.</w:t>
            </w:r>
          </w:p>
        </w:tc>
      </w:tr>
      <w:tr w:rsidR="00D353B4" w:rsidRPr="00D353B4" w14:paraId="6D9B05C3" w14:textId="77777777" w:rsidTr="00B81D20">
        <w:trPr>
          <w:trHeight w:val="20"/>
          <w:jc w:val="center"/>
        </w:trPr>
        <w:tc>
          <w:tcPr>
            <w:tcW w:w="1640" w:type="pct"/>
            <w:shd w:val="clear" w:color="auto" w:fill="auto"/>
          </w:tcPr>
          <w:p w14:paraId="4E1DA75C" w14:textId="77777777" w:rsidR="00F659E5" w:rsidRPr="00D353B4" w:rsidRDefault="00F659E5" w:rsidP="00AD3881">
            <w:r w:rsidRPr="00D353B4">
              <w:t>Elementy i wagi mające wpływ na ocenę końcową</w:t>
            </w:r>
          </w:p>
        </w:tc>
        <w:tc>
          <w:tcPr>
            <w:tcW w:w="3360" w:type="pct"/>
            <w:gridSpan w:val="3"/>
            <w:tcBorders>
              <w:bottom w:val="single" w:sz="4" w:space="0" w:color="auto"/>
            </w:tcBorders>
            <w:shd w:val="clear" w:color="auto" w:fill="auto"/>
          </w:tcPr>
          <w:p w14:paraId="62AA45DE" w14:textId="77777777" w:rsidR="00F659E5" w:rsidRPr="00D353B4" w:rsidRDefault="00F659E5" w:rsidP="00AD3881">
            <w:pPr>
              <w:pStyle w:val="Akapitzlist"/>
              <w:autoSpaceDE w:val="0"/>
              <w:adjustRightInd w:val="0"/>
              <w:spacing w:line="240" w:lineRule="auto"/>
              <w:ind w:left="426" w:hanging="426"/>
              <w:rPr>
                <w:rFonts w:ascii="Times New Roman" w:hAnsi="Times New Roman"/>
                <w:sz w:val="24"/>
                <w:szCs w:val="24"/>
              </w:rPr>
            </w:pPr>
            <w:r w:rsidRPr="00D353B4">
              <w:rPr>
                <w:rFonts w:ascii="Times New Roman" w:hAnsi="Times New Roman"/>
                <w:sz w:val="24"/>
                <w:szCs w:val="24"/>
              </w:rPr>
              <w:t>Kryteria oceny z przedmiotu</w:t>
            </w:r>
          </w:p>
          <w:p w14:paraId="3947407F" w14:textId="77777777" w:rsidR="00F659E5" w:rsidRPr="00D353B4" w:rsidRDefault="00F659E5" w:rsidP="00AD3881">
            <w:pPr>
              <w:autoSpaceDE w:val="0"/>
              <w:autoSpaceDN w:val="0"/>
              <w:adjustRightInd w:val="0"/>
            </w:pPr>
            <w:r w:rsidRPr="00D353B4">
              <w:t>Ocena końcowa z przedmiotu składa się z dwóch elementów:</w:t>
            </w:r>
          </w:p>
          <w:p w14:paraId="7D8222B9" w14:textId="77777777" w:rsidR="00F659E5" w:rsidRPr="00D353B4" w:rsidRDefault="00F659E5" w:rsidP="00667F6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oceny z pisemnej pracy zaliczeniowej (80%),</w:t>
            </w:r>
          </w:p>
          <w:p w14:paraId="047B0434" w14:textId="77777777" w:rsidR="00F659E5" w:rsidRPr="00D353B4" w:rsidRDefault="00F659E5" w:rsidP="00667F6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oceny zaliczeniowej z ćwiczeń (20%).</w:t>
            </w:r>
          </w:p>
          <w:p w14:paraId="7E5CEF11" w14:textId="77777777" w:rsidR="00F659E5" w:rsidRPr="00D353B4" w:rsidRDefault="00F659E5" w:rsidP="00AD3881">
            <w:pPr>
              <w:autoSpaceDE w:val="0"/>
              <w:autoSpaceDN w:val="0"/>
              <w:adjustRightInd w:val="0"/>
            </w:pPr>
            <w:r w:rsidRPr="00D353B4">
              <w:t xml:space="preserve">Na ocenę końcową z ćwiczeń składają się: </w:t>
            </w:r>
          </w:p>
          <w:p w14:paraId="4E4C5783" w14:textId="77777777" w:rsidR="00F659E5" w:rsidRPr="00D353B4" w:rsidRDefault="00F659E5" w:rsidP="00667F6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wyniki z kolokwium,</w:t>
            </w:r>
          </w:p>
          <w:p w14:paraId="61C60BA3" w14:textId="77777777" w:rsidR="00F659E5" w:rsidRPr="00D353B4" w:rsidRDefault="00F659E5" w:rsidP="00667F6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ocena przygotowanego projektu.</w:t>
            </w:r>
          </w:p>
          <w:tbl>
            <w:tblPr>
              <w:tblW w:w="6479" w:type="dxa"/>
              <w:tblLook w:val="04A0" w:firstRow="1" w:lastRow="0" w:firstColumn="1" w:lastColumn="0" w:noHBand="0" w:noVBand="1"/>
            </w:tblPr>
            <w:tblGrid>
              <w:gridCol w:w="4184"/>
              <w:gridCol w:w="2295"/>
            </w:tblGrid>
            <w:tr w:rsidR="00D353B4" w:rsidRPr="00D353B4" w14:paraId="4A4E7E8D" w14:textId="77777777" w:rsidTr="00B81D20">
              <w:trPr>
                <w:trHeight w:val="232"/>
              </w:trPr>
              <w:tc>
                <w:tcPr>
                  <w:tcW w:w="6479" w:type="dxa"/>
                  <w:gridSpan w:val="2"/>
                </w:tcPr>
                <w:p w14:paraId="05B95E42" w14:textId="77777777" w:rsidR="00F659E5" w:rsidRPr="00D353B4" w:rsidRDefault="00F659E5" w:rsidP="00AD3881">
                  <w:pPr>
                    <w:ind w:left="-76"/>
                  </w:pPr>
                </w:p>
                <w:p w14:paraId="3361CEFD" w14:textId="77777777" w:rsidR="00F659E5" w:rsidRPr="00D353B4" w:rsidRDefault="00F659E5" w:rsidP="00AD3881">
                  <w:pPr>
                    <w:ind w:left="-76"/>
                  </w:pPr>
                  <w:r w:rsidRPr="00D353B4">
                    <w:t>Procent wiedzy wymaganej dla uzyskania oceny końcowej wynosi odpowiednio:</w:t>
                  </w:r>
                </w:p>
              </w:tc>
            </w:tr>
            <w:tr w:rsidR="00D353B4" w:rsidRPr="00D353B4" w14:paraId="233F5D4E" w14:textId="77777777" w:rsidTr="00B81D20">
              <w:trPr>
                <w:trHeight w:val="116"/>
              </w:trPr>
              <w:tc>
                <w:tcPr>
                  <w:tcW w:w="4184" w:type="dxa"/>
                  <w:vAlign w:val="center"/>
                </w:tcPr>
                <w:p w14:paraId="4059BB5E"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bardzo dobry          91%-100%</w:t>
                  </w:r>
                </w:p>
                <w:p w14:paraId="4D75DE50"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dobry plus              81%-90%</w:t>
                  </w:r>
                </w:p>
                <w:p w14:paraId="3DDE82BF"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dobry                      71%-80%                      </w:t>
                  </w:r>
                </w:p>
                <w:p w14:paraId="1C4AB181"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plus     61%-70%   </w:t>
                  </w:r>
                </w:p>
                <w:p w14:paraId="78886CB7"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dostateczny             50%-60%</w:t>
                  </w:r>
                </w:p>
                <w:p w14:paraId="24BF93EE"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niedostateczny        49% i mniej</w:t>
                  </w:r>
                </w:p>
              </w:tc>
              <w:tc>
                <w:tcPr>
                  <w:tcW w:w="2295" w:type="dxa"/>
                  <w:vAlign w:val="center"/>
                </w:tcPr>
                <w:p w14:paraId="649AD738" w14:textId="77777777" w:rsidR="00F659E5" w:rsidRPr="00D353B4" w:rsidRDefault="00F659E5" w:rsidP="00AD3881">
                  <w:pPr>
                    <w:pStyle w:val="Akapitzlist"/>
                    <w:autoSpaceDE w:val="0"/>
                    <w:adjustRightInd w:val="0"/>
                    <w:spacing w:line="240" w:lineRule="auto"/>
                    <w:ind w:left="317"/>
                    <w:rPr>
                      <w:rFonts w:ascii="Times New Roman" w:hAnsi="Times New Roman"/>
                      <w:sz w:val="24"/>
                      <w:szCs w:val="24"/>
                    </w:rPr>
                  </w:pPr>
                </w:p>
              </w:tc>
            </w:tr>
          </w:tbl>
          <w:p w14:paraId="50EB4AA2" w14:textId="77777777" w:rsidR="00F659E5" w:rsidRPr="00D353B4" w:rsidRDefault="00F659E5" w:rsidP="00AD3881">
            <w:pPr>
              <w:jc w:val="both"/>
            </w:pPr>
          </w:p>
        </w:tc>
      </w:tr>
      <w:tr w:rsidR="00D353B4" w:rsidRPr="00D353B4" w14:paraId="3EA2802B" w14:textId="77777777" w:rsidTr="00B81D20">
        <w:trPr>
          <w:trHeight w:val="20"/>
          <w:jc w:val="center"/>
        </w:trPr>
        <w:tc>
          <w:tcPr>
            <w:tcW w:w="1640" w:type="pct"/>
            <w:vMerge w:val="restart"/>
            <w:shd w:val="clear" w:color="auto" w:fill="auto"/>
          </w:tcPr>
          <w:p w14:paraId="6F38ECAB" w14:textId="77777777" w:rsidR="00072EFA" w:rsidRPr="00D353B4" w:rsidRDefault="00072EFA" w:rsidP="00072EFA">
            <w:r w:rsidRPr="00D353B4">
              <w:t>Bilans punktów ECTS</w:t>
            </w:r>
          </w:p>
          <w:p w14:paraId="75DC4C70" w14:textId="77777777" w:rsidR="00072EFA" w:rsidRPr="00D353B4" w:rsidRDefault="00072EFA" w:rsidP="00072EFA"/>
        </w:tc>
        <w:tc>
          <w:tcPr>
            <w:tcW w:w="3360" w:type="pct"/>
            <w:gridSpan w:val="3"/>
            <w:tcBorders>
              <w:bottom w:val="single" w:sz="4" w:space="0" w:color="auto"/>
            </w:tcBorders>
            <w:shd w:val="clear" w:color="auto" w:fill="auto"/>
          </w:tcPr>
          <w:p w14:paraId="1F6D4952" w14:textId="3007DAAF" w:rsidR="00072EFA" w:rsidRPr="00D353B4" w:rsidRDefault="00072EFA" w:rsidP="00072EFA">
            <w:pPr>
              <w:jc w:val="center"/>
              <w:rPr>
                <w:bCs/>
                <w:strike/>
              </w:rPr>
            </w:pPr>
            <w:r w:rsidRPr="00D353B4">
              <w:t xml:space="preserve">KONTAKTOWE </w:t>
            </w:r>
          </w:p>
        </w:tc>
      </w:tr>
      <w:tr w:rsidR="00D353B4" w:rsidRPr="00D353B4" w14:paraId="02CA7658" w14:textId="77777777" w:rsidTr="00B81D20">
        <w:trPr>
          <w:trHeight w:val="20"/>
          <w:jc w:val="center"/>
        </w:trPr>
        <w:tc>
          <w:tcPr>
            <w:tcW w:w="1640" w:type="pct"/>
            <w:vMerge/>
            <w:shd w:val="clear" w:color="auto" w:fill="auto"/>
          </w:tcPr>
          <w:p w14:paraId="7B1BBFFE" w14:textId="77777777" w:rsidR="00072EFA" w:rsidRPr="00D353B4" w:rsidRDefault="00072EFA" w:rsidP="00072EFA"/>
        </w:tc>
        <w:tc>
          <w:tcPr>
            <w:tcW w:w="1884" w:type="pct"/>
            <w:tcBorders>
              <w:top w:val="single" w:sz="4" w:space="0" w:color="auto"/>
              <w:bottom w:val="single" w:sz="4" w:space="0" w:color="auto"/>
              <w:right w:val="single" w:sz="4" w:space="0" w:color="auto"/>
            </w:tcBorders>
          </w:tcPr>
          <w:p w14:paraId="72A17353" w14:textId="77777777" w:rsidR="00072EFA" w:rsidRPr="00D353B4" w:rsidRDefault="00072EFA" w:rsidP="00072EFA"/>
        </w:tc>
        <w:tc>
          <w:tcPr>
            <w:tcW w:w="732" w:type="pct"/>
            <w:tcBorders>
              <w:top w:val="single" w:sz="4" w:space="0" w:color="auto"/>
              <w:left w:val="single" w:sz="4" w:space="0" w:color="auto"/>
              <w:bottom w:val="single" w:sz="4" w:space="0" w:color="auto"/>
              <w:right w:val="single" w:sz="4" w:space="0" w:color="auto"/>
            </w:tcBorders>
          </w:tcPr>
          <w:p w14:paraId="36D22154" w14:textId="6D7362B8" w:rsidR="00072EFA" w:rsidRPr="00D353B4" w:rsidRDefault="00072EFA" w:rsidP="00072EFA">
            <w:pPr>
              <w:jc w:val="center"/>
            </w:pPr>
            <w:r w:rsidRPr="00D353B4">
              <w:t>Godziny</w:t>
            </w:r>
          </w:p>
        </w:tc>
        <w:tc>
          <w:tcPr>
            <w:tcW w:w="744" w:type="pct"/>
            <w:tcBorders>
              <w:top w:val="single" w:sz="4" w:space="0" w:color="auto"/>
              <w:left w:val="single" w:sz="4" w:space="0" w:color="auto"/>
              <w:bottom w:val="single" w:sz="4" w:space="0" w:color="auto"/>
              <w:right w:val="single" w:sz="4" w:space="0" w:color="auto"/>
            </w:tcBorders>
            <w:vAlign w:val="center"/>
          </w:tcPr>
          <w:p w14:paraId="365555D4" w14:textId="77777777" w:rsidR="00072EFA" w:rsidRPr="00D353B4" w:rsidRDefault="00072EFA" w:rsidP="00072EFA">
            <w:pPr>
              <w:jc w:val="center"/>
            </w:pPr>
            <w:r w:rsidRPr="00D353B4">
              <w:t>ECTS</w:t>
            </w:r>
          </w:p>
        </w:tc>
      </w:tr>
      <w:tr w:rsidR="00D353B4" w:rsidRPr="00D353B4" w14:paraId="7E48F210" w14:textId="77777777" w:rsidTr="00B81D20">
        <w:trPr>
          <w:trHeight w:val="20"/>
          <w:jc w:val="center"/>
        </w:trPr>
        <w:tc>
          <w:tcPr>
            <w:tcW w:w="1640" w:type="pct"/>
            <w:vMerge/>
            <w:shd w:val="clear" w:color="auto" w:fill="auto"/>
          </w:tcPr>
          <w:p w14:paraId="2C2AB6A8" w14:textId="77777777" w:rsidR="00072EFA" w:rsidRPr="00D353B4" w:rsidRDefault="00072EFA" w:rsidP="00072EFA"/>
        </w:tc>
        <w:tc>
          <w:tcPr>
            <w:tcW w:w="1884" w:type="pct"/>
            <w:tcBorders>
              <w:top w:val="single" w:sz="4" w:space="0" w:color="auto"/>
              <w:bottom w:val="single" w:sz="4" w:space="0" w:color="auto"/>
              <w:right w:val="single" w:sz="4" w:space="0" w:color="auto"/>
            </w:tcBorders>
          </w:tcPr>
          <w:p w14:paraId="7DAE16B5" w14:textId="3B425A86" w:rsidR="00072EFA" w:rsidRPr="00D353B4" w:rsidRDefault="00072EFA" w:rsidP="00072EFA">
            <w:r w:rsidRPr="00D353B4">
              <w:t>Wykłady</w:t>
            </w:r>
          </w:p>
        </w:tc>
        <w:tc>
          <w:tcPr>
            <w:tcW w:w="732" w:type="pct"/>
            <w:tcBorders>
              <w:top w:val="single" w:sz="4" w:space="0" w:color="auto"/>
              <w:left w:val="single" w:sz="4" w:space="0" w:color="auto"/>
              <w:bottom w:val="single" w:sz="4" w:space="0" w:color="auto"/>
              <w:right w:val="single" w:sz="4" w:space="0" w:color="auto"/>
            </w:tcBorders>
          </w:tcPr>
          <w:p w14:paraId="1AAA2022" w14:textId="698434FD" w:rsidR="00072EFA" w:rsidRPr="00D353B4" w:rsidRDefault="00E27443" w:rsidP="00072EFA">
            <w:pPr>
              <w:jc w:val="right"/>
              <w:rPr>
                <w:iCs/>
              </w:rPr>
            </w:pPr>
            <w:r w:rsidRPr="00D353B4">
              <w:t>14</w:t>
            </w:r>
          </w:p>
        </w:tc>
        <w:tc>
          <w:tcPr>
            <w:tcW w:w="744" w:type="pct"/>
            <w:tcBorders>
              <w:top w:val="single" w:sz="4" w:space="0" w:color="auto"/>
              <w:left w:val="single" w:sz="4" w:space="0" w:color="auto"/>
              <w:bottom w:val="single" w:sz="4" w:space="0" w:color="auto"/>
              <w:right w:val="single" w:sz="4" w:space="0" w:color="auto"/>
            </w:tcBorders>
            <w:vAlign w:val="center"/>
          </w:tcPr>
          <w:p w14:paraId="0B9F6DEE" w14:textId="0B0ADD9B" w:rsidR="00072EFA" w:rsidRPr="00D353B4" w:rsidRDefault="00072EFA" w:rsidP="00072EFA">
            <w:pPr>
              <w:jc w:val="right"/>
            </w:pPr>
            <w:r w:rsidRPr="00D353B4">
              <w:t>0,6</w:t>
            </w:r>
          </w:p>
        </w:tc>
      </w:tr>
      <w:tr w:rsidR="00D353B4" w:rsidRPr="00D353B4" w14:paraId="44B6247A" w14:textId="77777777" w:rsidTr="00B81D20">
        <w:trPr>
          <w:trHeight w:val="20"/>
          <w:jc w:val="center"/>
        </w:trPr>
        <w:tc>
          <w:tcPr>
            <w:tcW w:w="1640" w:type="pct"/>
            <w:vMerge/>
            <w:shd w:val="clear" w:color="auto" w:fill="auto"/>
          </w:tcPr>
          <w:p w14:paraId="4F7B4F44" w14:textId="77777777" w:rsidR="00072EFA" w:rsidRPr="00D353B4" w:rsidRDefault="00072EFA" w:rsidP="00072EFA"/>
        </w:tc>
        <w:tc>
          <w:tcPr>
            <w:tcW w:w="1884" w:type="pct"/>
            <w:tcBorders>
              <w:top w:val="single" w:sz="4" w:space="0" w:color="auto"/>
              <w:bottom w:val="single" w:sz="4" w:space="0" w:color="auto"/>
              <w:right w:val="single" w:sz="4" w:space="0" w:color="auto"/>
            </w:tcBorders>
          </w:tcPr>
          <w:p w14:paraId="489CBC7E" w14:textId="067E7A97" w:rsidR="00072EFA" w:rsidRPr="00D353B4" w:rsidRDefault="00072EFA" w:rsidP="00072EFA">
            <w:r w:rsidRPr="00D353B4">
              <w:t>Ćwiczenia laboratoryjne</w:t>
            </w:r>
          </w:p>
        </w:tc>
        <w:tc>
          <w:tcPr>
            <w:tcW w:w="732" w:type="pct"/>
            <w:tcBorders>
              <w:top w:val="single" w:sz="4" w:space="0" w:color="auto"/>
              <w:left w:val="single" w:sz="4" w:space="0" w:color="auto"/>
              <w:bottom w:val="single" w:sz="4" w:space="0" w:color="auto"/>
              <w:right w:val="single" w:sz="4" w:space="0" w:color="auto"/>
            </w:tcBorders>
          </w:tcPr>
          <w:p w14:paraId="3FF810FB" w14:textId="35AFB214" w:rsidR="00072EFA" w:rsidRPr="00D353B4" w:rsidRDefault="00072EFA" w:rsidP="00072EFA">
            <w:pPr>
              <w:jc w:val="right"/>
              <w:rPr>
                <w:iCs/>
              </w:rPr>
            </w:pPr>
            <w:r w:rsidRPr="00D353B4">
              <w:t>7</w:t>
            </w:r>
          </w:p>
        </w:tc>
        <w:tc>
          <w:tcPr>
            <w:tcW w:w="744" w:type="pct"/>
            <w:tcBorders>
              <w:top w:val="single" w:sz="4" w:space="0" w:color="auto"/>
              <w:left w:val="single" w:sz="4" w:space="0" w:color="auto"/>
              <w:bottom w:val="single" w:sz="4" w:space="0" w:color="auto"/>
              <w:right w:val="single" w:sz="4" w:space="0" w:color="auto"/>
            </w:tcBorders>
            <w:vAlign w:val="center"/>
          </w:tcPr>
          <w:p w14:paraId="2AB0338B" w14:textId="178C9E6D" w:rsidR="00072EFA" w:rsidRPr="00D353B4" w:rsidRDefault="00072EFA" w:rsidP="00072EFA">
            <w:pPr>
              <w:jc w:val="right"/>
            </w:pPr>
            <w:r w:rsidRPr="00D353B4">
              <w:t>0,</w:t>
            </w:r>
            <w:r w:rsidR="00E27443" w:rsidRPr="00D353B4">
              <w:t>3</w:t>
            </w:r>
          </w:p>
        </w:tc>
      </w:tr>
      <w:tr w:rsidR="00D353B4" w:rsidRPr="00D353B4" w14:paraId="3DC9AFAC" w14:textId="77777777" w:rsidTr="00B81D20">
        <w:trPr>
          <w:trHeight w:val="20"/>
          <w:jc w:val="center"/>
        </w:trPr>
        <w:tc>
          <w:tcPr>
            <w:tcW w:w="1640" w:type="pct"/>
            <w:vMerge/>
            <w:shd w:val="clear" w:color="auto" w:fill="auto"/>
          </w:tcPr>
          <w:p w14:paraId="1AA23304" w14:textId="77777777" w:rsidR="00072EFA" w:rsidRPr="00D353B4" w:rsidRDefault="00072EFA" w:rsidP="00072EFA"/>
        </w:tc>
        <w:tc>
          <w:tcPr>
            <w:tcW w:w="1884" w:type="pct"/>
            <w:tcBorders>
              <w:top w:val="single" w:sz="4" w:space="0" w:color="auto"/>
              <w:bottom w:val="single" w:sz="4" w:space="0" w:color="auto"/>
              <w:right w:val="single" w:sz="4" w:space="0" w:color="auto"/>
            </w:tcBorders>
          </w:tcPr>
          <w:p w14:paraId="5B8BD9FF" w14:textId="714C43AF" w:rsidR="00072EFA" w:rsidRPr="00D353B4" w:rsidRDefault="00072EFA" w:rsidP="00072EFA">
            <w:r w:rsidRPr="00D353B4">
              <w:t>Ćwiczenia audytoryjne</w:t>
            </w:r>
          </w:p>
        </w:tc>
        <w:tc>
          <w:tcPr>
            <w:tcW w:w="732" w:type="pct"/>
            <w:tcBorders>
              <w:top w:val="single" w:sz="4" w:space="0" w:color="auto"/>
              <w:left w:val="single" w:sz="4" w:space="0" w:color="auto"/>
              <w:bottom w:val="single" w:sz="4" w:space="0" w:color="auto"/>
              <w:right w:val="single" w:sz="4" w:space="0" w:color="auto"/>
            </w:tcBorders>
          </w:tcPr>
          <w:p w14:paraId="1F36F8A9" w14:textId="059A891F" w:rsidR="00072EFA" w:rsidRPr="00D353B4" w:rsidRDefault="00072EFA" w:rsidP="00072EFA">
            <w:pPr>
              <w:jc w:val="right"/>
              <w:rPr>
                <w:iCs/>
              </w:rPr>
            </w:pPr>
            <w:r w:rsidRPr="00D353B4">
              <w:t>7</w:t>
            </w:r>
          </w:p>
        </w:tc>
        <w:tc>
          <w:tcPr>
            <w:tcW w:w="744" w:type="pct"/>
            <w:tcBorders>
              <w:top w:val="single" w:sz="4" w:space="0" w:color="auto"/>
              <w:left w:val="single" w:sz="4" w:space="0" w:color="auto"/>
              <w:bottom w:val="single" w:sz="4" w:space="0" w:color="auto"/>
              <w:right w:val="single" w:sz="4" w:space="0" w:color="auto"/>
            </w:tcBorders>
            <w:vAlign w:val="center"/>
          </w:tcPr>
          <w:p w14:paraId="1AEE29E3" w14:textId="2E7FC06D" w:rsidR="00072EFA" w:rsidRPr="00D353B4" w:rsidRDefault="00072EFA" w:rsidP="00072EFA">
            <w:pPr>
              <w:jc w:val="right"/>
            </w:pPr>
            <w:r w:rsidRPr="00D353B4">
              <w:t>0,</w:t>
            </w:r>
            <w:r w:rsidR="00E27443" w:rsidRPr="00D353B4">
              <w:t>3</w:t>
            </w:r>
          </w:p>
        </w:tc>
      </w:tr>
      <w:tr w:rsidR="00D353B4" w:rsidRPr="00D353B4" w14:paraId="2E668AF5" w14:textId="77777777" w:rsidTr="00B81D20">
        <w:trPr>
          <w:trHeight w:val="20"/>
          <w:jc w:val="center"/>
        </w:trPr>
        <w:tc>
          <w:tcPr>
            <w:tcW w:w="1640" w:type="pct"/>
            <w:vMerge/>
            <w:shd w:val="clear" w:color="auto" w:fill="auto"/>
          </w:tcPr>
          <w:p w14:paraId="4ED1E257" w14:textId="77777777" w:rsidR="00072EFA" w:rsidRPr="00D353B4" w:rsidRDefault="00072EFA" w:rsidP="00072EFA"/>
        </w:tc>
        <w:tc>
          <w:tcPr>
            <w:tcW w:w="1884" w:type="pct"/>
          </w:tcPr>
          <w:p w14:paraId="64E4F619" w14:textId="53CFD755" w:rsidR="00072EFA" w:rsidRPr="00D353B4" w:rsidRDefault="00072EFA" w:rsidP="00072EFA">
            <w:r w:rsidRPr="00D353B4">
              <w:t>Egzamin</w:t>
            </w:r>
          </w:p>
        </w:tc>
        <w:tc>
          <w:tcPr>
            <w:tcW w:w="732" w:type="pct"/>
          </w:tcPr>
          <w:p w14:paraId="3EC21CC3" w14:textId="56670DF9" w:rsidR="00072EFA" w:rsidRPr="00D353B4" w:rsidRDefault="00E27443" w:rsidP="00072EFA">
            <w:pPr>
              <w:jc w:val="right"/>
              <w:rPr>
                <w:iCs/>
              </w:rPr>
            </w:pPr>
            <w:r w:rsidRPr="00D353B4">
              <w:t>2</w:t>
            </w:r>
          </w:p>
        </w:tc>
        <w:tc>
          <w:tcPr>
            <w:tcW w:w="744" w:type="pct"/>
            <w:vAlign w:val="center"/>
          </w:tcPr>
          <w:p w14:paraId="37D62C19" w14:textId="75DFC9C7" w:rsidR="00072EFA" w:rsidRPr="00D353B4" w:rsidRDefault="00072EFA" w:rsidP="00072EFA">
            <w:pPr>
              <w:jc w:val="right"/>
            </w:pPr>
            <w:r w:rsidRPr="00D353B4">
              <w:t>0,</w:t>
            </w:r>
            <w:r w:rsidR="00E27443" w:rsidRPr="00D353B4">
              <w:t>1</w:t>
            </w:r>
          </w:p>
        </w:tc>
      </w:tr>
      <w:tr w:rsidR="00D353B4" w:rsidRPr="00D353B4" w14:paraId="2EFB40E1" w14:textId="77777777" w:rsidTr="00B81D20">
        <w:trPr>
          <w:trHeight w:val="20"/>
          <w:jc w:val="center"/>
        </w:trPr>
        <w:tc>
          <w:tcPr>
            <w:tcW w:w="1640" w:type="pct"/>
            <w:vMerge/>
            <w:shd w:val="clear" w:color="auto" w:fill="auto"/>
          </w:tcPr>
          <w:p w14:paraId="2EEDA49C" w14:textId="77777777" w:rsidR="00072EFA" w:rsidRPr="00D353B4" w:rsidRDefault="00072EFA" w:rsidP="00072EFA"/>
        </w:tc>
        <w:tc>
          <w:tcPr>
            <w:tcW w:w="1884" w:type="pct"/>
          </w:tcPr>
          <w:p w14:paraId="6DD0B2B6" w14:textId="6B88C7DD" w:rsidR="00072EFA" w:rsidRPr="00D353B4" w:rsidRDefault="00072EFA" w:rsidP="00072EFA">
            <w:pPr>
              <w:rPr>
                <w:bCs/>
              </w:rPr>
            </w:pPr>
            <w:r w:rsidRPr="00D353B4">
              <w:t>RAZEM kontaktowe</w:t>
            </w:r>
          </w:p>
        </w:tc>
        <w:tc>
          <w:tcPr>
            <w:tcW w:w="732" w:type="pct"/>
          </w:tcPr>
          <w:p w14:paraId="7A64D93D" w14:textId="4E76603D" w:rsidR="00072EFA" w:rsidRPr="00D353B4" w:rsidRDefault="00E27443" w:rsidP="00072EFA">
            <w:pPr>
              <w:jc w:val="right"/>
              <w:rPr>
                <w:bCs/>
                <w:iCs/>
              </w:rPr>
            </w:pPr>
            <w:r w:rsidRPr="00D353B4">
              <w:t>30</w:t>
            </w:r>
          </w:p>
        </w:tc>
        <w:tc>
          <w:tcPr>
            <w:tcW w:w="744" w:type="pct"/>
            <w:vAlign w:val="center"/>
          </w:tcPr>
          <w:p w14:paraId="09EEF35F" w14:textId="087EFF0A" w:rsidR="00072EFA" w:rsidRPr="00D353B4" w:rsidRDefault="00072EFA" w:rsidP="00072EFA">
            <w:pPr>
              <w:jc w:val="right"/>
              <w:rPr>
                <w:bCs/>
                <w:iCs/>
              </w:rPr>
            </w:pPr>
            <w:r w:rsidRPr="00D353B4">
              <w:rPr>
                <w:bCs/>
                <w:iCs/>
              </w:rPr>
              <w:t>1,</w:t>
            </w:r>
            <w:r w:rsidR="00E27443" w:rsidRPr="00D353B4">
              <w:rPr>
                <w:bCs/>
                <w:iCs/>
              </w:rPr>
              <w:t>2</w:t>
            </w:r>
          </w:p>
        </w:tc>
      </w:tr>
      <w:tr w:rsidR="00D353B4" w:rsidRPr="00D353B4" w14:paraId="65EB5161" w14:textId="77777777" w:rsidTr="00B81D20">
        <w:trPr>
          <w:trHeight w:val="20"/>
          <w:jc w:val="center"/>
        </w:trPr>
        <w:tc>
          <w:tcPr>
            <w:tcW w:w="1640" w:type="pct"/>
            <w:vMerge/>
            <w:shd w:val="clear" w:color="auto" w:fill="auto"/>
          </w:tcPr>
          <w:p w14:paraId="77F4C882" w14:textId="77777777" w:rsidR="00072EFA" w:rsidRPr="00D353B4" w:rsidRDefault="00072EFA" w:rsidP="00072EFA"/>
        </w:tc>
        <w:tc>
          <w:tcPr>
            <w:tcW w:w="3360" w:type="pct"/>
            <w:gridSpan w:val="3"/>
            <w:shd w:val="clear" w:color="auto" w:fill="auto"/>
          </w:tcPr>
          <w:p w14:paraId="04BD1C17" w14:textId="2BDFDB49" w:rsidR="00072EFA" w:rsidRPr="00D353B4" w:rsidRDefault="00072EFA" w:rsidP="00072EFA">
            <w:pPr>
              <w:jc w:val="center"/>
              <w:rPr>
                <w:bCs/>
              </w:rPr>
            </w:pPr>
            <w:r w:rsidRPr="00D353B4">
              <w:t>NIEKONTAKTOWE</w:t>
            </w:r>
          </w:p>
        </w:tc>
      </w:tr>
      <w:tr w:rsidR="00D353B4" w:rsidRPr="00D353B4" w14:paraId="09AF91C3" w14:textId="77777777" w:rsidTr="00B81D20">
        <w:trPr>
          <w:trHeight w:val="20"/>
          <w:jc w:val="center"/>
        </w:trPr>
        <w:tc>
          <w:tcPr>
            <w:tcW w:w="1640" w:type="pct"/>
            <w:vMerge/>
            <w:shd w:val="clear" w:color="auto" w:fill="auto"/>
          </w:tcPr>
          <w:p w14:paraId="0F9DEAD4" w14:textId="77777777" w:rsidR="00072EFA" w:rsidRPr="00D353B4" w:rsidRDefault="00072EFA" w:rsidP="00072EFA"/>
        </w:tc>
        <w:tc>
          <w:tcPr>
            <w:tcW w:w="1884" w:type="pct"/>
          </w:tcPr>
          <w:p w14:paraId="384692C5" w14:textId="13F6D515" w:rsidR="00072EFA" w:rsidRPr="00D353B4" w:rsidRDefault="00072EFA" w:rsidP="00072EFA">
            <w:r w:rsidRPr="00D353B4">
              <w:t>Przygotowanie do ćwiczeń</w:t>
            </w:r>
          </w:p>
        </w:tc>
        <w:tc>
          <w:tcPr>
            <w:tcW w:w="732" w:type="pct"/>
          </w:tcPr>
          <w:p w14:paraId="06795B8C" w14:textId="7D856430" w:rsidR="00072EFA" w:rsidRPr="00D353B4" w:rsidRDefault="00072EFA" w:rsidP="00072EFA">
            <w:pPr>
              <w:jc w:val="right"/>
              <w:rPr>
                <w:iCs/>
              </w:rPr>
            </w:pPr>
            <w:r w:rsidRPr="00D353B4">
              <w:t>2</w:t>
            </w:r>
            <w:r w:rsidR="00E27443" w:rsidRPr="00D353B4">
              <w:t>0</w:t>
            </w:r>
          </w:p>
        </w:tc>
        <w:tc>
          <w:tcPr>
            <w:tcW w:w="744" w:type="pct"/>
          </w:tcPr>
          <w:p w14:paraId="78B9C460" w14:textId="01617CBA" w:rsidR="00072EFA" w:rsidRPr="00D353B4" w:rsidRDefault="00072EFA" w:rsidP="00072EFA">
            <w:pPr>
              <w:jc w:val="right"/>
            </w:pPr>
            <w:r w:rsidRPr="00D353B4">
              <w:t>0,8</w:t>
            </w:r>
          </w:p>
        </w:tc>
      </w:tr>
      <w:tr w:rsidR="00D353B4" w:rsidRPr="00D353B4" w14:paraId="7718F429" w14:textId="77777777" w:rsidTr="00B81D20">
        <w:trPr>
          <w:trHeight w:val="20"/>
          <w:jc w:val="center"/>
        </w:trPr>
        <w:tc>
          <w:tcPr>
            <w:tcW w:w="1640" w:type="pct"/>
            <w:vMerge/>
            <w:shd w:val="clear" w:color="auto" w:fill="auto"/>
          </w:tcPr>
          <w:p w14:paraId="2F77951F" w14:textId="77777777" w:rsidR="00072EFA" w:rsidRPr="00D353B4" w:rsidRDefault="00072EFA" w:rsidP="00072EFA"/>
        </w:tc>
        <w:tc>
          <w:tcPr>
            <w:tcW w:w="1884" w:type="pct"/>
          </w:tcPr>
          <w:p w14:paraId="19A09158" w14:textId="61193FAD" w:rsidR="00072EFA" w:rsidRPr="00D353B4" w:rsidRDefault="00072EFA" w:rsidP="00072EFA">
            <w:r w:rsidRPr="00D353B4">
              <w:t>Studiowanie literatury</w:t>
            </w:r>
          </w:p>
        </w:tc>
        <w:tc>
          <w:tcPr>
            <w:tcW w:w="732" w:type="pct"/>
          </w:tcPr>
          <w:p w14:paraId="3FF49098" w14:textId="1AFC565A" w:rsidR="00072EFA" w:rsidRPr="00D353B4" w:rsidRDefault="00072EFA" w:rsidP="00072EFA">
            <w:pPr>
              <w:jc w:val="right"/>
              <w:rPr>
                <w:iCs/>
              </w:rPr>
            </w:pPr>
            <w:r w:rsidRPr="00D353B4">
              <w:t>25</w:t>
            </w:r>
          </w:p>
        </w:tc>
        <w:tc>
          <w:tcPr>
            <w:tcW w:w="744" w:type="pct"/>
          </w:tcPr>
          <w:p w14:paraId="245BF6D4" w14:textId="03324C36" w:rsidR="00072EFA" w:rsidRPr="00D353B4" w:rsidRDefault="00E27443" w:rsidP="00072EFA">
            <w:pPr>
              <w:jc w:val="right"/>
            </w:pPr>
            <w:r w:rsidRPr="00D353B4">
              <w:t>1,0</w:t>
            </w:r>
          </w:p>
        </w:tc>
      </w:tr>
      <w:tr w:rsidR="00D353B4" w:rsidRPr="00D353B4" w14:paraId="294B2F03" w14:textId="77777777" w:rsidTr="00B81D20">
        <w:trPr>
          <w:trHeight w:val="20"/>
          <w:jc w:val="center"/>
        </w:trPr>
        <w:tc>
          <w:tcPr>
            <w:tcW w:w="1640" w:type="pct"/>
            <w:vMerge/>
            <w:shd w:val="clear" w:color="auto" w:fill="auto"/>
          </w:tcPr>
          <w:p w14:paraId="135BBE3C" w14:textId="77777777" w:rsidR="00072EFA" w:rsidRPr="00D353B4" w:rsidRDefault="00072EFA" w:rsidP="00072EFA"/>
        </w:tc>
        <w:tc>
          <w:tcPr>
            <w:tcW w:w="1884" w:type="pct"/>
          </w:tcPr>
          <w:p w14:paraId="419DC8A8" w14:textId="00C6AC73" w:rsidR="00072EFA" w:rsidRPr="00D353B4" w:rsidRDefault="00072EFA" w:rsidP="00072EFA">
            <w:r w:rsidRPr="00D353B4">
              <w:t>Przygotowanie do zaliczenia</w:t>
            </w:r>
          </w:p>
        </w:tc>
        <w:tc>
          <w:tcPr>
            <w:tcW w:w="732" w:type="pct"/>
          </w:tcPr>
          <w:p w14:paraId="5D27AC19" w14:textId="003ED2C3" w:rsidR="00072EFA" w:rsidRPr="00D353B4" w:rsidRDefault="00072EFA" w:rsidP="00072EFA">
            <w:pPr>
              <w:jc w:val="right"/>
              <w:rPr>
                <w:iCs/>
              </w:rPr>
            </w:pPr>
            <w:r w:rsidRPr="00D353B4">
              <w:t>25</w:t>
            </w:r>
          </w:p>
        </w:tc>
        <w:tc>
          <w:tcPr>
            <w:tcW w:w="744" w:type="pct"/>
            <w:vAlign w:val="center"/>
          </w:tcPr>
          <w:p w14:paraId="56021778" w14:textId="3D22A3C4" w:rsidR="00072EFA" w:rsidRPr="00D353B4" w:rsidRDefault="00E27443" w:rsidP="00072EFA">
            <w:pPr>
              <w:jc w:val="right"/>
            </w:pPr>
            <w:r w:rsidRPr="00D353B4">
              <w:t>1,0</w:t>
            </w:r>
          </w:p>
        </w:tc>
      </w:tr>
      <w:tr w:rsidR="00D353B4" w:rsidRPr="00D353B4" w14:paraId="0A64588C" w14:textId="77777777" w:rsidTr="00B81D20">
        <w:trPr>
          <w:trHeight w:val="20"/>
          <w:jc w:val="center"/>
        </w:trPr>
        <w:tc>
          <w:tcPr>
            <w:tcW w:w="1640" w:type="pct"/>
            <w:vMerge/>
            <w:shd w:val="clear" w:color="auto" w:fill="auto"/>
          </w:tcPr>
          <w:p w14:paraId="44574674" w14:textId="77777777" w:rsidR="00072EFA" w:rsidRPr="00D353B4" w:rsidRDefault="00072EFA" w:rsidP="00072EFA"/>
        </w:tc>
        <w:tc>
          <w:tcPr>
            <w:tcW w:w="1884" w:type="pct"/>
          </w:tcPr>
          <w:p w14:paraId="6336AB1A" w14:textId="704E8EE7" w:rsidR="00072EFA" w:rsidRPr="00D353B4" w:rsidRDefault="00072EFA" w:rsidP="00072EFA">
            <w:r w:rsidRPr="00D353B4">
              <w:t xml:space="preserve">przygotowanie do egzaminu </w:t>
            </w:r>
          </w:p>
        </w:tc>
        <w:tc>
          <w:tcPr>
            <w:tcW w:w="732" w:type="pct"/>
          </w:tcPr>
          <w:p w14:paraId="434EF1EA" w14:textId="283894E4" w:rsidR="00072EFA" w:rsidRPr="00D353B4" w:rsidRDefault="00072EFA" w:rsidP="00072EFA">
            <w:pPr>
              <w:jc w:val="right"/>
              <w:rPr>
                <w:iCs/>
              </w:rPr>
            </w:pPr>
            <w:r w:rsidRPr="00D353B4">
              <w:t>25</w:t>
            </w:r>
          </w:p>
        </w:tc>
        <w:tc>
          <w:tcPr>
            <w:tcW w:w="744" w:type="pct"/>
            <w:vAlign w:val="center"/>
          </w:tcPr>
          <w:p w14:paraId="46A3864F" w14:textId="5E754816" w:rsidR="00072EFA" w:rsidRPr="00D353B4" w:rsidRDefault="00E27443" w:rsidP="00072EFA">
            <w:pPr>
              <w:jc w:val="right"/>
            </w:pPr>
            <w:r w:rsidRPr="00D353B4">
              <w:t>1,0</w:t>
            </w:r>
          </w:p>
        </w:tc>
      </w:tr>
      <w:tr w:rsidR="00D353B4" w:rsidRPr="00D353B4" w14:paraId="5D8BEA3F" w14:textId="77777777" w:rsidTr="00B81D20">
        <w:trPr>
          <w:trHeight w:val="20"/>
          <w:jc w:val="center"/>
        </w:trPr>
        <w:tc>
          <w:tcPr>
            <w:tcW w:w="1640" w:type="pct"/>
            <w:vMerge/>
            <w:shd w:val="clear" w:color="auto" w:fill="auto"/>
          </w:tcPr>
          <w:p w14:paraId="46A5B027" w14:textId="77777777" w:rsidR="00072EFA" w:rsidRPr="00D353B4" w:rsidRDefault="00072EFA" w:rsidP="00072EFA"/>
        </w:tc>
        <w:tc>
          <w:tcPr>
            <w:tcW w:w="1884" w:type="pct"/>
          </w:tcPr>
          <w:p w14:paraId="5D6391F9" w14:textId="38C89938" w:rsidR="00072EFA" w:rsidRPr="00D353B4" w:rsidRDefault="00072EFA" w:rsidP="00072EFA">
            <w:pPr>
              <w:rPr>
                <w:bCs/>
              </w:rPr>
            </w:pPr>
            <w:r w:rsidRPr="00D353B4">
              <w:t>RAZEM niekontaktowe</w:t>
            </w:r>
          </w:p>
        </w:tc>
        <w:tc>
          <w:tcPr>
            <w:tcW w:w="732" w:type="pct"/>
          </w:tcPr>
          <w:p w14:paraId="4FE3D413" w14:textId="13397D22" w:rsidR="00072EFA" w:rsidRPr="00D353B4" w:rsidRDefault="00E27443" w:rsidP="00072EFA">
            <w:pPr>
              <w:jc w:val="right"/>
              <w:rPr>
                <w:bCs/>
                <w:iCs/>
              </w:rPr>
            </w:pPr>
            <w:r w:rsidRPr="00D353B4">
              <w:t>95</w:t>
            </w:r>
          </w:p>
        </w:tc>
        <w:tc>
          <w:tcPr>
            <w:tcW w:w="744" w:type="pct"/>
            <w:vAlign w:val="center"/>
          </w:tcPr>
          <w:p w14:paraId="724BB5D7" w14:textId="05853C3A" w:rsidR="00072EFA" w:rsidRPr="00D353B4" w:rsidRDefault="00072EFA" w:rsidP="00072EFA">
            <w:pPr>
              <w:jc w:val="right"/>
              <w:rPr>
                <w:bCs/>
                <w:iCs/>
              </w:rPr>
            </w:pPr>
            <w:r w:rsidRPr="00D353B4">
              <w:rPr>
                <w:bCs/>
                <w:iCs/>
              </w:rPr>
              <w:t xml:space="preserve"> </w:t>
            </w:r>
            <w:r w:rsidR="00E27443" w:rsidRPr="00D353B4">
              <w:rPr>
                <w:bCs/>
                <w:iCs/>
              </w:rPr>
              <w:t>3,8</w:t>
            </w:r>
          </w:p>
        </w:tc>
      </w:tr>
      <w:tr w:rsidR="00D353B4" w:rsidRPr="00D353B4" w:rsidDel="003F1286" w14:paraId="0DB5BCCE" w14:textId="77777777" w:rsidTr="00B81D20">
        <w:trPr>
          <w:trHeight w:val="20"/>
          <w:jc w:val="center"/>
        </w:trPr>
        <w:tc>
          <w:tcPr>
            <w:tcW w:w="1640" w:type="pct"/>
            <w:vMerge w:val="restart"/>
            <w:shd w:val="clear" w:color="auto" w:fill="auto"/>
          </w:tcPr>
          <w:p w14:paraId="7A6DAD2A" w14:textId="1EAAB6AD" w:rsidR="00072EFA" w:rsidRPr="00D353B4" w:rsidRDefault="00072EFA" w:rsidP="00072EFA">
            <w:pPr>
              <w:rPr>
                <w:bCs/>
              </w:rPr>
            </w:pPr>
            <w:r w:rsidRPr="00D353B4">
              <w:rPr>
                <w:bCs/>
              </w:rPr>
              <w:t>Nakład pracy związany z zajęciami wymagającymi bezpośredniego udziału nauczyciela akademickiego</w:t>
            </w:r>
          </w:p>
        </w:tc>
        <w:tc>
          <w:tcPr>
            <w:tcW w:w="1884" w:type="pct"/>
          </w:tcPr>
          <w:p w14:paraId="5C99286E" w14:textId="373FE420" w:rsidR="00072EFA" w:rsidRPr="00D353B4" w:rsidDel="003F1286" w:rsidRDefault="00072EFA" w:rsidP="00072EFA">
            <w:r w:rsidRPr="00D353B4">
              <w:t>Udział w wykładach</w:t>
            </w:r>
          </w:p>
        </w:tc>
        <w:tc>
          <w:tcPr>
            <w:tcW w:w="732" w:type="pct"/>
          </w:tcPr>
          <w:p w14:paraId="7AB0EDAE" w14:textId="19B0A560" w:rsidR="00072EFA" w:rsidRPr="00D353B4" w:rsidRDefault="00E27443" w:rsidP="00072EFA">
            <w:pPr>
              <w:jc w:val="right"/>
              <w:rPr>
                <w:iCs/>
              </w:rPr>
            </w:pPr>
            <w:r w:rsidRPr="00D353B4">
              <w:t>14</w:t>
            </w:r>
          </w:p>
        </w:tc>
        <w:tc>
          <w:tcPr>
            <w:tcW w:w="744" w:type="pct"/>
            <w:vAlign w:val="center"/>
          </w:tcPr>
          <w:p w14:paraId="709B37BA" w14:textId="28C514FD" w:rsidR="00072EFA" w:rsidRPr="00D353B4" w:rsidRDefault="00072EFA" w:rsidP="00072EFA">
            <w:pPr>
              <w:jc w:val="right"/>
            </w:pPr>
            <w:r w:rsidRPr="00D353B4">
              <w:t>0,6</w:t>
            </w:r>
          </w:p>
        </w:tc>
      </w:tr>
      <w:tr w:rsidR="00D353B4" w:rsidRPr="00D353B4" w:rsidDel="003F1286" w14:paraId="7ACD3319" w14:textId="77777777" w:rsidTr="00B81D20">
        <w:trPr>
          <w:trHeight w:val="20"/>
          <w:jc w:val="center"/>
        </w:trPr>
        <w:tc>
          <w:tcPr>
            <w:tcW w:w="1640" w:type="pct"/>
            <w:vMerge/>
            <w:shd w:val="clear" w:color="auto" w:fill="auto"/>
          </w:tcPr>
          <w:p w14:paraId="1018E369" w14:textId="77777777" w:rsidR="00072EFA" w:rsidRPr="00D353B4" w:rsidRDefault="00072EFA" w:rsidP="00072EFA">
            <w:pPr>
              <w:rPr>
                <w:bCs/>
              </w:rPr>
            </w:pPr>
          </w:p>
        </w:tc>
        <w:tc>
          <w:tcPr>
            <w:tcW w:w="1884" w:type="pct"/>
          </w:tcPr>
          <w:p w14:paraId="25D8EBF1" w14:textId="2902DE4D" w:rsidR="00072EFA" w:rsidRPr="00D353B4" w:rsidRDefault="00072EFA" w:rsidP="00072EFA">
            <w:r w:rsidRPr="00D353B4">
              <w:t>Udział w ćwiczeniach</w:t>
            </w:r>
          </w:p>
        </w:tc>
        <w:tc>
          <w:tcPr>
            <w:tcW w:w="732" w:type="pct"/>
          </w:tcPr>
          <w:p w14:paraId="0DE04A41" w14:textId="0084F46B" w:rsidR="00072EFA" w:rsidRPr="00D353B4" w:rsidRDefault="00072EFA" w:rsidP="00072EFA">
            <w:pPr>
              <w:jc w:val="right"/>
              <w:rPr>
                <w:iCs/>
              </w:rPr>
            </w:pPr>
            <w:r w:rsidRPr="00D353B4">
              <w:t>14</w:t>
            </w:r>
          </w:p>
        </w:tc>
        <w:tc>
          <w:tcPr>
            <w:tcW w:w="744" w:type="pct"/>
            <w:vAlign w:val="center"/>
          </w:tcPr>
          <w:p w14:paraId="708D60F3" w14:textId="7A21DDF0" w:rsidR="00072EFA" w:rsidRPr="00D353B4" w:rsidRDefault="00E27443" w:rsidP="00072EFA">
            <w:pPr>
              <w:jc w:val="right"/>
            </w:pPr>
            <w:r w:rsidRPr="00D353B4">
              <w:t>0,6</w:t>
            </w:r>
          </w:p>
        </w:tc>
      </w:tr>
      <w:tr w:rsidR="00D353B4" w:rsidRPr="00D353B4" w:rsidDel="003F1286" w14:paraId="25CB6A9C" w14:textId="77777777" w:rsidTr="00B81D20">
        <w:trPr>
          <w:trHeight w:val="20"/>
          <w:jc w:val="center"/>
        </w:trPr>
        <w:tc>
          <w:tcPr>
            <w:tcW w:w="1640" w:type="pct"/>
            <w:vMerge/>
            <w:shd w:val="clear" w:color="auto" w:fill="auto"/>
          </w:tcPr>
          <w:p w14:paraId="7A072857" w14:textId="77777777" w:rsidR="00072EFA" w:rsidRPr="00D353B4" w:rsidRDefault="00072EFA" w:rsidP="00072EFA">
            <w:pPr>
              <w:rPr>
                <w:bCs/>
              </w:rPr>
            </w:pPr>
          </w:p>
        </w:tc>
        <w:tc>
          <w:tcPr>
            <w:tcW w:w="1884" w:type="pct"/>
          </w:tcPr>
          <w:p w14:paraId="7FA3819F" w14:textId="744AE742" w:rsidR="00072EFA" w:rsidRPr="00D353B4" w:rsidRDefault="00072EFA" w:rsidP="00072EFA">
            <w:r w:rsidRPr="00D353B4">
              <w:t>Egzamin</w:t>
            </w:r>
          </w:p>
        </w:tc>
        <w:tc>
          <w:tcPr>
            <w:tcW w:w="732" w:type="pct"/>
          </w:tcPr>
          <w:p w14:paraId="3EB09FE1" w14:textId="4D07047D" w:rsidR="00072EFA" w:rsidRPr="00D353B4" w:rsidRDefault="00072EFA" w:rsidP="00072EFA">
            <w:pPr>
              <w:jc w:val="right"/>
              <w:rPr>
                <w:iCs/>
              </w:rPr>
            </w:pPr>
            <w:r w:rsidRPr="00D353B4">
              <w:t>2</w:t>
            </w:r>
          </w:p>
        </w:tc>
        <w:tc>
          <w:tcPr>
            <w:tcW w:w="744" w:type="pct"/>
            <w:vAlign w:val="center"/>
          </w:tcPr>
          <w:p w14:paraId="18F262F7" w14:textId="30CD12CA" w:rsidR="00072EFA" w:rsidRPr="00D353B4" w:rsidRDefault="00072EFA" w:rsidP="00072EFA">
            <w:pPr>
              <w:jc w:val="right"/>
            </w:pPr>
            <w:r w:rsidRPr="00D353B4">
              <w:t>0,</w:t>
            </w:r>
            <w:r w:rsidR="00E27443" w:rsidRPr="00D353B4">
              <w:t>1</w:t>
            </w:r>
          </w:p>
        </w:tc>
      </w:tr>
      <w:tr w:rsidR="00072EFA" w:rsidRPr="00D353B4" w:rsidDel="003F1286" w14:paraId="30A9A85B" w14:textId="77777777" w:rsidTr="00B81D20">
        <w:trPr>
          <w:trHeight w:val="20"/>
          <w:jc w:val="center"/>
        </w:trPr>
        <w:tc>
          <w:tcPr>
            <w:tcW w:w="1640" w:type="pct"/>
            <w:vMerge/>
            <w:shd w:val="clear" w:color="auto" w:fill="auto"/>
          </w:tcPr>
          <w:p w14:paraId="07C5A417" w14:textId="77777777" w:rsidR="00072EFA" w:rsidRPr="00D353B4" w:rsidRDefault="00072EFA" w:rsidP="00072EFA">
            <w:pPr>
              <w:rPr>
                <w:bCs/>
              </w:rPr>
            </w:pPr>
          </w:p>
        </w:tc>
        <w:tc>
          <w:tcPr>
            <w:tcW w:w="1884" w:type="pct"/>
          </w:tcPr>
          <w:p w14:paraId="4434A96C" w14:textId="4B15230F" w:rsidR="00072EFA" w:rsidRPr="00D353B4" w:rsidRDefault="00072EFA" w:rsidP="00072EFA">
            <w:pPr>
              <w:rPr>
                <w:bCs/>
              </w:rPr>
            </w:pPr>
            <w:r w:rsidRPr="00D353B4">
              <w:t>RAZEM z bezpośrednim udziałem nauczyciela</w:t>
            </w:r>
          </w:p>
        </w:tc>
        <w:tc>
          <w:tcPr>
            <w:tcW w:w="732" w:type="pct"/>
          </w:tcPr>
          <w:p w14:paraId="33546E60" w14:textId="5023B607" w:rsidR="00072EFA" w:rsidRPr="00D353B4" w:rsidRDefault="00E27443" w:rsidP="00072EFA">
            <w:pPr>
              <w:jc w:val="right"/>
              <w:rPr>
                <w:bCs/>
                <w:iCs/>
              </w:rPr>
            </w:pPr>
            <w:r w:rsidRPr="00D353B4">
              <w:t>30</w:t>
            </w:r>
          </w:p>
        </w:tc>
        <w:tc>
          <w:tcPr>
            <w:tcW w:w="744" w:type="pct"/>
          </w:tcPr>
          <w:p w14:paraId="491B200F" w14:textId="0C4E55EA" w:rsidR="00072EFA" w:rsidRPr="00D353B4" w:rsidRDefault="00E27443" w:rsidP="00E27443">
            <w:pPr>
              <w:jc w:val="right"/>
              <w:rPr>
                <w:bCs/>
                <w:iCs/>
              </w:rPr>
            </w:pPr>
            <w:r w:rsidRPr="00D353B4">
              <w:rPr>
                <w:bCs/>
                <w:iCs/>
              </w:rPr>
              <w:t>1,2</w:t>
            </w:r>
          </w:p>
        </w:tc>
      </w:tr>
    </w:tbl>
    <w:p w14:paraId="18912371" w14:textId="769517FF" w:rsidR="00790105" w:rsidRPr="00D353B4" w:rsidRDefault="00790105" w:rsidP="00790105">
      <w:pPr>
        <w:rPr>
          <w:b/>
          <w:bCs/>
          <w:sz w:val="28"/>
          <w:szCs w:val="28"/>
        </w:rPr>
      </w:pPr>
    </w:p>
    <w:p w14:paraId="382FD7DB" w14:textId="42790EF8" w:rsidR="00F659E5" w:rsidRPr="00D353B4" w:rsidRDefault="00F659E5" w:rsidP="00B81D20">
      <w:pPr>
        <w:rPr>
          <w:b/>
          <w:sz w:val="28"/>
          <w:szCs w:val="28"/>
        </w:rPr>
      </w:pPr>
      <w:r w:rsidRPr="00D353B4">
        <w:rPr>
          <w:b/>
          <w:sz w:val="28"/>
          <w:szCs w:val="28"/>
        </w:rPr>
        <w:t>Karta opisu zajęć z modułu Lecznictwo uzdrowiskowe w Polsce</w:t>
      </w:r>
      <w:r w:rsidR="001A186F" w:rsidRPr="00D353B4">
        <w:rPr>
          <w:b/>
          <w:sz w:val="28"/>
          <w:szCs w:val="28"/>
        </w:rPr>
        <w:t xml:space="preserve"> </w:t>
      </w:r>
      <w:r w:rsidR="001A186F" w:rsidRPr="00D353B4">
        <w:rPr>
          <w:b/>
          <w:bCs/>
          <w:sz w:val="28"/>
          <w:szCs w:val="28"/>
        </w:rPr>
        <w:t>BLOK 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1"/>
        <w:gridCol w:w="4714"/>
        <w:gridCol w:w="1094"/>
        <w:gridCol w:w="1309"/>
      </w:tblGrid>
      <w:tr w:rsidR="00D353B4" w:rsidRPr="00D353B4" w14:paraId="67D820F1" w14:textId="77777777" w:rsidTr="00304212">
        <w:trPr>
          <w:trHeight w:val="20"/>
          <w:jc w:val="center"/>
        </w:trPr>
        <w:tc>
          <w:tcPr>
            <w:tcW w:w="1304" w:type="pct"/>
            <w:shd w:val="clear" w:color="auto" w:fill="auto"/>
          </w:tcPr>
          <w:p w14:paraId="774DA478" w14:textId="77777777" w:rsidR="00F659E5" w:rsidRPr="00D353B4" w:rsidRDefault="00F659E5" w:rsidP="00AD3881">
            <w:r w:rsidRPr="00D353B4">
              <w:t>Nazwa kierunku studiów</w:t>
            </w:r>
          </w:p>
        </w:tc>
        <w:tc>
          <w:tcPr>
            <w:tcW w:w="3696" w:type="pct"/>
            <w:gridSpan w:val="3"/>
            <w:vAlign w:val="center"/>
          </w:tcPr>
          <w:p w14:paraId="78AB89F3" w14:textId="03F9704E" w:rsidR="00F659E5" w:rsidRPr="00D353B4" w:rsidRDefault="00F659E5" w:rsidP="00AD3881">
            <w:r w:rsidRPr="00D353B4">
              <w:t xml:space="preserve">Turystyka i rekreacja </w:t>
            </w:r>
          </w:p>
        </w:tc>
      </w:tr>
      <w:tr w:rsidR="00D353B4" w:rsidRPr="00D353B4" w14:paraId="1536A9BD" w14:textId="77777777" w:rsidTr="00304212">
        <w:trPr>
          <w:trHeight w:val="20"/>
          <w:jc w:val="center"/>
        </w:trPr>
        <w:tc>
          <w:tcPr>
            <w:tcW w:w="1304" w:type="pct"/>
            <w:shd w:val="clear" w:color="auto" w:fill="auto"/>
          </w:tcPr>
          <w:p w14:paraId="6974AC84" w14:textId="77777777" w:rsidR="00F659E5" w:rsidRPr="00D353B4" w:rsidRDefault="00F659E5" w:rsidP="00AD3881">
            <w:r w:rsidRPr="00D353B4">
              <w:t>Nazwa modułu, także w języku angielskim</w:t>
            </w:r>
          </w:p>
        </w:tc>
        <w:tc>
          <w:tcPr>
            <w:tcW w:w="3696" w:type="pct"/>
            <w:gridSpan w:val="3"/>
            <w:vAlign w:val="center"/>
          </w:tcPr>
          <w:p w14:paraId="3C0B4488" w14:textId="77777777" w:rsidR="00F659E5" w:rsidRPr="00D353B4" w:rsidRDefault="00F659E5" w:rsidP="00AD3881">
            <w:r w:rsidRPr="00D353B4">
              <w:t>Lecznictwo uzdrowiskowe w Polsce</w:t>
            </w:r>
          </w:p>
          <w:p w14:paraId="1750E38F" w14:textId="77777777" w:rsidR="00F659E5" w:rsidRPr="00D353B4" w:rsidRDefault="00F659E5" w:rsidP="00AD3881">
            <w:r w:rsidRPr="00D353B4">
              <w:t>Spa treatment in Poland</w:t>
            </w:r>
          </w:p>
        </w:tc>
      </w:tr>
      <w:tr w:rsidR="00D353B4" w:rsidRPr="00D353B4" w14:paraId="1F06BC92" w14:textId="77777777" w:rsidTr="00304212">
        <w:trPr>
          <w:trHeight w:val="20"/>
          <w:jc w:val="center"/>
        </w:trPr>
        <w:tc>
          <w:tcPr>
            <w:tcW w:w="1304" w:type="pct"/>
            <w:shd w:val="clear" w:color="auto" w:fill="auto"/>
          </w:tcPr>
          <w:p w14:paraId="6D1A6165" w14:textId="77777777" w:rsidR="00F659E5" w:rsidRPr="00D353B4" w:rsidRDefault="00F659E5" w:rsidP="00AD3881">
            <w:r w:rsidRPr="00D353B4">
              <w:t>Język wykładowy</w:t>
            </w:r>
          </w:p>
        </w:tc>
        <w:tc>
          <w:tcPr>
            <w:tcW w:w="3696" w:type="pct"/>
            <w:gridSpan w:val="3"/>
            <w:vAlign w:val="center"/>
          </w:tcPr>
          <w:p w14:paraId="28174033" w14:textId="77777777" w:rsidR="00F659E5" w:rsidRPr="00D353B4" w:rsidRDefault="00F659E5" w:rsidP="00AD3881">
            <w:r w:rsidRPr="00D353B4">
              <w:t>Polski</w:t>
            </w:r>
          </w:p>
        </w:tc>
      </w:tr>
      <w:tr w:rsidR="00D353B4" w:rsidRPr="00D353B4" w14:paraId="365ADE92" w14:textId="77777777" w:rsidTr="00304212">
        <w:trPr>
          <w:trHeight w:val="20"/>
          <w:jc w:val="center"/>
        </w:trPr>
        <w:tc>
          <w:tcPr>
            <w:tcW w:w="1304" w:type="pct"/>
            <w:shd w:val="clear" w:color="auto" w:fill="auto"/>
          </w:tcPr>
          <w:p w14:paraId="607CF0EC" w14:textId="77777777" w:rsidR="00B81D20" w:rsidRPr="00D353B4" w:rsidRDefault="00B81D20" w:rsidP="00B81D20">
            <w:r w:rsidRPr="00D353B4">
              <w:t>Rodzaj modułu</w:t>
            </w:r>
          </w:p>
        </w:tc>
        <w:tc>
          <w:tcPr>
            <w:tcW w:w="3696" w:type="pct"/>
            <w:gridSpan w:val="3"/>
            <w:vAlign w:val="center"/>
          </w:tcPr>
          <w:p w14:paraId="34337D4E" w14:textId="060DA1C7" w:rsidR="00B81D20" w:rsidRPr="00D353B4" w:rsidRDefault="00B81D20" w:rsidP="00B81D20">
            <w:pPr>
              <w:tabs>
                <w:tab w:val="left" w:pos="2973"/>
              </w:tabs>
            </w:pPr>
            <w:r w:rsidRPr="00D353B4">
              <w:t>fakultatywny</w:t>
            </w:r>
          </w:p>
        </w:tc>
      </w:tr>
      <w:tr w:rsidR="00D353B4" w:rsidRPr="00D353B4" w14:paraId="730BFBB7" w14:textId="77777777" w:rsidTr="00304212">
        <w:trPr>
          <w:trHeight w:val="20"/>
          <w:jc w:val="center"/>
        </w:trPr>
        <w:tc>
          <w:tcPr>
            <w:tcW w:w="1304" w:type="pct"/>
            <w:shd w:val="clear" w:color="auto" w:fill="auto"/>
          </w:tcPr>
          <w:p w14:paraId="57195A95" w14:textId="77777777" w:rsidR="00F659E5" w:rsidRPr="00D353B4" w:rsidRDefault="00F659E5" w:rsidP="00AD3881">
            <w:r w:rsidRPr="00D353B4">
              <w:t>Poziom studiów</w:t>
            </w:r>
          </w:p>
        </w:tc>
        <w:tc>
          <w:tcPr>
            <w:tcW w:w="3696" w:type="pct"/>
            <w:gridSpan w:val="3"/>
            <w:vAlign w:val="center"/>
          </w:tcPr>
          <w:p w14:paraId="02B4F447" w14:textId="77777777" w:rsidR="00F659E5" w:rsidRPr="00D353B4" w:rsidRDefault="00F659E5" w:rsidP="00AD3881">
            <w:r w:rsidRPr="00D353B4">
              <w:t>Pierwszego stopnia/licencjackie</w:t>
            </w:r>
          </w:p>
        </w:tc>
      </w:tr>
      <w:tr w:rsidR="00D353B4" w:rsidRPr="00D353B4" w14:paraId="5ED54555" w14:textId="77777777" w:rsidTr="00304212">
        <w:trPr>
          <w:trHeight w:val="20"/>
          <w:jc w:val="center"/>
        </w:trPr>
        <w:tc>
          <w:tcPr>
            <w:tcW w:w="1304" w:type="pct"/>
            <w:shd w:val="clear" w:color="auto" w:fill="auto"/>
          </w:tcPr>
          <w:p w14:paraId="2DC496F7" w14:textId="77777777" w:rsidR="00F659E5" w:rsidRPr="00D353B4" w:rsidRDefault="00F659E5" w:rsidP="00AD3881">
            <w:r w:rsidRPr="00D353B4">
              <w:t>Forma studiów</w:t>
            </w:r>
          </w:p>
        </w:tc>
        <w:tc>
          <w:tcPr>
            <w:tcW w:w="3696" w:type="pct"/>
            <w:gridSpan w:val="3"/>
            <w:vAlign w:val="center"/>
          </w:tcPr>
          <w:p w14:paraId="69E05978" w14:textId="350A265D" w:rsidR="00F659E5" w:rsidRPr="00D353B4" w:rsidRDefault="00072EFA" w:rsidP="00AD3881">
            <w:r w:rsidRPr="00D353B4">
              <w:t>nies</w:t>
            </w:r>
            <w:r w:rsidR="00F659E5" w:rsidRPr="00D353B4">
              <w:t>tacjonarne</w:t>
            </w:r>
          </w:p>
        </w:tc>
      </w:tr>
      <w:tr w:rsidR="00D353B4" w:rsidRPr="00D353B4" w14:paraId="06FF4091" w14:textId="77777777" w:rsidTr="00304212">
        <w:trPr>
          <w:trHeight w:val="20"/>
          <w:jc w:val="center"/>
        </w:trPr>
        <w:tc>
          <w:tcPr>
            <w:tcW w:w="1304" w:type="pct"/>
            <w:shd w:val="clear" w:color="auto" w:fill="auto"/>
          </w:tcPr>
          <w:p w14:paraId="36D1A792" w14:textId="77777777" w:rsidR="00F659E5" w:rsidRPr="00D353B4" w:rsidRDefault="00F659E5" w:rsidP="00AD3881">
            <w:r w:rsidRPr="00D353B4">
              <w:t>Rok studiów dla kierunku</w:t>
            </w:r>
          </w:p>
        </w:tc>
        <w:tc>
          <w:tcPr>
            <w:tcW w:w="3696" w:type="pct"/>
            <w:gridSpan w:val="3"/>
            <w:vAlign w:val="center"/>
          </w:tcPr>
          <w:p w14:paraId="24164FC7" w14:textId="77777777" w:rsidR="00F659E5" w:rsidRPr="00D353B4" w:rsidRDefault="00F659E5" w:rsidP="00AD3881">
            <w:r w:rsidRPr="00D353B4">
              <w:t>III</w:t>
            </w:r>
          </w:p>
        </w:tc>
      </w:tr>
      <w:tr w:rsidR="00D353B4" w:rsidRPr="00D353B4" w14:paraId="3AE2D489" w14:textId="77777777" w:rsidTr="00304212">
        <w:trPr>
          <w:trHeight w:val="20"/>
          <w:jc w:val="center"/>
        </w:trPr>
        <w:tc>
          <w:tcPr>
            <w:tcW w:w="1304" w:type="pct"/>
            <w:shd w:val="clear" w:color="auto" w:fill="auto"/>
          </w:tcPr>
          <w:p w14:paraId="095CA1CB" w14:textId="77777777" w:rsidR="00F659E5" w:rsidRPr="00D353B4" w:rsidRDefault="00F659E5" w:rsidP="00AD3881">
            <w:r w:rsidRPr="00D353B4">
              <w:t>Semestr dla kierunku</w:t>
            </w:r>
          </w:p>
        </w:tc>
        <w:tc>
          <w:tcPr>
            <w:tcW w:w="3696" w:type="pct"/>
            <w:gridSpan w:val="3"/>
            <w:vAlign w:val="center"/>
          </w:tcPr>
          <w:p w14:paraId="41B7952E" w14:textId="77777777" w:rsidR="00F659E5" w:rsidRPr="00D353B4" w:rsidRDefault="00F659E5" w:rsidP="00AD3881">
            <w:r w:rsidRPr="00D353B4">
              <w:t>6</w:t>
            </w:r>
          </w:p>
        </w:tc>
      </w:tr>
      <w:tr w:rsidR="00D353B4" w:rsidRPr="00D353B4" w14:paraId="33A6B38C" w14:textId="77777777" w:rsidTr="00304212">
        <w:trPr>
          <w:trHeight w:val="20"/>
          <w:jc w:val="center"/>
        </w:trPr>
        <w:tc>
          <w:tcPr>
            <w:tcW w:w="1304" w:type="pct"/>
            <w:shd w:val="clear" w:color="auto" w:fill="auto"/>
          </w:tcPr>
          <w:p w14:paraId="2B0068E8" w14:textId="77777777" w:rsidR="00F659E5" w:rsidRPr="00D353B4" w:rsidRDefault="00F659E5" w:rsidP="00AD3881">
            <w:r w:rsidRPr="00D353B4">
              <w:t xml:space="preserve">Liczba punktów ECTS z podziałem na kontaktowe/ niekontaktowe </w:t>
            </w:r>
          </w:p>
        </w:tc>
        <w:tc>
          <w:tcPr>
            <w:tcW w:w="3696" w:type="pct"/>
            <w:gridSpan w:val="3"/>
            <w:vAlign w:val="center"/>
          </w:tcPr>
          <w:p w14:paraId="49C55DA7" w14:textId="7FBABD67" w:rsidR="00F659E5" w:rsidRPr="00D353B4" w:rsidRDefault="00F659E5" w:rsidP="00AD3881">
            <w:r w:rsidRPr="00D353B4">
              <w:t>5 (</w:t>
            </w:r>
            <w:r w:rsidR="00072EFA" w:rsidRPr="00D353B4">
              <w:t>1</w:t>
            </w:r>
            <w:r w:rsidR="00E85800" w:rsidRPr="00D353B4">
              <w:t>,2</w:t>
            </w:r>
            <w:r w:rsidRPr="00D353B4">
              <w:t>/</w:t>
            </w:r>
            <w:r w:rsidR="00E85800" w:rsidRPr="00D353B4">
              <w:t>3,8</w:t>
            </w:r>
            <w:r w:rsidRPr="00D353B4">
              <w:t>)</w:t>
            </w:r>
          </w:p>
        </w:tc>
      </w:tr>
      <w:tr w:rsidR="00D353B4" w:rsidRPr="00D353B4" w14:paraId="14F41650" w14:textId="77777777" w:rsidTr="00304212">
        <w:trPr>
          <w:trHeight w:val="20"/>
          <w:jc w:val="center"/>
        </w:trPr>
        <w:tc>
          <w:tcPr>
            <w:tcW w:w="1304" w:type="pct"/>
            <w:shd w:val="clear" w:color="auto" w:fill="auto"/>
          </w:tcPr>
          <w:p w14:paraId="1D42E092" w14:textId="77777777" w:rsidR="00F659E5" w:rsidRPr="00D353B4" w:rsidRDefault="00F659E5" w:rsidP="00AD3881">
            <w:r w:rsidRPr="00D353B4">
              <w:t>Tytuł naukowy/ stopień naukowy, imię i nazwisko osoby odpowiedzialnej za moduł</w:t>
            </w:r>
          </w:p>
        </w:tc>
        <w:tc>
          <w:tcPr>
            <w:tcW w:w="3696" w:type="pct"/>
            <w:gridSpan w:val="3"/>
            <w:vAlign w:val="center"/>
          </w:tcPr>
          <w:p w14:paraId="29AE0B4B" w14:textId="77777777" w:rsidR="00F659E5" w:rsidRPr="00D353B4" w:rsidRDefault="00F659E5" w:rsidP="00AD3881">
            <w:r w:rsidRPr="00D353B4">
              <w:t>Dr hab. Grażyna Kowalska, prof. uczelni</w:t>
            </w:r>
          </w:p>
        </w:tc>
      </w:tr>
      <w:tr w:rsidR="00D353B4" w:rsidRPr="00D353B4" w14:paraId="3639CAA4" w14:textId="77777777" w:rsidTr="00304212">
        <w:trPr>
          <w:trHeight w:val="20"/>
          <w:jc w:val="center"/>
        </w:trPr>
        <w:tc>
          <w:tcPr>
            <w:tcW w:w="1304" w:type="pct"/>
            <w:shd w:val="clear" w:color="auto" w:fill="auto"/>
          </w:tcPr>
          <w:p w14:paraId="7308BB46" w14:textId="77777777" w:rsidR="00F659E5" w:rsidRPr="00D353B4" w:rsidRDefault="00F659E5" w:rsidP="00AD3881">
            <w:r w:rsidRPr="00D353B4">
              <w:t>Jednostka oferująca przedmiot</w:t>
            </w:r>
          </w:p>
        </w:tc>
        <w:tc>
          <w:tcPr>
            <w:tcW w:w="3696" w:type="pct"/>
            <w:gridSpan w:val="3"/>
            <w:vAlign w:val="center"/>
          </w:tcPr>
          <w:p w14:paraId="31055FD2" w14:textId="77777777" w:rsidR="00F659E5" w:rsidRPr="00D353B4" w:rsidRDefault="00F659E5" w:rsidP="00AD3881">
            <w:r w:rsidRPr="00D353B4">
              <w:t>Katedra Turystyki i Rekreacji</w:t>
            </w:r>
          </w:p>
        </w:tc>
      </w:tr>
      <w:tr w:rsidR="00D353B4" w:rsidRPr="00D353B4" w14:paraId="7C4750DB" w14:textId="77777777" w:rsidTr="00304212">
        <w:trPr>
          <w:trHeight w:val="20"/>
          <w:jc w:val="center"/>
        </w:trPr>
        <w:tc>
          <w:tcPr>
            <w:tcW w:w="1304" w:type="pct"/>
            <w:shd w:val="clear" w:color="auto" w:fill="auto"/>
          </w:tcPr>
          <w:p w14:paraId="621FB6C4" w14:textId="77777777" w:rsidR="00F659E5" w:rsidRPr="00D353B4" w:rsidRDefault="00F659E5" w:rsidP="00AD3881">
            <w:pPr>
              <w:jc w:val="both"/>
            </w:pPr>
            <w:r w:rsidRPr="00D353B4">
              <w:t>Cel modułu</w:t>
            </w:r>
          </w:p>
        </w:tc>
        <w:tc>
          <w:tcPr>
            <w:tcW w:w="3696" w:type="pct"/>
            <w:gridSpan w:val="3"/>
          </w:tcPr>
          <w:p w14:paraId="75B35817" w14:textId="77777777" w:rsidR="00F659E5" w:rsidRPr="00D353B4" w:rsidRDefault="00F659E5" w:rsidP="00AD3881">
            <w:pPr>
              <w:jc w:val="both"/>
            </w:pPr>
            <w:r w:rsidRPr="00D353B4">
              <w:rPr>
                <w:rFonts w:eastAsia="Calibri"/>
              </w:rPr>
              <w:t>Opanowanie wiedzy z zakresu działalności lecznictwa uzdrowiskowego w Polsce, wykorzystania zasobów naturalnych w postaci wód leczniczych, peloidów, lokalnej roślinności i klimatu, a także zabiegów leczniczych stosowanych w zakładach lecznictwa uzdrowiskowego o określonych profilach leczniczych.</w:t>
            </w:r>
          </w:p>
        </w:tc>
      </w:tr>
      <w:tr w:rsidR="00D353B4" w:rsidRPr="00D353B4" w14:paraId="60A7B0C4" w14:textId="77777777" w:rsidTr="00304212">
        <w:trPr>
          <w:trHeight w:val="20"/>
          <w:jc w:val="center"/>
        </w:trPr>
        <w:tc>
          <w:tcPr>
            <w:tcW w:w="1304" w:type="pct"/>
            <w:vMerge w:val="restart"/>
            <w:shd w:val="clear" w:color="auto" w:fill="auto"/>
          </w:tcPr>
          <w:p w14:paraId="56F5CDFB" w14:textId="77777777" w:rsidR="00F659E5" w:rsidRPr="00D353B4" w:rsidRDefault="00F659E5" w:rsidP="00AD3881">
            <w:r w:rsidRPr="00D353B4">
              <w:t>Efekty uczenia się dla modułu to opis zasobu wiedzy, umiejętności i kompetencji społecznych, które student osiągnie po zrealizowaniu zajęć.</w:t>
            </w:r>
          </w:p>
          <w:p w14:paraId="2EEBE9BB" w14:textId="77777777" w:rsidR="00F659E5" w:rsidRPr="00D353B4" w:rsidRDefault="00F659E5" w:rsidP="00AD3881"/>
        </w:tc>
        <w:tc>
          <w:tcPr>
            <w:tcW w:w="3696" w:type="pct"/>
            <w:gridSpan w:val="3"/>
            <w:shd w:val="clear" w:color="auto" w:fill="auto"/>
          </w:tcPr>
          <w:p w14:paraId="2B7272B7" w14:textId="77777777" w:rsidR="00F659E5" w:rsidRPr="00D353B4" w:rsidRDefault="00F659E5" w:rsidP="00AD3881">
            <w:r w:rsidRPr="00D353B4">
              <w:t>Wiedza:</w:t>
            </w:r>
          </w:p>
        </w:tc>
      </w:tr>
      <w:tr w:rsidR="00D353B4" w:rsidRPr="00D353B4" w14:paraId="7A939E6A" w14:textId="77777777" w:rsidTr="00304212">
        <w:trPr>
          <w:trHeight w:val="20"/>
          <w:jc w:val="center"/>
        </w:trPr>
        <w:tc>
          <w:tcPr>
            <w:tcW w:w="1304" w:type="pct"/>
            <w:vMerge/>
            <w:shd w:val="clear" w:color="auto" w:fill="auto"/>
          </w:tcPr>
          <w:p w14:paraId="1C354AB0" w14:textId="77777777" w:rsidR="00F659E5" w:rsidRPr="00D353B4" w:rsidRDefault="00F659E5" w:rsidP="00AD3881"/>
        </w:tc>
        <w:tc>
          <w:tcPr>
            <w:tcW w:w="3696" w:type="pct"/>
            <w:gridSpan w:val="3"/>
          </w:tcPr>
          <w:p w14:paraId="437F029A" w14:textId="77777777" w:rsidR="00F659E5" w:rsidRPr="00D353B4" w:rsidRDefault="00F659E5" w:rsidP="00AD3881">
            <w:pPr>
              <w:ind w:left="456" w:hanging="456"/>
            </w:pPr>
            <w:r w:rsidRPr="00D353B4">
              <w:t>W1. Posiada wiedzę dotyczącą rozmieszczenia uzdrowisk w Polsce i Europie oraz kierunki działania medycyny uzdrowiskowej.</w:t>
            </w:r>
          </w:p>
        </w:tc>
      </w:tr>
      <w:tr w:rsidR="00D353B4" w:rsidRPr="00D353B4" w14:paraId="308F410D" w14:textId="77777777" w:rsidTr="00304212">
        <w:trPr>
          <w:trHeight w:val="20"/>
          <w:jc w:val="center"/>
        </w:trPr>
        <w:tc>
          <w:tcPr>
            <w:tcW w:w="1304" w:type="pct"/>
            <w:vMerge/>
            <w:shd w:val="clear" w:color="auto" w:fill="auto"/>
          </w:tcPr>
          <w:p w14:paraId="0C314BDC" w14:textId="77777777" w:rsidR="00F659E5" w:rsidRPr="00D353B4" w:rsidRDefault="00F659E5" w:rsidP="00AD3881"/>
        </w:tc>
        <w:tc>
          <w:tcPr>
            <w:tcW w:w="3696" w:type="pct"/>
            <w:gridSpan w:val="3"/>
          </w:tcPr>
          <w:p w14:paraId="5A37FA6E" w14:textId="77777777" w:rsidR="00F659E5" w:rsidRPr="00D353B4" w:rsidRDefault="00F659E5" w:rsidP="00AD3881">
            <w:pPr>
              <w:ind w:left="456" w:hanging="456"/>
            </w:pPr>
            <w:r w:rsidRPr="00D353B4">
              <w:t>W2. Zna zasady racjonalnego wykorzystania zasobów naturalnych (wody lecznicze, peloidy i klimat) w lecznictwie uzdrowiskowym oraz profilaktyce pierwszego rzędu.</w:t>
            </w:r>
          </w:p>
        </w:tc>
      </w:tr>
      <w:tr w:rsidR="00D353B4" w:rsidRPr="00D353B4" w14:paraId="617DBEF0" w14:textId="77777777" w:rsidTr="00304212">
        <w:trPr>
          <w:trHeight w:val="20"/>
          <w:jc w:val="center"/>
        </w:trPr>
        <w:tc>
          <w:tcPr>
            <w:tcW w:w="1304" w:type="pct"/>
            <w:vMerge/>
            <w:shd w:val="clear" w:color="auto" w:fill="auto"/>
          </w:tcPr>
          <w:p w14:paraId="02BF6991" w14:textId="77777777" w:rsidR="00F659E5" w:rsidRPr="00D353B4" w:rsidRDefault="00F659E5" w:rsidP="00AD3881"/>
        </w:tc>
        <w:tc>
          <w:tcPr>
            <w:tcW w:w="3696" w:type="pct"/>
            <w:gridSpan w:val="3"/>
          </w:tcPr>
          <w:p w14:paraId="04418AFD" w14:textId="77777777" w:rsidR="00F659E5" w:rsidRPr="00D353B4" w:rsidRDefault="00F659E5" w:rsidP="00AD3881">
            <w:pPr>
              <w:ind w:left="456" w:hanging="456"/>
            </w:pPr>
            <w:r w:rsidRPr="00D353B4">
              <w:t>W3. Zna typy uzdrowisk oraz profile lecznictwa uzdrowiskowego w Polsce.</w:t>
            </w:r>
          </w:p>
        </w:tc>
      </w:tr>
      <w:tr w:rsidR="00D353B4" w:rsidRPr="00D353B4" w14:paraId="7A9D8A8F" w14:textId="77777777" w:rsidTr="00304212">
        <w:trPr>
          <w:trHeight w:val="20"/>
          <w:jc w:val="center"/>
        </w:trPr>
        <w:tc>
          <w:tcPr>
            <w:tcW w:w="1304" w:type="pct"/>
            <w:vMerge/>
            <w:shd w:val="clear" w:color="auto" w:fill="auto"/>
          </w:tcPr>
          <w:p w14:paraId="3012E268" w14:textId="77777777" w:rsidR="00F659E5" w:rsidRPr="00D353B4" w:rsidRDefault="00F659E5" w:rsidP="00AD3881"/>
        </w:tc>
        <w:tc>
          <w:tcPr>
            <w:tcW w:w="3696" w:type="pct"/>
            <w:gridSpan w:val="3"/>
          </w:tcPr>
          <w:p w14:paraId="5F84898B" w14:textId="77777777" w:rsidR="00F659E5" w:rsidRPr="00D353B4" w:rsidRDefault="00F659E5" w:rsidP="00AD3881">
            <w:r w:rsidRPr="00D353B4">
              <w:t>W4. Zna podstawowe zasady terapii i mechanizmy balneologii.</w:t>
            </w:r>
          </w:p>
        </w:tc>
      </w:tr>
      <w:tr w:rsidR="00D353B4" w:rsidRPr="00D353B4" w14:paraId="53A6CB23" w14:textId="77777777" w:rsidTr="00304212">
        <w:trPr>
          <w:trHeight w:val="20"/>
          <w:jc w:val="center"/>
        </w:trPr>
        <w:tc>
          <w:tcPr>
            <w:tcW w:w="1304" w:type="pct"/>
            <w:vMerge/>
            <w:shd w:val="clear" w:color="auto" w:fill="auto"/>
          </w:tcPr>
          <w:p w14:paraId="08D993D4" w14:textId="77777777" w:rsidR="00F659E5" w:rsidRPr="00D353B4" w:rsidRDefault="00F659E5" w:rsidP="00AD3881"/>
        </w:tc>
        <w:tc>
          <w:tcPr>
            <w:tcW w:w="3696" w:type="pct"/>
            <w:gridSpan w:val="3"/>
            <w:shd w:val="clear" w:color="auto" w:fill="auto"/>
          </w:tcPr>
          <w:p w14:paraId="1E08D381" w14:textId="77777777" w:rsidR="00F659E5" w:rsidRPr="00D353B4" w:rsidRDefault="00F659E5" w:rsidP="00AD3881">
            <w:r w:rsidRPr="00D353B4">
              <w:t xml:space="preserve">Umiejętności: </w:t>
            </w:r>
          </w:p>
        </w:tc>
      </w:tr>
      <w:tr w:rsidR="00D353B4" w:rsidRPr="00D353B4" w14:paraId="11B7DB87" w14:textId="77777777" w:rsidTr="00304212">
        <w:trPr>
          <w:trHeight w:val="20"/>
          <w:jc w:val="center"/>
        </w:trPr>
        <w:tc>
          <w:tcPr>
            <w:tcW w:w="1304" w:type="pct"/>
            <w:vMerge/>
            <w:shd w:val="clear" w:color="auto" w:fill="auto"/>
          </w:tcPr>
          <w:p w14:paraId="40CBDE4C" w14:textId="77777777" w:rsidR="00F659E5" w:rsidRPr="00D353B4" w:rsidRDefault="00F659E5" w:rsidP="00AD3881"/>
        </w:tc>
        <w:tc>
          <w:tcPr>
            <w:tcW w:w="3696" w:type="pct"/>
            <w:gridSpan w:val="3"/>
          </w:tcPr>
          <w:p w14:paraId="681BE89E" w14:textId="77777777" w:rsidR="00F659E5" w:rsidRPr="00D353B4" w:rsidRDefault="00F659E5" w:rsidP="00AD3881">
            <w:pPr>
              <w:ind w:left="456" w:hanging="456"/>
            </w:pPr>
            <w:r w:rsidRPr="00D353B4">
              <w:rPr>
                <w:shd w:val="clear" w:color="auto" w:fill="FFFFFF"/>
              </w:rPr>
              <w:t>U1. Potrafi wymienić zasady zagospodarowania miejscowości uzdrowiskowej oraz zakres i rodzaje usług zdrowotnych oferowanych w uzdrowiskach</w:t>
            </w:r>
            <w:r w:rsidRPr="00D353B4">
              <w:t>.</w:t>
            </w:r>
          </w:p>
        </w:tc>
      </w:tr>
      <w:tr w:rsidR="00D353B4" w:rsidRPr="00D353B4" w14:paraId="10D6510C" w14:textId="77777777" w:rsidTr="00304212">
        <w:trPr>
          <w:trHeight w:val="20"/>
          <w:jc w:val="center"/>
        </w:trPr>
        <w:tc>
          <w:tcPr>
            <w:tcW w:w="1304" w:type="pct"/>
            <w:vMerge/>
            <w:shd w:val="clear" w:color="auto" w:fill="auto"/>
          </w:tcPr>
          <w:p w14:paraId="556D939F" w14:textId="77777777" w:rsidR="00F659E5" w:rsidRPr="00D353B4" w:rsidRDefault="00F659E5" w:rsidP="00AD3881"/>
        </w:tc>
        <w:tc>
          <w:tcPr>
            <w:tcW w:w="3696" w:type="pct"/>
            <w:gridSpan w:val="3"/>
          </w:tcPr>
          <w:p w14:paraId="67C522D6" w14:textId="77777777" w:rsidR="00F659E5" w:rsidRPr="00D353B4" w:rsidRDefault="00F659E5" w:rsidP="00AD3881">
            <w:pPr>
              <w:ind w:left="456" w:hanging="456"/>
            </w:pPr>
            <w:r w:rsidRPr="00D353B4">
              <w:rPr>
                <w:shd w:val="clear" w:color="auto" w:fill="FFFFFF"/>
              </w:rPr>
              <w:t>U2. Rozumie mechanizmy leczniczego działania zasobów uzdrowiskowych. Umie wymienić wskazania i przeciwwskazania do terapii balneologicznych</w:t>
            </w:r>
            <w:r w:rsidRPr="00D353B4">
              <w:t>.</w:t>
            </w:r>
          </w:p>
        </w:tc>
      </w:tr>
      <w:tr w:rsidR="00D353B4" w:rsidRPr="00D353B4" w14:paraId="5F23EE88" w14:textId="77777777" w:rsidTr="00304212">
        <w:trPr>
          <w:trHeight w:val="20"/>
          <w:jc w:val="center"/>
        </w:trPr>
        <w:tc>
          <w:tcPr>
            <w:tcW w:w="1304" w:type="pct"/>
            <w:vMerge/>
            <w:shd w:val="clear" w:color="auto" w:fill="auto"/>
          </w:tcPr>
          <w:p w14:paraId="08F00304" w14:textId="77777777" w:rsidR="00F659E5" w:rsidRPr="00D353B4" w:rsidRDefault="00F659E5" w:rsidP="00AD3881"/>
        </w:tc>
        <w:tc>
          <w:tcPr>
            <w:tcW w:w="3696" w:type="pct"/>
            <w:gridSpan w:val="3"/>
          </w:tcPr>
          <w:p w14:paraId="7AB07921" w14:textId="77777777" w:rsidR="00F659E5" w:rsidRPr="00D353B4" w:rsidRDefault="00F659E5" w:rsidP="00AD3881">
            <w:pPr>
              <w:ind w:left="456" w:hanging="456"/>
            </w:pPr>
            <w:r w:rsidRPr="00D353B4">
              <w:t>U3. Potrafi ułożyć program zajęć/imprez rekreacyjnych i turystycznych zgodny z profilem leczniczym uzdrowiska.</w:t>
            </w:r>
          </w:p>
        </w:tc>
      </w:tr>
      <w:tr w:rsidR="00D353B4" w:rsidRPr="00D353B4" w14:paraId="495F2552" w14:textId="77777777" w:rsidTr="00304212">
        <w:trPr>
          <w:trHeight w:val="20"/>
          <w:jc w:val="center"/>
        </w:trPr>
        <w:tc>
          <w:tcPr>
            <w:tcW w:w="1304" w:type="pct"/>
            <w:vMerge/>
            <w:shd w:val="clear" w:color="auto" w:fill="auto"/>
          </w:tcPr>
          <w:p w14:paraId="0082C7E1" w14:textId="77777777" w:rsidR="00F659E5" w:rsidRPr="00D353B4" w:rsidRDefault="00F659E5" w:rsidP="00AD3881"/>
        </w:tc>
        <w:tc>
          <w:tcPr>
            <w:tcW w:w="3696" w:type="pct"/>
            <w:gridSpan w:val="3"/>
            <w:shd w:val="clear" w:color="auto" w:fill="auto"/>
          </w:tcPr>
          <w:p w14:paraId="343AA881" w14:textId="77777777" w:rsidR="00F659E5" w:rsidRPr="00D353B4" w:rsidRDefault="00F659E5" w:rsidP="00AD3881">
            <w:r w:rsidRPr="00D353B4">
              <w:t>Kompetencje społeczne:</w:t>
            </w:r>
          </w:p>
        </w:tc>
      </w:tr>
      <w:tr w:rsidR="00D353B4" w:rsidRPr="00D353B4" w14:paraId="50304C5B" w14:textId="77777777" w:rsidTr="00304212">
        <w:trPr>
          <w:trHeight w:val="20"/>
          <w:jc w:val="center"/>
        </w:trPr>
        <w:tc>
          <w:tcPr>
            <w:tcW w:w="1304" w:type="pct"/>
            <w:vMerge/>
            <w:shd w:val="clear" w:color="auto" w:fill="auto"/>
          </w:tcPr>
          <w:p w14:paraId="62279291" w14:textId="77777777" w:rsidR="00F659E5" w:rsidRPr="00D353B4" w:rsidRDefault="00F659E5" w:rsidP="00AD3881"/>
        </w:tc>
        <w:tc>
          <w:tcPr>
            <w:tcW w:w="3696" w:type="pct"/>
            <w:gridSpan w:val="3"/>
          </w:tcPr>
          <w:p w14:paraId="232EA9AE" w14:textId="77777777" w:rsidR="00F659E5" w:rsidRPr="00D353B4" w:rsidRDefault="00F659E5" w:rsidP="00AD3881">
            <w:pPr>
              <w:ind w:left="456" w:hanging="456"/>
            </w:pPr>
            <w:r w:rsidRPr="00D353B4">
              <w:rPr>
                <w:shd w:val="clear" w:color="auto" w:fill="FFFFFF"/>
              </w:rPr>
              <w:t>K1. Jest świadomy swoich kompetencji w zakresie współorganizacji pobytów profilaktycznych i terapeutycznych w uzdrowiskach</w:t>
            </w:r>
            <w:r w:rsidRPr="00D353B4">
              <w:t>.</w:t>
            </w:r>
          </w:p>
        </w:tc>
      </w:tr>
      <w:tr w:rsidR="00D353B4" w:rsidRPr="00D353B4" w14:paraId="69482E71" w14:textId="77777777" w:rsidTr="00304212">
        <w:trPr>
          <w:trHeight w:val="20"/>
          <w:jc w:val="center"/>
        </w:trPr>
        <w:tc>
          <w:tcPr>
            <w:tcW w:w="1304" w:type="pct"/>
            <w:vMerge/>
            <w:shd w:val="clear" w:color="auto" w:fill="auto"/>
          </w:tcPr>
          <w:p w14:paraId="67EE1839" w14:textId="77777777" w:rsidR="00F659E5" w:rsidRPr="00D353B4" w:rsidRDefault="00F659E5" w:rsidP="00AD3881"/>
        </w:tc>
        <w:tc>
          <w:tcPr>
            <w:tcW w:w="3696" w:type="pct"/>
            <w:gridSpan w:val="3"/>
          </w:tcPr>
          <w:p w14:paraId="34242264" w14:textId="77777777" w:rsidR="00F659E5" w:rsidRPr="00D353B4" w:rsidRDefault="00F659E5" w:rsidP="00AD3881">
            <w:pPr>
              <w:ind w:left="456" w:hanging="456"/>
            </w:pPr>
            <w:r w:rsidRPr="00D353B4">
              <w:rPr>
                <w:shd w:val="clear" w:color="auto" w:fill="FFFFFF"/>
              </w:rPr>
              <w:t>K2. Potrafi podjąć inicjatywę organizacji dedykowanego produktu turystycznego w miejscowości uzdrowiskowej</w:t>
            </w:r>
            <w:r w:rsidRPr="00D353B4">
              <w:t>.</w:t>
            </w:r>
          </w:p>
        </w:tc>
      </w:tr>
      <w:tr w:rsidR="00D353B4" w:rsidRPr="00D353B4" w14:paraId="1B1CC50C" w14:textId="77777777" w:rsidTr="00304212">
        <w:trPr>
          <w:trHeight w:val="20"/>
          <w:jc w:val="center"/>
        </w:trPr>
        <w:tc>
          <w:tcPr>
            <w:tcW w:w="1304" w:type="pct"/>
            <w:shd w:val="clear" w:color="auto" w:fill="auto"/>
          </w:tcPr>
          <w:p w14:paraId="112A9645" w14:textId="77777777" w:rsidR="00F659E5" w:rsidRPr="00D353B4" w:rsidRDefault="00F659E5" w:rsidP="00AD3881">
            <w:pPr>
              <w:pStyle w:val="Default"/>
              <w:rPr>
                <w:color w:val="auto"/>
              </w:rPr>
            </w:pPr>
            <w:r w:rsidRPr="00D353B4">
              <w:rPr>
                <w:color w:val="auto"/>
              </w:rPr>
              <w:t xml:space="preserve">Odniesienie modułowych efektów uczenia się do kierunkowych efektów uczenia się </w:t>
            </w:r>
          </w:p>
          <w:p w14:paraId="29D39A27" w14:textId="77777777" w:rsidR="00F659E5" w:rsidRPr="00D353B4" w:rsidRDefault="00F659E5" w:rsidP="00AD3881"/>
        </w:tc>
        <w:tc>
          <w:tcPr>
            <w:tcW w:w="3696" w:type="pct"/>
            <w:gridSpan w:val="3"/>
          </w:tcPr>
          <w:p w14:paraId="35CD8FC7" w14:textId="77777777" w:rsidR="00F659E5" w:rsidRPr="00D353B4" w:rsidRDefault="00F659E5" w:rsidP="00AD3881">
            <w:r w:rsidRPr="00D353B4">
              <w:t>Kod efektu modułowego – kod efektu kierunkowego</w:t>
            </w:r>
          </w:p>
          <w:p w14:paraId="2A119551" w14:textId="77777777" w:rsidR="00F659E5" w:rsidRPr="00D353B4" w:rsidRDefault="00F659E5" w:rsidP="00AD3881">
            <w:r w:rsidRPr="00D353B4">
              <w:rPr>
                <w:bCs/>
              </w:rPr>
              <w:t>W1 – TR_W05</w:t>
            </w:r>
          </w:p>
          <w:p w14:paraId="7F9A1DF6" w14:textId="77777777" w:rsidR="00F659E5" w:rsidRPr="00D353B4" w:rsidRDefault="00F659E5" w:rsidP="00AD3881">
            <w:r w:rsidRPr="00D353B4">
              <w:t>W2 – TR_W05</w:t>
            </w:r>
          </w:p>
          <w:p w14:paraId="567C68E4" w14:textId="77777777" w:rsidR="00F659E5" w:rsidRPr="00D353B4" w:rsidRDefault="00F659E5" w:rsidP="00AD3881">
            <w:r w:rsidRPr="00D353B4">
              <w:t>W3 – TR_W05</w:t>
            </w:r>
          </w:p>
          <w:p w14:paraId="7DD0DCD9" w14:textId="77777777" w:rsidR="00F659E5" w:rsidRPr="00D353B4" w:rsidRDefault="00F659E5" w:rsidP="00AD3881">
            <w:r w:rsidRPr="00D353B4">
              <w:t>W4 – TR_W05</w:t>
            </w:r>
          </w:p>
          <w:p w14:paraId="50B571DC" w14:textId="77777777" w:rsidR="00F659E5" w:rsidRPr="00D353B4" w:rsidRDefault="00F659E5" w:rsidP="00AD3881">
            <w:r w:rsidRPr="00D353B4">
              <w:t>U1 – TR_U03, TR_U05,</w:t>
            </w:r>
          </w:p>
          <w:p w14:paraId="5BDDD6AB" w14:textId="77777777" w:rsidR="00F659E5" w:rsidRPr="00D353B4" w:rsidRDefault="00F659E5" w:rsidP="00AD3881">
            <w:r w:rsidRPr="00D353B4">
              <w:t>U2 – TR_U03, TR_U05</w:t>
            </w:r>
          </w:p>
          <w:p w14:paraId="68813E7A" w14:textId="77777777" w:rsidR="00F659E5" w:rsidRPr="00D353B4" w:rsidRDefault="00F659E5" w:rsidP="00AD3881">
            <w:r w:rsidRPr="00D353B4">
              <w:t>U3 – TR_U09</w:t>
            </w:r>
          </w:p>
          <w:p w14:paraId="4146BECA" w14:textId="77777777" w:rsidR="00F659E5" w:rsidRPr="00D353B4" w:rsidRDefault="00F659E5" w:rsidP="00AD3881">
            <w:r w:rsidRPr="00D353B4">
              <w:t>K1 – TR_K02, TR_K03</w:t>
            </w:r>
          </w:p>
          <w:p w14:paraId="52121782" w14:textId="77777777" w:rsidR="00F659E5" w:rsidRPr="00D353B4" w:rsidRDefault="00F659E5" w:rsidP="00AD3881">
            <w:pPr>
              <w:rPr>
                <w:shd w:val="clear" w:color="auto" w:fill="FFFFFF"/>
              </w:rPr>
            </w:pPr>
            <w:r w:rsidRPr="00D353B4">
              <w:t>K2 – TR_K02, TR_K03</w:t>
            </w:r>
          </w:p>
        </w:tc>
      </w:tr>
      <w:tr w:rsidR="00D353B4" w:rsidRPr="00D353B4" w14:paraId="4CC4ACB5" w14:textId="77777777" w:rsidTr="00304212">
        <w:trPr>
          <w:trHeight w:val="20"/>
          <w:jc w:val="center"/>
        </w:trPr>
        <w:tc>
          <w:tcPr>
            <w:tcW w:w="1304" w:type="pct"/>
            <w:shd w:val="clear" w:color="auto" w:fill="auto"/>
          </w:tcPr>
          <w:p w14:paraId="39C029A3" w14:textId="77777777" w:rsidR="00F659E5" w:rsidRPr="00D353B4" w:rsidRDefault="00F659E5" w:rsidP="00AD3881">
            <w:pPr>
              <w:pStyle w:val="Default"/>
              <w:rPr>
                <w:color w:val="auto"/>
              </w:rPr>
            </w:pPr>
            <w:r w:rsidRPr="00D353B4">
              <w:rPr>
                <w:color w:val="auto"/>
              </w:rPr>
              <w:t>Odniesienie modułowych efektów uczenia się do efektów inżynierskich (jeżeli dotyczy)</w:t>
            </w:r>
          </w:p>
        </w:tc>
        <w:tc>
          <w:tcPr>
            <w:tcW w:w="3696" w:type="pct"/>
            <w:gridSpan w:val="3"/>
            <w:vAlign w:val="center"/>
          </w:tcPr>
          <w:p w14:paraId="1C0A289C" w14:textId="77777777" w:rsidR="00F659E5" w:rsidRPr="00D353B4" w:rsidRDefault="00F659E5" w:rsidP="00AD3881">
            <w:r w:rsidRPr="00D353B4">
              <w:t>nie dotyczy</w:t>
            </w:r>
          </w:p>
        </w:tc>
      </w:tr>
      <w:tr w:rsidR="00D353B4" w:rsidRPr="00D353B4" w14:paraId="44353527" w14:textId="77777777" w:rsidTr="00304212">
        <w:trPr>
          <w:trHeight w:val="20"/>
          <w:jc w:val="center"/>
        </w:trPr>
        <w:tc>
          <w:tcPr>
            <w:tcW w:w="1304" w:type="pct"/>
            <w:shd w:val="clear" w:color="auto" w:fill="auto"/>
          </w:tcPr>
          <w:p w14:paraId="302272E6" w14:textId="77777777" w:rsidR="00F659E5" w:rsidRPr="00D353B4" w:rsidRDefault="00F659E5" w:rsidP="00AD3881">
            <w:r w:rsidRPr="00D353B4">
              <w:t>Wymagania wstępne i dodatkowe</w:t>
            </w:r>
          </w:p>
        </w:tc>
        <w:tc>
          <w:tcPr>
            <w:tcW w:w="3696" w:type="pct"/>
            <w:gridSpan w:val="3"/>
          </w:tcPr>
          <w:p w14:paraId="349E9E8C" w14:textId="77777777" w:rsidR="00F659E5" w:rsidRPr="00D353B4" w:rsidRDefault="00F659E5" w:rsidP="00AD3881">
            <w:pPr>
              <w:jc w:val="both"/>
            </w:pPr>
            <w:r w:rsidRPr="00D353B4">
              <w:t>Wiedza z zakresu przedmiotów – Podstawy anatomii i fizjologii człowieka, Fizjologia pracy i wypoczynku, Żywienie człowieka i dietetyka, Podstawy turystyki i rekreacji.</w:t>
            </w:r>
          </w:p>
        </w:tc>
      </w:tr>
      <w:tr w:rsidR="00D353B4" w:rsidRPr="00D353B4" w14:paraId="23B6A84C" w14:textId="77777777" w:rsidTr="00304212">
        <w:trPr>
          <w:trHeight w:val="20"/>
          <w:jc w:val="center"/>
        </w:trPr>
        <w:tc>
          <w:tcPr>
            <w:tcW w:w="1304" w:type="pct"/>
            <w:shd w:val="clear" w:color="auto" w:fill="auto"/>
          </w:tcPr>
          <w:p w14:paraId="48450045" w14:textId="77777777" w:rsidR="00F659E5" w:rsidRPr="00D353B4" w:rsidRDefault="00F659E5" w:rsidP="00AD3881">
            <w:r w:rsidRPr="00D353B4">
              <w:t>Treści programowe modułu</w:t>
            </w:r>
          </w:p>
          <w:p w14:paraId="1A282E83" w14:textId="77777777" w:rsidR="00F659E5" w:rsidRPr="00D353B4" w:rsidRDefault="00F659E5" w:rsidP="00AD3881"/>
        </w:tc>
        <w:tc>
          <w:tcPr>
            <w:tcW w:w="3696" w:type="pct"/>
            <w:gridSpan w:val="3"/>
          </w:tcPr>
          <w:p w14:paraId="128D0A18" w14:textId="77777777" w:rsidR="00F659E5" w:rsidRPr="00D353B4" w:rsidRDefault="00F659E5" w:rsidP="00AD3881">
            <w:pPr>
              <w:pStyle w:val="Tekstpodstawowy2"/>
              <w:rPr>
                <w:sz w:val="24"/>
                <w:szCs w:val="24"/>
              </w:rPr>
            </w:pPr>
            <w:r w:rsidRPr="00D353B4">
              <w:rPr>
                <w:sz w:val="24"/>
                <w:szCs w:val="24"/>
              </w:rPr>
              <w:t>Podczas wykładów zaprezentowane zostaną następujące zagadnienia: Historia lecznictwa uzdrowiskowego w Polsce na świecie; naturalne terapie bodźcowe oraz wpływ czynników klimatycznych oraz przyrody ożywionej i nieożywionej na organizm człowieka; różne typy klimatów i ich wpływ na regulację wybranych funkcji organizmu, potencjał leczniczy klimatu Polski; zasoby naturalne i ich wykorzystywanie w lecznictwie uzdrowiskowym (torfy, borowiny, gazy i wody lecznicze); możliwości stymulacyjne, lecznicze, rehabilitacyjne zasobów uzdrowiskowych w kraju; zasady organizacji lecznictwa uzdrowiskowego, odczyn uzdrowiskowy, metody specyficzne i niespecyficzne stosowane w lecznictwie uzdrowiskowym; uwarunkowania rozwoju  turystyki uzdrowiskowej – stan obecny i tendencje zmian rozwoju uzdrowisk w Polsce; turystyka uzdrowiskowa jako forma turystyki zdrowotnej; produkt turystyczny w miejscowościach uzdrowiskowych.</w:t>
            </w:r>
          </w:p>
          <w:p w14:paraId="47C8FE87" w14:textId="77777777" w:rsidR="00F659E5" w:rsidRPr="00D353B4" w:rsidRDefault="00F659E5" w:rsidP="00AD3881">
            <w:pPr>
              <w:pStyle w:val="Tekstpodstawowy2"/>
              <w:rPr>
                <w:sz w:val="24"/>
                <w:szCs w:val="24"/>
                <w:lang w:eastAsia="pl-PL"/>
              </w:rPr>
            </w:pPr>
          </w:p>
          <w:p w14:paraId="04D969A6" w14:textId="77777777" w:rsidR="00F659E5" w:rsidRPr="00D353B4" w:rsidRDefault="00F659E5" w:rsidP="00AD3881">
            <w:pPr>
              <w:pStyle w:val="Tekstpodstawowy2"/>
              <w:rPr>
                <w:sz w:val="24"/>
                <w:szCs w:val="24"/>
                <w:lang w:eastAsia="pl-PL"/>
              </w:rPr>
            </w:pPr>
            <w:r w:rsidRPr="00D353B4">
              <w:rPr>
                <w:sz w:val="24"/>
                <w:szCs w:val="24"/>
              </w:rPr>
              <w:t>Podczas ćwiczeń prezentowane i dyskutowane będą zagadnienia dotyczące; zasobów przyrodniczych, klimatycznych, leczniczych, turystycznych i kulturalnych wybranych uzdrowisk w Polsce i na świecie.</w:t>
            </w:r>
          </w:p>
        </w:tc>
      </w:tr>
      <w:tr w:rsidR="00D353B4" w:rsidRPr="00D353B4" w14:paraId="1F92B0BD" w14:textId="77777777" w:rsidTr="00304212">
        <w:trPr>
          <w:trHeight w:val="20"/>
          <w:jc w:val="center"/>
        </w:trPr>
        <w:tc>
          <w:tcPr>
            <w:tcW w:w="1304" w:type="pct"/>
            <w:shd w:val="clear" w:color="auto" w:fill="auto"/>
          </w:tcPr>
          <w:p w14:paraId="31633EC8" w14:textId="77777777" w:rsidR="00F659E5" w:rsidRPr="00D353B4" w:rsidRDefault="00F659E5" w:rsidP="00AD3881">
            <w:r w:rsidRPr="00D353B4">
              <w:t>Wykaz literatury podstawowej i uzupełniającej</w:t>
            </w:r>
          </w:p>
        </w:tc>
        <w:tc>
          <w:tcPr>
            <w:tcW w:w="3696" w:type="pct"/>
            <w:gridSpan w:val="3"/>
          </w:tcPr>
          <w:p w14:paraId="476C49F6" w14:textId="77777777" w:rsidR="00F659E5" w:rsidRPr="00D353B4" w:rsidRDefault="00F659E5" w:rsidP="00AD3881">
            <w:pPr>
              <w:pStyle w:val="Akapitzlist"/>
              <w:spacing w:line="240" w:lineRule="auto"/>
              <w:ind w:left="317" w:hanging="289"/>
              <w:rPr>
                <w:rFonts w:ascii="Times New Roman" w:eastAsia="Arial" w:hAnsi="Times New Roman"/>
                <w:sz w:val="24"/>
                <w:szCs w:val="24"/>
              </w:rPr>
            </w:pPr>
            <w:r w:rsidRPr="00D353B4">
              <w:rPr>
                <w:rFonts w:ascii="Times New Roman" w:eastAsia="Arial" w:hAnsi="Times New Roman"/>
                <w:sz w:val="24"/>
                <w:szCs w:val="24"/>
              </w:rPr>
              <w:t>Literatura obowiązkowa</w:t>
            </w:r>
          </w:p>
          <w:p w14:paraId="205E2AE6" w14:textId="77777777" w:rsidR="00F659E5" w:rsidRPr="00D353B4" w:rsidRDefault="00F659E5" w:rsidP="00667F61">
            <w:pPr>
              <w:numPr>
                <w:ilvl w:val="0"/>
                <w:numId w:val="93"/>
              </w:numPr>
              <w:jc w:val="both"/>
              <w:rPr>
                <w:rFonts w:eastAsiaTheme="minorHAnsi"/>
              </w:rPr>
            </w:pPr>
            <w:r w:rsidRPr="00D353B4">
              <w:rPr>
                <w:rFonts w:eastAsiaTheme="minorHAnsi"/>
              </w:rPr>
              <w:t>Karolczuk M. Przewodnik – Polska. Uzdrowiska. Wyd. AA, Kraków, 2018.</w:t>
            </w:r>
          </w:p>
          <w:p w14:paraId="57A08CCD" w14:textId="77777777" w:rsidR="00F659E5" w:rsidRPr="00D353B4" w:rsidRDefault="00F659E5" w:rsidP="00667F61">
            <w:pPr>
              <w:numPr>
                <w:ilvl w:val="0"/>
                <w:numId w:val="93"/>
              </w:numPr>
              <w:jc w:val="both"/>
              <w:rPr>
                <w:rFonts w:eastAsiaTheme="minorHAnsi"/>
              </w:rPr>
            </w:pPr>
            <w:r w:rsidRPr="00D353B4">
              <w:rPr>
                <w:rFonts w:eastAsiaTheme="minorHAnsi"/>
              </w:rPr>
              <w:t>Dryglas D., Golb J. Determinanty funkcjonowania i rozwoju uzdrowisk w Europie: studium przypadku Polski. PWN, Warszawa 2017.</w:t>
            </w:r>
          </w:p>
          <w:p w14:paraId="454666BE" w14:textId="77777777" w:rsidR="00F659E5" w:rsidRPr="00D353B4" w:rsidRDefault="00F659E5" w:rsidP="00667F61">
            <w:pPr>
              <w:numPr>
                <w:ilvl w:val="0"/>
                <w:numId w:val="93"/>
              </w:numPr>
              <w:jc w:val="both"/>
              <w:rPr>
                <w:rFonts w:eastAsiaTheme="minorHAnsi"/>
              </w:rPr>
            </w:pPr>
            <w:r w:rsidRPr="00D353B4">
              <w:rPr>
                <w:rFonts w:eastAsiaTheme="minorHAnsi"/>
              </w:rPr>
              <w:t>Koźmiński Cz. (red. nauk.). Turystyka zdrowotna, uzdrowiskowa i uwarunkowania bioklimatyczne. Wydawnictwo Naukowe Uniwersytetu Szczecińskiego, Szczecin 2016.</w:t>
            </w:r>
          </w:p>
          <w:p w14:paraId="38E071CC" w14:textId="77777777" w:rsidR="00F659E5" w:rsidRPr="00D353B4" w:rsidRDefault="00F659E5" w:rsidP="00667F61">
            <w:pPr>
              <w:numPr>
                <w:ilvl w:val="0"/>
                <w:numId w:val="93"/>
              </w:numPr>
              <w:jc w:val="both"/>
              <w:rPr>
                <w:rFonts w:eastAsiaTheme="minorHAnsi"/>
              </w:rPr>
            </w:pPr>
            <w:r w:rsidRPr="00D353B4">
              <w:rPr>
                <w:rFonts w:eastAsiaTheme="minorHAnsi"/>
              </w:rPr>
              <w:lastRenderedPageBreak/>
              <w:t>Szromek A., R. (red, nauk.). Rola uzdrowisk i przedsiębiorstw uzdrowiskowych w turystyce i w lecznictwie uzdrowiskowym. Proksenia, Kraków 2014.</w:t>
            </w:r>
          </w:p>
          <w:p w14:paraId="157A72BB" w14:textId="77777777" w:rsidR="00F659E5" w:rsidRPr="00D353B4" w:rsidRDefault="00F659E5" w:rsidP="00667F61">
            <w:pPr>
              <w:numPr>
                <w:ilvl w:val="0"/>
                <w:numId w:val="93"/>
              </w:numPr>
              <w:jc w:val="both"/>
              <w:rPr>
                <w:rFonts w:eastAsiaTheme="minorHAnsi"/>
              </w:rPr>
            </w:pPr>
            <w:r w:rsidRPr="00D353B4">
              <w:rPr>
                <w:rFonts w:eastAsiaTheme="minorHAnsi"/>
              </w:rPr>
              <w:t>Błażejczyk A., Szmyd J., Błażejczyk K., Kuchcik M., Milewski P. Potencjał leczniczy klimatu Polski. Sedno, 2013.</w:t>
            </w:r>
          </w:p>
          <w:p w14:paraId="757DBAEF" w14:textId="77777777" w:rsidR="00102ABF" w:rsidRPr="00D353B4" w:rsidRDefault="00102ABF" w:rsidP="00102ABF">
            <w:pPr>
              <w:ind w:left="393"/>
              <w:jc w:val="both"/>
              <w:rPr>
                <w:rFonts w:eastAsiaTheme="minorHAnsi"/>
              </w:rPr>
            </w:pPr>
          </w:p>
          <w:p w14:paraId="15903EB0" w14:textId="77777777" w:rsidR="00F659E5" w:rsidRPr="00D353B4" w:rsidRDefault="00F659E5" w:rsidP="00AD3881">
            <w:pPr>
              <w:ind w:left="28"/>
              <w:jc w:val="both"/>
            </w:pPr>
            <w:r w:rsidRPr="00D353B4">
              <w:t>Literatura uzupełniająca</w:t>
            </w:r>
          </w:p>
          <w:p w14:paraId="59C195BE" w14:textId="77777777" w:rsidR="00F659E5" w:rsidRPr="00D353B4" w:rsidRDefault="00F659E5" w:rsidP="00667F61">
            <w:pPr>
              <w:numPr>
                <w:ilvl w:val="0"/>
                <w:numId w:val="94"/>
              </w:numPr>
              <w:jc w:val="both"/>
            </w:pPr>
            <w:r w:rsidRPr="00D353B4">
              <w:t>Królak S. Turystyka uzdrowiskowa w Polsce – rozważania nad istotą, determinantami i przyszłością. Rozwój Regionalny i Polityka Regionalna 53: 125–146, 2021.</w:t>
            </w:r>
          </w:p>
          <w:p w14:paraId="729A6F84" w14:textId="77777777" w:rsidR="00F659E5" w:rsidRPr="00D353B4" w:rsidRDefault="00F659E5" w:rsidP="00667F61">
            <w:pPr>
              <w:numPr>
                <w:ilvl w:val="0"/>
                <w:numId w:val="94"/>
              </w:numPr>
              <w:jc w:val="both"/>
            </w:pPr>
            <w:r w:rsidRPr="00D353B4">
              <w:t>Paszkowska M. Uzdrowiska w systemie ochrony zdrowia. Difin, Warszawa, 2017.</w:t>
            </w:r>
          </w:p>
          <w:p w14:paraId="29B4FE76" w14:textId="77777777" w:rsidR="00F659E5" w:rsidRPr="00D353B4" w:rsidRDefault="00F659E5" w:rsidP="00667F61">
            <w:pPr>
              <w:numPr>
                <w:ilvl w:val="0"/>
                <w:numId w:val="94"/>
              </w:numPr>
              <w:jc w:val="both"/>
            </w:pPr>
            <w:r w:rsidRPr="00D353B4">
              <w:t>Szromek A., R. Organizacja turystyki uzdrowiskowej i lecznictwa uzdrowiskowego. Politechnika Śląska, 2017.</w:t>
            </w:r>
          </w:p>
        </w:tc>
      </w:tr>
      <w:tr w:rsidR="00D353B4" w:rsidRPr="00D353B4" w14:paraId="084CCF9F" w14:textId="77777777" w:rsidTr="00304212">
        <w:trPr>
          <w:trHeight w:val="20"/>
          <w:jc w:val="center"/>
        </w:trPr>
        <w:tc>
          <w:tcPr>
            <w:tcW w:w="1304" w:type="pct"/>
            <w:shd w:val="clear" w:color="auto" w:fill="auto"/>
          </w:tcPr>
          <w:p w14:paraId="5992FB28" w14:textId="77777777" w:rsidR="00F659E5" w:rsidRPr="00D353B4" w:rsidRDefault="00F659E5" w:rsidP="00AD3881">
            <w:r w:rsidRPr="00D353B4">
              <w:lastRenderedPageBreak/>
              <w:t>Planowane formy/ działania/ metody dydaktyczne</w:t>
            </w:r>
          </w:p>
        </w:tc>
        <w:tc>
          <w:tcPr>
            <w:tcW w:w="3696" w:type="pct"/>
            <w:gridSpan w:val="3"/>
          </w:tcPr>
          <w:p w14:paraId="76BA05B8" w14:textId="77777777" w:rsidR="00F659E5" w:rsidRPr="00D353B4" w:rsidRDefault="00F659E5" w:rsidP="00AD3881">
            <w:pPr>
              <w:autoSpaceDE w:val="0"/>
              <w:autoSpaceDN w:val="0"/>
              <w:adjustRightInd w:val="0"/>
            </w:pPr>
            <w:r w:rsidRPr="00D353B4">
              <w:t xml:space="preserve">Wykłady </w:t>
            </w:r>
            <w:r w:rsidRPr="00D353B4">
              <w:rPr>
                <w:rFonts w:eastAsia="FreeSans"/>
              </w:rPr>
              <w:t>z wykorzystaniem technik multimedialnych</w:t>
            </w:r>
            <w:r w:rsidRPr="00D353B4">
              <w:t>, odbywające się w sali dydaktycznej.</w:t>
            </w:r>
          </w:p>
          <w:p w14:paraId="597A5C07" w14:textId="77777777" w:rsidR="00F659E5" w:rsidRPr="00D353B4" w:rsidRDefault="00F659E5" w:rsidP="00AD3881">
            <w:pPr>
              <w:pStyle w:val="Akapitzlist"/>
              <w:spacing w:line="240" w:lineRule="auto"/>
              <w:ind w:left="0"/>
              <w:rPr>
                <w:rFonts w:ascii="Times New Roman" w:hAnsi="Times New Roman"/>
                <w:sz w:val="24"/>
                <w:szCs w:val="24"/>
              </w:rPr>
            </w:pPr>
          </w:p>
          <w:p w14:paraId="46295FDE" w14:textId="77777777" w:rsidR="00F659E5" w:rsidRPr="00D353B4" w:rsidRDefault="00F659E5" w:rsidP="00AD3881">
            <w:r w:rsidRPr="00D353B4">
              <w:t xml:space="preserve">Ćwiczenia z wykorzystaniem metod aktywizujących, odbywające się w sali dydaktycznej. </w:t>
            </w:r>
          </w:p>
          <w:p w14:paraId="3C4FB3FF" w14:textId="77777777" w:rsidR="00F659E5" w:rsidRPr="00D353B4" w:rsidRDefault="00F659E5" w:rsidP="00AD3881">
            <w:pPr>
              <w:pStyle w:val="Akapitzlist"/>
              <w:spacing w:line="240" w:lineRule="auto"/>
              <w:ind w:left="317" w:hanging="284"/>
              <w:rPr>
                <w:rFonts w:ascii="Times New Roman" w:hAnsi="Times New Roman"/>
                <w:sz w:val="24"/>
                <w:szCs w:val="24"/>
              </w:rPr>
            </w:pPr>
            <w:r w:rsidRPr="00D353B4">
              <w:rPr>
                <w:rFonts w:ascii="Times New Roman" w:hAnsi="Times New Roman"/>
                <w:sz w:val="24"/>
                <w:szCs w:val="24"/>
              </w:rPr>
              <w:t>Ich forma to:</w:t>
            </w:r>
          </w:p>
          <w:p w14:paraId="58B90A23" w14:textId="77777777" w:rsidR="00F659E5" w:rsidRPr="00D353B4"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obserwacja - prezentacje materiałów filmowych dotyczących zasobów uzdrowisk w Polsce</w:t>
            </w:r>
          </w:p>
          <w:p w14:paraId="4DC6CC03" w14:textId="77777777" w:rsidR="00F659E5" w:rsidRPr="00D353B4"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dyskusja dydaktyczna,</w:t>
            </w:r>
          </w:p>
          <w:p w14:paraId="5E8D6D20" w14:textId="77777777" w:rsidR="00F659E5" w:rsidRPr="00D353B4"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 xml:space="preserve">praca zespołowa w grupach, </w:t>
            </w:r>
          </w:p>
          <w:p w14:paraId="72A03CE3" w14:textId="77777777" w:rsidR="00F659E5" w:rsidRPr="00D353B4" w:rsidRDefault="00F659E5" w:rsidP="00F659E5">
            <w:pPr>
              <w:pStyle w:val="Akapitzlist"/>
              <w:numPr>
                <w:ilvl w:val="0"/>
                <w:numId w:val="2"/>
              </w:numPr>
              <w:suppressAutoHyphens w:val="0"/>
              <w:autoSpaceDN/>
              <w:spacing w:line="240" w:lineRule="auto"/>
              <w:ind w:left="459" w:hanging="283"/>
              <w:contextualSpacing/>
              <w:textAlignment w:val="auto"/>
              <w:rPr>
                <w:rFonts w:ascii="Times New Roman" w:hAnsi="Times New Roman"/>
                <w:sz w:val="24"/>
                <w:szCs w:val="24"/>
              </w:rPr>
            </w:pPr>
            <w:r w:rsidRPr="00D353B4">
              <w:rPr>
                <w:rFonts w:ascii="Times New Roman" w:hAnsi="Times New Roman"/>
                <w:sz w:val="24"/>
                <w:szCs w:val="24"/>
              </w:rPr>
              <w:t>wykonanie i przedstawienie na zajęciach autorskiego projektu.</w:t>
            </w:r>
          </w:p>
        </w:tc>
      </w:tr>
      <w:tr w:rsidR="00D353B4" w:rsidRPr="00D353B4" w14:paraId="2CD863B9" w14:textId="77777777" w:rsidTr="00304212">
        <w:trPr>
          <w:trHeight w:val="20"/>
          <w:jc w:val="center"/>
        </w:trPr>
        <w:tc>
          <w:tcPr>
            <w:tcW w:w="1304" w:type="pct"/>
            <w:shd w:val="clear" w:color="auto" w:fill="auto"/>
          </w:tcPr>
          <w:p w14:paraId="05C5C3AF" w14:textId="77777777" w:rsidR="00F659E5" w:rsidRPr="00D353B4" w:rsidRDefault="00F659E5" w:rsidP="00AD3881">
            <w:r w:rsidRPr="00D353B4">
              <w:t>Sposoby weryfikacji oraz formy dokumentowania osiągniętych efektów uczenia się</w:t>
            </w:r>
          </w:p>
        </w:tc>
        <w:tc>
          <w:tcPr>
            <w:tcW w:w="3696" w:type="pct"/>
            <w:gridSpan w:val="3"/>
            <w:tcBorders>
              <w:bottom w:val="single" w:sz="4" w:space="0" w:color="auto"/>
            </w:tcBorders>
            <w:shd w:val="clear" w:color="auto" w:fill="auto"/>
          </w:tcPr>
          <w:p w14:paraId="0EF0B78A" w14:textId="77777777" w:rsidR="00F659E5" w:rsidRPr="00D353B4" w:rsidRDefault="00F659E5" w:rsidP="00AD3881">
            <w:pPr>
              <w:jc w:val="both"/>
            </w:pPr>
            <w:r w:rsidRPr="00D353B4">
              <w:t>W1, W2, W3, W4 – zaliczenie pisemne z zagadnień zaprezentowanych na wykładzie, ocena z kolokwium i egzaminu (prace kontrolne)</w:t>
            </w:r>
          </w:p>
          <w:p w14:paraId="43BDEDFE" w14:textId="77777777" w:rsidR="00F659E5" w:rsidRPr="00D353B4" w:rsidRDefault="00F659E5" w:rsidP="00AD3881">
            <w:pPr>
              <w:jc w:val="both"/>
            </w:pPr>
            <w:r w:rsidRPr="00D353B4">
              <w:t>U1, U2, U3 – ocena zadania projektowego</w:t>
            </w:r>
          </w:p>
          <w:p w14:paraId="68600057" w14:textId="77777777" w:rsidR="00F659E5" w:rsidRPr="00D353B4" w:rsidRDefault="00F659E5" w:rsidP="00AD3881">
            <w:pPr>
              <w:jc w:val="both"/>
            </w:pPr>
            <w:r w:rsidRPr="00D353B4">
              <w:t>K1 – udział w dyskusji – cena aktywności na zajęciach (dziennik zajęć)</w:t>
            </w:r>
          </w:p>
          <w:p w14:paraId="45F9E5FE" w14:textId="77777777" w:rsidR="00F659E5" w:rsidRPr="00D353B4" w:rsidRDefault="00F659E5" w:rsidP="00AD3881">
            <w:pPr>
              <w:pStyle w:val="Default"/>
              <w:rPr>
                <w:color w:val="auto"/>
              </w:rPr>
            </w:pPr>
            <w:r w:rsidRPr="00D353B4">
              <w:rPr>
                <w:color w:val="auto"/>
              </w:rPr>
              <w:t>K2 – ocena wybranych elementów projektu i prezentacji jednostkowej na ćwiczeniach (dziennik zajęć).</w:t>
            </w:r>
          </w:p>
          <w:p w14:paraId="1EF919B1" w14:textId="77777777" w:rsidR="00F659E5" w:rsidRPr="00D353B4" w:rsidRDefault="00F659E5" w:rsidP="00AD3881">
            <w:pPr>
              <w:pStyle w:val="Default"/>
              <w:rPr>
                <w:color w:val="auto"/>
              </w:rPr>
            </w:pPr>
          </w:p>
          <w:p w14:paraId="555B5BAA" w14:textId="77777777" w:rsidR="00F659E5" w:rsidRPr="00D353B4" w:rsidRDefault="00F659E5" w:rsidP="00AD3881">
            <w:pPr>
              <w:pStyle w:val="Default"/>
              <w:rPr>
                <w:color w:val="auto"/>
              </w:rPr>
            </w:pPr>
            <w:r w:rsidRPr="00D353B4">
              <w:rPr>
                <w:color w:val="auto"/>
              </w:rPr>
              <w:t>Formy dokumentowania osiągniętych efektów: prace pisemne, zadanie projektowe, dziennik prowadzącego.</w:t>
            </w:r>
          </w:p>
        </w:tc>
      </w:tr>
      <w:tr w:rsidR="00D353B4" w:rsidRPr="00D353B4" w14:paraId="179AF974" w14:textId="77777777" w:rsidTr="00304212">
        <w:trPr>
          <w:trHeight w:val="20"/>
          <w:jc w:val="center"/>
        </w:trPr>
        <w:tc>
          <w:tcPr>
            <w:tcW w:w="1304" w:type="pct"/>
            <w:shd w:val="clear" w:color="auto" w:fill="auto"/>
          </w:tcPr>
          <w:p w14:paraId="04767751" w14:textId="77777777" w:rsidR="00F659E5" w:rsidRPr="00D353B4" w:rsidRDefault="00F659E5" w:rsidP="00AD3881">
            <w:r w:rsidRPr="00D353B4">
              <w:t>Elementy i wagi mające wpływ na ocenę końcową</w:t>
            </w:r>
          </w:p>
        </w:tc>
        <w:tc>
          <w:tcPr>
            <w:tcW w:w="3696" w:type="pct"/>
            <w:gridSpan w:val="3"/>
            <w:tcBorders>
              <w:bottom w:val="single" w:sz="4" w:space="0" w:color="auto"/>
            </w:tcBorders>
            <w:shd w:val="clear" w:color="auto" w:fill="auto"/>
          </w:tcPr>
          <w:p w14:paraId="4FCC205D" w14:textId="77777777" w:rsidR="00F659E5" w:rsidRPr="00D353B4" w:rsidRDefault="00F659E5" w:rsidP="00AD3881">
            <w:pPr>
              <w:pStyle w:val="Akapitzlist"/>
              <w:autoSpaceDE w:val="0"/>
              <w:adjustRightInd w:val="0"/>
              <w:spacing w:line="240" w:lineRule="auto"/>
              <w:ind w:left="426" w:hanging="426"/>
              <w:rPr>
                <w:rFonts w:ascii="Times New Roman" w:hAnsi="Times New Roman"/>
                <w:sz w:val="24"/>
                <w:szCs w:val="24"/>
              </w:rPr>
            </w:pPr>
            <w:r w:rsidRPr="00D353B4">
              <w:rPr>
                <w:rFonts w:ascii="Times New Roman" w:hAnsi="Times New Roman"/>
                <w:sz w:val="24"/>
                <w:szCs w:val="24"/>
              </w:rPr>
              <w:t>Kryteria oceny z przedmiotu</w:t>
            </w:r>
          </w:p>
          <w:p w14:paraId="650263A1" w14:textId="77777777" w:rsidR="00F659E5" w:rsidRPr="00D353B4" w:rsidRDefault="00F659E5" w:rsidP="00AD3881">
            <w:pPr>
              <w:autoSpaceDE w:val="0"/>
              <w:autoSpaceDN w:val="0"/>
              <w:adjustRightInd w:val="0"/>
            </w:pPr>
            <w:r w:rsidRPr="00D353B4">
              <w:t>Ocena końcowa z przedmiotu składa się z dwóch elementów:</w:t>
            </w:r>
          </w:p>
          <w:p w14:paraId="27B4FB25" w14:textId="77777777" w:rsidR="00F659E5" w:rsidRPr="00D353B4" w:rsidRDefault="00F659E5" w:rsidP="00667F6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oceny z pisemnej pracy zaliczeniowej (80%),</w:t>
            </w:r>
          </w:p>
          <w:p w14:paraId="6513843E" w14:textId="77777777" w:rsidR="00F659E5" w:rsidRPr="00D353B4" w:rsidRDefault="00F659E5" w:rsidP="00667F61">
            <w:pPr>
              <w:pStyle w:val="Akapitzlist"/>
              <w:numPr>
                <w:ilvl w:val="0"/>
                <w:numId w:val="19"/>
              </w:numPr>
              <w:suppressAutoHyphens w:val="0"/>
              <w:autoSpaceDN/>
              <w:spacing w:line="240" w:lineRule="auto"/>
              <w:ind w:left="317" w:hanging="284"/>
              <w:contextualSpacing/>
              <w:jc w:val="left"/>
              <w:textAlignment w:val="auto"/>
              <w:rPr>
                <w:rFonts w:ascii="Times New Roman" w:hAnsi="Times New Roman"/>
                <w:sz w:val="24"/>
                <w:szCs w:val="24"/>
              </w:rPr>
            </w:pPr>
            <w:r w:rsidRPr="00D353B4">
              <w:rPr>
                <w:rFonts w:ascii="Times New Roman" w:hAnsi="Times New Roman"/>
                <w:sz w:val="24"/>
                <w:szCs w:val="24"/>
              </w:rPr>
              <w:t>oceny zaliczeniowej z ćwiczeń (20%).</w:t>
            </w:r>
          </w:p>
          <w:p w14:paraId="38C53B81" w14:textId="77777777" w:rsidR="00F659E5" w:rsidRPr="00D353B4" w:rsidRDefault="00F659E5" w:rsidP="00AD3881">
            <w:pPr>
              <w:autoSpaceDE w:val="0"/>
              <w:autoSpaceDN w:val="0"/>
              <w:adjustRightInd w:val="0"/>
            </w:pPr>
            <w:r w:rsidRPr="00D353B4">
              <w:t xml:space="preserve">Na ocenę końcową z ćwiczeń składają się: </w:t>
            </w:r>
          </w:p>
          <w:p w14:paraId="01889CCF" w14:textId="77777777" w:rsidR="00F659E5" w:rsidRPr="00D353B4" w:rsidRDefault="00F659E5" w:rsidP="00667F6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wyniki z kolokwium,</w:t>
            </w:r>
          </w:p>
          <w:p w14:paraId="70F4559D" w14:textId="77777777" w:rsidR="00F659E5" w:rsidRPr="00D353B4" w:rsidRDefault="00F659E5" w:rsidP="00667F61">
            <w:pPr>
              <w:pStyle w:val="Akapitzlist"/>
              <w:numPr>
                <w:ilvl w:val="0"/>
                <w:numId w:val="17"/>
              </w:numPr>
              <w:suppressAutoHyphens w:val="0"/>
              <w:autoSpaceDE w:val="0"/>
              <w:adjustRightInd w:val="0"/>
              <w:spacing w:line="240" w:lineRule="auto"/>
              <w:ind w:left="209" w:hanging="209"/>
              <w:contextualSpacing/>
              <w:jc w:val="left"/>
              <w:textAlignment w:val="auto"/>
              <w:rPr>
                <w:rFonts w:ascii="Times New Roman" w:hAnsi="Times New Roman"/>
                <w:sz w:val="24"/>
                <w:szCs w:val="24"/>
              </w:rPr>
            </w:pPr>
            <w:r w:rsidRPr="00D353B4">
              <w:rPr>
                <w:rFonts w:ascii="Times New Roman" w:hAnsi="Times New Roman"/>
                <w:sz w:val="24"/>
                <w:szCs w:val="24"/>
              </w:rPr>
              <w:t>ocena przygotowanego projektu.</w:t>
            </w:r>
          </w:p>
          <w:tbl>
            <w:tblPr>
              <w:tblW w:w="6479" w:type="dxa"/>
              <w:tblLook w:val="04A0" w:firstRow="1" w:lastRow="0" w:firstColumn="1" w:lastColumn="0" w:noHBand="0" w:noVBand="1"/>
            </w:tblPr>
            <w:tblGrid>
              <w:gridCol w:w="4184"/>
              <w:gridCol w:w="2295"/>
            </w:tblGrid>
            <w:tr w:rsidR="00D353B4" w:rsidRPr="00D353B4" w14:paraId="7B03EE2D" w14:textId="77777777" w:rsidTr="00B81D20">
              <w:trPr>
                <w:trHeight w:val="232"/>
              </w:trPr>
              <w:tc>
                <w:tcPr>
                  <w:tcW w:w="6479" w:type="dxa"/>
                  <w:gridSpan w:val="2"/>
                </w:tcPr>
                <w:p w14:paraId="68854C83" w14:textId="77777777" w:rsidR="00F659E5" w:rsidRPr="00D353B4" w:rsidRDefault="00F659E5" w:rsidP="00AD3881">
                  <w:pPr>
                    <w:ind w:left="-76"/>
                  </w:pPr>
                </w:p>
                <w:p w14:paraId="5CD5394C" w14:textId="77777777" w:rsidR="00F659E5" w:rsidRPr="00D353B4" w:rsidRDefault="00F659E5" w:rsidP="00AD3881">
                  <w:pPr>
                    <w:ind w:left="-76"/>
                  </w:pPr>
                  <w:r w:rsidRPr="00D353B4">
                    <w:t>Procent wiedzy wymaganej dla uzyskania oceny końcowej wynosi odpowiednio:</w:t>
                  </w:r>
                </w:p>
              </w:tc>
            </w:tr>
            <w:tr w:rsidR="00D353B4" w:rsidRPr="00D353B4" w14:paraId="6577DC6D" w14:textId="77777777" w:rsidTr="00B81D20">
              <w:trPr>
                <w:trHeight w:val="116"/>
              </w:trPr>
              <w:tc>
                <w:tcPr>
                  <w:tcW w:w="4184" w:type="dxa"/>
                  <w:vAlign w:val="center"/>
                </w:tcPr>
                <w:p w14:paraId="60D51ED2"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bardzo dobry          91%-100%</w:t>
                  </w:r>
                </w:p>
                <w:p w14:paraId="6B0C3C79"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dobry plus              81%-90%</w:t>
                  </w:r>
                </w:p>
                <w:p w14:paraId="4F78D429"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dobry                      71%-80%                      </w:t>
                  </w:r>
                </w:p>
                <w:p w14:paraId="696FF971"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 xml:space="preserve">dostateczny plus     61%-70%   </w:t>
                  </w:r>
                </w:p>
                <w:p w14:paraId="07C14802"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dostateczny             50%-60%</w:t>
                  </w:r>
                </w:p>
                <w:p w14:paraId="1CF4340B" w14:textId="77777777" w:rsidR="00F659E5" w:rsidRPr="00D353B4" w:rsidRDefault="00F659E5" w:rsidP="00667F61">
                  <w:pPr>
                    <w:pStyle w:val="Akapitzlist"/>
                    <w:numPr>
                      <w:ilvl w:val="0"/>
                      <w:numId w:val="18"/>
                    </w:numPr>
                    <w:suppressAutoHyphens w:val="0"/>
                    <w:autoSpaceDE w:val="0"/>
                    <w:adjustRightInd w:val="0"/>
                    <w:spacing w:line="240" w:lineRule="auto"/>
                    <w:ind w:left="209" w:hanging="283"/>
                    <w:contextualSpacing/>
                    <w:jc w:val="left"/>
                    <w:textAlignment w:val="auto"/>
                    <w:rPr>
                      <w:rFonts w:ascii="Times New Roman" w:hAnsi="Times New Roman"/>
                      <w:sz w:val="24"/>
                      <w:szCs w:val="24"/>
                    </w:rPr>
                  </w:pPr>
                  <w:r w:rsidRPr="00D353B4">
                    <w:rPr>
                      <w:rFonts w:ascii="Times New Roman" w:hAnsi="Times New Roman"/>
                      <w:sz w:val="24"/>
                      <w:szCs w:val="24"/>
                    </w:rPr>
                    <w:t>niedostateczny        49% i mniej</w:t>
                  </w:r>
                </w:p>
              </w:tc>
              <w:tc>
                <w:tcPr>
                  <w:tcW w:w="2295" w:type="dxa"/>
                  <w:vAlign w:val="center"/>
                </w:tcPr>
                <w:p w14:paraId="5F7D5021" w14:textId="77777777" w:rsidR="00F659E5" w:rsidRPr="00D353B4" w:rsidRDefault="00F659E5" w:rsidP="00AD3881">
                  <w:pPr>
                    <w:pStyle w:val="Akapitzlist"/>
                    <w:autoSpaceDE w:val="0"/>
                    <w:adjustRightInd w:val="0"/>
                    <w:spacing w:line="240" w:lineRule="auto"/>
                    <w:ind w:left="317"/>
                    <w:rPr>
                      <w:rFonts w:ascii="Times New Roman" w:hAnsi="Times New Roman"/>
                      <w:sz w:val="24"/>
                      <w:szCs w:val="24"/>
                    </w:rPr>
                  </w:pPr>
                </w:p>
              </w:tc>
            </w:tr>
          </w:tbl>
          <w:p w14:paraId="425024A7" w14:textId="77777777" w:rsidR="00F659E5" w:rsidRPr="00D353B4" w:rsidRDefault="00F659E5" w:rsidP="00AD3881">
            <w:pPr>
              <w:jc w:val="both"/>
            </w:pPr>
          </w:p>
        </w:tc>
      </w:tr>
      <w:tr w:rsidR="00D353B4" w:rsidRPr="00D353B4" w14:paraId="74EDC12E" w14:textId="77777777" w:rsidTr="00304212">
        <w:trPr>
          <w:trHeight w:val="20"/>
          <w:jc w:val="center"/>
        </w:trPr>
        <w:tc>
          <w:tcPr>
            <w:tcW w:w="1304" w:type="pct"/>
            <w:vMerge w:val="restart"/>
            <w:shd w:val="clear" w:color="auto" w:fill="auto"/>
          </w:tcPr>
          <w:p w14:paraId="2F60A85D" w14:textId="77777777" w:rsidR="00072EFA" w:rsidRPr="00D353B4" w:rsidRDefault="00072EFA" w:rsidP="00072EFA">
            <w:r w:rsidRPr="00D353B4">
              <w:t>Bilans punktów ECTS</w:t>
            </w:r>
          </w:p>
          <w:p w14:paraId="2A27CDBB" w14:textId="77777777" w:rsidR="00072EFA" w:rsidRPr="00D353B4" w:rsidRDefault="00072EFA" w:rsidP="00072EFA"/>
        </w:tc>
        <w:tc>
          <w:tcPr>
            <w:tcW w:w="3696" w:type="pct"/>
            <w:gridSpan w:val="3"/>
            <w:tcBorders>
              <w:bottom w:val="single" w:sz="4" w:space="0" w:color="auto"/>
            </w:tcBorders>
            <w:shd w:val="clear" w:color="auto" w:fill="auto"/>
          </w:tcPr>
          <w:p w14:paraId="540C3F85" w14:textId="2A5EE55F" w:rsidR="00072EFA" w:rsidRPr="00D353B4" w:rsidRDefault="00072EFA" w:rsidP="00072EFA">
            <w:pPr>
              <w:jc w:val="center"/>
              <w:rPr>
                <w:bCs/>
                <w:strike/>
              </w:rPr>
            </w:pPr>
            <w:r w:rsidRPr="00D353B4">
              <w:t xml:space="preserve">KONTAKTOWE </w:t>
            </w:r>
          </w:p>
        </w:tc>
      </w:tr>
      <w:tr w:rsidR="00D353B4" w:rsidRPr="00D353B4" w14:paraId="49B59F87" w14:textId="77777777" w:rsidTr="00304212">
        <w:trPr>
          <w:trHeight w:val="20"/>
          <w:jc w:val="center"/>
        </w:trPr>
        <w:tc>
          <w:tcPr>
            <w:tcW w:w="1304" w:type="pct"/>
            <w:vMerge/>
            <w:shd w:val="clear" w:color="auto" w:fill="auto"/>
          </w:tcPr>
          <w:p w14:paraId="6019092E" w14:textId="77777777" w:rsidR="00072EFA" w:rsidRPr="00D353B4" w:rsidRDefault="00072EFA" w:rsidP="00072EFA"/>
        </w:tc>
        <w:tc>
          <w:tcPr>
            <w:tcW w:w="2448" w:type="pct"/>
            <w:tcBorders>
              <w:top w:val="single" w:sz="4" w:space="0" w:color="auto"/>
              <w:bottom w:val="single" w:sz="4" w:space="0" w:color="auto"/>
              <w:right w:val="single" w:sz="4" w:space="0" w:color="auto"/>
            </w:tcBorders>
          </w:tcPr>
          <w:p w14:paraId="3B821323" w14:textId="77777777" w:rsidR="00072EFA" w:rsidRPr="00D353B4" w:rsidRDefault="00072EFA" w:rsidP="00072EFA"/>
        </w:tc>
        <w:tc>
          <w:tcPr>
            <w:tcW w:w="568" w:type="pct"/>
            <w:tcBorders>
              <w:top w:val="single" w:sz="4" w:space="0" w:color="auto"/>
              <w:left w:val="single" w:sz="4" w:space="0" w:color="auto"/>
              <w:bottom w:val="single" w:sz="4" w:space="0" w:color="auto"/>
              <w:right w:val="single" w:sz="4" w:space="0" w:color="auto"/>
            </w:tcBorders>
          </w:tcPr>
          <w:p w14:paraId="0824EF00" w14:textId="259D5254" w:rsidR="00072EFA" w:rsidRPr="00D353B4" w:rsidRDefault="00072EFA" w:rsidP="00072EFA">
            <w:pPr>
              <w:jc w:val="center"/>
            </w:pPr>
            <w:r w:rsidRPr="00D353B4">
              <w:t>Godziny</w:t>
            </w:r>
          </w:p>
        </w:tc>
        <w:tc>
          <w:tcPr>
            <w:tcW w:w="680" w:type="pct"/>
            <w:tcBorders>
              <w:top w:val="single" w:sz="4" w:space="0" w:color="auto"/>
              <w:left w:val="single" w:sz="4" w:space="0" w:color="auto"/>
              <w:bottom w:val="single" w:sz="4" w:space="0" w:color="auto"/>
              <w:right w:val="single" w:sz="4" w:space="0" w:color="auto"/>
            </w:tcBorders>
          </w:tcPr>
          <w:p w14:paraId="0BF178D8" w14:textId="146C793A" w:rsidR="00072EFA" w:rsidRPr="00D353B4" w:rsidRDefault="00072EFA" w:rsidP="00072EFA">
            <w:pPr>
              <w:jc w:val="center"/>
            </w:pPr>
            <w:r w:rsidRPr="00D353B4">
              <w:t>ECTS</w:t>
            </w:r>
          </w:p>
        </w:tc>
      </w:tr>
      <w:tr w:rsidR="00D353B4" w:rsidRPr="00D353B4" w14:paraId="28508DEC" w14:textId="77777777" w:rsidTr="00304212">
        <w:trPr>
          <w:trHeight w:val="20"/>
          <w:jc w:val="center"/>
        </w:trPr>
        <w:tc>
          <w:tcPr>
            <w:tcW w:w="1304" w:type="pct"/>
            <w:vMerge/>
            <w:shd w:val="clear" w:color="auto" w:fill="auto"/>
          </w:tcPr>
          <w:p w14:paraId="57B5EC90" w14:textId="77777777" w:rsidR="00072EFA" w:rsidRPr="00D353B4" w:rsidRDefault="00072EFA" w:rsidP="00072EFA"/>
        </w:tc>
        <w:tc>
          <w:tcPr>
            <w:tcW w:w="2448" w:type="pct"/>
            <w:tcBorders>
              <w:top w:val="single" w:sz="4" w:space="0" w:color="auto"/>
              <w:bottom w:val="single" w:sz="4" w:space="0" w:color="auto"/>
              <w:right w:val="single" w:sz="4" w:space="0" w:color="auto"/>
            </w:tcBorders>
          </w:tcPr>
          <w:p w14:paraId="79412714" w14:textId="0641AA63" w:rsidR="00072EFA" w:rsidRPr="00D353B4" w:rsidRDefault="00072EFA" w:rsidP="00072EFA">
            <w:r w:rsidRPr="00D353B4">
              <w:t>Wykłady</w:t>
            </w:r>
          </w:p>
        </w:tc>
        <w:tc>
          <w:tcPr>
            <w:tcW w:w="568" w:type="pct"/>
            <w:tcBorders>
              <w:top w:val="single" w:sz="4" w:space="0" w:color="auto"/>
              <w:left w:val="single" w:sz="4" w:space="0" w:color="auto"/>
              <w:bottom w:val="single" w:sz="4" w:space="0" w:color="auto"/>
              <w:right w:val="single" w:sz="4" w:space="0" w:color="auto"/>
            </w:tcBorders>
          </w:tcPr>
          <w:p w14:paraId="53851124" w14:textId="14C274A3" w:rsidR="00072EFA" w:rsidRPr="00D353B4" w:rsidRDefault="00E85800" w:rsidP="00072EFA">
            <w:pPr>
              <w:jc w:val="right"/>
              <w:rPr>
                <w:iCs/>
              </w:rPr>
            </w:pPr>
            <w:r w:rsidRPr="00D353B4">
              <w:t>14</w:t>
            </w:r>
          </w:p>
        </w:tc>
        <w:tc>
          <w:tcPr>
            <w:tcW w:w="680" w:type="pct"/>
            <w:tcBorders>
              <w:top w:val="single" w:sz="4" w:space="0" w:color="auto"/>
              <w:left w:val="single" w:sz="4" w:space="0" w:color="auto"/>
              <w:bottom w:val="single" w:sz="4" w:space="0" w:color="auto"/>
              <w:right w:val="single" w:sz="4" w:space="0" w:color="auto"/>
            </w:tcBorders>
          </w:tcPr>
          <w:p w14:paraId="32EF7B0E" w14:textId="395F6A91" w:rsidR="00072EFA" w:rsidRPr="00D353B4" w:rsidRDefault="00072EFA" w:rsidP="00072EFA">
            <w:pPr>
              <w:jc w:val="right"/>
            </w:pPr>
            <w:r w:rsidRPr="00D353B4">
              <w:t>0,</w:t>
            </w:r>
            <w:r w:rsidR="00E85800" w:rsidRPr="00D353B4">
              <w:t>6</w:t>
            </w:r>
          </w:p>
        </w:tc>
      </w:tr>
      <w:tr w:rsidR="00D353B4" w:rsidRPr="00D353B4" w14:paraId="205D0145" w14:textId="77777777" w:rsidTr="00304212">
        <w:trPr>
          <w:trHeight w:val="20"/>
          <w:jc w:val="center"/>
        </w:trPr>
        <w:tc>
          <w:tcPr>
            <w:tcW w:w="1304" w:type="pct"/>
            <w:vMerge/>
            <w:shd w:val="clear" w:color="auto" w:fill="auto"/>
          </w:tcPr>
          <w:p w14:paraId="3561554D" w14:textId="77777777" w:rsidR="00072EFA" w:rsidRPr="00D353B4" w:rsidRDefault="00072EFA" w:rsidP="00072EFA"/>
        </w:tc>
        <w:tc>
          <w:tcPr>
            <w:tcW w:w="2448" w:type="pct"/>
            <w:tcBorders>
              <w:top w:val="single" w:sz="4" w:space="0" w:color="auto"/>
              <w:bottom w:val="single" w:sz="4" w:space="0" w:color="auto"/>
              <w:right w:val="single" w:sz="4" w:space="0" w:color="auto"/>
            </w:tcBorders>
          </w:tcPr>
          <w:p w14:paraId="72123825" w14:textId="49FEA320" w:rsidR="00072EFA" w:rsidRPr="00D353B4" w:rsidRDefault="00072EFA" w:rsidP="00072EFA">
            <w:r w:rsidRPr="00D353B4">
              <w:t>Ćwiczenia laboratoryjne</w:t>
            </w:r>
          </w:p>
        </w:tc>
        <w:tc>
          <w:tcPr>
            <w:tcW w:w="568" w:type="pct"/>
            <w:tcBorders>
              <w:top w:val="single" w:sz="4" w:space="0" w:color="auto"/>
              <w:left w:val="single" w:sz="4" w:space="0" w:color="auto"/>
              <w:bottom w:val="single" w:sz="4" w:space="0" w:color="auto"/>
              <w:right w:val="single" w:sz="4" w:space="0" w:color="auto"/>
            </w:tcBorders>
          </w:tcPr>
          <w:p w14:paraId="4000E717" w14:textId="44502722" w:rsidR="00072EFA" w:rsidRPr="00D353B4" w:rsidRDefault="00072EFA" w:rsidP="00072EFA">
            <w:pPr>
              <w:jc w:val="right"/>
              <w:rPr>
                <w:iCs/>
              </w:rPr>
            </w:pPr>
            <w:r w:rsidRPr="00D353B4">
              <w:t>7</w:t>
            </w:r>
          </w:p>
        </w:tc>
        <w:tc>
          <w:tcPr>
            <w:tcW w:w="680" w:type="pct"/>
            <w:tcBorders>
              <w:top w:val="single" w:sz="4" w:space="0" w:color="auto"/>
              <w:left w:val="single" w:sz="4" w:space="0" w:color="auto"/>
              <w:bottom w:val="single" w:sz="4" w:space="0" w:color="auto"/>
              <w:right w:val="single" w:sz="4" w:space="0" w:color="auto"/>
            </w:tcBorders>
          </w:tcPr>
          <w:p w14:paraId="7DAE3CBC" w14:textId="66ED29E9" w:rsidR="00072EFA" w:rsidRPr="00D353B4" w:rsidRDefault="00072EFA" w:rsidP="00072EFA">
            <w:pPr>
              <w:jc w:val="right"/>
            </w:pPr>
            <w:r w:rsidRPr="00D353B4">
              <w:t>0,</w:t>
            </w:r>
            <w:r w:rsidR="00E85800" w:rsidRPr="00D353B4">
              <w:t>3</w:t>
            </w:r>
          </w:p>
        </w:tc>
      </w:tr>
      <w:tr w:rsidR="00D353B4" w:rsidRPr="00D353B4" w14:paraId="17A89790" w14:textId="77777777" w:rsidTr="00304212">
        <w:trPr>
          <w:trHeight w:val="20"/>
          <w:jc w:val="center"/>
        </w:trPr>
        <w:tc>
          <w:tcPr>
            <w:tcW w:w="1304" w:type="pct"/>
            <w:vMerge/>
            <w:shd w:val="clear" w:color="auto" w:fill="auto"/>
          </w:tcPr>
          <w:p w14:paraId="2B06690B" w14:textId="77777777" w:rsidR="00072EFA" w:rsidRPr="00D353B4" w:rsidRDefault="00072EFA" w:rsidP="00072EFA"/>
        </w:tc>
        <w:tc>
          <w:tcPr>
            <w:tcW w:w="2448" w:type="pct"/>
            <w:tcBorders>
              <w:top w:val="single" w:sz="4" w:space="0" w:color="auto"/>
              <w:bottom w:val="single" w:sz="4" w:space="0" w:color="auto"/>
              <w:right w:val="single" w:sz="4" w:space="0" w:color="auto"/>
            </w:tcBorders>
          </w:tcPr>
          <w:p w14:paraId="2FF88E95" w14:textId="19BF3BA9" w:rsidR="00072EFA" w:rsidRPr="00D353B4" w:rsidRDefault="00072EFA" w:rsidP="00072EFA">
            <w:r w:rsidRPr="00D353B4">
              <w:t>Ćwiczenia audytoryjne</w:t>
            </w:r>
          </w:p>
        </w:tc>
        <w:tc>
          <w:tcPr>
            <w:tcW w:w="568" w:type="pct"/>
            <w:tcBorders>
              <w:top w:val="single" w:sz="4" w:space="0" w:color="auto"/>
              <w:left w:val="single" w:sz="4" w:space="0" w:color="auto"/>
              <w:bottom w:val="single" w:sz="4" w:space="0" w:color="auto"/>
              <w:right w:val="single" w:sz="4" w:space="0" w:color="auto"/>
            </w:tcBorders>
          </w:tcPr>
          <w:p w14:paraId="6D82BDD2" w14:textId="0B31742C" w:rsidR="00072EFA" w:rsidRPr="00D353B4" w:rsidRDefault="00072EFA" w:rsidP="00072EFA">
            <w:pPr>
              <w:jc w:val="right"/>
              <w:rPr>
                <w:iCs/>
              </w:rPr>
            </w:pPr>
            <w:r w:rsidRPr="00D353B4">
              <w:t>7</w:t>
            </w:r>
          </w:p>
        </w:tc>
        <w:tc>
          <w:tcPr>
            <w:tcW w:w="680" w:type="pct"/>
            <w:tcBorders>
              <w:top w:val="single" w:sz="4" w:space="0" w:color="auto"/>
              <w:left w:val="single" w:sz="4" w:space="0" w:color="auto"/>
              <w:bottom w:val="single" w:sz="4" w:space="0" w:color="auto"/>
              <w:right w:val="single" w:sz="4" w:space="0" w:color="auto"/>
            </w:tcBorders>
          </w:tcPr>
          <w:p w14:paraId="4BB91D5F" w14:textId="041DCF3C" w:rsidR="00072EFA" w:rsidRPr="00D353B4" w:rsidRDefault="00072EFA" w:rsidP="00072EFA">
            <w:pPr>
              <w:jc w:val="right"/>
            </w:pPr>
            <w:r w:rsidRPr="00D353B4">
              <w:t>0,</w:t>
            </w:r>
            <w:r w:rsidR="00E85800" w:rsidRPr="00D353B4">
              <w:t>3</w:t>
            </w:r>
          </w:p>
        </w:tc>
      </w:tr>
      <w:tr w:rsidR="00D353B4" w:rsidRPr="00D353B4" w14:paraId="26A5CC0F" w14:textId="77777777" w:rsidTr="00304212">
        <w:trPr>
          <w:trHeight w:val="20"/>
          <w:jc w:val="center"/>
        </w:trPr>
        <w:tc>
          <w:tcPr>
            <w:tcW w:w="1304" w:type="pct"/>
            <w:vMerge/>
            <w:shd w:val="clear" w:color="auto" w:fill="auto"/>
          </w:tcPr>
          <w:p w14:paraId="7E17A7F8" w14:textId="77777777" w:rsidR="00072EFA" w:rsidRPr="00D353B4" w:rsidRDefault="00072EFA" w:rsidP="00072EFA"/>
        </w:tc>
        <w:tc>
          <w:tcPr>
            <w:tcW w:w="2448" w:type="pct"/>
          </w:tcPr>
          <w:p w14:paraId="6C93C5C9" w14:textId="58F6460F" w:rsidR="00072EFA" w:rsidRPr="00D353B4" w:rsidRDefault="00072EFA" w:rsidP="00072EFA">
            <w:r w:rsidRPr="00D353B4">
              <w:t>Egzamin</w:t>
            </w:r>
          </w:p>
        </w:tc>
        <w:tc>
          <w:tcPr>
            <w:tcW w:w="568" w:type="pct"/>
          </w:tcPr>
          <w:p w14:paraId="7C17910C" w14:textId="15ECCA2C" w:rsidR="00072EFA" w:rsidRPr="00D353B4" w:rsidRDefault="00072EFA" w:rsidP="00072EFA">
            <w:pPr>
              <w:jc w:val="right"/>
              <w:rPr>
                <w:iCs/>
              </w:rPr>
            </w:pPr>
            <w:r w:rsidRPr="00D353B4">
              <w:t>2</w:t>
            </w:r>
          </w:p>
        </w:tc>
        <w:tc>
          <w:tcPr>
            <w:tcW w:w="680" w:type="pct"/>
          </w:tcPr>
          <w:p w14:paraId="2F248241" w14:textId="24DC34B5" w:rsidR="00072EFA" w:rsidRPr="00D353B4" w:rsidRDefault="00072EFA" w:rsidP="00072EFA">
            <w:pPr>
              <w:jc w:val="right"/>
            </w:pPr>
            <w:r w:rsidRPr="00D353B4">
              <w:t>0,</w:t>
            </w:r>
            <w:r w:rsidR="00E85800" w:rsidRPr="00D353B4">
              <w:t>1</w:t>
            </w:r>
          </w:p>
        </w:tc>
      </w:tr>
      <w:tr w:rsidR="00D353B4" w:rsidRPr="00D353B4" w14:paraId="5EC53C21" w14:textId="77777777" w:rsidTr="00304212">
        <w:trPr>
          <w:trHeight w:val="20"/>
          <w:jc w:val="center"/>
        </w:trPr>
        <w:tc>
          <w:tcPr>
            <w:tcW w:w="1304" w:type="pct"/>
            <w:vMerge/>
            <w:shd w:val="clear" w:color="auto" w:fill="auto"/>
          </w:tcPr>
          <w:p w14:paraId="41922A20" w14:textId="77777777" w:rsidR="00072EFA" w:rsidRPr="00D353B4" w:rsidRDefault="00072EFA" w:rsidP="00072EFA"/>
        </w:tc>
        <w:tc>
          <w:tcPr>
            <w:tcW w:w="2448" w:type="pct"/>
          </w:tcPr>
          <w:p w14:paraId="1F66DCD4" w14:textId="288DCEFB" w:rsidR="00072EFA" w:rsidRPr="00D353B4" w:rsidRDefault="00072EFA" w:rsidP="00072EFA">
            <w:pPr>
              <w:rPr>
                <w:bCs/>
              </w:rPr>
            </w:pPr>
            <w:r w:rsidRPr="00D353B4">
              <w:t>RAZEM kontaktowe</w:t>
            </w:r>
          </w:p>
        </w:tc>
        <w:tc>
          <w:tcPr>
            <w:tcW w:w="568" w:type="pct"/>
          </w:tcPr>
          <w:p w14:paraId="48326444" w14:textId="41AC60CC" w:rsidR="00072EFA" w:rsidRPr="00D353B4" w:rsidRDefault="00E85800" w:rsidP="00072EFA">
            <w:pPr>
              <w:jc w:val="right"/>
              <w:rPr>
                <w:bCs/>
                <w:iCs/>
              </w:rPr>
            </w:pPr>
            <w:r w:rsidRPr="00D353B4">
              <w:t>30</w:t>
            </w:r>
          </w:p>
        </w:tc>
        <w:tc>
          <w:tcPr>
            <w:tcW w:w="680" w:type="pct"/>
          </w:tcPr>
          <w:p w14:paraId="503D67D5" w14:textId="55FA2688" w:rsidR="00072EFA" w:rsidRPr="00D353B4" w:rsidRDefault="00072EFA" w:rsidP="00072EFA">
            <w:pPr>
              <w:jc w:val="right"/>
              <w:rPr>
                <w:bCs/>
                <w:iCs/>
              </w:rPr>
            </w:pPr>
            <w:r w:rsidRPr="00D353B4">
              <w:t>1,</w:t>
            </w:r>
            <w:r w:rsidR="00E85800" w:rsidRPr="00D353B4">
              <w:t>2</w:t>
            </w:r>
          </w:p>
        </w:tc>
      </w:tr>
      <w:tr w:rsidR="00D353B4" w:rsidRPr="00D353B4" w14:paraId="2840BCEF" w14:textId="77777777" w:rsidTr="00304212">
        <w:trPr>
          <w:trHeight w:val="20"/>
          <w:jc w:val="center"/>
        </w:trPr>
        <w:tc>
          <w:tcPr>
            <w:tcW w:w="1304" w:type="pct"/>
            <w:vMerge/>
            <w:shd w:val="clear" w:color="auto" w:fill="auto"/>
          </w:tcPr>
          <w:p w14:paraId="4FA0B174" w14:textId="77777777" w:rsidR="00072EFA" w:rsidRPr="00D353B4" w:rsidRDefault="00072EFA" w:rsidP="00072EFA"/>
        </w:tc>
        <w:tc>
          <w:tcPr>
            <w:tcW w:w="3696" w:type="pct"/>
            <w:gridSpan w:val="3"/>
            <w:shd w:val="clear" w:color="auto" w:fill="auto"/>
          </w:tcPr>
          <w:p w14:paraId="62C48575" w14:textId="6D177D85" w:rsidR="00072EFA" w:rsidRPr="00D353B4" w:rsidRDefault="00072EFA" w:rsidP="00072EFA">
            <w:pPr>
              <w:jc w:val="center"/>
              <w:rPr>
                <w:bCs/>
              </w:rPr>
            </w:pPr>
            <w:r w:rsidRPr="00D353B4">
              <w:t>NIEKONTAKTOWE</w:t>
            </w:r>
          </w:p>
        </w:tc>
      </w:tr>
      <w:tr w:rsidR="00D353B4" w:rsidRPr="00D353B4" w14:paraId="15E81180" w14:textId="77777777" w:rsidTr="00304212">
        <w:trPr>
          <w:trHeight w:val="20"/>
          <w:jc w:val="center"/>
        </w:trPr>
        <w:tc>
          <w:tcPr>
            <w:tcW w:w="1304" w:type="pct"/>
            <w:vMerge/>
            <w:shd w:val="clear" w:color="auto" w:fill="auto"/>
          </w:tcPr>
          <w:p w14:paraId="569CF816" w14:textId="77777777" w:rsidR="00072EFA" w:rsidRPr="00D353B4" w:rsidRDefault="00072EFA" w:rsidP="00072EFA"/>
        </w:tc>
        <w:tc>
          <w:tcPr>
            <w:tcW w:w="2448" w:type="pct"/>
          </w:tcPr>
          <w:p w14:paraId="5EE646F9" w14:textId="1A0BA7BD" w:rsidR="00072EFA" w:rsidRPr="00D353B4" w:rsidRDefault="00072EFA" w:rsidP="00072EFA">
            <w:r w:rsidRPr="00D353B4">
              <w:t>Przygotowanie do ćwiczeń</w:t>
            </w:r>
          </w:p>
        </w:tc>
        <w:tc>
          <w:tcPr>
            <w:tcW w:w="568" w:type="pct"/>
          </w:tcPr>
          <w:p w14:paraId="433D9646" w14:textId="717FA39A" w:rsidR="00072EFA" w:rsidRPr="00D353B4" w:rsidRDefault="00072EFA" w:rsidP="00072EFA">
            <w:pPr>
              <w:jc w:val="right"/>
              <w:rPr>
                <w:iCs/>
              </w:rPr>
            </w:pPr>
            <w:r w:rsidRPr="00D353B4">
              <w:t>2</w:t>
            </w:r>
            <w:r w:rsidR="00E85800" w:rsidRPr="00D353B4">
              <w:t>0</w:t>
            </w:r>
          </w:p>
        </w:tc>
        <w:tc>
          <w:tcPr>
            <w:tcW w:w="680" w:type="pct"/>
          </w:tcPr>
          <w:p w14:paraId="2CBAD0C6" w14:textId="22D18BC0" w:rsidR="00072EFA" w:rsidRPr="00D353B4" w:rsidRDefault="00E85800" w:rsidP="00072EFA">
            <w:pPr>
              <w:jc w:val="right"/>
            </w:pPr>
            <w:r w:rsidRPr="00D353B4">
              <w:t>0,8</w:t>
            </w:r>
          </w:p>
        </w:tc>
      </w:tr>
      <w:tr w:rsidR="00D353B4" w:rsidRPr="00D353B4" w14:paraId="4AC85B03" w14:textId="77777777" w:rsidTr="00304212">
        <w:trPr>
          <w:trHeight w:val="20"/>
          <w:jc w:val="center"/>
        </w:trPr>
        <w:tc>
          <w:tcPr>
            <w:tcW w:w="1304" w:type="pct"/>
            <w:vMerge/>
            <w:shd w:val="clear" w:color="auto" w:fill="auto"/>
          </w:tcPr>
          <w:p w14:paraId="02F41F9D" w14:textId="77777777" w:rsidR="00072EFA" w:rsidRPr="00D353B4" w:rsidRDefault="00072EFA" w:rsidP="00072EFA"/>
        </w:tc>
        <w:tc>
          <w:tcPr>
            <w:tcW w:w="2448" w:type="pct"/>
          </w:tcPr>
          <w:p w14:paraId="6A6D81C8" w14:textId="6E10F401" w:rsidR="00072EFA" w:rsidRPr="00D353B4" w:rsidRDefault="00072EFA" w:rsidP="00072EFA">
            <w:r w:rsidRPr="00D353B4">
              <w:t>Studiowanie literatury</w:t>
            </w:r>
          </w:p>
        </w:tc>
        <w:tc>
          <w:tcPr>
            <w:tcW w:w="568" w:type="pct"/>
          </w:tcPr>
          <w:p w14:paraId="0618B4E5" w14:textId="5BCAA7F9" w:rsidR="00072EFA" w:rsidRPr="00D353B4" w:rsidRDefault="00072EFA" w:rsidP="00072EFA">
            <w:pPr>
              <w:jc w:val="right"/>
              <w:rPr>
                <w:iCs/>
              </w:rPr>
            </w:pPr>
            <w:r w:rsidRPr="00D353B4">
              <w:t>25</w:t>
            </w:r>
          </w:p>
        </w:tc>
        <w:tc>
          <w:tcPr>
            <w:tcW w:w="680" w:type="pct"/>
          </w:tcPr>
          <w:p w14:paraId="7CE07A7F" w14:textId="5BEB0CE8" w:rsidR="00072EFA" w:rsidRPr="00D353B4" w:rsidRDefault="00072EFA" w:rsidP="00072EFA">
            <w:pPr>
              <w:jc w:val="right"/>
            </w:pPr>
            <w:r w:rsidRPr="00D353B4">
              <w:t>1,0</w:t>
            </w:r>
          </w:p>
        </w:tc>
      </w:tr>
      <w:tr w:rsidR="00D353B4" w:rsidRPr="00D353B4" w14:paraId="44ECB5A7" w14:textId="77777777" w:rsidTr="00304212">
        <w:trPr>
          <w:trHeight w:val="20"/>
          <w:jc w:val="center"/>
        </w:trPr>
        <w:tc>
          <w:tcPr>
            <w:tcW w:w="1304" w:type="pct"/>
            <w:vMerge/>
            <w:shd w:val="clear" w:color="auto" w:fill="auto"/>
          </w:tcPr>
          <w:p w14:paraId="03586C1E" w14:textId="77777777" w:rsidR="00072EFA" w:rsidRPr="00D353B4" w:rsidRDefault="00072EFA" w:rsidP="00072EFA"/>
        </w:tc>
        <w:tc>
          <w:tcPr>
            <w:tcW w:w="2448" w:type="pct"/>
          </w:tcPr>
          <w:p w14:paraId="72386F32" w14:textId="38E12B6A" w:rsidR="00072EFA" w:rsidRPr="00D353B4" w:rsidRDefault="00072EFA" w:rsidP="00072EFA">
            <w:r w:rsidRPr="00D353B4">
              <w:t>Przygotowanie do zaliczenia</w:t>
            </w:r>
          </w:p>
        </w:tc>
        <w:tc>
          <w:tcPr>
            <w:tcW w:w="568" w:type="pct"/>
          </w:tcPr>
          <w:p w14:paraId="7A0EC91F" w14:textId="300DF8C2" w:rsidR="00072EFA" w:rsidRPr="00D353B4" w:rsidRDefault="00072EFA" w:rsidP="00072EFA">
            <w:pPr>
              <w:jc w:val="right"/>
              <w:rPr>
                <w:iCs/>
              </w:rPr>
            </w:pPr>
            <w:r w:rsidRPr="00D353B4">
              <w:t>25</w:t>
            </w:r>
          </w:p>
        </w:tc>
        <w:tc>
          <w:tcPr>
            <w:tcW w:w="680" w:type="pct"/>
          </w:tcPr>
          <w:p w14:paraId="2446A320" w14:textId="635AF70C" w:rsidR="00072EFA" w:rsidRPr="00D353B4" w:rsidRDefault="00072EFA" w:rsidP="00072EFA">
            <w:pPr>
              <w:jc w:val="right"/>
            </w:pPr>
            <w:r w:rsidRPr="00D353B4">
              <w:t>1,0</w:t>
            </w:r>
          </w:p>
        </w:tc>
      </w:tr>
      <w:tr w:rsidR="00D353B4" w:rsidRPr="00D353B4" w14:paraId="2F87D161" w14:textId="77777777" w:rsidTr="00304212">
        <w:trPr>
          <w:trHeight w:val="20"/>
          <w:jc w:val="center"/>
        </w:trPr>
        <w:tc>
          <w:tcPr>
            <w:tcW w:w="1304" w:type="pct"/>
            <w:vMerge/>
            <w:shd w:val="clear" w:color="auto" w:fill="auto"/>
          </w:tcPr>
          <w:p w14:paraId="480195E5" w14:textId="77777777" w:rsidR="00072EFA" w:rsidRPr="00D353B4" w:rsidRDefault="00072EFA" w:rsidP="00072EFA"/>
        </w:tc>
        <w:tc>
          <w:tcPr>
            <w:tcW w:w="2448" w:type="pct"/>
          </w:tcPr>
          <w:p w14:paraId="7FE03DF1" w14:textId="3670ABD2" w:rsidR="00072EFA" w:rsidRPr="00D353B4" w:rsidRDefault="00072EFA" w:rsidP="00072EFA">
            <w:r w:rsidRPr="00D353B4">
              <w:t xml:space="preserve">przygotowanie do egzaminu </w:t>
            </w:r>
          </w:p>
        </w:tc>
        <w:tc>
          <w:tcPr>
            <w:tcW w:w="568" w:type="pct"/>
          </w:tcPr>
          <w:p w14:paraId="58B538E4" w14:textId="0CD3D5C8" w:rsidR="00072EFA" w:rsidRPr="00D353B4" w:rsidRDefault="00072EFA" w:rsidP="00072EFA">
            <w:pPr>
              <w:jc w:val="right"/>
              <w:rPr>
                <w:iCs/>
              </w:rPr>
            </w:pPr>
            <w:r w:rsidRPr="00D353B4">
              <w:t>25</w:t>
            </w:r>
          </w:p>
        </w:tc>
        <w:tc>
          <w:tcPr>
            <w:tcW w:w="680" w:type="pct"/>
          </w:tcPr>
          <w:p w14:paraId="3B5463DC" w14:textId="33C46E3D" w:rsidR="00072EFA" w:rsidRPr="00D353B4" w:rsidRDefault="00072EFA" w:rsidP="00072EFA">
            <w:pPr>
              <w:jc w:val="right"/>
            </w:pPr>
            <w:r w:rsidRPr="00D353B4">
              <w:t>1,0</w:t>
            </w:r>
          </w:p>
        </w:tc>
      </w:tr>
      <w:tr w:rsidR="00D353B4" w:rsidRPr="00D353B4" w14:paraId="12FA13ED" w14:textId="77777777" w:rsidTr="00304212">
        <w:trPr>
          <w:trHeight w:val="20"/>
          <w:jc w:val="center"/>
        </w:trPr>
        <w:tc>
          <w:tcPr>
            <w:tcW w:w="1304" w:type="pct"/>
            <w:vMerge/>
            <w:shd w:val="clear" w:color="auto" w:fill="auto"/>
          </w:tcPr>
          <w:p w14:paraId="087843A5" w14:textId="77777777" w:rsidR="00072EFA" w:rsidRPr="00D353B4" w:rsidRDefault="00072EFA" w:rsidP="00072EFA"/>
        </w:tc>
        <w:tc>
          <w:tcPr>
            <w:tcW w:w="2448" w:type="pct"/>
          </w:tcPr>
          <w:p w14:paraId="08C7B669" w14:textId="4D6DEA68" w:rsidR="00072EFA" w:rsidRPr="00D353B4" w:rsidRDefault="00072EFA" w:rsidP="00072EFA">
            <w:pPr>
              <w:rPr>
                <w:bCs/>
              </w:rPr>
            </w:pPr>
            <w:r w:rsidRPr="00D353B4">
              <w:t>RAZEM niekontaktowe</w:t>
            </w:r>
          </w:p>
        </w:tc>
        <w:tc>
          <w:tcPr>
            <w:tcW w:w="568" w:type="pct"/>
          </w:tcPr>
          <w:p w14:paraId="70AD86B9" w14:textId="03DA7CE2" w:rsidR="00072EFA" w:rsidRPr="00D353B4" w:rsidRDefault="00E85800" w:rsidP="00072EFA">
            <w:pPr>
              <w:jc w:val="right"/>
              <w:rPr>
                <w:bCs/>
                <w:iCs/>
              </w:rPr>
            </w:pPr>
            <w:r w:rsidRPr="00D353B4">
              <w:t>95</w:t>
            </w:r>
          </w:p>
        </w:tc>
        <w:tc>
          <w:tcPr>
            <w:tcW w:w="680" w:type="pct"/>
          </w:tcPr>
          <w:p w14:paraId="4C166A55" w14:textId="02D0CC5C" w:rsidR="00072EFA" w:rsidRPr="00D353B4" w:rsidRDefault="00072EFA" w:rsidP="00072EFA">
            <w:pPr>
              <w:jc w:val="right"/>
              <w:rPr>
                <w:bCs/>
                <w:iCs/>
              </w:rPr>
            </w:pPr>
            <w:r w:rsidRPr="00D353B4">
              <w:t xml:space="preserve"> </w:t>
            </w:r>
            <w:r w:rsidR="00E85800" w:rsidRPr="00D353B4">
              <w:t>3,8</w:t>
            </w:r>
          </w:p>
        </w:tc>
      </w:tr>
      <w:tr w:rsidR="00D353B4" w:rsidRPr="00D353B4" w:rsidDel="003F1286" w14:paraId="2629C16C" w14:textId="77777777" w:rsidTr="00304212">
        <w:trPr>
          <w:trHeight w:val="20"/>
          <w:jc w:val="center"/>
        </w:trPr>
        <w:tc>
          <w:tcPr>
            <w:tcW w:w="1304" w:type="pct"/>
            <w:vMerge w:val="restart"/>
            <w:shd w:val="clear" w:color="auto" w:fill="auto"/>
          </w:tcPr>
          <w:p w14:paraId="44F36A38" w14:textId="54946B2D" w:rsidR="00072EFA" w:rsidRPr="00D353B4" w:rsidRDefault="00072EFA" w:rsidP="00072EFA">
            <w:pPr>
              <w:rPr>
                <w:bCs/>
              </w:rPr>
            </w:pPr>
            <w:r w:rsidRPr="00D353B4">
              <w:rPr>
                <w:bCs/>
              </w:rPr>
              <w:t>Nakład pracy związany z zajęciami wymagającymi bezpośredniego udziału nauczyciela akademickiego</w:t>
            </w:r>
          </w:p>
        </w:tc>
        <w:tc>
          <w:tcPr>
            <w:tcW w:w="2448" w:type="pct"/>
          </w:tcPr>
          <w:p w14:paraId="493EAD4D" w14:textId="16775D86" w:rsidR="00072EFA" w:rsidRPr="00D353B4" w:rsidDel="003F1286" w:rsidRDefault="00072EFA" w:rsidP="00072EFA">
            <w:r w:rsidRPr="00D353B4">
              <w:t>Udział w wykładach</w:t>
            </w:r>
          </w:p>
        </w:tc>
        <w:tc>
          <w:tcPr>
            <w:tcW w:w="568" w:type="pct"/>
          </w:tcPr>
          <w:p w14:paraId="048B3D57" w14:textId="3DA1F30E" w:rsidR="00072EFA" w:rsidRPr="00D353B4" w:rsidRDefault="00E85800" w:rsidP="00072EFA">
            <w:pPr>
              <w:jc w:val="right"/>
              <w:rPr>
                <w:iCs/>
              </w:rPr>
            </w:pPr>
            <w:r w:rsidRPr="00D353B4">
              <w:t>14</w:t>
            </w:r>
          </w:p>
        </w:tc>
        <w:tc>
          <w:tcPr>
            <w:tcW w:w="680" w:type="pct"/>
          </w:tcPr>
          <w:p w14:paraId="6CBCE854" w14:textId="04E632F1" w:rsidR="00072EFA" w:rsidRPr="00D353B4" w:rsidRDefault="00072EFA" w:rsidP="00072EFA">
            <w:pPr>
              <w:jc w:val="right"/>
            </w:pPr>
            <w:r w:rsidRPr="00D353B4">
              <w:t>0,</w:t>
            </w:r>
            <w:r w:rsidR="00E85800" w:rsidRPr="00D353B4">
              <w:t>6</w:t>
            </w:r>
          </w:p>
        </w:tc>
      </w:tr>
      <w:tr w:rsidR="00D353B4" w:rsidRPr="00D353B4" w:rsidDel="003F1286" w14:paraId="768E14ED" w14:textId="77777777" w:rsidTr="00304212">
        <w:trPr>
          <w:trHeight w:val="20"/>
          <w:jc w:val="center"/>
        </w:trPr>
        <w:tc>
          <w:tcPr>
            <w:tcW w:w="1304" w:type="pct"/>
            <w:vMerge/>
            <w:shd w:val="clear" w:color="auto" w:fill="auto"/>
          </w:tcPr>
          <w:p w14:paraId="2AEE1D15" w14:textId="77777777" w:rsidR="00072EFA" w:rsidRPr="00D353B4" w:rsidRDefault="00072EFA" w:rsidP="00072EFA">
            <w:pPr>
              <w:rPr>
                <w:bCs/>
              </w:rPr>
            </w:pPr>
          </w:p>
        </w:tc>
        <w:tc>
          <w:tcPr>
            <w:tcW w:w="2448" w:type="pct"/>
          </w:tcPr>
          <w:p w14:paraId="0BDE8819" w14:textId="714F1AE9" w:rsidR="00072EFA" w:rsidRPr="00D353B4" w:rsidRDefault="00072EFA" w:rsidP="00072EFA">
            <w:r w:rsidRPr="00D353B4">
              <w:t>Udział w ćwiczeniach</w:t>
            </w:r>
          </w:p>
        </w:tc>
        <w:tc>
          <w:tcPr>
            <w:tcW w:w="568" w:type="pct"/>
          </w:tcPr>
          <w:p w14:paraId="7317D5E9" w14:textId="5B11E8FD" w:rsidR="00072EFA" w:rsidRPr="00D353B4" w:rsidRDefault="00072EFA" w:rsidP="00072EFA">
            <w:pPr>
              <w:jc w:val="right"/>
              <w:rPr>
                <w:iCs/>
              </w:rPr>
            </w:pPr>
            <w:r w:rsidRPr="00D353B4">
              <w:t>14</w:t>
            </w:r>
          </w:p>
        </w:tc>
        <w:tc>
          <w:tcPr>
            <w:tcW w:w="680" w:type="pct"/>
          </w:tcPr>
          <w:p w14:paraId="747639A3" w14:textId="0E3CF2DD" w:rsidR="00072EFA" w:rsidRPr="00D353B4" w:rsidRDefault="00072EFA" w:rsidP="00072EFA">
            <w:pPr>
              <w:jc w:val="right"/>
            </w:pPr>
            <w:r w:rsidRPr="00D353B4">
              <w:t>0,6</w:t>
            </w:r>
          </w:p>
        </w:tc>
      </w:tr>
      <w:tr w:rsidR="00D353B4" w:rsidRPr="00D353B4" w:rsidDel="003F1286" w14:paraId="004116E5" w14:textId="77777777" w:rsidTr="00304212">
        <w:trPr>
          <w:trHeight w:val="20"/>
          <w:jc w:val="center"/>
        </w:trPr>
        <w:tc>
          <w:tcPr>
            <w:tcW w:w="1304" w:type="pct"/>
            <w:vMerge/>
            <w:shd w:val="clear" w:color="auto" w:fill="auto"/>
          </w:tcPr>
          <w:p w14:paraId="25B2532B" w14:textId="77777777" w:rsidR="00072EFA" w:rsidRPr="00D353B4" w:rsidRDefault="00072EFA" w:rsidP="00072EFA">
            <w:pPr>
              <w:rPr>
                <w:bCs/>
              </w:rPr>
            </w:pPr>
          </w:p>
        </w:tc>
        <w:tc>
          <w:tcPr>
            <w:tcW w:w="2448" w:type="pct"/>
          </w:tcPr>
          <w:p w14:paraId="452D7216" w14:textId="03CE3F1E" w:rsidR="00072EFA" w:rsidRPr="00D353B4" w:rsidRDefault="00072EFA" w:rsidP="00072EFA">
            <w:r w:rsidRPr="00D353B4">
              <w:t>Egzamin</w:t>
            </w:r>
          </w:p>
        </w:tc>
        <w:tc>
          <w:tcPr>
            <w:tcW w:w="568" w:type="pct"/>
          </w:tcPr>
          <w:p w14:paraId="7B7E8B2F" w14:textId="408951ED" w:rsidR="00072EFA" w:rsidRPr="00D353B4" w:rsidRDefault="00072EFA" w:rsidP="00072EFA">
            <w:pPr>
              <w:jc w:val="right"/>
              <w:rPr>
                <w:iCs/>
              </w:rPr>
            </w:pPr>
            <w:r w:rsidRPr="00D353B4">
              <w:t>2</w:t>
            </w:r>
          </w:p>
        </w:tc>
        <w:tc>
          <w:tcPr>
            <w:tcW w:w="680" w:type="pct"/>
          </w:tcPr>
          <w:p w14:paraId="40AE7812" w14:textId="6806F2CE" w:rsidR="00072EFA" w:rsidRPr="00D353B4" w:rsidRDefault="00072EFA" w:rsidP="00072EFA">
            <w:pPr>
              <w:jc w:val="right"/>
            </w:pPr>
            <w:r w:rsidRPr="00D353B4">
              <w:t>0,</w:t>
            </w:r>
            <w:r w:rsidR="00E85800" w:rsidRPr="00D353B4">
              <w:t>1</w:t>
            </w:r>
          </w:p>
        </w:tc>
      </w:tr>
      <w:tr w:rsidR="00072EFA" w:rsidRPr="00D353B4" w:rsidDel="003F1286" w14:paraId="18383EBB" w14:textId="77777777" w:rsidTr="00304212">
        <w:trPr>
          <w:trHeight w:val="20"/>
          <w:jc w:val="center"/>
        </w:trPr>
        <w:tc>
          <w:tcPr>
            <w:tcW w:w="1304" w:type="pct"/>
            <w:vMerge/>
            <w:shd w:val="clear" w:color="auto" w:fill="auto"/>
          </w:tcPr>
          <w:p w14:paraId="5C180630" w14:textId="77777777" w:rsidR="00072EFA" w:rsidRPr="00D353B4" w:rsidRDefault="00072EFA" w:rsidP="00072EFA">
            <w:pPr>
              <w:rPr>
                <w:bCs/>
              </w:rPr>
            </w:pPr>
          </w:p>
        </w:tc>
        <w:tc>
          <w:tcPr>
            <w:tcW w:w="2448" w:type="pct"/>
          </w:tcPr>
          <w:p w14:paraId="20B245B8" w14:textId="43099043" w:rsidR="00072EFA" w:rsidRPr="00D353B4" w:rsidRDefault="00072EFA" w:rsidP="00072EFA">
            <w:pPr>
              <w:rPr>
                <w:bCs/>
              </w:rPr>
            </w:pPr>
            <w:r w:rsidRPr="00D353B4">
              <w:t>RAZEM z bezpośrednim udziałem nauczyciela</w:t>
            </w:r>
          </w:p>
        </w:tc>
        <w:tc>
          <w:tcPr>
            <w:tcW w:w="568" w:type="pct"/>
          </w:tcPr>
          <w:p w14:paraId="72296361" w14:textId="1C1A42D6" w:rsidR="00072EFA" w:rsidRPr="00D353B4" w:rsidRDefault="00E85800" w:rsidP="00072EFA">
            <w:pPr>
              <w:jc w:val="right"/>
              <w:rPr>
                <w:bCs/>
                <w:iCs/>
              </w:rPr>
            </w:pPr>
            <w:r w:rsidRPr="00D353B4">
              <w:t>30</w:t>
            </w:r>
          </w:p>
        </w:tc>
        <w:tc>
          <w:tcPr>
            <w:tcW w:w="680" w:type="pct"/>
          </w:tcPr>
          <w:p w14:paraId="38D681A4" w14:textId="40E5D6F1" w:rsidR="00072EFA" w:rsidRPr="00D353B4" w:rsidRDefault="00072EFA" w:rsidP="00072EFA">
            <w:pPr>
              <w:jc w:val="right"/>
              <w:rPr>
                <w:bCs/>
                <w:iCs/>
              </w:rPr>
            </w:pPr>
            <w:r w:rsidRPr="00D353B4">
              <w:t>1,</w:t>
            </w:r>
            <w:r w:rsidR="00E85800" w:rsidRPr="00D353B4">
              <w:t>2</w:t>
            </w:r>
          </w:p>
        </w:tc>
      </w:tr>
    </w:tbl>
    <w:p w14:paraId="40CB50B8" w14:textId="77777777" w:rsidR="00F659E5" w:rsidRPr="00D353B4" w:rsidRDefault="00F659E5" w:rsidP="00AD3881">
      <w:pPr>
        <w:jc w:val="both"/>
        <w:rPr>
          <w:sz w:val="28"/>
          <w:szCs w:val="28"/>
        </w:rPr>
      </w:pPr>
    </w:p>
    <w:p w14:paraId="117BE573" w14:textId="118C8457" w:rsidR="00F659E5" w:rsidRPr="00D353B4" w:rsidRDefault="00F659E5" w:rsidP="00AD3881">
      <w:pPr>
        <w:rPr>
          <w:b/>
          <w:sz w:val="28"/>
          <w:szCs w:val="28"/>
        </w:rPr>
      </w:pPr>
      <w:r w:rsidRPr="00D353B4">
        <w:rPr>
          <w:b/>
          <w:sz w:val="28"/>
          <w:szCs w:val="28"/>
        </w:rPr>
        <w:t>Karta opisu zajęć z modułu Turystyka na obszarach wiejskich</w:t>
      </w:r>
      <w:r w:rsidR="001A186F" w:rsidRPr="00D353B4">
        <w:rPr>
          <w:b/>
          <w:sz w:val="28"/>
          <w:szCs w:val="28"/>
        </w:rPr>
        <w:t xml:space="preserve"> </w:t>
      </w:r>
      <w:r w:rsidR="001A186F" w:rsidRPr="00D353B4">
        <w:rPr>
          <w:b/>
          <w:bCs/>
          <w:sz w:val="28"/>
          <w:szCs w:val="28"/>
        </w:rPr>
        <w:t>BLOK 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3"/>
        <w:gridCol w:w="6705"/>
      </w:tblGrid>
      <w:tr w:rsidR="00D353B4" w:rsidRPr="00D353B4" w14:paraId="3A46AB82" w14:textId="77777777" w:rsidTr="008448C4">
        <w:tc>
          <w:tcPr>
            <w:tcW w:w="1518" w:type="pct"/>
            <w:shd w:val="clear" w:color="auto" w:fill="auto"/>
          </w:tcPr>
          <w:p w14:paraId="77B08247" w14:textId="1C09F257" w:rsidR="00F659E5" w:rsidRPr="00D353B4" w:rsidRDefault="00F659E5" w:rsidP="00F659E5">
            <w:r w:rsidRPr="00D353B4">
              <w:t xml:space="preserve">Nazwa kierunku studiów </w:t>
            </w:r>
          </w:p>
        </w:tc>
        <w:tc>
          <w:tcPr>
            <w:tcW w:w="3482" w:type="pct"/>
            <w:shd w:val="clear" w:color="auto" w:fill="auto"/>
          </w:tcPr>
          <w:p w14:paraId="4982CEDC" w14:textId="77777777" w:rsidR="00F659E5" w:rsidRPr="00D353B4" w:rsidRDefault="00F659E5" w:rsidP="00AD3881">
            <w:r w:rsidRPr="00D353B4">
              <w:t>Turystyka i rekreacja</w:t>
            </w:r>
          </w:p>
        </w:tc>
      </w:tr>
      <w:tr w:rsidR="00D353B4" w:rsidRPr="00D353B4" w14:paraId="0ECCCA5A" w14:textId="77777777" w:rsidTr="008448C4">
        <w:tc>
          <w:tcPr>
            <w:tcW w:w="1518" w:type="pct"/>
            <w:shd w:val="clear" w:color="auto" w:fill="auto"/>
          </w:tcPr>
          <w:p w14:paraId="442E6F0C" w14:textId="77777777" w:rsidR="00F659E5" w:rsidRPr="00D353B4" w:rsidRDefault="00F659E5" w:rsidP="00AD3881">
            <w:r w:rsidRPr="00D353B4">
              <w:t>Nazwa modułu, także nazwa w języku angielskim</w:t>
            </w:r>
          </w:p>
        </w:tc>
        <w:tc>
          <w:tcPr>
            <w:tcW w:w="3482" w:type="pct"/>
            <w:shd w:val="clear" w:color="auto" w:fill="auto"/>
          </w:tcPr>
          <w:p w14:paraId="4466EA83" w14:textId="77777777" w:rsidR="00F659E5" w:rsidRPr="00D353B4" w:rsidRDefault="00F659E5" w:rsidP="00AD3881">
            <w:r w:rsidRPr="00D353B4">
              <w:t>Turystyka na obszarach wiejskich</w:t>
            </w:r>
          </w:p>
          <w:p w14:paraId="3B3F848C" w14:textId="77777777" w:rsidR="00F659E5" w:rsidRPr="00D353B4" w:rsidRDefault="00F659E5" w:rsidP="00AD3881">
            <w:r w:rsidRPr="00D353B4">
              <w:t>Tourism in rural regions</w:t>
            </w:r>
          </w:p>
        </w:tc>
      </w:tr>
      <w:tr w:rsidR="00D353B4" w:rsidRPr="00D353B4" w14:paraId="63F6AFF3" w14:textId="77777777" w:rsidTr="008448C4">
        <w:tc>
          <w:tcPr>
            <w:tcW w:w="1518" w:type="pct"/>
            <w:shd w:val="clear" w:color="auto" w:fill="auto"/>
          </w:tcPr>
          <w:p w14:paraId="5B646203" w14:textId="44A2A98E" w:rsidR="00F659E5" w:rsidRPr="00D353B4" w:rsidRDefault="00F659E5" w:rsidP="00F659E5">
            <w:r w:rsidRPr="00D353B4">
              <w:t xml:space="preserve">Język wykładowy </w:t>
            </w:r>
          </w:p>
        </w:tc>
        <w:tc>
          <w:tcPr>
            <w:tcW w:w="3482" w:type="pct"/>
            <w:shd w:val="clear" w:color="auto" w:fill="auto"/>
          </w:tcPr>
          <w:p w14:paraId="3510E38F" w14:textId="77777777" w:rsidR="00F659E5" w:rsidRPr="00D353B4" w:rsidRDefault="00F659E5" w:rsidP="00AD3881">
            <w:r w:rsidRPr="00D353B4">
              <w:t>Polski</w:t>
            </w:r>
          </w:p>
        </w:tc>
      </w:tr>
      <w:tr w:rsidR="00D353B4" w:rsidRPr="00D353B4" w14:paraId="1162C4B4" w14:textId="77777777" w:rsidTr="008448C4">
        <w:tc>
          <w:tcPr>
            <w:tcW w:w="1518" w:type="pct"/>
            <w:shd w:val="clear" w:color="auto" w:fill="auto"/>
          </w:tcPr>
          <w:p w14:paraId="7DAB951F" w14:textId="2F4F7E09" w:rsidR="008448C4" w:rsidRPr="00D353B4" w:rsidRDefault="008448C4" w:rsidP="008448C4">
            <w:pPr>
              <w:autoSpaceDE w:val="0"/>
              <w:autoSpaceDN w:val="0"/>
              <w:adjustRightInd w:val="0"/>
            </w:pPr>
            <w:r w:rsidRPr="00D353B4">
              <w:t xml:space="preserve">Rodzaj modułu </w:t>
            </w:r>
          </w:p>
        </w:tc>
        <w:tc>
          <w:tcPr>
            <w:tcW w:w="3482" w:type="pct"/>
            <w:shd w:val="clear" w:color="auto" w:fill="auto"/>
            <w:vAlign w:val="center"/>
          </w:tcPr>
          <w:p w14:paraId="3A84BD66" w14:textId="0AD8B54D" w:rsidR="008448C4" w:rsidRPr="00D353B4" w:rsidRDefault="008448C4" w:rsidP="008448C4">
            <w:r w:rsidRPr="00D353B4">
              <w:t>fakultatywny</w:t>
            </w:r>
          </w:p>
        </w:tc>
      </w:tr>
      <w:tr w:rsidR="00D353B4" w:rsidRPr="00D353B4" w14:paraId="69870B9B" w14:textId="77777777" w:rsidTr="008448C4">
        <w:tc>
          <w:tcPr>
            <w:tcW w:w="1518" w:type="pct"/>
            <w:shd w:val="clear" w:color="auto" w:fill="auto"/>
          </w:tcPr>
          <w:p w14:paraId="1520EE48" w14:textId="77777777" w:rsidR="00F659E5" w:rsidRPr="00D353B4" w:rsidRDefault="00F659E5" w:rsidP="00AD3881">
            <w:r w:rsidRPr="00D353B4">
              <w:t>Poziom studiów</w:t>
            </w:r>
          </w:p>
        </w:tc>
        <w:tc>
          <w:tcPr>
            <w:tcW w:w="3482" w:type="pct"/>
            <w:shd w:val="clear" w:color="auto" w:fill="auto"/>
          </w:tcPr>
          <w:p w14:paraId="2B61FF2C" w14:textId="77777777" w:rsidR="00F659E5" w:rsidRPr="00D353B4" w:rsidRDefault="00F659E5" w:rsidP="00AD3881">
            <w:r w:rsidRPr="00D353B4">
              <w:t>pierwszego stopnia</w:t>
            </w:r>
          </w:p>
        </w:tc>
      </w:tr>
      <w:tr w:rsidR="00D353B4" w:rsidRPr="00D353B4" w14:paraId="3D9B7951" w14:textId="77777777" w:rsidTr="008448C4">
        <w:tc>
          <w:tcPr>
            <w:tcW w:w="1518" w:type="pct"/>
            <w:shd w:val="clear" w:color="auto" w:fill="auto"/>
          </w:tcPr>
          <w:p w14:paraId="17DBCCFE" w14:textId="56BDB68D" w:rsidR="00F659E5" w:rsidRPr="00D353B4" w:rsidRDefault="00F659E5" w:rsidP="00AD3881">
            <w:r w:rsidRPr="00D353B4">
              <w:t>Forma studiów</w:t>
            </w:r>
          </w:p>
        </w:tc>
        <w:tc>
          <w:tcPr>
            <w:tcW w:w="3482" w:type="pct"/>
            <w:shd w:val="clear" w:color="auto" w:fill="auto"/>
          </w:tcPr>
          <w:p w14:paraId="6653F2EE" w14:textId="7C8420F0" w:rsidR="00F659E5" w:rsidRPr="00D353B4" w:rsidRDefault="00072EFA" w:rsidP="00AD3881">
            <w:r w:rsidRPr="00D353B4">
              <w:t>nies</w:t>
            </w:r>
            <w:r w:rsidR="00F659E5" w:rsidRPr="00D353B4">
              <w:t>tacjonarne</w:t>
            </w:r>
          </w:p>
        </w:tc>
      </w:tr>
      <w:tr w:rsidR="00D353B4" w:rsidRPr="00D353B4" w14:paraId="62AB98E9" w14:textId="77777777" w:rsidTr="008448C4">
        <w:tc>
          <w:tcPr>
            <w:tcW w:w="1518" w:type="pct"/>
            <w:shd w:val="clear" w:color="auto" w:fill="auto"/>
          </w:tcPr>
          <w:p w14:paraId="1089DEA3" w14:textId="77777777" w:rsidR="00F659E5" w:rsidRPr="00D353B4" w:rsidRDefault="00F659E5" w:rsidP="00AD3881">
            <w:r w:rsidRPr="00D353B4">
              <w:t>Rok studiów dla kierunku</w:t>
            </w:r>
          </w:p>
        </w:tc>
        <w:tc>
          <w:tcPr>
            <w:tcW w:w="3482" w:type="pct"/>
            <w:shd w:val="clear" w:color="auto" w:fill="auto"/>
          </w:tcPr>
          <w:p w14:paraId="142ECE43" w14:textId="77777777" w:rsidR="00F659E5" w:rsidRPr="00D353B4" w:rsidRDefault="00F659E5" w:rsidP="00AD3881">
            <w:r w:rsidRPr="00D353B4">
              <w:t>III</w:t>
            </w:r>
          </w:p>
        </w:tc>
      </w:tr>
      <w:tr w:rsidR="00D353B4" w:rsidRPr="00D353B4" w14:paraId="508AB48B" w14:textId="77777777" w:rsidTr="008448C4">
        <w:tc>
          <w:tcPr>
            <w:tcW w:w="1518" w:type="pct"/>
            <w:shd w:val="clear" w:color="auto" w:fill="auto"/>
          </w:tcPr>
          <w:p w14:paraId="6C1601CD" w14:textId="77777777" w:rsidR="00F659E5" w:rsidRPr="00D353B4" w:rsidRDefault="00F659E5" w:rsidP="00AD3881">
            <w:r w:rsidRPr="00D353B4">
              <w:t>Semestr dla kierunku</w:t>
            </w:r>
          </w:p>
        </w:tc>
        <w:tc>
          <w:tcPr>
            <w:tcW w:w="3482" w:type="pct"/>
            <w:shd w:val="clear" w:color="auto" w:fill="auto"/>
          </w:tcPr>
          <w:p w14:paraId="2350098A" w14:textId="77777777" w:rsidR="00F659E5" w:rsidRPr="00D353B4" w:rsidRDefault="00F659E5" w:rsidP="00AD3881">
            <w:r w:rsidRPr="00D353B4">
              <w:t>6</w:t>
            </w:r>
          </w:p>
        </w:tc>
      </w:tr>
      <w:tr w:rsidR="00D353B4" w:rsidRPr="00D353B4" w14:paraId="4312A270" w14:textId="77777777" w:rsidTr="008448C4">
        <w:tc>
          <w:tcPr>
            <w:tcW w:w="1518" w:type="pct"/>
            <w:shd w:val="clear" w:color="auto" w:fill="auto"/>
          </w:tcPr>
          <w:p w14:paraId="743D2849" w14:textId="77777777" w:rsidR="00F659E5" w:rsidRPr="00D353B4" w:rsidRDefault="00F659E5" w:rsidP="00AD3881">
            <w:pPr>
              <w:autoSpaceDE w:val="0"/>
              <w:autoSpaceDN w:val="0"/>
              <w:adjustRightInd w:val="0"/>
            </w:pPr>
            <w:r w:rsidRPr="00D353B4">
              <w:t>Liczba punktów ECTS z podziałem na kontaktowe/niekontaktowe</w:t>
            </w:r>
          </w:p>
        </w:tc>
        <w:tc>
          <w:tcPr>
            <w:tcW w:w="3482" w:type="pct"/>
            <w:shd w:val="clear" w:color="auto" w:fill="auto"/>
          </w:tcPr>
          <w:p w14:paraId="693F7905" w14:textId="4BC963AA" w:rsidR="00F659E5" w:rsidRPr="00D353B4" w:rsidRDefault="00F659E5" w:rsidP="00AD3881">
            <w:r w:rsidRPr="00D353B4">
              <w:t>3 (</w:t>
            </w:r>
            <w:r w:rsidR="00072EFA" w:rsidRPr="00D353B4">
              <w:t>0,</w:t>
            </w:r>
            <w:r w:rsidR="00E85800" w:rsidRPr="00D353B4">
              <w:t>7</w:t>
            </w:r>
            <w:r w:rsidR="00072EFA" w:rsidRPr="00D353B4">
              <w:t>/2,</w:t>
            </w:r>
            <w:r w:rsidR="00E85800" w:rsidRPr="00D353B4">
              <w:t>3</w:t>
            </w:r>
            <w:r w:rsidRPr="00D353B4">
              <w:t>)</w:t>
            </w:r>
          </w:p>
        </w:tc>
      </w:tr>
      <w:tr w:rsidR="00D353B4" w:rsidRPr="00D353B4" w14:paraId="0027FA6A" w14:textId="77777777" w:rsidTr="008448C4">
        <w:tc>
          <w:tcPr>
            <w:tcW w:w="1518" w:type="pct"/>
            <w:shd w:val="clear" w:color="auto" w:fill="auto"/>
          </w:tcPr>
          <w:p w14:paraId="3CEE7290" w14:textId="77777777" w:rsidR="00F659E5" w:rsidRPr="00D353B4" w:rsidRDefault="00F659E5" w:rsidP="00AD3881">
            <w:pPr>
              <w:autoSpaceDE w:val="0"/>
              <w:autoSpaceDN w:val="0"/>
              <w:adjustRightInd w:val="0"/>
            </w:pPr>
            <w:r w:rsidRPr="00D353B4">
              <w:t>Tytuł naukowy/stopień naukowy, imię i nazwisko osoby odpowiedzialnej za moduł</w:t>
            </w:r>
          </w:p>
        </w:tc>
        <w:tc>
          <w:tcPr>
            <w:tcW w:w="3482" w:type="pct"/>
            <w:shd w:val="clear" w:color="auto" w:fill="auto"/>
          </w:tcPr>
          <w:p w14:paraId="22ADC9EB" w14:textId="77777777" w:rsidR="00F659E5" w:rsidRPr="00D353B4" w:rsidRDefault="00F659E5" w:rsidP="00AD3881">
            <w:r w:rsidRPr="00D353B4">
              <w:t>Prof. dr hab. Cezary Andrzej Kwiatkowski</w:t>
            </w:r>
          </w:p>
        </w:tc>
      </w:tr>
      <w:tr w:rsidR="00D353B4" w:rsidRPr="00D353B4" w14:paraId="3ACD3C1C" w14:textId="77777777" w:rsidTr="008448C4">
        <w:tc>
          <w:tcPr>
            <w:tcW w:w="1518" w:type="pct"/>
            <w:shd w:val="clear" w:color="auto" w:fill="auto"/>
          </w:tcPr>
          <w:p w14:paraId="5DF265D6" w14:textId="36B00019" w:rsidR="00F659E5" w:rsidRPr="00D353B4" w:rsidRDefault="00F659E5" w:rsidP="00AD3881">
            <w:r w:rsidRPr="00D353B4">
              <w:t>Jednostka oferująca moduł</w:t>
            </w:r>
          </w:p>
        </w:tc>
        <w:tc>
          <w:tcPr>
            <w:tcW w:w="3482" w:type="pct"/>
            <w:shd w:val="clear" w:color="auto" w:fill="auto"/>
          </w:tcPr>
          <w:p w14:paraId="3739ADCC" w14:textId="77777777" w:rsidR="00F659E5" w:rsidRPr="00D353B4" w:rsidRDefault="00F659E5" w:rsidP="00AD3881">
            <w:r w:rsidRPr="00D353B4">
              <w:t>Katedra Herbologii i Technik Uprawy Roślin, Zakład Agroturystyki i Rozwoju Obszarów Wiejskich</w:t>
            </w:r>
          </w:p>
        </w:tc>
      </w:tr>
      <w:tr w:rsidR="00D353B4" w:rsidRPr="00D353B4" w14:paraId="0A66F86B" w14:textId="77777777" w:rsidTr="008448C4">
        <w:tc>
          <w:tcPr>
            <w:tcW w:w="1518" w:type="pct"/>
            <w:shd w:val="clear" w:color="auto" w:fill="auto"/>
          </w:tcPr>
          <w:p w14:paraId="6E87BF35" w14:textId="77777777" w:rsidR="00F659E5" w:rsidRPr="00D353B4" w:rsidRDefault="00F659E5" w:rsidP="00AD3881">
            <w:r w:rsidRPr="00D353B4">
              <w:t>Cel modułu</w:t>
            </w:r>
          </w:p>
          <w:p w14:paraId="68BF4791" w14:textId="77777777" w:rsidR="00F659E5" w:rsidRPr="00D353B4" w:rsidRDefault="00F659E5" w:rsidP="00AD3881"/>
        </w:tc>
        <w:tc>
          <w:tcPr>
            <w:tcW w:w="3482" w:type="pct"/>
            <w:shd w:val="clear" w:color="auto" w:fill="auto"/>
          </w:tcPr>
          <w:p w14:paraId="0D297480" w14:textId="77777777" w:rsidR="00F659E5" w:rsidRPr="00D353B4" w:rsidRDefault="00F659E5" w:rsidP="00AD3881">
            <w:pPr>
              <w:autoSpaceDE w:val="0"/>
              <w:autoSpaceDN w:val="0"/>
              <w:adjustRightInd w:val="0"/>
              <w:jc w:val="both"/>
            </w:pPr>
            <w:r w:rsidRPr="00D353B4">
              <w:t>Opanowanie wiadomości z zakresu rozwoju turystyki wiejskiej (agroturystyka, ekoagroturystyka, ekoturystyka, turystyka zdrowotna) w Polsce w kontekście: organizacji turystyki, marketingu gospodarstw, przepisów prawnych i kategoryzacji, technicznego zagospodarowania obiektów agroturystycznych oraz produktów i usług w agroturystyce.</w:t>
            </w:r>
          </w:p>
        </w:tc>
      </w:tr>
      <w:tr w:rsidR="00D353B4" w:rsidRPr="00D353B4" w14:paraId="56F4F4C8" w14:textId="77777777" w:rsidTr="008448C4">
        <w:trPr>
          <w:trHeight w:val="236"/>
        </w:trPr>
        <w:tc>
          <w:tcPr>
            <w:tcW w:w="1518" w:type="pct"/>
            <w:vMerge w:val="restart"/>
            <w:shd w:val="clear" w:color="auto" w:fill="auto"/>
          </w:tcPr>
          <w:p w14:paraId="2B54D0E7" w14:textId="77777777" w:rsidR="00F659E5" w:rsidRPr="00D353B4" w:rsidRDefault="00F659E5" w:rsidP="00AD3881">
            <w:pPr>
              <w:jc w:val="both"/>
            </w:pPr>
            <w:r w:rsidRPr="00D353B4">
              <w:t>Efekty uczenia się dla modułu to opis zasobu wiedzy, umiejętności i kompetencji społecznych, które student osiągnie po zrealizowaniu zajęć.</w:t>
            </w:r>
          </w:p>
        </w:tc>
        <w:tc>
          <w:tcPr>
            <w:tcW w:w="3482" w:type="pct"/>
            <w:shd w:val="clear" w:color="auto" w:fill="auto"/>
          </w:tcPr>
          <w:p w14:paraId="6FDEF1F3" w14:textId="77777777" w:rsidR="00F659E5" w:rsidRPr="00D353B4" w:rsidRDefault="00F659E5" w:rsidP="00AD3881">
            <w:r w:rsidRPr="00D353B4">
              <w:t xml:space="preserve">Wiedza: </w:t>
            </w:r>
          </w:p>
        </w:tc>
      </w:tr>
      <w:tr w:rsidR="00D353B4" w:rsidRPr="00D353B4" w14:paraId="203A4B99" w14:textId="77777777" w:rsidTr="008448C4">
        <w:trPr>
          <w:trHeight w:val="233"/>
        </w:trPr>
        <w:tc>
          <w:tcPr>
            <w:tcW w:w="1518" w:type="pct"/>
            <w:vMerge/>
            <w:shd w:val="clear" w:color="auto" w:fill="auto"/>
          </w:tcPr>
          <w:p w14:paraId="0E5F8017" w14:textId="77777777" w:rsidR="00F659E5" w:rsidRPr="00D353B4" w:rsidRDefault="00F659E5" w:rsidP="00AD3881">
            <w:pPr>
              <w:rPr>
                <w:highlight w:val="yellow"/>
              </w:rPr>
            </w:pPr>
          </w:p>
        </w:tc>
        <w:tc>
          <w:tcPr>
            <w:tcW w:w="3482" w:type="pct"/>
            <w:shd w:val="clear" w:color="auto" w:fill="auto"/>
          </w:tcPr>
          <w:p w14:paraId="00C1A742" w14:textId="77777777" w:rsidR="00F659E5" w:rsidRPr="00D353B4" w:rsidRDefault="00F659E5" w:rsidP="00AD3881">
            <w:r w:rsidRPr="00D353B4">
              <w:t>W1. Ma rozszerzoną wiedzę z zakresu różnych aspektów organizowania turystyki na obszarach wiejskich.</w:t>
            </w:r>
          </w:p>
        </w:tc>
      </w:tr>
      <w:tr w:rsidR="00D353B4" w:rsidRPr="00D353B4" w14:paraId="44EE9CDD" w14:textId="77777777" w:rsidTr="008448C4">
        <w:trPr>
          <w:trHeight w:val="233"/>
        </w:trPr>
        <w:tc>
          <w:tcPr>
            <w:tcW w:w="1518" w:type="pct"/>
            <w:vMerge/>
            <w:shd w:val="clear" w:color="auto" w:fill="auto"/>
          </w:tcPr>
          <w:p w14:paraId="7772DE08" w14:textId="77777777" w:rsidR="00F659E5" w:rsidRPr="00D353B4" w:rsidRDefault="00F659E5" w:rsidP="00AD3881">
            <w:pPr>
              <w:rPr>
                <w:highlight w:val="yellow"/>
              </w:rPr>
            </w:pPr>
          </w:p>
        </w:tc>
        <w:tc>
          <w:tcPr>
            <w:tcW w:w="3482" w:type="pct"/>
            <w:shd w:val="clear" w:color="auto" w:fill="auto"/>
          </w:tcPr>
          <w:p w14:paraId="0CBCE01E" w14:textId="77777777" w:rsidR="00F659E5" w:rsidRPr="00D353B4" w:rsidRDefault="00F659E5" w:rsidP="00AD3881">
            <w:r w:rsidRPr="00D353B4">
              <w:t>W2. Zna zasady poszczególnych etapów zakładania działalności turystycznej na terenach wiejskich oraz czynniki decydujące o powodzeniu takiego przedsięwzięcia.</w:t>
            </w:r>
          </w:p>
        </w:tc>
      </w:tr>
      <w:tr w:rsidR="00D353B4" w:rsidRPr="00D353B4" w14:paraId="040CF3DE" w14:textId="77777777" w:rsidTr="008448C4">
        <w:trPr>
          <w:trHeight w:val="233"/>
        </w:trPr>
        <w:tc>
          <w:tcPr>
            <w:tcW w:w="1518" w:type="pct"/>
            <w:vMerge/>
            <w:shd w:val="clear" w:color="auto" w:fill="auto"/>
          </w:tcPr>
          <w:p w14:paraId="1104AC72" w14:textId="77777777" w:rsidR="00F659E5" w:rsidRPr="00D353B4" w:rsidRDefault="00F659E5" w:rsidP="00AD3881">
            <w:pPr>
              <w:rPr>
                <w:highlight w:val="yellow"/>
              </w:rPr>
            </w:pPr>
          </w:p>
        </w:tc>
        <w:tc>
          <w:tcPr>
            <w:tcW w:w="3482" w:type="pct"/>
            <w:shd w:val="clear" w:color="auto" w:fill="auto"/>
          </w:tcPr>
          <w:p w14:paraId="7B5842F0" w14:textId="77777777" w:rsidR="00F659E5" w:rsidRPr="00D353B4" w:rsidRDefault="00F659E5" w:rsidP="00AD3881">
            <w:r w:rsidRPr="00D353B4">
              <w:t>W3. Posiada wiedzę o roli i znaczeniu turystyki wiejskiej w ogólnej puli usług turystycznych w kraju.</w:t>
            </w:r>
          </w:p>
        </w:tc>
      </w:tr>
      <w:tr w:rsidR="00D353B4" w:rsidRPr="00D353B4" w14:paraId="19466966" w14:textId="77777777" w:rsidTr="008448C4">
        <w:trPr>
          <w:trHeight w:val="233"/>
        </w:trPr>
        <w:tc>
          <w:tcPr>
            <w:tcW w:w="1518" w:type="pct"/>
            <w:vMerge/>
            <w:shd w:val="clear" w:color="auto" w:fill="auto"/>
          </w:tcPr>
          <w:p w14:paraId="7FF436BB" w14:textId="77777777" w:rsidR="00F659E5" w:rsidRPr="00D353B4" w:rsidRDefault="00F659E5" w:rsidP="00AD3881">
            <w:pPr>
              <w:rPr>
                <w:highlight w:val="yellow"/>
              </w:rPr>
            </w:pPr>
          </w:p>
        </w:tc>
        <w:tc>
          <w:tcPr>
            <w:tcW w:w="3482" w:type="pct"/>
            <w:shd w:val="clear" w:color="auto" w:fill="auto"/>
          </w:tcPr>
          <w:p w14:paraId="56E48EC8" w14:textId="77777777" w:rsidR="00F659E5" w:rsidRPr="00D353B4" w:rsidRDefault="00F659E5" w:rsidP="00AD3881">
            <w:r w:rsidRPr="00D353B4">
              <w:t>W4. Zna możliwości pozyskiwania funduszy na działalność turystyczną na obszarach wiejskich.</w:t>
            </w:r>
          </w:p>
        </w:tc>
      </w:tr>
      <w:tr w:rsidR="00D353B4" w:rsidRPr="00D353B4" w14:paraId="12714084" w14:textId="77777777" w:rsidTr="008448C4">
        <w:trPr>
          <w:trHeight w:val="233"/>
        </w:trPr>
        <w:tc>
          <w:tcPr>
            <w:tcW w:w="1518" w:type="pct"/>
            <w:vMerge/>
            <w:shd w:val="clear" w:color="auto" w:fill="auto"/>
          </w:tcPr>
          <w:p w14:paraId="3D462042" w14:textId="77777777" w:rsidR="00F659E5" w:rsidRPr="00D353B4" w:rsidRDefault="00F659E5" w:rsidP="00AD3881">
            <w:pPr>
              <w:rPr>
                <w:highlight w:val="yellow"/>
              </w:rPr>
            </w:pPr>
          </w:p>
        </w:tc>
        <w:tc>
          <w:tcPr>
            <w:tcW w:w="3482" w:type="pct"/>
            <w:shd w:val="clear" w:color="auto" w:fill="auto"/>
          </w:tcPr>
          <w:p w14:paraId="46505247" w14:textId="77777777" w:rsidR="00F659E5" w:rsidRPr="00D353B4" w:rsidRDefault="00F659E5" w:rsidP="00AD3881">
            <w:r w:rsidRPr="00D353B4">
              <w:t>Umiejętności:</w:t>
            </w:r>
          </w:p>
        </w:tc>
      </w:tr>
      <w:tr w:rsidR="00D353B4" w:rsidRPr="00D353B4" w14:paraId="1B8E6E81" w14:textId="77777777" w:rsidTr="008448C4">
        <w:trPr>
          <w:trHeight w:val="233"/>
        </w:trPr>
        <w:tc>
          <w:tcPr>
            <w:tcW w:w="1518" w:type="pct"/>
            <w:vMerge/>
            <w:shd w:val="clear" w:color="auto" w:fill="auto"/>
          </w:tcPr>
          <w:p w14:paraId="1DC4CFD0" w14:textId="77777777" w:rsidR="00F659E5" w:rsidRPr="00D353B4" w:rsidRDefault="00F659E5" w:rsidP="00AD3881">
            <w:pPr>
              <w:rPr>
                <w:highlight w:val="yellow"/>
              </w:rPr>
            </w:pPr>
          </w:p>
        </w:tc>
        <w:tc>
          <w:tcPr>
            <w:tcW w:w="3482" w:type="pct"/>
            <w:shd w:val="clear" w:color="auto" w:fill="auto"/>
          </w:tcPr>
          <w:p w14:paraId="22651975" w14:textId="77777777" w:rsidR="00F659E5" w:rsidRPr="00D353B4" w:rsidRDefault="00F659E5" w:rsidP="00AD3881">
            <w:r w:rsidRPr="00D353B4">
              <w:t>U1. Potrafi sporządzić biznesplan gospodarstwa agroturystycznego (ekoagroturystycznego).</w:t>
            </w:r>
          </w:p>
        </w:tc>
      </w:tr>
      <w:tr w:rsidR="00D353B4" w:rsidRPr="00D353B4" w14:paraId="258D5865" w14:textId="77777777" w:rsidTr="008448C4">
        <w:trPr>
          <w:trHeight w:val="233"/>
        </w:trPr>
        <w:tc>
          <w:tcPr>
            <w:tcW w:w="1518" w:type="pct"/>
            <w:vMerge/>
            <w:shd w:val="clear" w:color="auto" w:fill="auto"/>
          </w:tcPr>
          <w:p w14:paraId="42320BE7" w14:textId="77777777" w:rsidR="00F659E5" w:rsidRPr="00D353B4" w:rsidRDefault="00F659E5" w:rsidP="00AD3881">
            <w:pPr>
              <w:rPr>
                <w:highlight w:val="yellow"/>
              </w:rPr>
            </w:pPr>
          </w:p>
        </w:tc>
        <w:tc>
          <w:tcPr>
            <w:tcW w:w="3482" w:type="pct"/>
            <w:shd w:val="clear" w:color="auto" w:fill="auto"/>
          </w:tcPr>
          <w:p w14:paraId="14FF69DF" w14:textId="77777777" w:rsidR="00F659E5" w:rsidRPr="00D353B4" w:rsidRDefault="00F659E5" w:rsidP="00AD3881">
            <w:r w:rsidRPr="00D353B4">
              <w:t>U2. Potrafi zająć się obsługą gości w gospodarstwie agroturystycznym.</w:t>
            </w:r>
          </w:p>
        </w:tc>
      </w:tr>
      <w:tr w:rsidR="00D353B4" w:rsidRPr="00D353B4" w14:paraId="02DB9D9E" w14:textId="77777777" w:rsidTr="008448C4">
        <w:trPr>
          <w:trHeight w:val="233"/>
        </w:trPr>
        <w:tc>
          <w:tcPr>
            <w:tcW w:w="1518" w:type="pct"/>
            <w:vMerge/>
            <w:shd w:val="clear" w:color="auto" w:fill="auto"/>
          </w:tcPr>
          <w:p w14:paraId="3A84E000" w14:textId="77777777" w:rsidR="00F659E5" w:rsidRPr="00D353B4" w:rsidRDefault="00F659E5" w:rsidP="00AD3881">
            <w:pPr>
              <w:rPr>
                <w:highlight w:val="yellow"/>
              </w:rPr>
            </w:pPr>
          </w:p>
        </w:tc>
        <w:tc>
          <w:tcPr>
            <w:tcW w:w="3482" w:type="pct"/>
            <w:shd w:val="clear" w:color="auto" w:fill="auto"/>
          </w:tcPr>
          <w:p w14:paraId="16923A84" w14:textId="77777777" w:rsidR="00F659E5" w:rsidRPr="00D353B4" w:rsidRDefault="00F659E5" w:rsidP="00AD3881">
            <w:r w:rsidRPr="00D353B4">
              <w:t>…</w:t>
            </w:r>
          </w:p>
        </w:tc>
      </w:tr>
      <w:tr w:rsidR="00D353B4" w:rsidRPr="00D353B4" w14:paraId="6D02B18C" w14:textId="77777777" w:rsidTr="008448C4">
        <w:trPr>
          <w:trHeight w:val="233"/>
        </w:trPr>
        <w:tc>
          <w:tcPr>
            <w:tcW w:w="1518" w:type="pct"/>
            <w:vMerge/>
            <w:shd w:val="clear" w:color="auto" w:fill="auto"/>
          </w:tcPr>
          <w:p w14:paraId="3E3A6AB3" w14:textId="77777777" w:rsidR="00F659E5" w:rsidRPr="00D353B4" w:rsidRDefault="00F659E5" w:rsidP="00AD3881">
            <w:pPr>
              <w:rPr>
                <w:highlight w:val="yellow"/>
              </w:rPr>
            </w:pPr>
          </w:p>
        </w:tc>
        <w:tc>
          <w:tcPr>
            <w:tcW w:w="3482" w:type="pct"/>
            <w:shd w:val="clear" w:color="auto" w:fill="auto"/>
          </w:tcPr>
          <w:p w14:paraId="621C26A0" w14:textId="77777777" w:rsidR="00F659E5" w:rsidRPr="00D353B4" w:rsidRDefault="00F659E5" w:rsidP="00AD3881">
            <w:r w:rsidRPr="00D353B4">
              <w:t>Kompetencje społeczne:</w:t>
            </w:r>
          </w:p>
        </w:tc>
      </w:tr>
      <w:tr w:rsidR="00D353B4" w:rsidRPr="00D353B4" w14:paraId="465F4757" w14:textId="77777777" w:rsidTr="008448C4">
        <w:trPr>
          <w:trHeight w:val="233"/>
        </w:trPr>
        <w:tc>
          <w:tcPr>
            <w:tcW w:w="1518" w:type="pct"/>
            <w:vMerge/>
            <w:shd w:val="clear" w:color="auto" w:fill="auto"/>
          </w:tcPr>
          <w:p w14:paraId="1B623781" w14:textId="77777777" w:rsidR="00F659E5" w:rsidRPr="00D353B4" w:rsidRDefault="00F659E5" w:rsidP="00AD3881">
            <w:pPr>
              <w:rPr>
                <w:highlight w:val="yellow"/>
              </w:rPr>
            </w:pPr>
          </w:p>
        </w:tc>
        <w:tc>
          <w:tcPr>
            <w:tcW w:w="3482" w:type="pct"/>
            <w:shd w:val="clear" w:color="auto" w:fill="auto"/>
          </w:tcPr>
          <w:p w14:paraId="21F81C38" w14:textId="77777777" w:rsidR="00F659E5" w:rsidRPr="00D353B4" w:rsidRDefault="00F659E5" w:rsidP="00AD3881">
            <w:r w:rsidRPr="00D353B4">
              <w:t>K1. Ma świadomość pozytywnego wpływu agroturystyki na architekturę krajobrazu obszarów wiejskich.</w:t>
            </w:r>
          </w:p>
        </w:tc>
      </w:tr>
      <w:tr w:rsidR="00D353B4" w:rsidRPr="00D353B4" w14:paraId="7C1E583A" w14:textId="77777777" w:rsidTr="008448C4">
        <w:trPr>
          <w:trHeight w:val="233"/>
        </w:trPr>
        <w:tc>
          <w:tcPr>
            <w:tcW w:w="1518" w:type="pct"/>
            <w:vMerge/>
            <w:shd w:val="clear" w:color="auto" w:fill="auto"/>
          </w:tcPr>
          <w:p w14:paraId="5040BAE2" w14:textId="77777777" w:rsidR="00F659E5" w:rsidRPr="00D353B4" w:rsidRDefault="00F659E5" w:rsidP="00AD3881">
            <w:pPr>
              <w:rPr>
                <w:highlight w:val="yellow"/>
              </w:rPr>
            </w:pPr>
          </w:p>
        </w:tc>
        <w:tc>
          <w:tcPr>
            <w:tcW w:w="3482" w:type="pct"/>
            <w:shd w:val="clear" w:color="auto" w:fill="auto"/>
          </w:tcPr>
          <w:p w14:paraId="5E4E479E" w14:textId="77777777" w:rsidR="00F659E5" w:rsidRPr="00D353B4" w:rsidRDefault="00F659E5" w:rsidP="00AD3881">
            <w:r w:rsidRPr="00D353B4">
              <w:t>K2. Potrafi zastosować w praktyce wskaźniki i metody oceny (badania ankietowe, analiza SWOT) możliwości rozwoju usług turystycznych w konkretnym gospodarstwie, przedsiębiorstwie, obszarze, regionie, gminie.</w:t>
            </w:r>
          </w:p>
        </w:tc>
      </w:tr>
      <w:tr w:rsidR="00D353B4" w:rsidRPr="00D353B4" w14:paraId="4D004F12" w14:textId="77777777" w:rsidTr="008448C4">
        <w:tc>
          <w:tcPr>
            <w:tcW w:w="1518" w:type="pct"/>
            <w:shd w:val="clear" w:color="auto" w:fill="auto"/>
          </w:tcPr>
          <w:p w14:paraId="332BB57D" w14:textId="77777777" w:rsidR="00F659E5" w:rsidRPr="00D353B4" w:rsidRDefault="00F659E5" w:rsidP="00AD3881">
            <w:r w:rsidRPr="00D353B4">
              <w:t>Odniesienie modułowych efektów uczenia się do kierunkowych efektów uczenia się</w:t>
            </w:r>
          </w:p>
        </w:tc>
        <w:tc>
          <w:tcPr>
            <w:tcW w:w="3482" w:type="pct"/>
            <w:shd w:val="clear" w:color="auto" w:fill="auto"/>
          </w:tcPr>
          <w:p w14:paraId="2EDE3F2C" w14:textId="77777777" w:rsidR="00F659E5" w:rsidRPr="00D353B4" w:rsidRDefault="00F659E5" w:rsidP="00AD3881">
            <w:pPr>
              <w:jc w:val="both"/>
            </w:pPr>
            <w:r w:rsidRPr="00D353B4">
              <w:t>TR_W07+</w:t>
            </w:r>
          </w:p>
          <w:p w14:paraId="1F2A4EC2" w14:textId="77777777" w:rsidR="00F659E5" w:rsidRPr="00D353B4" w:rsidRDefault="00F659E5" w:rsidP="00AD3881">
            <w:pPr>
              <w:jc w:val="both"/>
            </w:pPr>
            <w:r w:rsidRPr="00D353B4">
              <w:t>TR_W11+</w:t>
            </w:r>
          </w:p>
          <w:p w14:paraId="351C1ECD" w14:textId="77777777" w:rsidR="00F659E5" w:rsidRPr="00D353B4" w:rsidRDefault="00F659E5" w:rsidP="00AD3881">
            <w:pPr>
              <w:jc w:val="both"/>
            </w:pPr>
            <w:r w:rsidRPr="00D353B4">
              <w:t>TR_U03+</w:t>
            </w:r>
          </w:p>
          <w:p w14:paraId="12D66C67" w14:textId="77777777" w:rsidR="00F659E5" w:rsidRPr="00D353B4" w:rsidRDefault="00F659E5" w:rsidP="00AD3881">
            <w:pPr>
              <w:jc w:val="both"/>
            </w:pPr>
            <w:r w:rsidRPr="00D353B4">
              <w:t>TR_U07+</w:t>
            </w:r>
          </w:p>
          <w:p w14:paraId="47095B4C" w14:textId="77777777" w:rsidR="00F659E5" w:rsidRPr="00D353B4" w:rsidRDefault="00F659E5" w:rsidP="00AD3881">
            <w:pPr>
              <w:jc w:val="both"/>
            </w:pPr>
            <w:r w:rsidRPr="00D353B4">
              <w:t>TR_K02+</w:t>
            </w:r>
          </w:p>
        </w:tc>
      </w:tr>
      <w:tr w:rsidR="00D353B4" w:rsidRPr="00D353B4" w14:paraId="6D2088F1" w14:textId="77777777" w:rsidTr="008448C4">
        <w:tc>
          <w:tcPr>
            <w:tcW w:w="1518" w:type="pct"/>
            <w:shd w:val="clear" w:color="auto" w:fill="auto"/>
          </w:tcPr>
          <w:p w14:paraId="1FE644ED" w14:textId="77777777" w:rsidR="00F659E5" w:rsidRPr="00D353B4" w:rsidRDefault="00F659E5" w:rsidP="00AD3881">
            <w:r w:rsidRPr="00D353B4">
              <w:t>Odniesienie modułowych efektów uczenia się do efektów inżynierskich (jeżeli dotyczy)</w:t>
            </w:r>
          </w:p>
        </w:tc>
        <w:tc>
          <w:tcPr>
            <w:tcW w:w="3482" w:type="pct"/>
            <w:shd w:val="clear" w:color="auto" w:fill="auto"/>
          </w:tcPr>
          <w:p w14:paraId="5FEEF457" w14:textId="77777777" w:rsidR="00F659E5" w:rsidRPr="00D353B4" w:rsidRDefault="00F659E5" w:rsidP="00AD3881">
            <w:pPr>
              <w:jc w:val="both"/>
            </w:pPr>
            <w:r w:rsidRPr="00D353B4">
              <w:t>Nie dotyczy</w:t>
            </w:r>
          </w:p>
        </w:tc>
      </w:tr>
      <w:tr w:rsidR="00D353B4" w:rsidRPr="00D353B4" w14:paraId="1E92F4A0" w14:textId="77777777" w:rsidTr="008448C4">
        <w:tc>
          <w:tcPr>
            <w:tcW w:w="1518" w:type="pct"/>
            <w:shd w:val="clear" w:color="auto" w:fill="auto"/>
          </w:tcPr>
          <w:p w14:paraId="14326F81" w14:textId="77777777" w:rsidR="00F659E5" w:rsidRPr="00D353B4" w:rsidRDefault="00F659E5" w:rsidP="00AD3881">
            <w:r w:rsidRPr="00D353B4">
              <w:t xml:space="preserve">Wymagania wstępne i dodatkowe </w:t>
            </w:r>
          </w:p>
        </w:tc>
        <w:tc>
          <w:tcPr>
            <w:tcW w:w="3482" w:type="pct"/>
            <w:shd w:val="clear" w:color="auto" w:fill="auto"/>
          </w:tcPr>
          <w:p w14:paraId="6DEC5558" w14:textId="77777777" w:rsidR="00F659E5" w:rsidRPr="00D353B4" w:rsidRDefault="00F659E5" w:rsidP="00AD3881">
            <w:pPr>
              <w:jc w:val="both"/>
            </w:pPr>
            <w:r w:rsidRPr="00D353B4">
              <w:t>Organizacja i obsługa  ruchu turystycznego</w:t>
            </w:r>
          </w:p>
        </w:tc>
      </w:tr>
      <w:tr w:rsidR="00D353B4" w:rsidRPr="00D353B4" w14:paraId="511A2611" w14:textId="77777777" w:rsidTr="008448C4">
        <w:tc>
          <w:tcPr>
            <w:tcW w:w="1518" w:type="pct"/>
            <w:shd w:val="clear" w:color="auto" w:fill="auto"/>
          </w:tcPr>
          <w:p w14:paraId="06BF6815" w14:textId="77777777" w:rsidR="00F659E5" w:rsidRPr="00D353B4" w:rsidRDefault="00F659E5" w:rsidP="00AD3881">
            <w:r w:rsidRPr="00D353B4">
              <w:t xml:space="preserve">Treści programowe modułu </w:t>
            </w:r>
          </w:p>
          <w:p w14:paraId="7808ABD1" w14:textId="77777777" w:rsidR="00F659E5" w:rsidRPr="00D353B4" w:rsidRDefault="00F659E5" w:rsidP="00AD3881"/>
        </w:tc>
        <w:tc>
          <w:tcPr>
            <w:tcW w:w="3482" w:type="pct"/>
            <w:shd w:val="clear" w:color="auto" w:fill="auto"/>
          </w:tcPr>
          <w:p w14:paraId="7FB467FC" w14:textId="77777777" w:rsidR="00F659E5" w:rsidRPr="00D353B4" w:rsidRDefault="00F659E5" w:rsidP="00AD3881">
            <w:pPr>
              <w:jc w:val="both"/>
            </w:pPr>
            <w:r w:rsidRPr="00D353B4">
              <w:t xml:space="preserve">Wykład obejmuje wiedzę z zakresu: definicji i pojęć używanych w turystyce, produktów i usług w agroturystyce, technicznego zagospodarowania obiektów turystyki wiejskiej, zasad i znaczenia kategoryzacji w agroturystyce, zasad finansowania działalności turystycznej na obszarach wiejskich, kwestii podatków w agroturystyce, etapów zakładania działalności agroturystycznej (ekoagroturystycznej), organizacji turystyki wiejskiej pod kątem niepełnosprawnych turystów (bariery i możliwości rozwoju – hipoterapia w gospodarstwach agroturystycznych), obsługi turystów, dystrybucji, promocji i kreowania marki w turystyce, roli warunków przyrodniczych i dziedzictwa kulturowego w rozwoju turystyki wiejskiej, rozwoju turystyki wiejskiej w Polsce na tle wybranych państw Europy Zachodniej, </w:t>
            </w:r>
          </w:p>
          <w:p w14:paraId="7B63B405" w14:textId="77777777" w:rsidR="00F659E5" w:rsidRPr="00D353B4" w:rsidRDefault="00F659E5" w:rsidP="00AD3881">
            <w:pPr>
              <w:jc w:val="both"/>
            </w:pPr>
            <w:r w:rsidRPr="00D353B4">
              <w:t>Ćwiczenia obejmują: teoretyczne podstawy pisania biznesplanu, umiejętność weryfikacji mechanizmów i realiów działalności turystycznej na obszarach wiejskich (konstruowanie i prowadzenie badań sondażowych, analiza SWOT), realiów funkcjonowania gospodarstw agroturystycznych.</w:t>
            </w:r>
          </w:p>
          <w:p w14:paraId="47062083" w14:textId="1D6BBEF1" w:rsidR="00A452A6" w:rsidRPr="00D353B4" w:rsidRDefault="00A452A6" w:rsidP="00AD3881">
            <w:pPr>
              <w:jc w:val="both"/>
            </w:pPr>
            <w:r w:rsidRPr="00D353B4">
              <w:t>Podczas zajęć terenowych  studenci odbędą wizytę w gospodarstwie agroturystycznym w województwie lubelskim.</w:t>
            </w:r>
          </w:p>
        </w:tc>
      </w:tr>
      <w:tr w:rsidR="00D353B4" w:rsidRPr="00D353B4" w14:paraId="486FA872" w14:textId="77777777" w:rsidTr="008448C4">
        <w:tc>
          <w:tcPr>
            <w:tcW w:w="1518" w:type="pct"/>
            <w:shd w:val="clear" w:color="auto" w:fill="auto"/>
          </w:tcPr>
          <w:p w14:paraId="73334A44" w14:textId="77777777" w:rsidR="00F659E5" w:rsidRPr="00D353B4" w:rsidRDefault="00F659E5" w:rsidP="00AD3881">
            <w:r w:rsidRPr="00D353B4">
              <w:t>Wykaz literatury podstawowej i uzupełniającej</w:t>
            </w:r>
          </w:p>
        </w:tc>
        <w:tc>
          <w:tcPr>
            <w:tcW w:w="3482" w:type="pct"/>
            <w:shd w:val="clear" w:color="auto" w:fill="auto"/>
          </w:tcPr>
          <w:p w14:paraId="11B508B8" w14:textId="77777777" w:rsidR="00F659E5" w:rsidRPr="00D353B4" w:rsidRDefault="00F659E5" w:rsidP="00AD3881">
            <w:r w:rsidRPr="00D353B4">
              <w:t>- Wojciechowska J. Agroturystyka – Signum turystyki i obszarów wiejskich. Polskie Wydawnictwo Ekonomiczne. Warszawa, 2018.</w:t>
            </w:r>
          </w:p>
          <w:p w14:paraId="691C319D" w14:textId="77777777" w:rsidR="00F659E5" w:rsidRPr="00D353B4" w:rsidRDefault="00F659E5" w:rsidP="00AD3881">
            <w:r w:rsidRPr="00D353B4">
              <w:t>- Kwiatkowski C.A., Harasim E., Hawlena J. Aktywność turystyczna – wybrane aspekty. Wyd. Instytut Naukowo-Wydawniczy „Spatium” Radom, 2018.</w:t>
            </w:r>
          </w:p>
          <w:p w14:paraId="79A84BC4" w14:textId="77777777" w:rsidR="00F659E5" w:rsidRPr="00D353B4" w:rsidRDefault="00F659E5" w:rsidP="00AD3881">
            <w:r w:rsidRPr="00D353B4">
              <w:lastRenderedPageBreak/>
              <w:t>- Kwiatkowski C.A., Juszczak J. Uwarunkowania rozwoju agroturystyki w województwie lubelskim na przykładzie wybranych powiatów. Wyd. Instytut Naukowo-Wydawniczy „Spatium” Radom, 2016.  137 ss.</w:t>
            </w:r>
          </w:p>
        </w:tc>
      </w:tr>
      <w:tr w:rsidR="00D353B4" w:rsidRPr="00D353B4" w14:paraId="0C0CF8B2" w14:textId="77777777" w:rsidTr="008448C4">
        <w:tc>
          <w:tcPr>
            <w:tcW w:w="1518" w:type="pct"/>
            <w:shd w:val="clear" w:color="auto" w:fill="auto"/>
          </w:tcPr>
          <w:p w14:paraId="7E9DFC32" w14:textId="77777777" w:rsidR="00F659E5" w:rsidRPr="00D353B4" w:rsidRDefault="00F659E5" w:rsidP="00AD3881">
            <w:r w:rsidRPr="00D353B4">
              <w:lastRenderedPageBreak/>
              <w:t>Planowane formy/działania/metody dydaktyczne</w:t>
            </w:r>
          </w:p>
        </w:tc>
        <w:tc>
          <w:tcPr>
            <w:tcW w:w="3482" w:type="pct"/>
            <w:shd w:val="clear" w:color="auto" w:fill="auto"/>
          </w:tcPr>
          <w:p w14:paraId="0DE101C1" w14:textId="77777777" w:rsidR="00F659E5" w:rsidRPr="00D353B4" w:rsidRDefault="00F659E5" w:rsidP="00AD3881">
            <w:r w:rsidRPr="00D353B4">
              <w:t>Wykład, ćwiczenia audytoryjne i laboratoryjne, ćwiczenia terenowe, zespołowe projekty studenckie, badania ankietowe, dyskusja, zaliczenie.</w:t>
            </w:r>
          </w:p>
        </w:tc>
      </w:tr>
      <w:tr w:rsidR="00D353B4" w:rsidRPr="00D353B4" w14:paraId="748E5AF5" w14:textId="77777777" w:rsidTr="008448C4">
        <w:tc>
          <w:tcPr>
            <w:tcW w:w="1518" w:type="pct"/>
            <w:shd w:val="clear" w:color="auto" w:fill="auto"/>
          </w:tcPr>
          <w:p w14:paraId="68AD8540" w14:textId="77777777" w:rsidR="00F659E5" w:rsidRPr="00D353B4" w:rsidRDefault="00F659E5" w:rsidP="00AD3881">
            <w:r w:rsidRPr="00D353B4">
              <w:t>Sposoby weryfikacji oraz formy dokumentowania osiągniętych efektów uczenia się</w:t>
            </w:r>
          </w:p>
        </w:tc>
        <w:tc>
          <w:tcPr>
            <w:tcW w:w="3482" w:type="pct"/>
            <w:shd w:val="clear" w:color="auto" w:fill="auto"/>
          </w:tcPr>
          <w:p w14:paraId="63DDD81E" w14:textId="77777777" w:rsidR="00F659E5" w:rsidRPr="00D353B4" w:rsidRDefault="00F659E5" w:rsidP="00AD3881">
            <w:pPr>
              <w:jc w:val="both"/>
            </w:pPr>
            <w:r w:rsidRPr="00D353B4">
              <w:t>W1, W2, W3, W4: ocena pracy pisemnej</w:t>
            </w:r>
          </w:p>
          <w:p w14:paraId="50B8D801" w14:textId="77777777" w:rsidR="00F659E5" w:rsidRPr="00D353B4" w:rsidRDefault="00F659E5" w:rsidP="00AD3881">
            <w:pPr>
              <w:jc w:val="both"/>
            </w:pPr>
            <w:r w:rsidRPr="00D353B4">
              <w:t>U1, U2: ocena zadania projektowego</w:t>
            </w:r>
          </w:p>
          <w:p w14:paraId="5E4387C9" w14:textId="77777777" w:rsidR="00F659E5" w:rsidRPr="00D353B4" w:rsidRDefault="00F659E5" w:rsidP="00AD3881">
            <w:pPr>
              <w:jc w:val="both"/>
            </w:pPr>
            <w:r w:rsidRPr="00D353B4">
              <w:t>K1, K2: ocena na podstawie umiejętności przeprowadzenia badań ankietowych na obszarach wiejskich.</w:t>
            </w:r>
          </w:p>
          <w:p w14:paraId="5FBD19A9" w14:textId="77777777" w:rsidR="00F659E5" w:rsidRPr="00D353B4" w:rsidRDefault="00F659E5" w:rsidP="00AD3881">
            <w:pPr>
              <w:jc w:val="both"/>
            </w:pPr>
            <w:r w:rsidRPr="00D353B4">
              <w:t>Formy dokumentowania osiągniętych wyników: sprawdziany, projekty, dziennik prowadzącego, zaliczenie</w:t>
            </w:r>
          </w:p>
        </w:tc>
      </w:tr>
      <w:tr w:rsidR="00D353B4" w:rsidRPr="00D353B4" w14:paraId="798B38D4" w14:textId="77777777" w:rsidTr="008448C4">
        <w:tc>
          <w:tcPr>
            <w:tcW w:w="1518" w:type="pct"/>
            <w:shd w:val="clear" w:color="auto" w:fill="auto"/>
          </w:tcPr>
          <w:p w14:paraId="14445ECB" w14:textId="77777777" w:rsidR="00F659E5" w:rsidRPr="00D353B4" w:rsidRDefault="00F659E5" w:rsidP="00AD3881">
            <w:r w:rsidRPr="00D353B4">
              <w:t>Elementy i wagi mające wpływ na ocenę końcową</w:t>
            </w:r>
          </w:p>
          <w:p w14:paraId="1DF559E8" w14:textId="77777777" w:rsidR="00F659E5" w:rsidRPr="00D353B4" w:rsidRDefault="00F659E5" w:rsidP="00AD3881"/>
          <w:p w14:paraId="6886C9AF" w14:textId="77777777" w:rsidR="00F659E5" w:rsidRPr="00D353B4" w:rsidRDefault="00F659E5" w:rsidP="00AD3881"/>
        </w:tc>
        <w:tc>
          <w:tcPr>
            <w:tcW w:w="3482" w:type="pct"/>
            <w:shd w:val="clear" w:color="auto" w:fill="auto"/>
          </w:tcPr>
          <w:p w14:paraId="0A3C78A6" w14:textId="77777777" w:rsidR="008448C4" w:rsidRPr="00D353B4" w:rsidRDefault="008448C4" w:rsidP="008448C4">
            <w:r w:rsidRPr="00D353B4">
              <w:t>Kryteria oceny z przedmiotu</w:t>
            </w:r>
          </w:p>
          <w:p w14:paraId="4CED39DE" w14:textId="77777777" w:rsidR="008448C4" w:rsidRPr="00D353B4" w:rsidRDefault="008448C4" w:rsidP="008448C4">
            <w:r w:rsidRPr="00D353B4">
              <w:t>Ocena końcowa z przedmiotu składa się z dwu elementów:</w:t>
            </w:r>
          </w:p>
          <w:p w14:paraId="43D1D104" w14:textId="77777777" w:rsidR="008448C4" w:rsidRPr="00D353B4" w:rsidRDefault="008448C4" w:rsidP="008448C4">
            <w:pPr>
              <w:numPr>
                <w:ilvl w:val="0"/>
                <w:numId w:val="19"/>
              </w:numPr>
              <w:ind w:left="398"/>
            </w:pPr>
            <w:r w:rsidRPr="00D353B4">
              <w:t>oceny z ćwiczeń,</w:t>
            </w:r>
          </w:p>
          <w:p w14:paraId="634C5859" w14:textId="77777777" w:rsidR="008448C4" w:rsidRPr="00D353B4" w:rsidRDefault="008448C4" w:rsidP="008448C4">
            <w:pPr>
              <w:numPr>
                <w:ilvl w:val="0"/>
                <w:numId w:val="19"/>
              </w:numPr>
              <w:ind w:left="398"/>
            </w:pPr>
            <w:r w:rsidRPr="00D353B4">
              <w:t>oceny z pisemnej pracy zaliczeniowej wykładu,</w:t>
            </w:r>
          </w:p>
          <w:p w14:paraId="02E63CA1" w14:textId="77777777" w:rsidR="008448C4" w:rsidRPr="00D353B4" w:rsidRDefault="008448C4" w:rsidP="008448C4">
            <w:r w:rsidRPr="00D353B4">
              <w:t>Na ocenę końcową składa się:</w:t>
            </w:r>
          </w:p>
          <w:p w14:paraId="55B0AE59" w14:textId="77777777" w:rsidR="008448C4" w:rsidRPr="00D353B4" w:rsidRDefault="008448C4" w:rsidP="008448C4">
            <w:pPr>
              <w:numPr>
                <w:ilvl w:val="0"/>
                <w:numId w:val="17"/>
              </w:numPr>
              <w:ind w:left="398"/>
            </w:pPr>
            <w:r w:rsidRPr="00D353B4">
              <w:t>aktywność na zajęciach – 10%,</w:t>
            </w:r>
          </w:p>
          <w:p w14:paraId="761D7F92" w14:textId="77777777" w:rsidR="008448C4" w:rsidRPr="00D353B4" w:rsidRDefault="008448C4" w:rsidP="008448C4">
            <w:pPr>
              <w:numPr>
                <w:ilvl w:val="0"/>
                <w:numId w:val="17"/>
              </w:numPr>
              <w:ind w:left="398"/>
            </w:pPr>
            <w:r w:rsidRPr="00D353B4">
              <w:t>prezentacja projektu współoceniana przez studentów – 20%</w:t>
            </w:r>
          </w:p>
          <w:p w14:paraId="64B402D1" w14:textId="77777777" w:rsidR="008448C4" w:rsidRPr="00D353B4" w:rsidRDefault="008448C4" w:rsidP="008448C4">
            <w:pPr>
              <w:numPr>
                <w:ilvl w:val="0"/>
                <w:numId w:val="95"/>
              </w:numPr>
              <w:ind w:left="398"/>
            </w:pPr>
            <w:r w:rsidRPr="00D353B4">
              <w:t>praca pisemna w formie pytań problemowych z zakresu wiedzy obejmującej całokształt treści zawartych module kształcenia – 70%.</w:t>
            </w:r>
          </w:p>
          <w:p w14:paraId="1325C010" w14:textId="77777777" w:rsidR="00F659E5" w:rsidRPr="00D353B4" w:rsidRDefault="00F659E5" w:rsidP="00AD3881">
            <w:pPr>
              <w:jc w:val="both"/>
            </w:pPr>
            <w:r w:rsidRPr="00D353B4">
              <w:t>Zaliczenie ćwiczeń jest warunkiem koniecznym do przystąpienia do egzaminu.</w:t>
            </w:r>
          </w:p>
          <w:p w14:paraId="2A45EAE6" w14:textId="77777777" w:rsidR="00F659E5" w:rsidRPr="00D353B4" w:rsidRDefault="00F659E5" w:rsidP="00AD3881">
            <w:pPr>
              <w:jc w:val="both"/>
            </w:pPr>
            <w:r w:rsidRPr="00D353B4">
              <w:t>Procent wiedzy wymaganej dla uzyskania oceny końcowej wynosi odpowiednio:</w:t>
            </w:r>
          </w:p>
          <w:tbl>
            <w:tblPr>
              <w:tblW w:w="6243" w:type="dxa"/>
              <w:tblLook w:val="04A0" w:firstRow="1" w:lastRow="0" w:firstColumn="1" w:lastColumn="0" w:noHBand="0" w:noVBand="1"/>
            </w:tblPr>
            <w:tblGrid>
              <w:gridCol w:w="2552"/>
              <w:gridCol w:w="3691"/>
            </w:tblGrid>
            <w:tr w:rsidR="00D353B4" w:rsidRPr="00D353B4" w14:paraId="3169ED67" w14:textId="77777777" w:rsidTr="00304212">
              <w:trPr>
                <w:trHeight w:val="57"/>
              </w:trPr>
              <w:tc>
                <w:tcPr>
                  <w:tcW w:w="2552" w:type="dxa"/>
                  <w:vAlign w:val="center"/>
                </w:tcPr>
                <w:p w14:paraId="57513F29" w14:textId="77777777" w:rsidR="00F659E5" w:rsidRPr="00D353B4" w:rsidRDefault="00F659E5" w:rsidP="00667F61">
                  <w:pPr>
                    <w:numPr>
                      <w:ilvl w:val="0"/>
                      <w:numId w:val="18"/>
                    </w:numPr>
                    <w:ind w:left="903"/>
                    <w:jc w:val="both"/>
                  </w:pPr>
                  <w:r w:rsidRPr="00D353B4">
                    <w:t>bardzo dobry</w:t>
                  </w:r>
                </w:p>
                <w:p w14:paraId="62F0FE48" w14:textId="77777777" w:rsidR="00F659E5" w:rsidRPr="00D353B4" w:rsidRDefault="00F659E5" w:rsidP="00667F61">
                  <w:pPr>
                    <w:numPr>
                      <w:ilvl w:val="0"/>
                      <w:numId w:val="18"/>
                    </w:numPr>
                    <w:ind w:left="903"/>
                    <w:jc w:val="both"/>
                  </w:pPr>
                  <w:r w:rsidRPr="00D353B4">
                    <w:t>dobry plus</w:t>
                  </w:r>
                </w:p>
                <w:p w14:paraId="5257E9B2" w14:textId="77777777" w:rsidR="00F659E5" w:rsidRPr="00D353B4" w:rsidRDefault="00F659E5" w:rsidP="00667F61">
                  <w:pPr>
                    <w:numPr>
                      <w:ilvl w:val="0"/>
                      <w:numId w:val="18"/>
                    </w:numPr>
                    <w:ind w:left="903"/>
                    <w:jc w:val="both"/>
                  </w:pPr>
                  <w:r w:rsidRPr="00D353B4">
                    <w:t>dobry</w:t>
                  </w:r>
                </w:p>
                <w:p w14:paraId="11AD2DD4" w14:textId="77777777" w:rsidR="00F659E5" w:rsidRPr="00D353B4" w:rsidRDefault="00F659E5" w:rsidP="00667F61">
                  <w:pPr>
                    <w:numPr>
                      <w:ilvl w:val="0"/>
                      <w:numId w:val="18"/>
                    </w:numPr>
                    <w:ind w:left="903"/>
                    <w:jc w:val="both"/>
                  </w:pPr>
                  <w:r w:rsidRPr="00D353B4">
                    <w:t>dostateczny plus</w:t>
                  </w:r>
                </w:p>
                <w:p w14:paraId="3BC3E187" w14:textId="77777777" w:rsidR="00F659E5" w:rsidRPr="00D353B4" w:rsidRDefault="00F659E5" w:rsidP="00667F61">
                  <w:pPr>
                    <w:numPr>
                      <w:ilvl w:val="0"/>
                      <w:numId w:val="18"/>
                    </w:numPr>
                    <w:ind w:left="903"/>
                    <w:jc w:val="both"/>
                  </w:pPr>
                  <w:r w:rsidRPr="00D353B4">
                    <w:t>dostateczny</w:t>
                  </w:r>
                </w:p>
                <w:p w14:paraId="64AFC4C5" w14:textId="77777777" w:rsidR="00F659E5" w:rsidRPr="00D353B4" w:rsidRDefault="00F659E5" w:rsidP="00667F61">
                  <w:pPr>
                    <w:numPr>
                      <w:ilvl w:val="0"/>
                      <w:numId w:val="18"/>
                    </w:numPr>
                    <w:ind w:left="903"/>
                    <w:jc w:val="both"/>
                  </w:pPr>
                  <w:r w:rsidRPr="00D353B4">
                    <w:t>niedostateczny</w:t>
                  </w:r>
                </w:p>
              </w:tc>
              <w:tc>
                <w:tcPr>
                  <w:tcW w:w="3691" w:type="dxa"/>
                  <w:vAlign w:val="center"/>
                </w:tcPr>
                <w:p w14:paraId="461C9368" w14:textId="77777777" w:rsidR="00F659E5" w:rsidRPr="00D353B4" w:rsidRDefault="00F659E5" w:rsidP="00AD3881">
                  <w:pPr>
                    <w:jc w:val="both"/>
                  </w:pPr>
                  <w:r w:rsidRPr="00D353B4">
                    <w:t>91%  - 100%,</w:t>
                  </w:r>
                </w:p>
                <w:p w14:paraId="514FCE74" w14:textId="77777777" w:rsidR="00F659E5" w:rsidRPr="00D353B4" w:rsidRDefault="00F659E5" w:rsidP="00AD3881">
                  <w:pPr>
                    <w:jc w:val="both"/>
                  </w:pPr>
                  <w:r w:rsidRPr="00D353B4">
                    <w:t>81%  -  90%,</w:t>
                  </w:r>
                </w:p>
                <w:p w14:paraId="7DB01187" w14:textId="77777777" w:rsidR="00F659E5" w:rsidRPr="00D353B4" w:rsidRDefault="00F659E5" w:rsidP="00AD3881">
                  <w:pPr>
                    <w:jc w:val="both"/>
                  </w:pPr>
                  <w:r w:rsidRPr="00D353B4">
                    <w:t>71%  -  80%,</w:t>
                  </w:r>
                </w:p>
                <w:p w14:paraId="669D5CA1" w14:textId="77777777" w:rsidR="00F659E5" w:rsidRPr="00D353B4" w:rsidRDefault="00F659E5" w:rsidP="00AD3881">
                  <w:pPr>
                    <w:jc w:val="both"/>
                  </w:pPr>
                  <w:r w:rsidRPr="00D353B4">
                    <w:t>61%  -  70%,</w:t>
                  </w:r>
                </w:p>
                <w:p w14:paraId="3DF77E9B" w14:textId="77777777" w:rsidR="00F659E5" w:rsidRPr="00D353B4" w:rsidRDefault="00F659E5" w:rsidP="00AD3881">
                  <w:pPr>
                    <w:jc w:val="both"/>
                  </w:pPr>
                  <w:r w:rsidRPr="00D353B4">
                    <w:t>51%  -  60%,</w:t>
                  </w:r>
                </w:p>
                <w:p w14:paraId="5AC0CC49" w14:textId="77777777" w:rsidR="00F659E5" w:rsidRPr="00D353B4" w:rsidRDefault="00F659E5" w:rsidP="00AD3881">
                  <w:pPr>
                    <w:jc w:val="both"/>
                  </w:pPr>
                  <w:r w:rsidRPr="00D353B4">
                    <w:t>50% i mniej.</w:t>
                  </w:r>
                </w:p>
              </w:tc>
            </w:tr>
          </w:tbl>
          <w:p w14:paraId="47C55CF0" w14:textId="77777777" w:rsidR="00F659E5" w:rsidRPr="00D353B4" w:rsidRDefault="00F659E5" w:rsidP="00AD3881">
            <w:pPr>
              <w:jc w:val="both"/>
            </w:pPr>
          </w:p>
        </w:tc>
      </w:tr>
      <w:tr w:rsidR="00D353B4" w:rsidRPr="00D353B4" w14:paraId="1A22B42A" w14:textId="77777777" w:rsidTr="008448C4">
        <w:trPr>
          <w:trHeight w:val="699"/>
        </w:trPr>
        <w:tc>
          <w:tcPr>
            <w:tcW w:w="1518" w:type="pct"/>
            <w:shd w:val="clear" w:color="auto" w:fill="auto"/>
          </w:tcPr>
          <w:p w14:paraId="6D100E74" w14:textId="77777777" w:rsidR="00072EFA" w:rsidRPr="00D353B4" w:rsidRDefault="00072EFA" w:rsidP="00072EFA">
            <w:pPr>
              <w:jc w:val="both"/>
            </w:pPr>
            <w:r w:rsidRPr="00D353B4">
              <w:t>Bilans punktów ECTS</w:t>
            </w:r>
          </w:p>
        </w:tc>
        <w:tc>
          <w:tcPr>
            <w:tcW w:w="3482" w:type="pct"/>
            <w:shd w:val="clear" w:color="auto" w:fill="auto"/>
          </w:tcPr>
          <w:p w14:paraId="487C7219" w14:textId="77777777" w:rsidR="00072EFA" w:rsidRPr="00D353B4" w:rsidRDefault="00072EFA" w:rsidP="00072EFA">
            <w:r w:rsidRPr="00D353B4">
              <w:t>Kontaktowe:</w:t>
            </w:r>
          </w:p>
          <w:p w14:paraId="693214E7" w14:textId="77777777" w:rsidR="00072EFA" w:rsidRPr="00D353B4" w:rsidRDefault="00072EFA" w:rsidP="00072EFA">
            <w:r w:rsidRPr="00D353B4">
              <w:t>7 godz. wykłady</w:t>
            </w:r>
          </w:p>
          <w:p w14:paraId="4158CA5E" w14:textId="77777777" w:rsidR="00072EFA" w:rsidRPr="00D353B4" w:rsidRDefault="00072EFA" w:rsidP="00072EFA">
            <w:r w:rsidRPr="00D353B4">
              <w:t>7 godz. ćwiczenia audytoryjne</w:t>
            </w:r>
          </w:p>
          <w:p w14:paraId="065859EF" w14:textId="73F8F342" w:rsidR="00072EFA" w:rsidRPr="00D353B4" w:rsidRDefault="00E85800" w:rsidP="00072EFA">
            <w:r w:rsidRPr="00D353B4">
              <w:t>4</w:t>
            </w:r>
            <w:r w:rsidR="00072EFA" w:rsidRPr="00D353B4">
              <w:t xml:space="preserve"> godz. ćwiczenia trenowe</w:t>
            </w:r>
          </w:p>
          <w:p w14:paraId="4B9F8DEE" w14:textId="1DCAFF11" w:rsidR="00072EFA" w:rsidRPr="00D353B4" w:rsidRDefault="00072EFA" w:rsidP="00072EFA">
            <w:r w:rsidRPr="00D353B4">
              <w:t xml:space="preserve">Razem godzimy kontaktowe </w:t>
            </w:r>
            <w:r w:rsidR="00E85800" w:rsidRPr="00D353B4">
              <w:t>18</w:t>
            </w:r>
            <w:r w:rsidRPr="00D353B4">
              <w:t xml:space="preserve"> godz.  (0,</w:t>
            </w:r>
            <w:r w:rsidR="00E85800" w:rsidRPr="00D353B4">
              <w:t>7</w:t>
            </w:r>
            <w:r w:rsidRPr="00D353B4">
              <w:t xml:space="preserve"> ECTS)</w:t>
            </w:r>
          </w:p>
          <w:p w14:paraId="3FD3C5B2" w14:textId="77777777" w:rsidR="008448C4" w:rsidRPr="00D353B4" w:rsidRDefault="008448C4" w:rsidP="00072EFA"/>
          <w:p w14:paraId="4314B309" w14:textId="77777777" w:rsidR="00072EFA" w:rsidRPr="00D353B4" w:rsidRDefault="00072EFA" w:rsidP="00072EFA">
            <w:r w:rsidRPr="00D353B4">
              <w:t>Niekontaktowe:</w:t>
            </w:r>
          </w:p>
          <w:p w14:paraId="0C25365E" w14:textId="7A44BD42" w:rsidR="00072EFA" w:rsidRPr="00D353B4" w:rsidRDefault="00072EFA" w:rsidP="00072EFA">
            <w:r w:rsidRPr="00D353B4">
              <w:t>1</w:t>
            </w:r>
            <w:r w:rsidR="00E85800" w:rsidRPr="00D353B4">
              <w:t>2</w:t>
            </w:r>
            <w:r w:rsidRPr="00D353B4">
              <w:t xml:space="preserve"> godz. – przygotowanie do ćwiczeń</w:t>
            </w:r>
          </w:p>
          <w:p w14:paraId="0AA35C50" w14:textId="1ACF2EAF" w:rsidR="00072EFA" w:rsidRPr="00D353B4" w:rsidRDefault="00072EFA" w:rsidP="00072EFA">
            <w:r w:rsidRPr="00D353B4">
              <w:t>2</w:t>
            </w:r>
            <w:r w:rsidR="00E85800" w:rsidRPr="00D353B4">
              <w:t>0</w:t>
            </w:r>
            <w:r w:rsidRPr="00D353B4">
              <w:t xml:space="preserve"> godz. w semestrze czytanie zalecanej literatury</w:t>
            </w:r>
          </w:p>
          <w:p w14:paraId="38192A53" w14:textId="3AAFD966" w:rsidR="00072EFA" w:rsidRPr="00D353B4" w:rsidRDefault="00E85800" w:rsidP="00072EFA">
            <w:r w:rsidRPr="00D353B4">
              <w:t>20</w:t>
            </w:r>
            <w:r w:rsidR="00072EFA" w:rsidRPr="00D353B4">
              <w:t xml:space="preserve"> godz. – przygotowanie projektu </w:t>
            </w:r>
          </w:p>
          <w:p w14:paraId="38799402" w14:textId="77777777" w:rsidR="00072EFA" w:rsidRPr="00D353B4" w:rsidRDefault="00072EFA" w:rsidP="00072EFA">
            <w:r w:rsidRPr="00D353B4">
              <w:t>5 godz. – przygotowanie się do zajęć terenowych</w:t>
            </w:r>
          </w:p>
          <w:p w14:paraId="2B2FF31C" w14:textId="042A7F09" w:rsidR="00072EFA" w:rsidRPr="00D353B4" w:rsidRDefault="00072EFA" w:rsidP="00072EFA">
            <w:r w:rsidRPr="00D353B4">
              <w:t>Razem godzimy niekontaktowe 5</w:t>
            </w:r>
            <w:r w:rsidR="00E85800" w:rsidRPr="00D353B4">
              <w:t>7</w:t>
            </w:r>
            <w:r w:rsidRPr="00D353B4">
              <w:t xml:space="preserve"> godz.  (2,</w:t>
            </w:r>
            <w:r w:rsidR="00E85800" w:rsidRPr="00D353B4">
              <w:t>3</w:t>
            </w:r>
            <w:r w:rsidRPr="00D353B4">
              <w:t xml:space="preserve"> ECTS)</w:t>
            </w:r>
          </w:p>
          <w:p w14:paraId="604D8CE2" w14:textId="698E3F9A" w:rsidR="00072EFA" w:rsidRPr="00D353B4" w:rsidRDefault="00072EFA" w:rsidP="00072EFA">
            <w:pPr>
              <w:jc w:val="both"/>
            </w:pPr>
            <w:r w:rsidRPr="00D353B4">
              <w:t>Łączny nakład pracy studenta to 75 godz. co odpowiada  3 punktom ECTS</w:t>
            </w:r>
          </w:p>
        </w:tc>
      </w:tr>
      <w:tr w:rsidR="00072EFA" w:rsidRPr="00D353B4" w14:paraId="3A24101B" w14:textId="77777777" w:rsidTr="008448C4">
        <w:trPr>
          <w:trHeight w:val="718"/>
        </w:trPr>
        <w:tc>
          <w:tcPr>
            <w:tcW w:w="1518" w:type="pct"/>
            <w:shd w:val="clear" w:color="auto" w:fill="auto"/>
          </w:tcPr>
          <w:p w14:paraId="40665E9D" w14:textId="77777777" w:rsidR="00072EFA" w:rsidRPr="00D353B4" w:rsidRDefault="00072EFA" w:rsidP="00072EFA">
            <w:r w:rsidRPr="00D353B4">
              <w:t>Nakład pracy związany z zajęciami wymagającymi bezpośredniego udziału nauczyciela akademickiego</w:t>
            </w:r>
          </w:p>
        </w:tc>
        <w:tc>
          <w:tcPr>
            <w:tcW w:w="3482" w:type="pct"/>
            <w:shd w:val="clear" w:color="auto" w:fill="auto"/>
          </w:tcPr>
          <w:p w14:paraId="50130E24" w14:textId="77777777" w:rsidR="00072EFA" w:rsidRPr="00D353B4" w:rsidRDefault="00072EFA" w:rsidP="00072EFA">
            <w:r w:rsidRPr="00D353B4">
              <w:t>7 godz. wykłady</w:t>
            </w:r>
          </w:p>
          <w:p w14:paraId="06126495" w14:textId="77777777" w:rsidR="00072EFA" w:rsidRPr="00D353B4" w:rsidRDefault="00072EFA" w:rsidP="00072EFA">
            <w:r w:rsidRPr="00D353B4">
              <w:t>7 godz. ćwiczenia audytoryjne</w:t>
            </w:r>
          </w:p>
          <w:p w14:paraId="0AA95204" w14:textId="360DF995" w:rsidR="00072EFA" w:rsidRPr="00D353B4" w:rsidRDefault="00E85800" w:rsidP="00072EFA">
            <w:r w:rsidRPr="00D353B4">
              <w:t>4</w:t>
            </w:r>
            <w:r w:rsidR="00072EFA" w:rsidRPr="00D353B4">
              <w:t xml:space="preserve"> godz. ćwiczenia trenowe</w:t>
            </w:r>
          </w:p>
          <w:p w14:paraId="2D29DD85" w14:textId="5B4C1A26" w:rsidR="00072EFA" w:rsidRPr="00D353B4" w:rsidRDefault="00072EFA" w:rsidP="00072EFA">
            <w:pPr>
              <w:jc w:val="both"/>
            </w:pPr>
            <w:r w:rsidRPr="00D353B4">
              <w:t xml:space="preserve">Łącznie </w:t>
            </w:r>
            <w:r w:rsidR="00E85800" w:rsidRPr="00D353B4">
              <w:t xml:space="preserve">18 </w:t>
            </w:r>
            <w:r w:rsidRPr="00D353B4">
              <w:t>godz. co odpowiada 0,</w:t>
            </w:r>
            <w:r w:rsidR="00E85800" w:rsidRPr="00D353B4">
              <w:t>7</w:t>
            </w:r>
            <w:r w:rsidRPr="00D353B4">
              <w:t xml:space="preserve"> punktom ECTS</w:t>
            </w:r>
          </w:p>
        </w:tc>
      </w:tr>
    </w:tbl>
    <w:p w14:paraId="0153E808" w14:textId="77777777" w:rsidR="000B0DAC" w:rsidRPr="00D353B4" w:rsidRDefault="000B0DAC">
      <w:pPr>
        <w:rPr>
          <w:b/>
          <w:sz w:val="28"/>
          <w:szCs w:val="28"/>
        </w:rPr>
      </w:pPr>
    </w:p>
    <w:p w14:paraId="232FE003" w14:textId="036E3C51" w:rsidR="00F659E5" w:rsidRPr="00D353B4" w:rsidRDefault="00F659E5">
      <w:pPr>
        <w:rPr>
          <w:b/>
          <w:sz w:val="28"/>
          <w:szCs w:val="28"/>
        </w:rPr>
      </w:pPr>
      <w:r w:rsidRPr="00D353B4">
        <w:rPr>
          <w:b/>
          <w:sz w:val="28"/>
          <w:szCs w:val="28"/>
        </w:rPr>
        <w:t>Karta opisu zajęć z modułu Jakość w turystyce</w:t>
      </w:r>
      <w:r w:rsidR="001A186F" w:rsidRPr="00D353B4">
        <w:rPr>
          <w:b/>
          <w:sz w:val="28"/>
          <w:szCs w:val="28"/>
        </w:rPr>
        <w:t xml:space="preserve"> </w:t>
      </w:r>
      <w:r w:rsidR="001A186F" w:rsidRPr="00D353B4">
        <w:rPr>
          <w:b/>
          <w:bCs/>
          <w:sz w:val="28"/>
          <w:szCs w:val="28"/>
        </w:rPr>
        <w:t>BLOK 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8"/>
        <w:gridCol w:w="5540"/>
      </w:tblGrid>
      <w:tr w:rsidR="00D353B4" w:rsidRPr="00D353B4" w14:paraId="19DD4D85" w14:textId="77777777" w:rsidTr="008448C4">
        <w:trPr>
          <w:trHeight w:val="20"/>
        </w:trPr>
        <w:tc>
          <w:tcPr>
            <w:tcW w:w="2123" w:type="pct"/>
            <w:shd w:val="clear" w:color="auto" w:fill="auto"/>
          </w:tcPr>
          <w:p w14:paraId="3396E359" w14:textId="76A27477" w:rsidR="000B0DAC" w:rsidRPr="00D353B4" w:rsidRDefault="000B0DAC" w:rsidP="000B0DAC">
            <w:r w:rsidRPr="00D353B4">
              <w:t xml:space="preserve">Nazwa kierunku studiów </w:t>
            </w:r>
          </w:p>
        </w:tc>
        <w:tc>
          <w:tcPr>
            <w:tcW w:w="2877" w:type="pct"/>
            <w:shd w:val="clear" w:color="auto" w:fill="auto"/>
          </w:tcPr>
          <w:p w14:paraId="3E9CA11B" w14:textId="70B340CD" w:rsidR="00032671" w:rsidRPr="00D353B4" w:rsidRDefault="000B0DAC" w:rsidP="00BF1DA0">
            <w:r w:rsidRPr="00D353B4">
              <w:t xml:space="preserve">Turystyka i Rekreacja </w:t>
            </w:r>
          </w:p>
        </w:tc>
      </w:tr>
      <w:tr w:rsidR="00D353B4" w:rsidRPr="00D353B4" w14:paraId="3B556451" w14:textId="77777777" w:rsidTr="008448C4">
        <w:trPr>
          <w:trHeight w:val="20"/>
        </w:trPr>
        <w:tc>
          <w:tcPr>
            <w:tcW w:w="2123" w:type="pct"/>
            <w:shd w:val="clear" w:color="auto" w:fill="auto"/>
          </w:tcPr>
          <w:p w14:paraId="59F3B072" w14:textId="77777777" w:rsidR="000B0DAC" w:rsidRPr="00D353B4" w:rsidRDefault="000B0DAC" w:rsidP="00BF1DA0">
            <w:r w:rsidRPr="00D353B4">
              <w:t>Nazwa modułu, także nazwa w języku angielskim</w:t>
            </w:r>
          </w:p>
        </w:tc>
        <w:tc>
          <w:tcPr>
            <w:tcW w:w="2877" w:type="pct"/>
            <w:shd w:val="clear" w:color="auto" w:fill="auto"/>
          </w:tcPr>
          <w:p w14:paraId="74C4EA0A" w14:textId="77777777" w:rsidR="000B0DAC" w:rsidRPr="00D353B4" w:rsidRDefault="000B0DAC" w:rsidP="00BF1DA0">
            <w:r w:rsidRPr="00D353B4">
              <w:t xml:space="preserve">Jakość w turystyce </w:t>
            </w:r>
          </w:p>
          <w:p w14:paraId="41537FAA" w14:textId="77777777" w:rsidR="000B0DAC" w:rsidRPr="00D353B4" w:rsidRDefault="000B0DAC" w:rsidP="00BF1DA0">
            <w:r w:rsidRPr="00D353B4">
              <w:t>Quality in Tourism</w:t>
            </w:r>
          </w:p>
        </w:tc>
      </w:tr>
      <w:tr w:rsidR="00D353B4" w:rsidRPr="00D353B4" w14:paraId="1A246A93" w14:textId="77777777" w:rsidTr="008448C4">
        <w:trPr>
          <w:trHeight w:val="20"/>
        </w:trPr>
        <w:tc>
          <w:tcPr>
            <w:tcW w:w="2123" w:type="pct"/>
            <w:shd w:val="clear" w:color="auto" w:fill="auto"/>
          </w:tcPr>
          <w:p w14:paraId="6287B2AE" w14:textId="515B039F" w:rsidR="000B0DAC" w:rsidRPr="00D353B4" w:rsidRDefault="000B0DAC" w:rsidP="000B0DAC">
            <w:r w:rsidRPr="00D353B4">
              <w:t xml:space="preserve">Język wykładowy </w:t>
            </w:r>
          </w:p>
        </w:tc>
        <w:tc>
          <w:tcPr>
            <w:tcW w:w="2877" w:type="pct"/>
            <w:shd w:val="clear" w:color="auto" w:fill="auto"/>
          </w:tcPr>
          <w:p w14:paraId="0ADEA31E" w14:textId="77777777" w:rsidR="000B0DAC" w:rsidRPr="00D353B4" w:rsidRDefault="000B0DAC" w:rsidP="00BF1DA0">
            <w:r w:rsidRPr="00D353B4">
              <w:t>Polski</w:t>
            </w:r>
          </w:p>
        </w:tc>
      </w:tr>
      <w:tr w:rsidR="00D353B4" w:rsidRPr="00D353B4" w14:paraId="648182FA" w14:textId="77777777" w:rsidTr="008448C4">
        <w:trPr>
          <w:trHeight w:val="20"/>
        </w:trPr>
        <w:tc>
          <w:tcPr>
            <w:tcW w:w="2123" w:type="pct"/>
            <w:shd w:val="clear" w:color="auto" w:fill="auto"/>
          </w:tcPr>
          <w:p w14:paraId="213DC780" w14:textId="2BA6D77C" w:rsidR="000B0DAC" w:rsidRPr="00D353B4" w:rsidRDefault="000B0DAC" w:rsidP="000B0DAC">
            <w:pPr>
              <w:autoSpaceDE w:val="0"/>
              <w:autoSpaceDN w:val="0"/>
              <w:adjustRightInd w:val="0"/>
            </w:pPr>
            <w:r w:rsidRPr="00D353B4">
              <w:t xml:space="preserve">Rodzaj modułu </w:t>
            </w:r>
          </w:p>
        </w:tc>
        <w:tc>
          <w:tcPr>
            <w:tcW w:w="2877" w:type="pct"/>
            <w:shd w:val="clear" w:color="auto" w:fill="auto"/>
          </w:tcPr>
          <w:p w14:paraId="5A1B4DB8" w14:textId="77777777" w:rsidR="000B0DAC" w:rsidRPr="00D353B4" w:rsidRDefault="000B0DAC" w:rsidP="00BF1DA0">
            <w:r w:rsidRPr="00D353B4">
              <w:t>fakultatywny</w:t>
            </w:r>
          </w:p>
        </w:tc>
      </w:tr>
      <w:tr w:rsidR="00D353B4" w:rsidRPr="00D353B4" w14:paraId="70F06F4C" w14:textId="77777777" w:rsidTr="008448C4">
        <w:trPr>
          <w:trHeight w:val="20"/>
        </w:trPr>
        <w:tc>
          <w:tcPr>
            <w:tcW w:w="2123" w:type="pct"/>
            <w:shd w:val="clear" w:color="auto" w:fill="auto"/>
          </w:tcPr>
          <w:p w14:paraId="578AA9AE" w14:textId="77777777" w:rsidR="000B0DAC" w:rsidRPr="00D353B4" w:rsidRDefault="000B0DAC" w:rsidP="00BF1DA0">
            <w:r w:rsidRPr="00D353B4">
              <w:t>Poziom studiów</w:t>
            </w:r>
          </w:p>
        </w:tc>
        <w:tc>
          <w:tcPr>
            <w:tcW w:w="2877" w:type="pct"/>
            <w:shd w:val="clear" w:color="auto" w:fill="auto"/>
          </w:tcPr>
          <w:p w14:paraId="7D9C5186" w14:textId="77777777" w:rsidR="000B0DAC" w:rsidRPr="00D353B4" w:rsidRDefault="000B0DAC" w:rsidP="00BF1DA0">
            <w:r w:rsidRPr="00D353B4">
              <w:t>pierwszego stopnia/licencjackie</w:t>
            </w:r>
          </w:p>
        </w:tc>
      </w:tr>
      <w:tr w:rsidR="00D353B4" w:rsidRPr="00D353B4" w14:paraId="7BF25CC9" w14:textId="77777777" w:rsidTr="008448C4">
        <w:trPr>
          <w:trHeight w:val="20"/>
        </w:trPr>
        <w:tc>
          <w:tcPr>
            <w:tcW w:w="2123" w:type="pct"/>
            <w:shd w:val="clear" w:color="auto" w:fill="auto"/>
          </w:tcPr>
          <w:p w14:paraId="0FF8AC62" w14:textId="3AA57907" w:rsidR="000B0DAC" w:rsidRPr="00D353B4" w:rsidRDefault="000B0DAC" w:rsidP="000B0DAC">
            <w:r w:rsidRPr="00D353B4">
              <w:t>Forma studiów</w:t>
            </w:r>
          </w:p>
        </w:tc>
        <w:tc>
          <w:tcPr>
            <w:tcW w:w="2877" w:type="pct"/>
            <w:shd w:val="clear" w:color="auto" w:fill="auto"/>
          </w:tcPr>
          <w:p w14:paraId="51F9EC7D" w14:textId="71CE6C80" w:rsidR="000B0DAC" w:rsidRPr="00D353B4" w:rsidRDefault="00032671" w:rsidP="00BF1DA0">
            <w:r w:rsidRPr="00D353B4">
              <w:t>nie</w:t>
            </w:r>
            <w:r w:rsidR="000B0DAC" w:rsidRPr="00D353B4">
              <w:t>stacjonarne</w:t>
            </w:r>
          </w:p>
        </w:tc>
      </w:tr>
      <w:tr w:rsidR="00D353B4" w:rsidRPr="00D353B4" w14:paraId="050B1115" w14:textId="77777777" w:rsidTr="008448C4">
        <w:trPr>
          <w:trHeight w:val="20"/>
        </w:trPr>
        <w:tc>
          <w:tcPr>
            <w:tcW w:w="2123" w:type="pct"/>
            <w:shd w:val="clear" w:color="auto" w:fill="auto"/>
          </w:tcPr>
          <w:p w14:paraId="1BDE8202" w14:textId="77777777" w:rsidR="000B0DAC" w:rsidRPr="00D353B4" w:rsidRDefault="000B0DAC" w:rsidP="00BF1DA0">
            <w:r w:rsidRPr="00D353B4">
              <w:t>Rok studiów dla kierunku</w:t>
            </w:r>
          </w:p>
        </w:tc>
        <w:tc>
          <w:tcPr>
            <w:tcW w:w="2877" w:type="pct"/>
            <w:shd w:val="clear" w:color="auto" w:fill="auto"/>
          </w:tcPr>
          <w:p w14:paraId="422E4B49" w14:textId="77777777" w:rsidR="000B0DAC" w:rsidRPr="00D353B4" w:rsidRDefault="000B0DAC" w:rsidP="00BF1DA0">
            <w:r w:rsidRPr="00D353B4">
              <w:t>III</w:t>
            </w:r>
          </w:p>
        </w:tc>
      </w:tr>
      <w:tr w:rsidR="00D353B4" w:rsidRPr="00D353B4" w14:paraId="693C8F48" w14:textId="77777777" w:rsidTr="008448C4">
        <w:trPr>
          <w:trHeight w:val="20"/>
        </w:trPr>
        <w:tc>
          <w:tcPr>
            <w:tcW w:w="2123" w:type="pct"/>
            <w:shd w:val="clear" w:color="auto" w:fill="auto"/>
          </w:tcPr>
          <w:p w14:paraId="149AF2C7" w14:textId="77777777" w:rsidR="000B0DAC" w:rsidRPr="00D353B4" w:rsidRDefault="000B0DAC" w:rsidP="00BF1DA0">
            <w:r w:rsidRPr="00D353B4">
              <w:t>Semestr dla kierunku</w:t>
            </w:r>
          </w:p>
        </w:tc>
        <w:tc>
          <w:tcPr>
            <w:tcW w:w="2877" w:type="pct"/>
            <w:shd w:val="clear" w:color="auto" w:fill="auto"/>
          </w:tcPr>
          <w:p w14:paraId="17606CD9" w14:textId="77777777" w:rsidR="000B0DAC" w:rsidRPr="00D353B4" w:rsidRDefault="000B0DAC" w:rsidP="00BF1DA0">
            <w:r w:rsidRPr="00D353B4">
              <w:t>6</w:t>
            </w:r>
          </w:p>
        </w:tc>
      </w:tr>
      <w:tr w:rsidR="00D353B4" w:rsidRPr="00D353B4" w14:paraId="53A70223" w14:textId="77777777" w:rsidTr="008448C4">
        <w:trPr>
          <w:trHeight w:val="20"/>
        </w:trPr>
        <w:tc>
          <w:tcPr>
            <w:tcW w:w="2123" w:type="pct"/>
            <w:shd w:val="clear" w:color="auto" w:fill="auto"/>
          </w:tcPr>
          <w:p w14:paraId="53519DD0" w14:textId="77777777" w:rsidR="000B0DAC" w:rsidRPr="00D353B4" w:rsidRDefault="000B0DAC" w:rsidP="00BF1DA0">
            <w:pPr>
              <w:autoSpaceDE w:val="0"/>
              <w:autoSpaceDN w:val="0"/>
              <w:adjustRightInd w:val="0"/>
            </w:pPr>
            <w:r w:rsidRPr="00D353B4">
              <w:t>Liczba punktów ECTS z podziałem na kontaktowe/niekontaktowe</w:t>
            </w:r>
          </w:p>
        </w:tc>
        <w:tc>
          <w:tcPr>
            <w:tcW w:w="2877" w:type="pct"/>
            <w:shd w:val="clear" w:color="auto" w:fill="auto"/>
          </w:tcPr>
          <w:p w14:paraId="7D201A89" w14:textId="6B254C42" w:rsidR="000B0DAC" w:rsidRPr="00D353B4" w:rsidRDefault="000B0DAC" w:rsidP="00BF1DA0">
            <w:r w:rsidRPr="00D353B4">
              <w:t>3 (</w:t>
            </w:r>
            <w:r w:rsidR="00072EFA" w:rsidRPr="00D353B4">
              <w:t>0,</w:t>
            </w:r>
            <w:r w:rsidR="00CF3383" w:rsidRPr="00D353B4">
              <w:t>7</w:t>
            </w:r>
            <w:r w:rsidRPr="00D353B4">
              <w:t>/</w:t>
            </w:r>
            <w:r w:rsidR="00072EFA" w:rsidRPr="00D353B4">
              <w:t>2,</w:t>
            </w:r>
            <w:r w:rsidR="00CF3383" w:rsidRPr="00D353B4">
              <w:t>3</w:t>
            </w:r>
            <w:r w:rsidRPr="00D353B4">
              <w:t>)</w:t>
            </w:r>
          </w:p>
        </w:tc>
      </w:tr>
      <w:tr w:rsidR="00D353B4" w:rsidRPr="00D353B4" w14:paraId="0773CB92" w14:textId="77777777" w:rsidTr="008448C4">
        <w:trPr>
          <w:trHeight w:val="20"/>
        </w:trPr>
        <w:tc>
          <w:tcPr>
            <w:tcW w:w="2123" w:type="pct"/>
            <w:shd w:val="clear" w:color="auto" w:fill="auto"/>
          </w:tcPr>
          <w:p w14:paraId="4909E908" w14:textId="77777777" w:rsidR="000B0DAC" w:rsidRPr="00D353B4" w:rsidRDefault="000B0DAC" w:rsidP="00BF1DA0">
            <w:pPr>
              <w:autoSpaceDE w:val="0"/>
              <w:autoSpaceDN w:val="0"/>
              <w:adjustRightInd w:val="0"/>
            </w:pPr>
            <w:r w:rsidRPr="00D353B4">
              <w:t>Tytuł naukowy/stopień naukowy, imię i nazwisko osoby odpowiedzialnej za moduł</w:t>
            </w:r>
          </w:p>
        </w:tc>
        <w:tc>
          <w:tcPr>
            <w:tcW w:w="2877" w:type="pct"/>
            <w:shd w:val="clear" w:color="auto" w:fill="auto"/>
          </w:tcPr>
          <w:p w14:paraId="1C3DBC76" w14:textId="77777777" w:rsidR="000B0DAC" w:rsidRPr="00D353B4" w:rsidRDefault="000B0DAC" w:rsidP="00BF1DA0">
            <w:r w:rsidRPr="00D353B4">
              <w:t>Dr Julia Wojciechowska-Solis</w:t>
            </w:r>
          </w:p>
        </w:tc>
      </w:tr>
      <w:tr w:rsidR="00D353B4" w:rsidRPr="00D353B4" w14:paraId="10F334D7" w14:textId="77777777" w:rsidTr="008448C4">
        <w:trPr>
          <w:trHeight w:val="20"/>
        </w:trPr>
        <w:tc>
          <w:tcPr>
            <w:tcW w:w="2123" w:type="pct"/>
            <w:shd w:val="clear" w:color="auto" w:fill="auto"/>
          </w:tcPr>
          <w:p w14:paraId="624CB953" w14:textId="3A541CF9" w:rsidR="000B0DAC" w:rsidRPr="00D353B4" w:rsidRDefault="000B0DAC" w:rsidP="00BF1DA0">
            <w:r w:rsidRPr="00D353B4">
              <w:t>Jednostka oferująca moduł</w:t>
            </w:r>
          </w:p>
        </w:tc>
        <w:tc>
          <w:tcPr>
            <w:tcW w:w="2877" w:type="pct"/>
            <w:shd w:val="clear" w:color="auto" w:fill="auto"/>
          </w:tcPr>
          <w:p w14:paraId="346E9266" w14:textId="77777777" w:rsidR="000B0DAC" w:rsidRPr="00D353B4" w:rsidRDefault="000B0DAC" w:rsidP="00BF1DA0">
            <w:r w:rsidRPr="00D353B4">
              <w:t>Katedra Herbologii i Technik Uprawy Roślin</w:t>
            </w:r>
          </w:p>
        </w:tc>
      </w:tr>
      <w:tr w:rsidR="00D353B4" w:rsidRPr="00D353B4" w14:paraId="13A545C5" w14:textId="77777777" w:rsidTr="008448C4">
        <w:trPr>
          <w:trHeight w:val="20"/>
        </w:trPr>
        <w:tc>
          <w:tcPr>
            <w:tcW w:w="2123" w:type="pct"/>
            <w:shd w:val="clear" w:color="auto" w:fill="auto"/>
          </w:tcPr>
          <w:p w14:paraId="4DEAB616" w14:textId="7920D83B" w:rsidR="000B0DAC" w:rsidRPr="00D353B4" w:rsidRDefault="000B0DAC" w:rsidP="000B0DAC">
            <w:r w:rsidRPr="00D353B4">
              <w:t>Cel modułu</w:t>
            </w:r>
          </w:p>
        </w:tc>
        <w:tc>
          <w:tcPr>
            <w:tcW w:w="2877" w:type="pct"/>
            <w:shd w:val="clear" w:color="auto" w:fill="auto"/>
          </w:tcPr>
          <w:p w14:paraId="40583991" w14:textId="77777777" w:rsidR="000B0DAC" w:rsidRPr="00D353B4" w:rsidRDefault="000B0DAC" w:rsidP="00BF1DA0">
            <w:pPr>
              <w:autoSpaceDE w:val="0"/>
              <w:autoSpaceDN w:val="0"/>
              <w:adjustRightInd w:val="0"/>
            </w:pPr>
            <w:r w:rsidRPr="00D353B4">
              <w:t>Celem jest nabycie przez studentów wiedzy, umiejętności i kompetencji społecznych w zakresie wprowadzania i utrzymywania jakości usług turystycznych.</w:t>
            </w:r>
          </w:p>
        </w:tc>
      </w:tr>
      <w:tr w:rsidR="00D353B4" w:rsidRPr="00D353B4" w14:paraId="7CBB2109" w14:textId="77777777" w:rsidTr="008448C4">
        <w:trPr>
          <w:trHeight w:val="20"/>
        </w:trPr>
        <w:tc>
          <w:tcPr>
            <w:tcW w:w="2123" w:type="pct"/>
            <w:vMerge w:val="restart"/>
            <w:shd w:val="clear" w:color="auto" w:fill="auto"/>
          </w:tcPr>
          <w:p w14:paraId="46726517" w14:textId="77777777" w:rsidR="000B0DAC" w:rsidRPr="00D353B4" w:rsidRDefault="000B0DAC" w:rsidP="00BF1DA0">
            <w:pPr>
              <w:jc w:val="both"/>
            </w:pPr>
            <w:r w:rsidRPr="00D353B4">
              <w:t>Efekty uczenia się dla modułu to opis zasobu wiedzy, umiejętności i kompetencji społecznych, które student osiągnie po zrealizowaniu zajęć.</w:t>
            </w:r>
          </w:p>
        </w:tc>
        <w:tc>
          <w:tcPr>
            <w:tcW w:w="2877" w:type="pct"/>
            <w:shd w:val="clear" w:color="auto" w:fill="auto"/>
          </w:tcPr>
          <w:p w14:paraId="2D9D0AFC" w14:textId="77777777" w:rsidR="000B0DAC" w:rsidRPr="00D353B4" w:rsidRDefault="000B0DAC" w:rsidP="00BF1DA0">
            <w:r w:rsidRPr="00D353B4">
              <w:t xml:space="preserve">Wiedza: </w:t>
            </w:r>
          </w:p>
        </w:tc>
      </w:tr>
      <w:tr w:rsidR="00D353B4" w:rsidRPr="00D353B4" w14:paraId="3A3BCE49" w14:textId="77777777" w:rsidTr="008448C4">
        <w:trPr>
          <w:trHeight w:val="20"/>
        </w:trPr>
        <w:tc>
          <w:tcPr>
            <w:tcW w:w="2123" w:type="pct"/>
            <w:vMerge/>
            <w:shd w:val="clear" w:color="auto" w:fill="auto"/>
          </w:tcPr>
          <w:p w14:paraId="31EF5F04" w14:textId="77777777" w:rsidR="000B0DAC" w:rsidRPr="00D353B4" w:rsidRDefault="000B0DAC" w:rsidP="00BF1DA0">
            <w:pPr>
              <w:rPr>
                <w:highlight w:val="yellow"/>
              </w:rPr>
            </w:pPr>
          </w:p>
        </w:tc>
        <w:tc>
          <w:tcPr>
            <w:tcW w:w="2877" w:type="pct"/>
            <w:shd w:val="clear" w:color="auto" w:fill="auto"/>
          </w:tcPr>
          <w:p w14:paraId="471CE2F6" w14:textId="77777777" w:rsidR="000B0DAC" w:rsidRPr="00D353B4" w:rsidRDefault="000B0DAC" w:rsidP="00BF1DA0">
            <w:r w:rsidRPr="00D353B4">
              <w:t>1. zna zasady zarządzania jakości w przedsiębiorstwie turystycznym.</w:t>
            </w:r>
          </w:p>
        </w:tc>
      </w:tr>
      <w:tr w:rsidR="00D353B4" w:rsidRPr="00D353B4" w14:paraId="1ED881BB" w14:textId="77777777" w:rsidTr="008448C4">
        <w:trPr>
          <w:trHeight w:val="20"/>
        </w:trPr>
        <w:tc>
          <w:tcPr>
            <w:tcW w:w="2123" w:type="pct"/>
            <w:vMerge/>
            <w:shd w:val="clear" w:color="auto" w:fill="auto"/>
          </w:tcPr>
          <w:p w14:paraId="236594F9" w14:textId="77777777" w:rsidR="000B0DAC" w:rsidRPr="00D353B4" w:rsidRDefault="000B0DAC" w:rsidP="00BF1DA0">
            <w:pPr>
              <w:rPr>
                <w:highlight w:val="yellow"/>
              </w:rPr>
            </w:pPr>
          </w:p>
        </w:tc>
        <w:tc>
          <w:tcPr>
            <w:tcW w:w="2877" w:type="pct"/>
            <w:shd w:val="clear" w:color="auto" w:fill="auto"/>
          </w:tcPr>
          <w:p w14:paraId="0B10CEC1" w14:textId="77777777" w:rsidR="000B0DAC" w:rsidRPr="00D353B4" w:rsidRDefault="000B0DAC" w:rsidP="00BF1DA0">
            <w:r w:rsidRPr="00D353B4">
              <w:t>2. zna systemy oraz koncepcje zarządzania jakością w przedsiębiorstwie turystycznym.</w:t>
            </w:r>
          </w:p>
        </w:tc>
      </w:tr>
      <w:tr w:rsidR="00D353B4" w:rsidRPr="00D353B4" w14:paraId="22054079" w14:textId="77777777" w:rsidTr="008448C4">
        <w:trPr>
          <w:trHeight w:val="20"/>
        </w:trPr>
        <w:tc>
          <w:tcPr>
            <w:tcW w:w="2123" w:type="pct"/>
            <w:vMerge/>
            <w:shd w:val="clear" w:color="auto" w:fill="auto"/>
          </w:tcPr>
          <w:p w14:paraId="72F59E93" w14:textId="77777777" w:rsidR="000B0DAC" w:rsidRPr="00D353B4" w:rsidRDefault="000B0DAC" w:rsidP="00BF1DA0">
            <w:pPr>
              <w:rPr>
                <w:highlight w:val="yellow"/>
              </w:rPr>
            </w:pPr>
          </w:p>
        </w:tc>
        <w:tc>
          <w:tcPr>
            <w:tcW w:w="2877" w:type="pct"/>
            <w:shd w:val="clear" w:color="auto" w:fill="auto"/>
          </w:tcPr>
          <w:p w14:paraId="53D15DB8" w14:textId="77777777" w:rsidR="000B0DAC" w:rsidRPr="00D353B4" w:rsidRDefault="000B0DAC" w:rsidP="00BF1DA0">
            <w:r w:rsidRPr="00D353B4">
              <w:t>Umiejętności:</w:t>
            </w:r>
          </w:p>
        </w:tc>
      </w:tr>
      <w:tr w:rsidR="00D353B4" w:rsidRPr="00D353B4" w14:paraId="60621D37" w14:textId="77777777" w:rsidTr="008448C4">
        <w:trPr>
          <w:trHeight w:val="20"/>
        </w:trPr>
        <w:tc>
          <w:tcPr>
            <w:tcW w:w="2123" w:type="pct"/>
            <w:vMerge/>
            <w:shd w:val="clear" w:color="auto" w:fill="auto"/>
          </w:tcPr>
          <w:p w14:paraId="3E8739A0" w14:textId="77777777" w:rsidR="000B0DAC" w:rsidRPr="00D353B4" w:rsidRDefault="000B0DAC" w:rsidP="00BF1DA0">
            <w:pPr>
              <w:rPr>
                <w:highlight w:val="yellow"/>
              </w:rPr>
            </w:pPr>
          </w:p>
        </w:tc>
        <w:tc>
          <w:tcPr>
            <w:tcW w:w="2877" w:type="pct"/>
            <w:shd w:val="clear" w:color="auto" w:fill="auto"/>
          </w:tcPr>
          <w:p w14:paraId="64BA7688" w14:textId="77777777" w:rsidR="000B0DAC" w:rsidRPr="00D353B4" w:rsidRDefault="000B0DAC" w:rsidP="00BF1DA0">
            <w:r w:rsidRPr="00D353B4">
              <w:rPr>
                <w:shd w:val="clear" w:color="auto" w:fill="FFFFFF"/>
              </w:rPr>
              <w:t>1. samodzielnie identyfikować problemy w przedsiębiorstwie związane z wadliwym wdrażaniem procedur jakości, analizować błędy związane z jakością usług w przedsiębiorstwie turystycznym.</w:t>
            </w:r>
          </w:p>
        </w:tc>
      </w:tr>
      <w:tr w:rsidR="00D353B4" w:rsidRPr="00D353B4" w14:paraId="4D8A8C94" w14:textId="77777777" w:rsidTr="008448C4">
        <w:trPr>
          <w:trHeight w:val="20"/>
        </w:trPr>
        <w:tc>
          <w:tcPr>
            <w:tcW w:w="2123" w:type="pct"/>
            <w:vMerge/>
            <w:shd w:val="clear" w:color="auto" w:fill="auto"/>
          </w:tcPr>
          <w:p w14:paraId="2F07B0B5" w14:textId="77777777" w:rsidR="000B0DAC" w:rsidRPr="00D353B4" w:rsidRDefault="000B0DAC" w:rsidP="00BF1DA0">
            <w:pPr>
              <w:rPr>
                <w:highlight w:val="yellow"/>
              </w:rPr>
            </w:pPr>
          </w:p>
        </w:tc>
        <w:tc>
          <w:tcPr>
            <w:tcW w:w="2877" w:type="pct"/>
            <w:shd w:val="clear" w:color="auto" w:fill="auto"/>
          </w:tcPr>
          <w:p w14:paraId="5512CE8B" w14:textId="77777777" w:rsidR="000B0DAC" w:rsidRPr="00D353B4" w:rsidRDefault="000B0DAC" w:rsidP="00BF1DA0">
            <w:r w:rsidRPr="00D353B4">
              <w:t>2.</w:t>
            </w:r>
            <w:r w:rsidRPr="00D353B4">
              <w:rPr>
                <w:shd w:val="clear" w:color="auto" w:fill="FFFFFF"/>
              </w:rPr>
              <w:t xml:space="preserve"> samodzielnie posługiwać się normami jakości w zależności od specyfiki przedsiębiorstwa.</w:t>
            </w:r>
          </w:p>
        </w:tc>
      </w:tr>
      <w:tr w:rsidR="00D353B4" w:rsidRPr="00D353B4" w14:paraId="16F17796" w14:textId="77777777" w:rsidTr="008448C4">
        <w:trPr>
          <w:trHeight w:val="20"/>
        </w:trPr>
        <w:tc>
          <w:tcPr>
            <w:tcW w:w="2123" w:type="pct"/>
            <w:vMerge/>
            <w:shd w:val="clear" w:color="auto" w:fill="auto"/>
          </w:tcPr>
          <w:p w14:paraId="573FDAB0" w14:textId="77777777" w:rsidR="000B0DAC" w:rsidRPr="00D353B4" w:rsidRDefault="000B0DAC" w:rsidP="00BF1DA0">
            <w:pPr>
              <w:rPr>
                <w:highlight w:val="yellow"/>
              </w:rPr>
            </w:pPr>
          </w:p>
        </w:tc>
        <w:tc>
          <w:tcPr>
            <w:tcW w:w="2877" w:type="pct"/>
            <w:shd w:val="clear" w:color="auto" w:fill="auto"/>
          </w:tcPr>
          <w:p w14:paraId="47B5725F" w14:textId="77777777" w:rsidR="000B0DAC" w:rsidRPr="00D353B4" w:rsidRDefault="000B0DAC" w:rsidP="00BF1DA0">
            <w:r w:rsidRPr="00D353B4">
              <w:t>Kompetencje społeczne:</w:t>
            </w:r>
          </w:p>
        </w:tc>
      </w:tr>
      <w:tr w:rsidR="00D353B4" w:rsidRPr="00D353B4" w14:paraId="757865A2" w14:textId="77777777" w:rsidTr="008448C4">
        <w:trPr>
          <w:trHeight w:val="20"/>
        </w:trPr>
        <w:tc>
          <w:tcPr>
            <w:tcW w:w="2123" w:type="pct"/>
            <w:vMerge/>
            <w:shd w:val="clear" w:color="auto" w:fill="auto"/>
          </w:tcPr>
          <w:p w14:paraId="48857D80" w14:textId="77777777" w:rsidR="000B0DAC" w:rsidRPr="00D353B4" w:rsidRDefault="000B0DAC" w:rsidP="00BF1DA0">
            <w:pPr>
              <w:rPr>
                <w:highlight w:val="yellow"/>
              </w:rPr>
            </w:pPr>
          </w:p>
        </w:tc>
        <w:tc>
          <w:tcPr>
            <w:tcW w:w="2877" w:type="pct"/>
            <w:shd w:val="clear" w:color="auto" w:fill="auto"/>
          </w:tcPr>
          <w:p w14:paraId="442C6055" w14:textId="77777777" w:rsidR="000B0DAC" w:rsidRPr="00D353B4" w:rsidRDefault="000B0DAC" w:rsidP="00BF1DA0">
            <w:r w:rsidRPr="00D353B4">
              <w:t>1. samodzielnego podejmowania decyzji dotyczących naprawy błędnego zarządzania jakością w przedsiębiorstwie turystycznym. W zależności od złożoności problemu zasięgnięcia opinii zespołu.</w:t>
            </w:r>
          </w:p>
        </w:tc>
      </w:tr>
      <w:tr w:rsidR="00D353B4" w:rsidRPr="00D353B4" w14:paraId="3AE3D640" w14:textId="77777777" w:rsidTr="008448C4">
        <w:trPr>
          <w:trHeight w:val="20"/>
        </w:trPr>
        <w:tc>
          <w:tcPr>
            <w:tcW w:w="2123" w:type="pct"/>
            <w:shd w:val="clear" w:color="auto" w:fill="auto"/>
          </w:tcPr>
          <w:p w14:paraId="26DFE001" w14:textId="77777777" w:rsidR="000B0DAC" w:rsidRPr="00D353B4" w:rsidRDefault="000B0DAC" w:rsidP="00BF1DA0">
            <w:r w:rsidRPr="00D353B4">
              <w:t>Odniesienie modułowych efektów uczenia się do kierunkowych efektów uczenia się</w:t>
            </w:r>
          </w:p>
        </w:tc>
        <w:tc>
          <w:tcPr>
            <w:tcW w:w="2877" w:type="pct"/>
            <w:shd w:val="clear" w:color="auto" w:fill="auto"/>
          </w:tcPr>
          <w:p w14:paraId="75A14C6B" w14:textId="77777777" w:rsidR="000B0DAC" w:rsidRPr="00D353B4" w:rsidRDefault="000B0DAC" w:rsidP="00BF1DA0">
            <w:pPr>
              <w:jc w:val="both"/>
            </w:pPr>
            <w:r w:rsidRPr="00D353B4">
              <w:t>W1 – TR_W02</w:t>
            </w:r>
          </w:p>
          <w:p w14:paraId="47FD9EB4" w14:textId="35C1208B" w:rsidR="000B0DAC" w:rsidRPr="00D353B4" w:rsidRDefault="000B0DAC" w:rsidP="00BF1DA0">
            <w:pPr>
              <w:jc w:val="both"/>
            </w:pPr>
            <w:r w:rsidRPr="00D353B4">
              <w:t xml:space="preserve">W2 </w:t>
            </w:r>
            <w:r w:rsidR="004F6757" w:rsidRPr="00D353B4">
              <w:t>–</w:t>
            </w:r>
            <w:r w:rsidRPr="00D353B4">
              <w:t xml:space="preserve"> TR_W08</w:t>
            </w:r>
          </w:p>
          <w:p w14:paraId="67BE46B7" w14:textId="0C68EFCF" w:rsidR="000B0DAC" w:rsidRPr="00D353B4" w:rsidRDefault="000B0DAC" w:rsidP="00BF1DA0">
            <w:pPr>
              <w:jc w:val="both"/>
            </w:pPr>
            <w:r w:rsidRPr="00D353B4">
              <w:t>U1</w:t>
            </w:r>
            <w:r w:rsidR="004F6757" w:rsidRPr="00D353B4">
              <w:t xml:space="preserve"> –</w:t>
            </w:r>
            <w:r w:rsidRPr="00D353B4">
              <w:t xml:space="preserve"> TR_U03</w:t>
            </w:r>
          </w:p>
          <w:p w14:paraId="09ABC6D5" w14:textId="781DC2B0" w:rsidR="000B0DAC" w:rsidRPr="00D353B4" w:rsidRDefault="000B0DAC" w:rsidP="00BF1DA0">
            <w:pPr>
              <w:jc w:val="both"/>
            </w:pPr>
            <w:r w:rsidRPr="00D353B4">
              <w:t xml:space="preserve">U2 </w:t>
            </w:r>
            <w:r w:rsidR="004F6757" w:rsidRPr="00D353B4">
              <w:t>–</w:t>
            </w:r>
            <w:r w:rsidRPr="00D353B4">
              <w:t xml:space="preserve"> TR_U06</w:t>
            </w:r>
          </w:p>
          <w:p w14:paraId="1DF77F85" w14:textId="77777777" w:rsidR="000B0DAC" w:rsidRPr="00D353B4" w:rsidRDefault="000B0DAC" w:rsidP="00BF1DA0">
            <w:pPr>
              <w:jc w:val="both"/>
            </w:pPr>
            <w:r w:rsidRPr="00D353B4">
              <w:t>K1 – TR_K01</w:t>
            </w:r>
          </w:p>
        </w:tc>
      </w:tr>
      <w:tr w:rsidR="00D353B4" w:rsidRPr="00D353B4" w14:paraId="2624AAD0" w14:textId="77777777" w:rsidTr="008448C4">
        <w:trPr>
          <w:trHeight w:val="20"/>
        </w:trPr>
        <w:tc>
          <w:tcPr>
            <w:tcW w:w="2123" w:type="pct"/>
            <w:shd w:val="clear" w:color="auto" w:fill="auto"/>
          </w:tcPr>
          <w:p w14:paraId="519F3349" w14:textId="77777777" w:rsidR="000B0DAC" w:rsidRPr="00D353B4" w:rsidRDefault="000B0DAC" w:rsidP="00BF1DA0">
            <w:r w:rsidRPr="00D353B4">
              <w:t>Odniesienie modułowych efektów uczenia się do efektów inżynierskich (jeżeli dotyczy)</w:t>
            </w:r>
          </w:p>
        </w:tc>
        <w:tc>
          <w:tcPr>
            <w:tcW w:w="2877" w:type="pct"/>
            <w:shd w:val="clear" w:color="auto" w:fill="auto"/>
          </w:tcPr>
          <w:p w14:paraId="637F4FC9" w14:textId="77777777" w:rsidR="000B0DAC" w:rsidRPr="00D353B4" w:rsidRDefault="000B0DAC" w:rsidP="00BF1DA0">
            <w:pPr>
              <w:jc w:val="both"/>
            </w:pPr>
            <w:r w:rsidRPr="00D353B4">
              <w:t xml:space="preserve">Nie dotyczy </w:t>
            </w:r>
          </w:p>
        </w:tc>
      </w:tr>
      <w:tr w:rsidR="00D353B4" w:rsidRPr="00D353B4" w14:paraId="03501410" w14:textId="77777777" w:rsidTr="008448C4">
        <w:trPr>
          <w:trHeight w:val="20"/>
        </w:trPr>
        <w:tc>
          <w:tcPr>
            <w:tcW w:w="2123" w:type="pct"/>
            <w:shd w:val="clear" w:color="auto" w:fill="auto"/>
          </w:tcPr>
          <w:p w14:paraId="67B9AA67" w14:textId="77777777" w:rsidR="000B0DAC" w:rsidRPr="00D353B4" w:rsidRDefault="000B0DAC" w:rsidP="00BF1DA0">
            <w:r w:rsidRPr="00D353B4">
              <w:t xml:space="preserve">Wymagania wstępne i dodatkowe </w:t>
            </w:r>
          </w:p>
        </w:tc>
        <w:tc>
          <w:tcPr>
            <w:tcW w:w="2877" w:type="pct"/>
            <w:shd w:val="clear" w:color="auto" w:fill="auto"/>
          </w:tcPr>
          <w:p w14:paraId="58CB1E23" w14:textId="77777777" w:rsidR="000B0DAC" w:rsidRPr="00D353B4" w:rsidRDefault="000B0DAC" w:rsidP="00BF1DA0">
            <w:pPr>
              <w:jc w:val="both"/>
            </w:pPr>
            <w:r w:rsidRPr="00D353B4">
              <w:t>brak</w:t>
            </w:r>
          </w:p>
        </w:tc>
      </w:tr>
      <w:tr w:rsidR="00D353B4" w:rsidRPr="00D353B4" w14:paraId="28F4E50D" w14:textId="77777777" w:rsidTr="008448C4">
        <w:trPr>
          <w:trHeight w:val="20"/>
        </w:trPr>
        <w:tc>
          <w:tcPr>
            <w:tcW w:w="2123" w:type="pct"/>
            <w:shd w:val="clear" w:color="auto" w:fill="auto"/>
          </w:tcPr>
          <w:p w14:paraId="321E5A24" w14:textId="77777777" w:rsidR="000B0DAC" w:rsidRPr="00D353B4" w:rsidRDefault="000B0DAC" w:rsidP="00BF1DA0">
            <w:r w:rsidRPr="00D353B4">
              <w:t xml:space="preserve">Treści programowe modułu </w:t>
            </w:r>
          </w:p>
          <w:p w14:paraId="5174F6FD" w14:textId="77777777" w:rsidR="000B0DAC" w:rsidRPr="00D353B4" w:rsidRDefault="000B0DAC" w:rsidP="00BF1DA0"/>
        </w:tc>
        <w:tc>
          <w:tcPr>
            <w:tcW w:w="2877" w:type="pct"/>
            <w:shd w:val="clear" w:color="auto" w:fill="auto"/>
          </w:tcPr>
          <w:p w14:paraId="0F342593" w14:textId="77777777" w:rsidR="000B0DAC" w:rsidRPr="00D353B4" w:rsidRDefault="000B0DAC" w:rsidP="00BF1DA0">
            <w:r w:rsidRPr="00D353B4">
              <w:t xml:space="preserve">Na wykładach: Istota i definicja jakości oraz sposoby jej kształtowania, oczekiwania gości (strona techniczna i funkcjonalna), kultura jakości usług, ocena postępów jakości i nagradzanie pracowników, utrzymanie </w:t>
            </w:r>
            <w:r w:rsidRPr="00D353B4">
              <w:lastRenderedPageBreak/>
              <w:t xml:space="preserve">orientacji na klientów przez ustawiczne doskonalenie jakości, jakość usług hotelarskich a kategoryzacja hoteli, system rekomendacji hoteli w Polsce, normy ISO w hotelarstwie, system HACCP w gastronomii konkursy branżowe pomiar i ocena jakości usług hotelarskich. </w:t>
            </w:r>
          </w:p>
          <w:p w14:paraId="5E922DD3" w14:textId="77777777" w:rsidR="000B0DAC" w:rsidRPr="00D353B4" w:rsidRDefault="000B0DAC" w:rsidP="00BF1DA0">
            <w:r w:rsidRPr="00D353B4">
              <w:t>Na ćwiczeniach: Jakość w turystyce na obszarach wiejskich, zarządzanie jakością, marka a przewaga konkurencyjna, budowa kapitału marki, metody wyceny marki, strategie zarządzania marką.</w:t>
            </w:r>
          </w:p>
        </w:tc>
      </w:tr>
      <w:tr w:rsidR="00D353B4" w:rsidRPr="00D353B4" w14:paraId="73265045" w14:textId="77777777" w:rsidTr="008448C4">
        <w:trPr>
          <w:trHeight w:val="20"/>
        </w:trPr>
        <w:tc>
          <w:tcPr>
            <w:tcW w:w="2123" w:type="pct"/>
            <w:shd w:val="clear" w:color="auto" w:fill="auto"/>
          </w:tcPr>
          <w:p w14:paraId="5603DEB1" w14:textId="77777777" w:rsidR="000B0DAC" w:rsidRPr="00D353B4" w:rsidRDefault="000B0DAC" w:rsidP="00BF1DA0">
            <w:r w:rsidRPr="00D353B4">
              <w:lastRenderedPageBreak/>
              <w:t>Wykaz literatury podstawowej i uzupełniającej</w:t>
            </w:r>
          </w:p>
        </w:tc>
        <w:tc>
          <w:tcPr>
            <w:tcW w:w="2877" w:type="pct"/>
            <w:shd w:val="clear" w:color="auto" w:fill="auto"/>
          </w:tcPr>
          <w:p w14:paraId="6D830444" w14:textId="77777777" w:rsidR="000B0DAC" w:rsidRPr="00D353B4" w:rsidRDefault="000B0DAC" w:rsidP="00BF1DA0">
            <w:r w:rsidRPr="00D353B4">
              <w:t>Literatura obowiązkowa</w:t>
            </w:r>
          </w:p>
          <w:p w14:paraId="564787FB" w14:textId="77777777" w:rsidR="000B0DAC" w:rsidRPr="00D353B4" w:rsidRDefault="000B0DAC" w:rsidP="00BF1DA0">
            <w:r w:rsidRPr="00D353B4">
              <w:t xml:space="preserve"> Borkowski S., Wszendobył E. 2007. Jakość i efektywność usług hotelarskich. Wyd. Naukowe PWN, Warszawa.</w:t>
            </w:r>
          </w:p>
          <w:p w14:paraId="11389BF3" w14:textId="77777777" w:rsidR="000B0DAC" w:rsidRPr="00D353B4" w:rsidRDefault="000B0DAC" w:rsidP="00BF1DA0">
            <w:r w:rsidRPr="00D353B4">
              <w:t xml:space="preserve"> Martin W. B. 2006. Zarządzanie jakością obsługi w restauracjach i hotelach. Wyd. Wolters Kluwer, Kraków.</w:t>
            </w:r>
          </w:p>
          <w:p w14:paraId="43C3851B" w14:textId="77777777" w:rsidR="000B0DAC" w:rsidRPr="00D353B4" w:rsidRDefault="000B0DAC" w:rsidP="00BF1DA0">
            <w:r w:rsidRPr="00D353B4">
              <w:t>Urbanek G. 2002. Zarządzanie marką. Polskie Wydawnictwo Ekonomiczne, Warszawa.</w:t>
            </w:r>
          </w:p>
          <w:p w14:paraId="543D7F96" w14:textId="77777777" w:rsidR="004F6757" w:rsidRPr="00D353B4" w:rsidRDefault="004F6757" w:rsidP="00BF1DA0"/>
          <w:p w14:paraId="3ED62FC1" w14:textId="77777777" w:rsidR="000B0DAC" w:rsidRPr="00D353B4" w:rsidRDefault="000B0DAC" w:rsidP="00BF1DA0">
            <w:r w:rsidRPr="00D353B4">
              <w:t>Literatura uzupełniająca</w:t>
            </w:r>
          </w:p>
          <w:p w14:paraId="39F2DBE0" w14:textId="77777777" w:rsidR="000B0DAC" w:rsidRPr="00D353B4" w:rsidRDefault="000B0DAC" w:rsidP="00BF1DA0">
            <w:pPr>
              <w:tabs>
                <w:tab w:val="num" w:pos="553"/>
              </w:tabs>
            </w:pPr>
            <w:r w:rsidRPr="00D353B4">
              <w:t>Górska – Warsewicz H., Świstak E. 2009. Funkcjonowanie przedsiębiorstwa hotelarskiego. Wyd. SGGW, Warszawa.</w:t>
            </w:r>
          </w:p>
          <w:p w14:paraId="34E9F545" w14:textId="77777777" w:rsidR="000B0DAC" w:rsidRPr="00D353B4" w:rsidRDefault="000B0DAC" w:rsidP="00BF1DA0">
            <w:pPr>
              <w:tabs>
                <w:tab w:val="num" w:pos="553"/>
              </w:tabs>
            </w:pPr>
            <w:r w:rsidRPr="00D353B4">
              <w:t>Sawicki B. 2005. Agroturystyka w aktywizacji obszarów wiejskich. Wyd. AR w Lublinie.</w:t>
            </w:r>
          </w:p>
          <w:p w14:paraId="0E732A31" w14:textId="77777777" w:rsidR="000B0DAC" w:rsidRPr="00D353B4" w:rsidRDefault="000B0DAC" w:rsidP="00BF1DA0">
            <w:r w:rsidRPr="00D353B4">
              <w:t xml:space="preserve"> Sharpley R, Pender L. 2008. Zarządzanie turystyką. Polskie Wydawnictwo Ekonomiczne, Warszawa.</w:t>
            </w:r>
          </w:p>
        </w:tc>
      </w:tr>
      <w:tr w:rsidR="00D353B4" w:rsidRPr="00D353B4" w14:paraId="7C66B865" w14:textId="77777777" w:rsidTr="008448C4">
        <w:trPr>
          <w:trHeight w:val="20"/>
        </w:trPr>
        <w:tc>
          <w:tcPr>
            <w:tcW w:w="2123" w:type="pct"/>
            <w:shd w:val="clear" w:color="auto" w:fill="auto"/>
          </w:tcPr>
          <w:p w14:paraId="1FE2694B" w14:textId="77777777" w:rsidR="000B0DAC" w:rsidRPr="00D353B4" w:rsidRDefault="000B0DAC" w:rsidP="00BF1DA0">
            <w:r w:rsidRPr="00D353B4">
              <w:t>Planowane formy/działania/metody dydaktyczne</w:t>
            </w:r>
          </w:p>
        </w:tc>
        <w:tc>
          <w:tcPr>
            <w:tcW w:w="2877" w:type="pct"/>
            <w:shd w:val="clear" w:color="auto" w:fill="auto"/>
          </w:tcPr>
          <w:p w14:paraId="4BEE3065" w14:textId="77777777" w:rsidR="000B0DAC" w:rsidRPr="00D353B4" w:rsidRDefault="000B0DAC" w:rsidP="00BF1DA0">
            <w:r w:rsidRPr="00D353B4">
              <w:t>Wykład z użyciem prezentacji w PP</w:t>
            </w:r>
          </w:p>
          <w:p w14:paraId="0BC37DD8" w14:textId="77777777" w:rsidR="000B0DAC" w:rsidRPr="00D353B4" w:rsidRDefault="000B0DAC" w:rsidP="00BF1DA0">
            <w:r w:rsidRPr="00D353B4">
              <w:t>Ćwiczenia audytoryjne, ćwiczenia terenowe:</w:t>
            </w:r>
          </w:p>
          <w:p w14:paraId="65BF7134" w14:textId="77777777" w:rsidR="000B0DAC" w:rsidRPr="00D353B4" w:rsidRDefault="000B0DAC" w:rsidP="00BF1DA0">
            <w:r w:rsidRPr="00D353B4">
              <w:t>Metody dydaktyczne na ćwiczeniach dyskusja, praca w grupach, studium przypadku.</w:t>
            </w:r>
          </w:p>
        </w:tc>
      </w:tr>
      <w:tr w:rsidR="00D353B4" w:rsidRPr="00D353B4" w14:paraId="5ABEEF3F" w14:textId="77777777" w:rsidTr="008448C4">
        <w:trPr>
          <w:trHeight w:val="20"/>
        </w:trPr>
        <w:tc>
          <w:tcPr>
            <w:tcW w:w="2123" w:type="pct"/>
            <w:shd w:val="clear" w:color="auto" w:fill="auto"/>
          </w:tcPr>
          <w:p w14:paraId="0BBCF919" w14:textId="77777777" w:rsidR="000B0DAC" w:rsidRPr="00D353B4" w:rsidRDefault="000B0DAC" w:rsidP="00BF1DA0">
            <w:r w:rsidRPr="00D353B4">
              <w:t>Sposoby weryfikacji oraz formy dokumentowania osiągniętych efektów uczenia się</w:t>
            </w:r>
          </w:p>
        </w:tc>
        <w:tc>
          <w:tcPr>
            <w:tcW w:w="2877" w:type="pct"/>
            <w:shd w:val="clear" w:color="auto" w:fill="auto"/>
          </w:tcPr>
          <w:p w14:paraId="6BACF80A" w14:textId="77777777" w:rsidR="000B0DAC" w:rsidRPr="00D353B4" w:rsidRDefault="000B0DAC" w:rsidP="00BF1DA0">
            <w:pPr>
              <w:jc w:val="both"/>
            </w:pPr>
            <w:r w:rsidRPr="00D353B4">
              <w:t>Należy podać w jaki sposób planowana jest weryfikacja osiąganych przez studenta efektów uczenia się: praca pisemna, ocena eksperymentów, sprawdzian testowy, pisemny, ocena zadania projektowego, ocena wystąpienia, ocena prezentacji.</w:t>
            </w:r>
          </w:p>
          <w:p w14:paraId="65B48E2B" w14:textId="77777777" w:rsidR="000B0DAC" w:rsidRPr="00D353B4" w:rsidRDefault="000B0DAC" w:rsidP="00BF1DA0">
            <w:pPr>
              <w:jc w:val="both"/>
            </w:pPr>
            <w:r w:rsidRPr="00D353B4">
              <w:t>Należy opisać sposób weryfikacji każdego efektu uczenia się oddzielnie.</w:t>
            </w:r>
          </w:p>
        </w:tc>
      </w:tr>
      <w:tr w:rsidR="00D353B4" w:rsidRPr="00D353B4" w14:paraId="4B596E1B" w14:textId="77777777" w:rsidTr="008448C4">
        <w:trPr>
          <w:trHeight w:val="20"/>
        </w:trPr>
        <w:tc>
          <w:tcPr>
            <w:tcW w:w="2123" w:type="pct"/>
            <w:shd w:val="clear" w:color="auto" w:fill="auto"/>
          </w:tcPr>
          <w:p w14:paraId="69ED25BE" w14:textId="77777777" w:rsidR="000B0DAC" w:rsidRPr="00D353B4" w:rsidRDefault="000B0DAC" w:rsidP="00BF1DA0">
            <w:r w:rsidRPr="00D353B4">
              <w:t>Elementy i wagi mające wpływ na ocenę końcową</w:t>
            </w:r>
          </w:p>
          <w:p w14:paraId="49CDCC67" w14:textId="77777777" w:rsidR="000B0DAC" w:rsidRPr="00D353B4" w:rsidRDefault="000B0DAC" w:rsidP="00BF1DA0"/>
          <w:p w14:paraId="77277836" w14:textId="77777777" w:rsidR="000B0DAC" w:rsidRPr="00D353B4" w:rsidRDefault="000B0DAC" w:rsidP="00BF1DA0"/>
        </w:tc>
        <w:tc>
          <w:tcPr>
            <w:tcW w:w="2877" w:type="pct"/>
            <w:shd w:val="clear" w:color="auto" w:fill="auto"/>
          </w:tcPr>
          <w:p w14:paraId="403BA5EE" w14:textId="77777777" w:rsidR="000B0DAC" w:rsidRPr="00D353B4" w:rsidRDefault="000B0DAC" w:rsidP="00BF1DA0">
            <w:pPr>
              <w:jc w:val="both"/>
            </w:pPr>
            <w:r w:rsidRPr="00D353B4">
              <w:t>Udział wagi ocen uzyskanych z zaliczenia wykładów i ćwiczeń w końcowej ocenie wynosi po 50%. Jeżeli student był bardzo aktywny, ocena może być podniesiona.</w:t>
            </w:r>
          </w:p>
        </w:tc>
      </w:tr>
      <w:tr w:rsidR="00D353B4" w:rsidRPr="00D353B4" w14:paraId="3D91F807" w14:textId="77777777" w:rsidTr="008448C4">
        <w:trPr>
          <w:trHeight w:val="20"/>
        </w:trPr>
        <w:tc>
          <w:tcPr>
            <w:tcW w:w="2123" w:type="pct"/>
            <w:shd w:val="clear" w:color="auto" w:fill="auto"/>
          </w:tcPr>
          <w:p w14:paraId="40E1E90F" w14:textId="77777777" w:rsidR="00072EFA" w:rsidRPr="00D353B4" w:rsidRDefault="00072EFA" w:rsidP="00072EFA">
            <w:pPr>
              <w:jc w:val="both"/>
            </w:pPr>
            <w:r w:rsidRPr="00D353B4">
              <w:t>Bilans punktów ECTS</w:t>
            </w:r>
          </w:p>
        </w:tc>
        <w:tc>
          <w:tcPr>
            <w:tcW w:w="2877" w:type="pct"/>
            <w:shd w:val="clear" w:color="auto" w:fill="auto"/>
          </w:tcPr>
          <w:p w14:paraId="7D44FBEE" w14:textId="77777777" w:rsidR="00072EFA" w:rsidRPr="00D353B4" w:rsidRDefault="00072EFA" w:rsidP="00072EFA">
            <w:r w:rsidRPr="00D353B4">
              <w:t>Kontaktowe:</w:t>
            </w:r>
          </w:p>
          <w:p w14:paraId="5A81DE15" w14:textId="77777777" w:rsidR="00072EFA" w:rsidRPr="00D353B4" w:rsidRDefault="00072EFA" w:rsidP="00072EFA">
            <w:r w:rsidRPr="00D353B4">
              <w:t>7 godz. wykłady</w:t>
            </w:r>
          </w:p>
          <w:p w14:paraId="4331B8F3" w14:textId="77777777" w:rsidR="00072EFA" w:rsidRPr="00D353B4" w:rsidRDefault="00072EFA" w:rsidP="00072EFA">
            <w:r w:rsidRPr="00D353B4">
              <w:t>7 godz. ćwiczenia audytoryjne</w:t>
            </w:r>
          </w:p>
          <w:p w14:paraId="0B049BAB" w14:textId="558E478F" w:rsidR="00072EFA" w:rsidRPr="00D353B4" w:rsidRDefault="00CF3383" w:rsidP="00072EFA">
            <w:r w:rsidRPr="00D353B4">
              <w:t>4</w:t>
            </w:r>
            <w:r w:rsidR="00072EFA" w:rsidRPr="00D353B4">
              <w:t xml:space="preserve"> godz. ćwiczenia trenowe</w:t>
            </w:r>
          </w:p>
          <w:p w14:paraId="4AD4ABAA" w14:textId="4975829B" w:rsidR="00072EFA" w:rsidRPr="00D353B4" w:rsidRDefault="00072EFA" w:rsidP="00072EFA">
            <w:r w:rsidRPr="00D353B4">
              <w:t xml:space="preserve">Razem godzimy kontaktowe </w:t>
            </w:r>
            <w:r w:rsidR="00CF3383" w:rsidRPr="00D353B4">
              <w:t>18</w:t>
            </w:r>
            <w:r w:rsidRPr="00D353B4">
              <w:t xml:space="preserve"> godz.  (0,</w:t>
            </w:r>
            <w:r w:rsidR="00CF3383" w:rsidRPr="00D353B4">
              <w:t>7</w:t>
            </w:r>
            <w:r w:rsidRPr="00D353B4">
              <w:t xml:space="preserve"> ECTS)</w:t>
            </w:r>
          </w:p>
          <w:p w14:paraId="3788702E" w14:textId="77777777" w:rsidR="008448C4" w:rsidRPr="00D353B4" w:rsidRDefault="008448C4" w:rsidP="00072EFA"/>
          <w:p w14:paraId="5BCA699B" w14:textId="77777777" w:rsidR="00072EFA" w:rsidRPr="00D353B4" w:rsidRDefault="00072EFA" w:rsidP="00072EFA">
            <w:r w:rsidRPr="00D353B4">
              <w:t>Niekontaktowe:</w:t>
            </w:r>
          </w:p>
          <w:p w14:paraId="7F4238C5" w14:textId="3EE9F366" w:rsidR="00072EFA" w:rsidRPr="00D353B4" w:rsidRDefault="00072EFA" w:rsidP="00072EFA">
            <w:r w:rsidRPr="00D353B4">
              <w:t>1</w:t>
            </w:r>
            <w:r w:rsidR="00CF3383" w:rsidRPr="00D353B4">
              <w:t>2</w:t>
            </w:r>
            <w:r w:rsidRPr="00D353B4">
              <w:t xml:space="preserve"> godz. – przygotowanie do ćwiczeń</w:t>
            </w:r>
          </w:p>
          <w:p w14:paraId="2A88D920" w14:textId="0C312BE0" w:rsidR="00072EFA" w:rsidRPr="00D353B4" w:rsidRDefault="00072EFA" w:rsidP="00072EFA">
            <w:r w:rsidRPr="00D353B4">
              <w:t>2</w:t>
            </w:r>
            <w:r w:rsidR="00CF3383" w:rsidRPr="00D353B4">
              <w:t>0</w:t>
            </w:r>
            <w:r w:rsidRPr="00D353B4">
              <w:t xml:space="preserve"> godz. w semestrze czytanie zalecanej literatury</w:t>
            </w:r>
          </w:p>
          <w:p w14:paraId="5EFE6854" w14:textId="31950FE9" w:rsidR="00072EFA" w:rsidRPr="00D353B4" w:rsidRDefault="00CF3383" w:rsidP="00072EFA">
            <w:r w:rsidRPr="00D353B4">
              <w:lastRenderedPageBreak/>
              <w:t>20</w:t>
            </w:r>
            <w:r w:rsidR="00072EFA" w:rsidRPr="00D353B4">
              <w:t xml:space="preserve"> godz. – przygotowanie projektu </w:t>
            </w:r>
          </w:p>
          <w:p w14:paraId="60F55833" w14:textId="77777777" w:rsidR="00072EFA" w:rsidRPr="00D353B4" w:rsidRDefault="00072EFA" w:rsidP="00072EFA">
            <w:r w:rsidRPr="00D353B4">
              <w:t>5 godz. – przygotowanie się do zajęć terenowych</w:t>
            </w:r>
          </w:p>
          <w:p w14:paraId="3F4575C4" w14:textId="27B651A6" w:rsidR="00072EFA" w:rsidRPr="00D353B4" w:rsidRDefault="00072EFA" w:rsidP="00072EFA">
            <w:r w:rsidRPr="00D353B4">
              <w:t>Razem godzimy niekontaktowe 5</w:t>
            </w:r>
            <w:r w:rsidR="00CF3383" w:rsidRPr="00D353B4">
              <w:t>7</w:t>
            </w:r>
            <w:r w:rsidRPr="00D353B4">
              <w:t xml:space="preserve"> godz.  (2,</w:t>
            </w:r>
            <w:r w:rsidR="00CF3383" w:rsidRPr="00D353B4">
              <w:t>3</w:t>
            </w:r>
            <w:r w:rsidRPr="00D353B4">
              <w:t xml:space="preserve"> ECTS)</w:t>
            </w:r>
          </w:p>
          <w:p w14:paraId="5B328E82" w14:textId="4421B8AF" w:rsidR="00072EFA" w:rsidRPr="00D353B4" w:rsidRDefault="00072EFA" w:rsidP="00072EFA">
            <w:pPr>
              <w:jc w:val="both"/>
            </w:pPr>
            <w:r w:rsidRPr="00D353B4">
              <w:t>Łączny nakład pracy studenta to 75 godz. co odpowiada 3 punktom ECTS</w:t>
            </w:r>
          </w:p>
        </w:tc>
      </w:tr>
      <w:tr w:rsidR="00072EFA" w:rsidRPr="00D353B4" w14:paraId="4CF46239" w14:textId="77777777" w:rsidTr="008448C4">
        <w:trPr>
          <w:trHeight w:val="20"/>
        </w:trPr>
        <w:tc>
          <w:tcPr>
            <w:tcW w:w="2123" w:type="pct"/>
            <w:shd w:val="clear" w:color="auto" w:fill="auto"/>
          </w:tcPr>
          <w:p w14:paraId="23E5067A" w14:textId="77777777" w:rsidR="00072EFA" w:rsidRPr="00D353B4" w:rsidRDefault="00072EFA" w:rsidP="00072EFA">
            <w:r w:rsidRPr="00D353B4">
              <w:lastRenderedPageBreak/>
              <w:t>Nakład pracy związany z zajęciami wymagającymi bezpośredniego udziału nauczyciela akademickiego</w:t>
            </w:r>
          </w:p>
        </w:tc>
        <w:tc>
          <w:tcPr>
            <w:tcW w:w="2877" w:type="pct"/>
            <w:shd w:val="clear" w:color="auto" w:fill="auto"/>
          </w:tcPr>
          <w:p w14:paraId="5063087D" w14:textId="77777777" w:rsidR="00072EFA" w:rsidRPr="00D353B4" w:rsidRDefault="00072EFA" w:rsidP="00072EFA">
            <w:r w:rsidRPr="00D353B4">
              <w:t>7 godz. wykłady</w:t>
            </w:r>
          </w:p>
          <w:p w14:paraId="02497AC8" w14:textId="77777777" w:rsidR="00072EFA" w:rsidRPr="00D353B4" w:rsidRDefault="00072EFA" w:rsidP="00072EFA">
            <w:r w:rsidRPr="00D353B4">
              <w:t>7 godz. ćwiczenia audytoryjne</w:t>
            </w:r>
          </w:p>
          <w:p w14:paraId="57F7F630" w14:textId="75CAEA74" w:rsidR="00072EFA" w:rsidRPr="00D353B4" w:rsidRDefault="00CF3383" w:rsidP="00072EFA">
            <w:r w:rsidRPr="00D353B4">
              <w:t>4</w:t>
            </w:r>
            <w:r w:rsidR="00072EFA" w:rsidRPr="00D353B4">
              <w:t xml:space="preserve"> godz. ćwiczenia trenowe</w:t>
            </w:r>
          </w:p>
          <w:p w14:paraId="03D63D25" w14:textId="55F3953D" w:rsidR="00072EFA" w:rsidRPr="00D353B4" w:rsidRDefault="00072EFA" w:rsidP="00072EFA">
            <w:r w:rsidRPr="00D353B4">
              <w:t xml:space="preserve">Łącznie </w:t>
            </w:r>
            <w:r w:rsidR="00CF3383" w:rsidRPr="00D353B4">
              <w:t>18</w:t>
            </w:r>
            <w:r w:rsidRPr="00D353B4">
              <w:t xml:space="preserve"> godz. co odpowiada 0,</w:t>
            </w:r>
            <w:r w:rsidR="00CF3383" w:rsidRPr="00D353B4">
              <w:t>7</w:t>
            </w:r>
            <w:r w:rsidRPr="00D353B4">
              <w:t xml:space="preserve">  punktom ECTS</w:t>
            </w:r>
          </w:p>
        </w:tc>
      </w:tr>
    </w:tbl>
    <w:p w14:paraId="542D4C6B" w14:textId="77777777" w:rsidR="000B0DAC" w:rsidRPr="00D353B4" w:rsidRDefault="000B0DAC">
      <w:pPr>
        <w:rPr>
          <w:sz w:val="28"/>
          <w:szCs w:val="28"/>
        </w:rPr>
      </w:pPr>
    </w:p>
    <w:p w14:paraId="4CFAB3CA" w14:textId="7E4F8799" w:rsidR="00F10F91" w:rsidRPr="00D353B4" w:rsidRDefault="00331518" w:rsidP="00AD3881">
      <w:pPr>
        <w:pStyle w:val="HTML-wstpniesformatowany"/>
        <w:rPr>
          <w:rFonts w:ascii="Times New Roman" w:hAnsi="Times New Roman"/>
          <w:b/>
          <w:sz w:val="28"/>
          <w:szCs w:val="28"/>
        </w:rPr>
      </w:pPr>
      <w:r w:rsidRPr="00D353B4">
        <w:rPr>
          <w:rFonts w:ascii="Times New Roman" w:hAnsi="Times New Roman"/>
          <w:b/>
          <w:sz w:val="28"/>
          <w:szCs w:val="28"/>
        </w:rPr>
        <w:t>Karta opisu zajęć z modułu</w:t>
      </w:r>
      <w:r w:rsidR="00F10F91" w:rsidRPr="00D353B4">
        <w:rPr>
          <w:rFonts w:ascii="Times New Roman" w:hAnsi="Times New Roman"/>
          <w:b/>
          <w:sz w:val="28"/>
          <w:szCs w:val="28"/>
        </w:rPr>
        <w:t xml:space="preserve"> Seminarium dyplomowe </w:t>
      </w:r>
      <w:r w:rsidR="008448C4" w:rsidRPr="00D353B4">
        <w:rPr>
          <w:rFonts w:ascii="Times New Roman" w:hAnsi="Times New Roman"/>
          <w:b/>
          <w:sz w:val="28"/>
          <w:szCs w:val="28"/>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8"/>
        <w:gridCol w:w="3703"/>
        <w:gridCol w:w="892"/>
        <w:gridCol w:w="1485"/>
      </w:tblGrid>
      <w:tr w:rsidR="00D353B4" w:rsidRPr="00D353B4" w14:paraId="7FA5F02F" w14:textId="77777777" w:rsidTr="008448C4">
        <w:trPr>
          <w:trHeight w:val="20"/>
        </w:trPr>
        <w:tc>
          <w:tcPr>
            <w:tcW w:w="1843" w:type="pct"/>
            <w:shd w:val="clear" w:color="auto" w:fill="auto"/>
          </w:tcPr>
          <w:p w14:paraId="48D03DD3" w14:textId="77777777" w:rsidR="00F10F91" w:rsidRPr="00D353B4" w:rsidRDefault="00F10F91" w:rsidP="00AD3881">
            <w:pPr>
              <w:rPr>
                <w:bCs/>
              </w:rPr>
            </w:pPr>
            <w:r w:rsidRPr="00D353B4">
              <w:rPr>
                <w:bCs/>
              </w:rPr>
              <w:t>Nazwa kierunku studiów</w:t>
            </w:r>
          </w:p>
        </w:tc>
        <w:tc>
          <w:tcPr>
            <w:tcW w:w="3157" w:type="pct"/>
            <w:gridSpan w:val="3"/>
            <w:shd w:val="clear" w:color="auto" w:fill="auto"/>
          </w:tcPr>
          <w:p w14:paraId="77E0A1A3" w14:textId="142A1D18" w:rsidR="00032671" w:rsidRPr="00D353B4" w:rsidRDefault="00F10F91" w:rsidP="00AD3881">
            <w:pPr>
              <w:rPr>
                <w:bCs/>
              </w:rPr>
            </w:pPr>
            <w:r w:rsidRPr="00D353B4">
              <w:rPr>
                <w:bCs/>
              </w:rPr>
              <w:t>Turystyka i Rekreacja</w:t>
            </w:r>
          </w:p>
        </w:tc>
      </w:tr>
      <w:tr w:rsidR="00D353B4" w:rsidRPr="00D353B4" w14:paraId="0FA0EE5C" w14:textId="77777777" w:rsidTr="008448C4">
        <w:trPr>
          <w:trHeight w:val="20"/>
        </w:trPr>
        <w:tc>
          <w:tcPr>
            <w:tcW w:w="1843" w:type="pct"/>
            <w:shd w:val="clear" w:color="auto" w:fill="auto"/>
          </w:tcPr>
          <w:p w14:paraId="1BFC3296" w14:textId="77777777" w:rsidR="00F10F91" w:rsidRPr="00D353B4" w:rsidRDefault="00F10F91" w:rsidP="00AD3881">
            <w:pPr>
              <w:rPr>
                <w:bCs/>
              </w:rPr>
            </w:pPr>
            <w:r w:rsidRPr="00D353B4">
              <w:rPr>
                <w:bCs/>
              </w:rPr>
              <w:t>Nazwa modułu kształcenia, także nazwa w języku angielskim</w:t>
            </w:r>
          </w:p>
        </w:tc>
        <w:tc>
          <w:tcPr>
            <w:tcW w:w="3157" w:type="pct"/>
            <w:gridSpan w:val="3"/>
            <w:shd w:val="clear" w:color="auto" w:fill="auto"/>
          </w:tcPr>
          <w:p w14:paraId="352D738B" w14:textId="77777777" w:rsidR="00F10F91" w:rsidRPr="00D353B4" w:rsidRDefault="00F10F91" w:rsidP="00AD3881">
            <w:pPr>
              <w:pStyle w:val="HTML-wstpniesformatowany"/>
              <w:rPr>
                <w:rFonts w:ascii="Times New Roman" w:hAnsi="Times New Roman"/>
                <w:bCs/>
                <w:sz w:val="24"/>
                <w:szCs w:val="24"/>
              </w:rPr>
            </w:pPr>
            <w:r w:rsidRPr="00D353B4">
              <w:rPr>
                <w:rFonts w:ascii="Times New Roman" w:hAnsi="Times New Roman"/>
                <w:bCs/>
                <w:sz w:val="24"/>
                <w:szCs w:val="24"/>
              </w:rPr>
              <w:t>Seminarium dyplomowe 2</w:t>
            </w:r>
          </w:p>
          <w:p w14:paraId="2BB6672D" w14:textId="77777777" w:rsidR="00F10F91" w:rsidRPr="00D353B4" w:rsidRDefault="00F10F91" w:rsidP="00AD3881">
            <w:pPr>
              <w:rPr>
                <w:bCs/>
              </w:rPr>
            </w:pPr>
            <w:r w:rsidRPr="00D353B4">
              <w:rPr>
                <w:bCs/>
                <w:lang w:val="en-US"/>
              </w:rPr>
              <w:t>Seminar 2</w:t>
            </w:r>
          </w:p>
        </w:tc>
      </w:tr>
      <w:tr w:rsidR="00D353B4" w:rsidRPr="00D353B4" w14:paraId="3A80B32B" w14:textId="77777777" w:rsidTr="008448C4">
        <w:trPr>
          <w:trHeight w:val="20"/>
        </w:trPr>
        <w:tc>
          <w:tcPr>
            <w:tcW w:w="1843" w:type="pct"/>
            <w:shd w:val="clear" w:color="auto" w:fill="auto"/>
          </w:tcPr>
          <w:p w14:paraId="2BE4FE10" w14:textId="77777777" w:rsidR="00F10F91" w:rsidRPr="00D353B4" w:rsidRDefault="00F10F91" w:rsidP="00AD3881">
            <w:pPr>
              <w:rPr>
                <w:bCs/>
              </w:rPr>
            </w:pPr>
            <w:r w:rsidRPr="00D353B4">
              <w:rPr>
                <w:bCs/>
              </w:rPr>
              <w:t>Język wykładowy</w:t>
            </w:r>
          </w:p>
        </w:tc>
        <w:tc>
          <w:tcPr>
            <w:tcW w:w="3157" w:type="pct"/>
            <w:gridSpan w:val="3"/>
            <w:shd w:val="clear" w:color="auto" w:fill="auto"/>
          </w:tcPr>
          <w:p w14:paraId="0AF37FF6" w14:textId="77777777" w:rsidR="00F10F91" w:rsidRPr="00D353B4" w:rsidRDefault="00F10F91" w:rsidP="00AD3881">
            <w:pPr>
              <w:rPr>
                <w:bCs/>
              </w:rPr>
            </w:pPr>
            <w:r w:rsidRPr="00D353B4">
              <w:rPr>
                <w:bCs/>
              </w:rPr>
              <w:t>Język polski</w:t>
            </w:r>
          </w:p>
        </w:tc>
      </w:tr>
      <w:tr w:rsidR="00D353B4" w:rsidRPr="00D353B4" w14:paraId="448AACFE" w14:textId="77777777" w:rsidTr="008448C4">
        <w:trPr>
          <w:trHeight w:val="20"/>
        </w:trPr>
        <w:tc>
          <w:tcPr>
            <w:tcW w:w="1843" w:type="pct"/>
            <w:shd w:val="clear" w:color="auto" w:fill="auto"/>
          </w:tcPr>
          <w:p w14:paraId="7666584D" w14:textId="77777777" w:rsidR="00F10F91" w:rsidRPr="00D353B4" w:rsidRDefault="00F10F91" w:rsidP="00AD3881">
            <w:pPr>
              <w:autoSpaceDE w:val="0"/>
              <w:autoSpaceDN w:val="0"/>
              <w:adjustRightInd w:val="0"/>
              <w:rPr>
                <w:bCs/>
              </w:rPr>
            </w:pPr>
            <w:r w:rsidRPr="00D353B4">
              <w:rPr>
                <w:bCs/>
              </w:rPr>
              <w:t>Rodzaj modułu kształcenia</w:t>
            </w:r>
          </w:p>
        </w:tc>
        <w:tc>
          <w:tcPr>
            <w:tcW w:w="3157" w:type="pct"/>
            <w:gridSpan w:val="3"/>
            <w:shd w:val="clear" w:color="auto" w:fill="auto"/>
          </w:tcPr>
          <w:p w14:paraId="4F568073" w14:textId="77777777" w:rsidR="00F10F91" w:rsidRPr="00D353B4" w:rsidRDefault="00F10F91" w:rsidP="00AD3881">
            <w:pPr>
              <w:rPr>
                <w:bCs/>
              </w:rPr>
            </w:pPr>
            <w:r w:rsidRPr="00D353B4">
              <w:rPr>
                <w:bCs/>
              </w:rPr>
              <w:t>obowiązkowy</w:t>
            </w:r>
          </w:p>
        </w:tc>
      </w:tr>
      <w:tr w:rsidR="00D353B4" w:rsidRPr="00D353B4" w14:paraId="300156F3" w14:textId="77777777" w:rsidTr="008448C4">
        <w:trPr>
          <w:trHeight w:val="20"/>
        </w:trPr>
        <w:tc>
          <w:tcPr>
            <w:tcW w:w="1843" w:type="pct"/>
            <w:shd w:val="clear" w:color="auto" w:fill="auto"/>
          </w:tcPr>
          <w:p w14:paraId="171B77B9" w14:textId="77777777" w:rsidR="00F10F91" w:rsidRPr="00D353B4" w:rsidRDefault="00F10F91" w:rsidP="00AD3881">
            <w:pPr>
              <w:rPr>
                <w:bCs/>
              </w:rPr>
            </w:pPr>
            <w:r w:rsidRPr="00D353B4">
              <w:rPr>
                <w:bCs/>
              </w:rPr>
              <w:t>Poziom studiów</w:t>
            </w:r>
          </w:p>
        </w:tc>
        <w:tc>
          <w:tcPr>
            <w:tcW w:w="3157" w:type="pct"/>
            <w:gridSpan w:val="3"/>
            <w:shd w:val="clear" w:color="auto" w:fill="auto"/>
          </w:tcPr>
          <w:p w14:paraId="13CCB9D2" w14:textId="77777777" w:rsidR="00F10F91" w:rsidRPr="00D353B4" w:rsidRDefault="00F10F91" w:rsidP="00AD3881">
            <w:pPr>
              <w:rPr>
                <w:bCs/>
              </w:rPr>
            </w:pPr>
            <w:r w:rsidRPr="00D353B4">
              <w:rPr>
                <w:bCs/>
              </w:rPr>
              <w:t>pierwszego stopnia</w:t>
            </w:r>
          </w:p>
        </w:tc>
      </w:tr>
      <w:tr w:rsidR="00D353B4" w:rsidRPr="00D353B4" w14:paraId="1B4C34DE" w14:textId="77777777" w:rsidTr="008448C4">
        <w:trPr>
          <w:trHeight w:val="20"/>
        </w:trPr>
        <w:tc>
          <w:tcPr>
            <w:tcW w:w="1843" w:type="pct"/>
            <w:shd w:val="clear" w:color="auto" w:fill="auto"/>
          </w:tcPr>
          <w:p w14:paraId="3E7181D1" w14:textId="77777777" w:rsidR="00F10F91" w:rsidRPr="00D353B4" w:rsidRDefault="00F10F91" w:rsidP="00AD3881">
            <w:pPr>
              <w:rPr>
                <w:bCs/>
              </w:rPr>
            </w:pPr>
            <w:r w:rsidRPr="00D353B4">
              <w:rPr>
                <w:bCs/>
              </w:rPr>
              <w:t>Forma studiów</w:t>
            </w:r>
          </w:p>
        </w:tc>
        <w:tc>
          <w:tcPr>
            <w:tcW w:w="3157" w:type="pct"/>
            <w:gridSpan w:val="3"/>
            <w:shd w:val="clear" w:color="auto" w:fill="auto"/>
          </w:tcPr>
          <w:p w14:paraId="238E0B17" w14:textId="75FCC62F" w:rsidR="00F10F91" w:rsidRPr="00D353B4" w:rsidRDefault="007A5B90" w:rsidP="00AD3881">
            <w:pPr>
              <w:rPr>
                <w:bCs/>
              </w:rPr>
            </w:pPr>
            <w:r w:rsidRPr="00D353B4">
              <w:rPr>
                <w:bCs/>
              </w:rPr>
              <w:t>nie</w:t>
            </w:r>
            <w:r w:rsidR="00F10F91" w:rsidRPr="00D353B4">
              <w:rPr>
                <w:bCs/>
              </w:rPr>
              <w:t>stacjonarne</w:t>
            </w:r>
          </w:p>
        </w:tc>
      </w:tr>
      <w:tr w:rsidR="00D353B4" w:rsidRPr="00D353B4" w14:paraId="74CA6726" w14:textId="77777777" w:rsidTr="008448C4">
        <w:trPr>
          <w:trHeight w:val="20"/>
        </w:trPr>
        <w:tc>
          <w:tcPr>
            <w:tcW w:w="1843" w:type="pct"/>
            <w:shd w:val="clear" w:color="auto" w:fill="auto"/>
          </w:tcPr>
          <w:p w14:paraId="5594F560" w14:textId="77777777" w:rsidR="00F10F91" w:rsidRPr="00D353B4" w:rsidRDefault="00F10F91" w:rsidP="00AD3881">
            <w:pPr>
              <w:rPr>
                <w:bCs/>
              </w:rPr>
            </w:pPr>
            <w:r w:rsidRPr="00D353B4">
              <w:rPr>
                <w:bCs/>
              </w:rPr>
              <w:t>Rok studiów dla kierunku</w:t>
            </w:r>
          </w:p>
        </w:tc>
        <w:tc>
          <w:tcPr>
            <w:tcW w:w="3157" w:type="pct"/>
            <w:gridSpan w:val="3"/>
            <w:shd w:val="clear" w:color="auto" w:fill="auto"/>
          </w:tcPr>
          <w:p w14:paraId="4E963DB7" w14:textId="77777777" w:rsidR="00F10F91" w:rsidRPr="00D353B4" w:rsidRDefault="00F10F91" w:rsidP="00AD3881">
            <w:pPr>
              <w:rPr>
                <w:bCs/>
              </w:rPr>
            </w:pPr>
            <w:r w:rsidRPr="00D353B4">
              <w:rPr>
                <w:bCs/>
              </w:rPr>
              <w:t>III</w:t>
            </w:r>
          </w:p>
        </w:tc>
      </w:tr>
      <w:tr w:rsidR="00D353B4" w:rsidRPr="00D353B4" w14:paraId="763431F8" w14:textId="77777777" w:rsidTr="008448C4">
        <w:trPr>
          <w:trHeight w:val="20"/>
        </w:trPr>
        <w:tc>
          <w:tcPr>
            <w:tcW w:w="1843" w:type="pct"/>
            <w:shd w:val="clear" w:color="auto" w:fill="auto"/>
          </w:tcPr>
          <w:p w14:paraId="13E41C8F" w14:textId="77777777" w:rsidR="00F10F91" w:rsidRPr="00D353B4" w:rsidRDefault="00F10F91" w:rsidP="00AD3881">
            <w:pPr>
              <w:rPr>
                <w:bCs/>
              </w:rPr>
            </w:pPr>
            <w:r w:rsidRPr="00D353B4">
              <w:rPr>
                <w:bCs/>
              </w:rPr>
              <w:t>Semestr dla kierunku</w:t>
            </w:r>
          </w:p>
        </w:tc>
        <w:tc>
          <w:tcPr>
            <w:tcW w:w="3157" w:type="pct"/>
            <w:gridSpan w:val="3"/>
            <w:shd w:val="clear" w:color="auto" w:fill="auto"/>
          </w:tcPr>
          <w:p w14:paraId="31286840" w14:textId="77777777" w:rsidR="00F10F91" w:rsidRPr="00D353B4" w:rsidRDefault="00F10F91" w:rsidP="00AD3881">
            <w:pPr>
              <w:rPr>
                <w:bCs/>
              </w:rPr>
            </w:pPr>
            <w:r w:rsidRPr="00D353B4">
              <w:rPr>
                <w:bCs/>
              </w:rPr>
              <w:t>6</w:t>
            </w:r>
          </w:p>
        </w:tc>
      </w:tr>
      <w:tr w:rsidR="00D353B4" w:rsidRPr="00D353B4" w14:paraId="5A726DA8" w14:textId="77777777" w:rsidTr="008448C4">
        <w:trPr>
          <w:trHeight w:val="20"/>
        </w:trPr>
        <w:tc>
          <w:tcPr>
            <w:tcW w:w="1843" w:type="pct"/>
            <w:shd w:val="clear" w:color="auto" w:fill="auto"/>
          </w:tcPr>
          <w:p w14:paraId="4B6DE550" w14:textId="77777777" w:rsidR="00F10F91" w:rsidRPr="00D353B4" w:rsidRDefault="00F10F91" w:rsidP="00AD3881">
            <w:pPr>
              <w:autoSpaceDE w:val="0"/>
              <w:autoSpaceDN w:val="0"/>
              <w:adjustRightInd w:val="0"/>
              <w:rPr>
                <w:bCs/>
              </w:rPr>
            </w:pPr>
            <w:r w:rsidRPr="00D353B4">
              <w:rPr>
                <w:bCs/>
              </w:rPr>
              <w:t>Liczba punktów ECTS z podziałem na kontaktowe/niekontaktowe</w:t>
            </w:r>
          </w:p>
        </w:tc>
        <w:tc>
          <w:tcPr>
            <w:tcW w:w="3157" w:type="pct"/>
            <w:gridSpan w:val="3"/>
            <w:shd w:val="clear" w:color="auto" w:fill="auto"/>
            <w:vAlign w:val="center"/>
          </w:tcPr>
          <w:p w14:paraId="52030F65" w14:textId="4CB29CAC" w:rsidR="00F10F91" w:rsidRPr="00D353B4" w:rsidRDefault="00F10F91" w:rsidP="00AD3881">
            <w:pPr>
              <w:rPr>
                <w:bCs/>
              </w:rPr>
            </w:pPr>
            <w:r w:rsidRPr="00D353B4">
              <w:rPr>
                <w:bCs/>
              </w:rPr>
              <w:t>3 (</w:t>
            </w:r>
            <w:r w:rsidR="007A5B90" w:rsidRPr="00D353B4">
              <w:rPr>
                <w:bCs/>
              </w:rPr>
              <w:t>0,</w:t>
            </w:r>
            <w:r w:rsidR="0080327F" w:rsidRPr="00D353B4">
              <w:rPr>
                <w:bCs/>
              </w:rPr>
              <w:t>8</w:t>
            </w:r>
            <w:r w:rsidRPr="00D353B4">
              <w:rPr>
                <w:bCs/>
              </w:rPr>
              <w:t>/</w:t>
            </w:r>
            <w:r w:rsidR="007A5B90" w:rsidRPr="00D353B4">
              <w:rPr>
                <w:bCs/>
              </w:rPr>
              <w:t>2,</w:t>
            </w:r>
            <w:r w:rsidR="0080327F" w:rsidRPr="00D353B4">
              <w:rPr>
                <w:bCs/>
              </w:rPr>
              <w:t>2</w:t>
            </w:r>
            <w:r w:rsidRPr="00D353B4">
              <w:rPr>
                <w:bCs/>
              </w:rPr>
              <w:t xml:space="preserve">) </w:t>
            </w:r>
          </w:p>
        </w:tc>
      </w:tr>
      <w:tr w:rsidR="00D353B4" w:rsidRPr="00D353B4" w14:paraId="7C2FD42F" w14:textId="77777777" w:rsidTr="008448C4">
        <w:trPr>
          <w:trHeight w:val="20"/>
        </w:trPr>
        <w:tc>
          <w:tcPr>
            <w:tcW w:w="1843" w:type="pct"/>
            <w:shd w:val="clear" w:color="auto" w:fill="auto"/>
          </w:tcPr>
          <w:p w14:paraId="72E5A94F" w14:textId="77777777" w:rsidR="00F10F91" w:rsidRPr="00D353B4" w:rsidRDefault="00F10F91" w:rsidP="00AD3881">
            <w:pPr>
              <w:autoSpaceDE w:val="0"/>
              <w:autoSpaceDN w:val="0"/>
              <w:adjustRightInd w:val="0"/>
              <w:rPr>
                <w:bCs/>
              </w:rPr>
            </w:pPr>
            <w:r w:rsidRPr="00D353B4">
              <w:rPr>
                <w:bCs/>
              </w:rPr>
              <w:t>Tytuł/stopień, imię i nazwisko osoby odpowiedzialnej za moduł</w:t>
            </w:r>
          </w:p>
        </w:tc>
        <w:tc>
          <w:tcPr>
            <w:tcW w:w="3157" w:type="pct"/>
            <w:gridSpan w:val="3"/>
            <w:shd w:val="clear" w:color="auto" w:fill="auto"/>
          </w:tcPr>
          <w:p w14:paraId="6F9D2F63" w14:textId="77777777" w:rsidR="00F10F91" w:rsidRPr="00D353B4" w:rsidRDefault="00F10F91" w:rsidP="00AD3881">
            <w:pPr>
              <w:rPr>
                <w:bCs/>
              </w:rPr>
            </w:pPr>
            <w:r w:rsidRPr="00D353B4">
              <w:rPr>
                <w:bCs/>
              </w:rPr>
              <w:t>dr hab. Joanna Hawlena prof. uczelni</w:t>
            </w:r>
          </w:p>
        </w:tc>
      </w:tr>
      <w:tr w:rsidR="00D353B4" w:rsidRPr="00D353B4" w14:paraId="3688F26D" w14:textId="77777777" w:rsidTr="008448C4">
        <w:trPr>
          <w:trHeight w:val="20"/>
        </w:trPr>
        <w:tc>
          <w:tcPr>
            <w:tcW w:w="1843" w:type="pct"/>
            <w:shd w:val="clear" w:color="auto" w:fill="auto"/>
          </w:tcPr>
          <w:p w14:paraId="51EC0C94" w14:textId="77777777" w:rsidR="00F10F91" w:rsidRPr="00D353B4" w:rsidRDefault="00F10F91" w:rsidP="00AD3881">
            <w:pPr>
              <w:rPr>
                <w:bCs/>
              </w:rPr>
            </w:pPr>
            <w:r w:rsidRPr="00D353B4">
              <w:rPr>
                <w:bCs/>
              </w:rPr>
              <w:t>Jednostka oferująca moduł</w:t>
            </w:r>
          </w:p>
        </w:tc>
        <w:tc>
          <w:tcPr>
            <w:tcW w:w="3157" w:type="pct"/>
            <w:gridSpan w:val="3"/>
            <w:shd w:val="clear" w:color="auto" w:fill="auto"/>
          </w:tcPr>
          <w:p w14:paraId="67AB6D32" w14:textId="77777777" w:rsidR="00F10F91" w:rsidRPr="00D353B4" w:rsidRDefault="00F10F91" w:rsidP="00AD3881">
            <w:pPr>
              <w:rPr>
                <w:bCs/>
              </w:rPr>
            </w:pPr>
            <w:r w:rsidRPr="00D353B4">
              <w:rPr>
                <w:bCs/>
              </w:rPr>
              <w:t>Katedra Turystyki i Rekreacji</w:t>
            </w:r>
          </w:p>
        </w:tc>
      </w:tr>
      <w:tr w:rsidR="00D353B4" w:rsidRPr="00D353B4" w14:paraId="6B07A61A" w14:textId="77777777" w:rsidTr="008448C4">
        <w:trPr>
          <w:trHeight w:val="20"/>
        </w:trPr>
        <w:tc>
          <w:tcPr>
            <w:tcW w:w="1843" w:type="pct"/>
            <w:shd w:val="clear" w:color="auto" w:fill="auto"/>
            <w:vAlign w:val="center"/>
          </w:tcPr>
          <w:p w14:paraId="3EC92294" w14:textId="77777777" w:rsidR="00F10F91" w:rsidRPr="00D353B4" w:rsidRDefault="00F10F91" w:rsidP="00AD3881">
            <w:pPr>
              <w:rPr>
                <w:bCs/>
              </w:rPr>
            </w:pPr>
            <w:r w:rsidRPr="00D353B4">
              <w:rPr>
                <w:bCs/>
              </w:rPr>
              <w:t xml:space="preserve">Cel modułu </w:t>
            </w:r>
          </w:p>
        </w:tc>
        <w:tc>
          <w:tcPr>
            <w:tcW w:w="3157" w:type="pct"/>
            <w:gridSpan w:val="3"/>
            <w:shd w:val="clear" w:color="auto" w:fill="auto"/>
            <w:vAlign w:val="center"/>
          </w:tcPr>
          <w:p w14:paraId="45405F95" w14:textId="77777777" w:rsidR="00F10F91" w:rsidRPr="00D353B4" w:rsidRDefault="00F10F91" w:rsidP="00AD3881">
            <w:pPr>
              <w:autoSpaceDE w:val="0"/>
              <w:autoSpaceDN w:val="0"/>
              <w:adjustRightInd w:val="0"/>
              <w:rPr>
                <w:bCs/>
                <w:spacing w:val="-2"/>
              </w:rPr>
            </w:pPr>
            <w:r w:rsidRPr="00D353B4">
              <w:rPr>
                <w:bCs/>
                <w:spacing w:val="-2"/>
              </w:rPr>
              <w:t>Seminarium dyplomowe 2 jest kontynuowaniem i rozszerzeniem zagadnień omawianych na Seminarium dyplomowym 1. Ma ono głównie charakter zajęć konsultacyjnych dotyczących analizy części badawczej projektu  dyplomowego.</w:t>
            </w:r>
          </w:p>
          <w:p w14:paraId="519FAC79" w14:textId="77777777" w:rsidR="00F10F91" w:rsidRPr="00D353B4" w:rsidRDefault="00F10F91" w:rsidP="00AD3881">
            <w:pPr>
              <w:autoSpaceDE w:val="0"/>
              <w:autoSpaceDN w:val="0"/>
              <w:adjustRightInd w:val="0"/>
              <w:rPr>
                <w:bCs/>
              </w:rPr>
            </w:pPr>
            <w:r w:rsidRPr="00D353B4">
              <w:rPr>
                <w:bCs/>
              </w:rPr>
              <w:t>Studenci w trakcie seminarium opanują:</w:t>
            </w:r>
          </w:p>
          <w:p w14:paraId="75A87386" w14:textId="77777777" w:rsidR="00F10F91" w:rsidRPr="00D353B4" w:rsidRDefault="00F10F91" w:rsidP="00667F61">
            <w:pPr>
              <w:numPr>
                <w:ilvl w:val="0"/>
                <w:numId w:val="97"/>
              </w:numPr>
              <w:autoSpaceDE w:val="0"/>
              <w:autoSpaceDN w:val="0"/>
              <w:adjustRightInd w:val="0"/>
              <w:ind w:left="311"/>
              <w:rPr>
                <w:bCs/>
              </w:rPr>
            </w:pPr>
            <w:r w:rsidRPr="00D353B4">
              <w:rPr>
                <w:bCs/>
              </w:rPr>
              <w:t>Umiejętności gromadzenia danych i posługiwania się źródłami naukowymi.</w:t>
            </w:r>
          </w:p>
          <w:p w14:paraId="5A64C627" w14:textId="77777777" w:rsidR="00F10F91" w:rsidRPr="00D353B4" w:rsidRDefault="00F10F91" w:rsidP="00667F61">
            <w:pPr>
              <w:numPr>
                <w:ilvl w:val="0"/>
                <w:numId w:val="97"/>
              </w:numPr>
              <w:ind w:left="311"/>
              <w:rPr>
                <w:bCs/>
              </w:rPr>
            </w:pPr>
            <w:r w:rsidRPr="00D353B4">
              <w:rPr>
                <w:bCs/>
              </w:rPr>
              <w:t xml:space="preserve">Umiejętności formułowania, rozwiązywania problemów teoretyczno-aplikacyjnych oraz dokumentowania prac naukowo-badawczych </w:t>
            </w:r>
          </w:p>
          <w:p w14:paraId="6712A45A" w14:textId="77777777" w:rsidR="00F10F91" w:rsidRPr="00D353B4" w:rsidRDefault="00F10F91" w:rsidP="00667F61">
            <w:pPr>
              <w:numPr>
                <w:ilvl w:val="0"/>
                <w:numId w:val="97"/>
              </w:numPr>
              <w:ind w:left="311"/>
              <w:rPr>
                <w:bCs/>
              </w:rPr>
            </w:pPr>
            <w:r w:rsidRPr="00D353B4">
              <w:rPr>
                <w:bCs/>
              </w:rPr>
              <w:t>Kształtowanie fundamentów warsztatu naukowego.</w:t>
            </w:r>
          </w:p>
          <w:p w14:paraId="5137F6E6" w14:textId="77777777" w:rsidR="00F10F91" w:rsidRPr="00D353B4" w:rsidRDefault="00F10F91" w:rsidP="00667F61">
            <w:pPr>
              <w:numPr>
                <w:ilvl w:val="0"/>
                <w:numId w:val="97"/>
              </w:numPr>
              <w:ind w:left="311"/>
              <w:rPr>
                <w:bCs/>
              </w:rPr>
            </w:pPr>
            <w:r w:rsidRPr="00D353B4">
              <w:rPr>
                <w:bCs/>
              </w:rPr>
              <w:t>Sposoby prezentacji wyników badań</w:t>
            </w:r>
          </w:p>
        </w:tc>
      </w:tr>
      <w:tr w:rsidR="00D353B4" w:rsidRPr="00D353B4" w14:paraId="21A8772C" w14:textId="77777777" w:rsidTr="008448C4">
        <w:trPr>
          <w:trHeight w:val="20"/>
        </w:trPr>
        <w:tc>
          <w:tcPr>
            <w:tcW w:w="1843" w:type="pct"/>
            <w:vMerge w:val="restart"/>
            <w:shd w:val="clear" w:color="auto" w:fill="auto"/>
            <w:vAlign w:val="center"/>
          </w:tcPr>
          <w:p w14:paraId="1F7C1767" w14:textId="77777777" w:rsidR="00F10F91" w:rsidRPr="00D353B4" w:rsidRDefault="00F10F91" w:rsidP="00AD3881">
            <w:pPr>
              <w:rPr>
                <w:bCs/>
              </w:rPr>
            </w:pPr>
            <w:r w:rsidRPr="00D353B4">
              <w:rPr>
                <w:bCs/>
              </w:rPr>
              <w:t>Efekty kształcenia.</w:t>
            </w:r>
          </w:p>
        </w:tc>
        <w:tc>
          <w:tcPr>
            <w:tcW w:w="3157" w:type="pct"/>
            <w:gridSpan w:val="3"/>
            <w:shd w:val="clear" w:color="auto" w:fill="auto"/>
            <w:vAlign w:val="center"/>
          </w:tcPr>
          <w:p w14:paraId="769A89E1" w14:textId="6BF77C6F" w:rsidR="00F10F91" w:rsidRPr="00D353B4" w:rsidRDefault="00F10F91" w:rsidP="00AD3881">
            <w:pPr>
              <w:jc w:val="center"/>
              <w:rPr>
                <w:bCs/>
              </w:rPr>
            </w:pPr>
            <w:r w:rsidRPr="00D353B4">
              <w:rPr>
                <w:bCs/>
              </w:rPr>
              <w:t xml:space="preserve">WIEDZA </w:t>
            </w:r>
          </w:p>
        </w:tc>
      </w:tr>
      <w:tr w:rsidR="00D353B4" w:rsidRPr="00D353B4" w14:paraId="454FA87A" w14:textId="77777777" w:rsidTr="008448C4">
        <w:trPr>
          <w:trHeight w:val="20"/>
        </w:trPr>
        <w:tc>
          <w:tcPr>
            <w:tcW w:w="1843" w:type="pct"/>
            <w:vMerge/>
            <w:shd w:val="clear" w:color="auto" w:fill="auto"/>
            <w:vAlign w:val="center"/>
          </w:tcPr>
          <w:p w14:paraId="56F0A554" w14:textId="77777777" w:rsidR="00F10F91" w:rsidRPr="00D353B4" w:rsidRDefault="00F10F91" w:rsidP="00AD3881">
            <w:pPr>
              <w:rPr>
                <w:bCs/>
                <w:highlight w:val="yellow"/>
              </w:rPr>
            </w:pPr>
          </w:p>
        </w:tc>
        <w:tc>
          <w:tcPr>
            <w:tcW w:w="3157" w:type="pct"/>
            <w:gridSpan w:val="3"/>
            <w:shd w:val="clear" w:color="auto" w:fill="auto"/>
            <w:vAlign w:val="center"/>
          </w:tcPr>
          <w:p w14:paraId="69037941" w14:textId="4A64B563" w:rsidR="00F10F91" w:rsidRPr="00D353B4" w:rsidRDefault="00F10F91" w:rsidP="00AD3881">
            <w:pPr>
              <w:rPr>
                <w:bCs/>
              </w:rPr>
            </w:pPr>
            <w:r w:rsidRPr="00D353B4">
              <w:rPr>
                <w:bCs/>
              </w:rPr>
              <w:t xml:space="preserve">W1. </w:t>
            </w:r>
            <w:r w:rsidR="000B0DAC" w:rsidRPr="00D353B4">
              <w:rPr>
                <w:bCs/>
              </w:rPr>
              <w:t xml:space="preserve">Zna zaawansowane </w:t>
            </w:r>
            <w:r w:rsidRPr="00D353B4">
              <w:rPr>
                <w:bCs/>
              </w:rPr>
              <w:t xml:space="preserve">pojęcia z obszaru wiedzy ekonomicznej i prawnej z zakresu turystyki i rekreacji.. </w:t>
            </w:r>
          </w:p>
        </w:tc>
      </w:tr>
      <w:tr w:rsidR="00D353B4" w:rsidRPr="00D353B4" w14:paraId="5B8EC5B3" w14:textId="77777777" w:rsidTr="008448C4">
        <w:trPr>
          <w:trHeight w:val="20"/>
        </w:trPr>
        <w:tc>
          <w:tcPr>
            <w:tcW w:w="1843" w:type="pct"/>
            <w:vMerge/>
            <w:shd w:val="clear" w:color="auto" w:fill="auto"/>
            <w:vAlign w:val="center"/>
          </w:tcPr>
          <w:p w14:paraId="1BFF1F72" w14:textId="77777777" w:rsidR="00F10F91" w:rsidRPr="00D353B4" w:rsidRDefault="00F10F91" w:rsidP="00AD3881">
            <w:pPr>
              <w:rPr>
                <w:bCs/>
                <w:highlight w:val="yellow"/>
              </w:rPr>
            </w:pPr>
          </w:p>
        </w:tc>
        <w:tc>
          <w:tcPr>
            <w:tcW w:w="3157" w:type="pct"/>
            <w:gridSpan w:val="3"/>
            <w:shd w:val="clear" w:color="auto" w:fill="auto"/>
            <w:vAlign w:val="center"/>
          </w:tcPr>
          <w:p w14:paraId="25662B10" w14:textId="6B0C6043" w:rsidR="00F10F91" w:rsidRPr="00D353B4" w:rsidRDefault="00F10F91" w:rsidP="00AD3881">
            <w:pPr>
              <w:rPr>
                <w:bCs/>
              </w:rPr>
            </w:pPr>
            <w:r w:rsidRPr="00D353B4">
              <w:rPr>
                <w:bCs/>
              </w:rPr>
              <w:t xml:space="preserve">W2. </w:t>
            </w:r>
            <w:r w:rsidR="000B0DAC" w:rsidRPr="00D353B4">
              <w:rPr>
                <w:bCs/>
              </w:rPr>
              <w:t xml:space="preserve">Zna </w:t>
            </w:r>
            <w:r w:rsidRPr="00D353B4">
              <w:rPr>
                <w:bCs/>
              </w:rPr>
              <w:t>metody, narzędzia i techniki pozyskiwania danych, stosowanych w turystyce i rekreacji, które są niezbędne przy opracowywaniu projektu licencjackiego.</w:t>
            </w:r>
          </w:p>
        </w:tc>
      </w:tr>
      <w:tr w:rsidR="00D353B4" w:rsidRPr="00D353B4" w14:paraId="4B4AB957" w14:textId="77777777" w:rsidTr="008448C4">
        <w:trPr>
          <w:trHeight w:val="20"/>
        </w:trPr>
        <w:tc>
          <w:tcPr>
            <w:tcW w:w="1843" w:type="pct"/>
            <w:vMerge/>
            <w:shd w:val="clear" w:color="auto" w:fill="auto"/>
            <w:vAlign w:val="center"/>
          </w:tcPr>
          <w:p w14:paraId="0F434969" w14:textId="77777777" w:rsidR="00F10F91" w:rsidRPr="00D353B4" w:rsidRDefault="00F10F91" w:rsidP="00AD3881">
            <w:pPr>
              <w:rPr>
                <w:bCs/>
                <w:highlight w:val="yellow"/>
              </w:rPr>
            </w:pPr>
          </w:p>
        </w:tc>
        <w:tc>
          <w:tcPr>
            <w:tcW w:w="3157" w:type="pct"/>
            <w:gridSpan w:val="3"/>
            <w:shd w:val="clear" w:color="auto" w:fill="auto"/>
            <w:vAlign w:val="center"/>
          </w:tcPr>
          <w:p w14:paraId="2363EB68" w14:textId="54A939DF" w:rsidR="00F10F91" w:rsidRPr="00D353B4" w:rsidRDefault="00F10F91" w:rsidP="00AD3881">
            <w:pPr>
              <w:rPr>
                <w:bCs/>
              </w:rPr>
            </w:pPr>
            <w:r w:rsidRPr="00D353B4">
              <w:rPr>
                <w:bCs/>
              </w:rPr>
              <w:t>W3.</w:t>
            </w:r>
            <w:r w:rsidR="000B0DAC" w:rsidRPr="00D353B4">
              <w:rPr>
                <w:bCs/>
              </w:rPr>
              <w:t xml:space="preserve"> zna</w:t>
            </w:r>
            <w:r w:rsidRPr="00D353B4">
              <w:rPr>
                <w:bCs/>
              </w:rPr>
              <w:t xml:space="preserve"> wpływ struktur rynkowych oraz otoczenia biznesowego na wyniki działalności gospodarczej przedsiębiorstw turystycznych i rekreacyjnych </w:t>
            </w:r>
            <w:r w:rsidRPr="00D353B4">
              <w:rPr>
                <w:bCs/>
                <w:shd w:val="clear" w:color="auto" w:fill="FFFFFF"/>
              </w:rPr>
              <w:t xml:space="preserve">w różnych strukturach krajowych i </w:t>
            </w:r>
            <w:r w:rsidRPr="00D353B4">
              <w:rPr>
                <w:bCs/>
              </w:rPr>
              <w:t>regionalnych.</w:t>
            </w:r>
          </w:p>
        </w:tc>
      </w:tr>
      <w:tr w:rsidR="00D353B4" w:rsidRPr="00D353B4" w14:paraId="5873831E" w14:textId="77777777" w:rsidTr="008448C4">
        <w:trPr>
          <w:trHeight w:val="20"/>
        </w:trPr>
        <w:tc>
          <w:tcPr>
            <w:tcW w:w="1843" w:type="pct"/>
            <w:vMerge/>
            <w:shd w:val="clear" w:color="auto" w:fill="auto"/>
            <w:vAlign w:val="center"/>
          </w:tcPr>
          <w:p w14:paraId="0CB5202A" w14:textId="77777777" w:rsidR="00F10F91" w:rsidRPr="00D353B4" w:rsidRDefault="00F10F91" w:rsidP="00AD3881">
            <w:pPr>
              <w:rPr>
                <w:bCs/>
                <w:highlight w:val="yellow"/>
              </w:rPr>
            </w:pPr>
          </w:p>
        </w:tc>
        <w:tc>
          <w:tcPr>
            <w:tcW w:w="3157" w:type="pct"/>
            <w:gridSpan w:val="3"/>
            <w:shd w:val="clear" w:color="auto" w:fill="auto"/>
            <w:vAlign w:val="center"/>
          </w:tcPr>
          <w:p w14:paraId="1B9FB1C5" w14:textId="59B47F3D" w:rsidR="00F10F91" w:rsidRPr="00D353B4" w:rsidRDefault="00F10F91" w:rsidP="00AD3881">
            <w:pPr>
              <w:rPr>
                <w:bCs/>
              </w:rPr>
            </w:pPr>
            <w:r w:rsidRPr="00D353B4">
              <w:rPr>
                <w:bCs/>
              </w:rPr>
              <w:t xml:space="preserve">W4. </w:t>
            </w:r>
            <w:r w:rsidR="000B0DAC" w:rsidRPr="00D353B4">
              <w:rPr>
                <w:bCs/>
              </w:rPr>
              <w:t xml:space="preserve">Zna </w:t>
            </w:r>
            <w:r w:rsidRPr="00D353B4">
              <w:rPr>
                <w:bCs/>
                <w:shd w:val="clear" w:color="auto" w:fill="FFFFFF"/>
              </w:rPr>
              <w:t>zasady tworzenia przedsiębiorstw turystycznych i rekreacyjnych w różnych strukturach w skali mikro i makro</w:t>
            </w:r>
            <w:r w:rsidRPr="00D353B4">
              <w:rPr>
                <w:bCs/>
              </w:rPr>
              <w:t>.</w:t>
            </w:r>
          </w:p>
        </w:tc>
      </w:tr>
      <w:tr w:rsidR="00D353B4" w:rsidRPr="00D353B4" w14:paraId="4F9839E8" w14:textId="77777777" w:rsidTr="008448C4">
        <w:trPr>
          <w:trHeight w:val="20"/>
        </w:trPr>
        <w:tc>
          <w:tcPr>
            <w:tcW w:w="1843" w:type="pct"/>
            <w:vMerge/>
            <w:shd w:val="clear" w:color="auto" w:fill="auto"/>
            <w:vAlign w:val="center"/>
          </w:tcPr>
          <w:p w14:paraId="627A0AB6" w14:textId="77777777" w:rsidR="00F10F91" w:rsidRPr="00D353B4" w:rsidRDefault="00F10F91" w:rsidP="00AD3881">
            <w:pPr>
              <w:rPr>
                <w:bCs/>
                <w:highlight w:val="yellow"/>
              </w:rPr>
            </w:pPr>
          </w:p>
        </w:tc>
        <w:tc>
          <w:tcPr>
            <w:tcW w:w="3157" w:type="pct"/>
            <w:gridSpan w:val="3"/>
            <w:shd w:val="clear" w:color="auto" w:fill="auto"/>
            <w:vAlign w:val="center"/>
          </w:tcPr>
          <w:p w14:paraId="7EF9C8C5" w14:textId="35D2CBF9" w:rsidR="00F10F91" w:rsidRPr="00D353B4" w:rsidRDefault="00F10F91" w:rsidP="00AD3881">
            <w:pPr>
              <w:jc w:val="center"/>
              <w:rPr>
                <w:bCs/>
              </w:rPr>
            </w:pPr>
            <w:r w:rsidRPr="00D353B4">
              <w:rPr>
                <w:bCs/>
              </w:rPr>
              <w:t>UMIEJĘTNOŚCI:</w:t>
            </w:r>
          </w:p>
        </w:tc>
      </w:tr>
      <w:tr w:rsidR="00D353B4" w:rsidRPr="00D353B4" w14:paraId="41D83330" w14:textId="77777777" w:rsidTr="008448C4">
        <w:trPr>
          <w:trHeight w:val="20"/>
        </w:trPr>
        <w:tc>
          <w:tcPr>
            <w:tcW w:w="1843" w:type="pct"/>
            <w:vMerge/>
            <w:shd w:val="clear" w:color="auto" w:fill="auto"/>
            <w:vAlign w:val="center"/>
          </w:tcPr>
          <w:p w14:paraId="1DF25B5D" w14:textId="77777777" w:rsidR="00F10F91" w:rsidRPr="00D353B4" w:rsidRDefault="00F10F91" w:rsidP="00AD3881">
            <w:pPr>
              <w:rPr>
                <w:bCs/>
                <w:highlight w:val="yellow"/>
              </w:rPr>
            </w:pPr>
          </w:p>
        </w:tc>
        <w:tc>
          <w:tcPr>
            <w:tcW w:w="3157" w:type="pct"/>
            <w:gridSpan w:val="3"/>
            <w:shd w:val="clear" w:color="auto" w:fill="auto"/>
            <w:vAlign w:val="center"/>
          </w:tcPr>
          <w:p w14:paraId="75A7CFB4" w14:textId="75BCEDB0" w:rsidR="00F10F91" w:rsidRPr="00D353B4" w:rsidRDefault="00F10F91" w:rsidP="00AD3881">
            <w:pPr>
              <w:rPr>
                <w:bCs/>
              </w:rPr>
            </w:pPr>
            <w:r w:rsidRPr="00D353B4">
              <w:rPr>
                <w:bCs/>
              </w:rPr>
              <w:t xml:space="preserve">U1. </w:t>
            </w:r>
            <w:r w:rsidR="000B0DAC" w:rsidRPr="00D353B4">
              <w:rPr>
                <w:bCs/>
              </w:rPr>
              <w:t xml:space="preserve">Potrafi </w:t>
            </w:r>
            <w:r w:rsidRPr="00D353B4">
              <w:rPr>
                <w:bCs/>
              </w:rPr>
              <w:t xml:space="preserve">analizować i  interpretować zjawiska w zakresie dziedzin i dyscyplin naukowych właściwych dla kierunku turystyka i rekreacja. </w:t>
            </w:r>
          </w:p>
        </w:tc>
      </w:tr>
      <w:tr w:rsidR="00D353B4" w:rsidRPr="00D353B4" w14:paraId="7406D64D" w14:textId="77777777" w:rsidTr="008448C4">
        <w:trPr>
          <w:trHeight w:val="20"/>
        </w:trPr>
        <w:tc>
          <w:tcPr>
            <w:tcW w:w="1843" w:type="pct"/>
            <w:vMerge/>
            <w:shd w:val="clear" w:color="auto" w:fill="auto"/>
            <w:vAlign w:val="center"/>
          </w:tcPr>
          <w:p w14:paraId="1E308996" w14:textId="77777777" w:rsidR="00F10F91" w:rsidRPr="00D353B4" w:rsidRDefault="00F10F91" w:rsidP="00AD3881">
            <w:pPr>
              <w:rPr>
                <w:bCs/>
                <w:highlight w:val="yellow"/>
              </w:rPr>
            </w:pPr>
          </w:p>
        </w:tc>
        <w:tc>
          <w:tcPr>
            <w:tcW w:w="3157" w:type="pct"/>
            <w:gridSpan w:val="3"/>
            <w:shd w:val="clear" w:color="auto" w:fill="auto"/>
            <w:vAlign w:val="center"/>
          </w:tcPr>
          <w:p w14:paraId="471B0E77" w14:textId="1612ED09" w:rsidR="00F10F91" w:rsidRPr="00D353B4" w:rsidRDefault="00F10F91" w:rsidP="00AD3881">
            <w:pPr>
              <w:pStyle w:val="Default"/>
              <w:rPr>
                <w:bCs/>
                <w:color w:val="auto"/>
              </w:rPr>
            </w:pPr>
            <w:r w:rsidRPr="00D353B4">
              <w:rPr>
                <w:bCs/>
                <w:color w:val="auto"/>
              </w:rPr>
              <w:t>U2.</w:t>
            </w:r>
            <w:r w:rsidR="000B0DAC" w:rsidRPr="00D353B4">
              <w:rPr>
                <w:bCs/>
                <w:color w:val="auto"/>
              </w:rPr>
              <w:t xml:space="preserve">Potrafi </w:t>
            </w:r>
            <w:r w:rsidRPr="00D353B4">
              <w:rPr>
                <w:bCs/>
                <w:color w:val="auto"/>
              </w:rPr>
              <w:t xml:space="preserve">samodzielnie wykorzystać wiedzę z zakresu nauk przyrodniczych i rolniczych dla potrzeb organizacji turystyki i rekreacji, również na obszarach wiejskich.  </w:t>
            </w:r>
          </w:p>
        </w:tc>
      </w:tr>
      <w:tr w:rsidR="00D353B4" w:rsidRPr="00D353B4" w14:paraId="20AB3397" w14:textId="77777777" w:rsidTr="008448C4">
        <w:trPr>
          <w:trHeight w:val="20"/>
        </w:trPr>
        <w:tc>
          <w:tcPr>
            <w:tcW w:w="1843" w:type="pct"/>
            <w:vMerge/>
            <w:shd w:val="clear" w:color="auto" w:fill="auto"/>
            <w:vAlign w:val="center"/>
          </w:tcPr>
          <w:p w14:paraId="45583777" w14:textId="77777777" w:rsidR="00F10F91" w:rsidRPr="00D353B4" w:rsidRDefault="00F10F91" w:rsidP="00AD3881">
            <w:pPr>
              <w:rPr>
                <w:bCs/>
                <w:highlight w:val="yellow"/>
              </w:rPr>
            </w:pPr>
          </w:p>
        </w:tc>
        <w:tc>
          <w:tcPr>
            <w:tcW w:w="3157" w:type="pct"/>
            <w:gridSpan w:val="3"/>
            <w:shd w:val="clear" w:color="auto" w:fill="auto"/>
            <w:vAlign w:val="center"/>
          </w:tcPr>
          <w:p w14:paraId="6454B4DB" w14:textId="7F746DF9" w:rsidR="00F10F91" w:rsidRPr="00D353B4" w:rsidRDefault="00F10F91" w:rsidP="00AD3881">
            <w:pPr>
              <w:rPr>
                <w:bCs/>
                <w:shd w:val="clear" w:color="auto" w:fill="FFFFFF"/>
              </w:rPr>
            </w:pPr>
            <w:r w:rsidRPr="00D353B4">
              <w:rPr>
                <w:bCs/>
              </w:rPr>
              <w:t>U3.</w:t>
            </w:r>
            <w:r w:rsidR="000B0DAC" w:rsidRPr="00D353B4">
              <w:rPr>
                <w:bCs/>
              </w:rPr>
              <w:t xml:space="preserve"> Potrafi </w:t>
            </w:r>
            <w:r w:rsidRPr="00D353B4">
              <w:rPr>
                <w:bCs/>
              </w:rPr>
              <w:t xml:space="preserve"> </w:t>
            </w:r>
            <w:r w:rsidRPr="00D353B4">
              <w:rPr>
                <w:bCs/>
                <w:shd w:val="clear" w:color="auto" w:fill="FFFFFF"/>
              </w:rPr>
              <w:t>posługiwać się rachunkiem ekonomicznym oraz wykorzystywać teorie zachowania się podmiotów rynkowych do interpretowania i rozwiązywania problemów dotyczących turystyki i rekreacji.</w:t>
            </w:r>
          </w:p>
        </w:tc>
      </w:tr>
      <w:tr w:rsidR="00D353B4" w:rsidRPr="00D353B4" w14:paraId="4F998A87" w14:textId="77777777" w:rsidTr="008448C4">
        <w:trPr>
          <w:trHeight w:val="20"/>
        </w:trPr>
        <w:tc>
          <w:tcPr>
            <w:tcW w:w="1843" w:type="pct"/>
            <w:vMerge/>
            <w:shd w:val="clear" w:color="auto" w:fill="auto"/>
            <w:vAlign w:val="center"/>
          </w:tcPr>
          <w:p w14:paraId="62E6EF43" w14:textId="77777777" w:rsidR="00F10F91" w:rsidRPr="00D353B4" w:rsidRDefault="00F10F91" w:rsidP="00AD3881">
            <w:pPr>
              <w:rPr>
                <w:bCs/>
                <w:highlight w:val="yellow"/>
              </w:rPr>
            </w:pPr>
          </w:p>
        </w:tc>
        <w:tc>
          <w:tcPr>
            <w:tcW w:w="3157" w:type="pct"/>
            <w:gridSpan w:val="3"/>
            <w:shd w:val="clear" w:color="auto" w:fill="auto"/>
            <w:vAlign w:val="center"/>
          </w:tcPr>
          <w:p w14:paraId="5075BB26" w14:textId="72F18E86" w:rsidR="00F10F91" w:rsidRPr="00D353B4" w:rsidRDefault="00F10F91" w:rsidP="00AD3881">
            <w:pPr>
              <w:rPr>
                <w:bCs/>
              </w:rPr>
            </w:pPr>
            <w:r w:rsidRPr="00D353B4">
              <w:rPr>
                <w:bCs/>
              </w:rPr>
              <w:t xml:space="preserve">U4. </w:t>
            </w:r>
            <w:r w:rsidR="000B0DAC" w:rsidRPr="00D353B4">
              <w:rPr>
                <w:bCs/>
              </w:rPr>
              <w:t xml:space="preserve">Potrafi </w:t>
            </w:r>
            <w:r w:rsidRPr="00D353B4">
              <w:rPr>
                <w:bCs/>
                <w:shd w:val="clear" w:color="auto" w:fill="FFFFFF"/>
              </w:rPr>
              <w:t>wykorzystać wiedzę teoretyczną do opisu, analizowania i prognozowania zjawisk i procesów ekonomicznych przy opracowywaniu projektu licencjackiego</w:t>
            </w:r>
          </w:p>
        </w:tc>
      </w:tr>
      <w:tr w:rsidR="00D353B4" w:rsidRPr="00D353B4" w14:paraId="592EF3CF" w14:textId="77777777" w:rsidTr="008448C4">
        <w:trPr>
          <w:trHeight w:val="20"/>
        </w:trPr>
        <w:tc>
          <w:tcPr>
            <w:tcW w:w="1843" w:type="pct"/>
            <w:vMerge/>
            <w:shd w:val="clear" w:color="auto" w:fill="auto"/>
            <w:vAlign w:val="center"/>
          </w:tcPr>
          <w:p w14:paraId="50644232" w14:textId="77777777" w:rsidR="00F10F91" w:rsidRPr="00D353B4" w:rsidRDefault="00F10F91" w:rsidP="00AD3881">
            <w:pPr>
              <w:rPr>
                <w:bCs/>
                <w:highlight w:val="yellow"/>
              </w:rPr>
            </w:pPr>
          </w:p>
        </w:tc>
        <w:tc>
          <w:tcPr>
            <w:tcW w:w="3157" w:type="pct"/>
            <w:gridSpan w:val="3"/>
            <w:shd w:val="clear" w:color="auto" w:fill="auto"/>
            <w:vAlign w:val="center"/>
          </w:tcPr>
          <w:p w14:paraId="314C5A3F" w14:textId="37F5935B" w:rsidR="00F10F91" w:rsidRPr="00D353B4" w:rsidRDefault="00F10F91" w:rsidP="00AD3881">
            <w:pPr>
              <w:jc w:val="center"/>
              <w:rPr>
                <w:bCs/>
              </w:rPr>
            </w:pPr>
            <w:r w:rsidRPr="00D353B4">
              <w:rPr>
                <w:bCs/>
              </w:rPr>
              <w:t>KOMPETENCJE SPOŁECZNE:</w:t>
            </w:r>
          </w:p>
        </w:tc>
      </w:tr>
      <w:tr w:rsidR="00D353B4" w:rsidRPr="00D353B4" w14:paraId="465E3341" w14:textId="77777777" w:rsidTr="008448C4">
        <w:trPr>
          <w:trHeight w:val="20"/>
        </w:trPr>
        <w:tc>
          <w:tcPr>
            <w:tcW w:w="1843" w:type="pct"/>
            <w:vMerge/>
            <w:shd w:val="clear" w:color="auto" w:fill="auto"/>
            <w:vAlign w:val="center"/>
          </w:tcPr>
          <w:p w14:paraId="794C2CA1" w14:textId="77777777" w:rsidR="00F10F91" w:rsidRPr="00D353B4" w:rsidRDefault="00F10F91" w:rsidP="00AD3881">
            <w:pPr>
              <w:rPr>
                <w:bCs/>
                <w:highlight w:val="yellow"/>
              </w:rPr>
            </w:pPr>
          </w:p>
        </w:tc>
        <w:tc>
          <w:tcPr>
            <w:tcW w:w="3157" w:type="pct"/>
            <w:gridSpan w:val="3"/>
            <w:shd w:val="clear" w:color="auto" w:fill="auto"/>
            <w:vAlign w:val="center"/>
          </w:tcPr>
          <w:p w14:paraId="7A5913EC" w14:textId="30708BD3" w:rsidR="00F10F91" w:rsidRPr="00D353B4" w:rsidRDefault="00F10F91" w:rsidP="00AD3881">
            <w:pPr>
              <w:rPr>
                <w:bCs/>
              </w:rPr>
            </w:pPr>
            <w:r w:rsidRPr="00D353B4">
              <w:rPr>
                <w:bCs/>
              </w:rPr>
              <w:t>K1</w:t>
            </w:r>
            <w:r w:rsidR="000B0DAC" w:rsidRPr="00D353B4">
              <w:rPr>
                <w:bCs/>
              </w:rPr>
              <w:t xml:space="preserve"> Ma świadomość ważności </w:t>
            </w:r>
            <w:r w:rsidRPr="00D353B4">
              <w:rPr>
                <w:bCs/>
              </w:rPr>
              <w:t>uzupełniania i doskonalenia nabytej wiedzy i umiejętności dotyczących potrzeb turystyki i rekreacji.</w:t>
            </w:r>
          </w:p>
        </w:tc>
      </w:tr>
      <w:tr w:rsidR="00D353B4" w:rsidRPr="00D353B4" w14:paraId="519C8E53" w14:textId="77777777" w:rsidTr="008448C4">
        <w:trPr>
          <w:trHeight w:val="20"/>
        </w:trPr>
        <w:tc>
          <w:tcPr>
            <w:tcW w:w="1843" w:type="pct"/>
            <w:vMerge/>
            <w:shd w:val="clear" w:color="auto" w:fill="auto"/>
            <w:vAlign w:val="center"/>
          </w:tcPr>
          <w:p w14:paraId="26E11B75" w14:textId="77777777" w:rsidR="00F10F91" w:rsidRPr="00D353B4" w:rsidRDefault="00F10F91" w:rsidP="00AD3881">
            <w:pPr>
              <w:rPr>
                <w:bCs/>
                <w:highlight w:val="yellow"/>
              </w:rPr>
            </w:pPr>
          </w:p>
        </w:tc>
        <w:tc>
          <w:tcPr>
            <w:tcW w:w="3157" w:type="pct"/>
            <w:gridSpan w:val="3"/>
            <w:shd w:val="clear" w:color="auto" w:fill="auto"/>
            <w:vAlign w:val="center"/>
          </w:tcPr>
          <w:p w14:paraId="24E71EFD" w14:textId="4D2E0782" w:rsidR="00F10F91" w:rsidRPr="00D353B4" w:rsidRDefault="00F10F91" w:rsidP="00AD3881">
            <w:pPr>
              <w:rPr>
                <w:bCs/>
              </w:rPr>
            </w:pPr>
            <w:r w:rsidRPr="00D353B4">
              <w:rPr>
                <w:bCs/>
              </w:rPr>
              <w:t xml:space="preserve">K2. </w:t>
            </w:r>
            <w:r w:rsidR="000B0DAC" w:rsidRPr="00D353B4">
              <w:rPr>
                <w:bCs/>
              </w:rPr>
              <w:t>Ma świadomość ważności p</w:t>
            </w:r>
            <w:r w:rsidRPr="00D353B4">
              <w:rPr>
                <w:bCs/>
              </w:rPr>
              <w:t xml:space="preserve">racy w grupie, </w:t>
            </w:r>
            <w:r w:rsidR="000B0DAC" w:rsidRPr="00D353B4">
              <w:rPr>
                <w:bCs/>
              </w:rPr>
              <w:t xml:space="preserve">pełnienia </w:t>
            </w:r>
            <w:r w:rsidRPr="00D353B4">
              <w:rPr>
                <w:bCs/>
              </w:rPr>
              <w:t>w niej różn</w:t>
            </w:r>
            <w:r w:rsidR="000B0DAC" w:rsidRPr="00D353B4">
              <w:rPr>
                <w:bCs/>
              </w:rPr>
              <w:t>ych</w:t>
            </w:r>
            <w:r w:rsidRPr="00D353B4">
              <w:rPr>
                <w:bCs/>
              </w:rPr>
              <w:t xml:space="preserve"> </w:t>
            </w:r>
            <w:r w:rsidR="000B0DAC" w:rsidRPr="00D353B4">
              <w:rPr>
                <w:bCs/>
              </w:rPr>
              <w:t>ról</w:t>
            </w:r>
            <w:r w:rsidRPr="00D353B4">
              <w:rPr>
                <w:bCs/>
              </w:rPr>
              <w:t xml:space="preserve"> </w:t>
            </w:r>
          </w:p>
        </w:tc>
      </w:tr>
      <w:tr w:rsidR="00D353B4" w:rsidRPr="00D353B4" w14:paraId="04FFE237" w14:textId="77777777" w:rsidTr="008448C4">
        <w:trPr>
          <w:trHeight w:val="20"/>
        </w:trPr>
        <w:tc>
          <w:tcPr>
            <w:tcW w:w="1843" w:type="pct"/>
            <w:vMerge/>
            <w:shd w:val="clear" w:color="auto" w:fill="auto"/>
            <w:vAlign w:val="center"/>
          </w:tcPr>
          <w:p w14:paraId="7E0CEBC0" w14:textId="77777777" w:rsidR="00F10F91" w:rsidRPr="00D353B4" w:rsidRDefault="00F10F91" w:rsidP="00AD3881">
            <w:pPr>
              <w:rPr>
                <w:bCs/>
                <w:highlight w:val="yellow"/>
              </w:rPr>
            </w:pPr>
          </w:p>
        </w:tc>
        <w:tc>
          <w:tcPr>
            <w:tcW w:w="3157" w:type="pct"/>
            <w:gridSpan w:val="3"/>
            <w:shd w:val="clear" w:color="auto" w:fill="auto"/>
            <w:vAlign w:val="center"/>
          </w:tcPr>
          <w:p w14:paraId="50BD30A4" w14:textId="79E2E921" w:rsidR="00F10F91" w:rsidRPr="00D353B4" w:rsidRDefault="00F10F91" w:rsidP="00AD3881">
            <w:pPr>
              <w:rPr>
                <w:bCs/>
              </w:rPr>
            </w:pPr>
            <w:r w:rsidRPr="00D353B4">
              <w:rPr>
                <w:bCs/>
              </w:rPr>
              <w:t xml:space="preserve">K3. </w:t>
            </w:r>
            <w:r w:rsidR="000B0DAC" w:rsidRPr="00D353B4">
              <w:rPr>
                <w:bCs/>
              </w:rPr>
              <w:t xml:space="preserve">Ma świadomość ważności </w:t>
            </w:r>
            <w:r w:rsidRPr="00D353B4">
              <w:rPr>
                <w:bCs/>
              </w:rPr>
              <w:t xml:space="preserve">identyfikowania zagrożeń przy podejmowaniu zadań niezbędnych do zrealizowania projektu licencjackiego. </w:t>
            </w:r>
          </w:p>
        </w:tc>
      </w:tr>
      <w:tr w:rsidR="00D353B4" w:rsidRPr="00D353B4" w14:paraId="3903C3B6" w14:textId="77777777" w:rsidTr="008448C4">
        <w:trPr>
          <w:trHeight w:val="20"/>
        </w:trPr>
        <w:tc>
          <w:tcPr>
            <w:tcW w:w="1843" w:type="pct"/>
            <w:shd w:val="clear" w:color="auto" w:fill="auto"/>
            <w:vAlign w:val="center"/>
          </w:tcPr>
          <w:p w14:paraId="67961B44" w14:textId="77777777" w:rsidR="00F10F91" w:rsidRPr="00D353B4" w:rsidRDefault="00F10F91" w:rsidP="00AD3881">
            <w:pPr>
              <w:rPr>
                <w:bCs/>
              </w:rPr>
            </w:pPr>
            <w:r w:rsidRPr="00D353B4">
              <w:rPr>
                <w:bCs/>
              </w:rPr>
              <w:t>Odniesienie efektów modułowych do efektów kierunkowych</w:t>
            </w:r>
          </w:p>
        </w:tc>
        <w:tc>
          <w:tcPr>
            <w:tcW w:w="3157" w:type="pct"/>
            <w:gridSpan w:val="3"/>
            <w:shd w:val="clear" w:color="auto" w:fill="auto"/>
            <w:vAlign w:val="center"/>
          </w:tcPr>
          <w:p w14:paraId="04A0DDE4" w14:textId="77777777" w:rsidR="00F10F91" w:rsidRPr="00D353B4" w:rsidRDefault="00F10F91" w:rsidP="00AD3881">
            <w:pPr>
              <w:rPr>
                <w:bCs/>
              </w:rPr>
            </w:pPr>
            <w:r w:rsidRPr="00D353B4">
              <w:rPr>
                <w:bCs/>
              </w:rPr>
              <w:t>Kod efektu modułowego – kod efektu kierunkowego </w:t>
            </w:r>
          </w:p>
          <w:p w14:paraId="2A6D33AB" w14:textId="77777777" w:rsidR="00F10F91" w:rsidRPr="00D353B4" w:rsidRDefault="00F10F91" w:rsidP="00AD3881">
            <w:pPr>
              <w:ind w:left="-74" w:firstLine="103"/>
              <w:rPr>
                <w:bCs/>
              </w:rPr>
            </w:pPr>
            <w:r w:rsidRPr="00D353B4">
              <w:rPr>
                <w:bCs/>
              </w:rPr>
              <w:t>W1 - TR_W01</w:t>
            </w:r>
          </w:p>
          <w:p w14:paraId="3A63F7AB" w14:textId="77777777" w:rsidR="00F10F91" w:rsidRPr="00D353B4" w:rsidRDefault="00F10F91" w:rsidP="00AD3881">
            <w:pPr>
              <w:ind w:left="-74" w:firstLine="103"/>
              <w:rPr>
                <w:bCs/>
              </w:rPr>
            </w:pPr>
            <w:r w:rsidRPr="00D353B4">
              <w:rPr>
                <w:bCs/>
              </w:rPr>
              <w:t>W2 - TR_W07</w:t>
            </w:r>
          </w:p>
          <w:p w14:paraId="28213F14" w14:textId="77777777" w:rsidR="00F10F91" w:rsidRPr="00D353B4" w:rsidRDefault="00F10F91" w:rsidP="00AD3881">
            <w:pPr>
              <w:ind w:left="-74" w:firstLine="103"/>
              <w:rPr>
                <w:bCs/>
              </w:rPr>
            </w:pPr>
            <w:r w:rsidRPr="00D353B4">
              <w:rPr>
                <w:bCs/>
              </w:rPr>
              <w:t>W3 - TR_W08</w:t>
            </w:r>
          </w:p>
          <w:p w14:paraId="1E7DA195" w14:textId="77777777" w:rsidR="00F10F91" w:rsidRPr="00D353B4" w:rsidRDefault="00F10F91" w:rsidP="00AD3881">
            <w:pPr>
              <w:ind w:left="-74" w:firstLine="103"/>
              <w:rPr>
                <w:bCs/>
              </w:rPr>
            </w:pPr>
            <w:r w:rsidRPr="00D353B4">
              <w:rPr>
                <w:bCs/>
              </w:rPr>
              <w:t>W4 - TR_W13</w:t>
            </w:r>
          </w:p>
          <w:p w14:paraId="54AC9743" w14:textId="77777777" w:rsidR="00F10F91" w:rsidRPr="00D353B4" w:rsidRDefault="00F10F91" w:rsidP="00AD3881">
            <w:pPr>
              <w:ind w:left="-74" w:firstLine="103"/>
              <w:rPr>
                <w:bCs/>
              </w:rPr>
            </w:pPr>
            <w:r w:rsidRPr="00D353B4">
              <w:rPr>
                <w:bCs/>
              </w:rPr>
              <w:t>U1 - TR_U02</w:t>
            </w:r>
          </w:p>
          <w:p w14:paraId="7C33BFC6" w14:textId="77777777" w:rsidR="00F10F91" w:rsidRPr="00D353B4" w:rsidRDefault="00F10F91" w:rsidP="00AD3881">
            <w:pPr>
              <w:ind w:left="-74" w:firstLine="103"/>
              <w:rPr>
                <w:bCs/>
              </w:rPr>
            </w:pPr>
            <w:r w:rsidRPr="00D353B4">
              <w:rPr>
                <w:bCs/>
              </w:rPr>
              <w:t>U2 - TR_U05</w:t>
            </w:r>
          </w:p>
          <w:p w14:paraId="68511859" w14:textId="77777777" w:rsidR="00F10F91" w:rsidRPr="00D353B4" w:rsidRDefault="00F10F91" w:rsidP="00AD3881">
            <w:pPr>
              <w:ind w:left="-74" w:firstLine="103"/>
              <w:rPr>
                <w:bCs/>
              </w:rPr>
            </w:pPr>
            <w:r w:rsidRPr="00D353B4">
              <w:rPr>
                <w:bCs/>
              </w:rPr>
              <w:t>U3 - TR_U08</w:t>
            </w:r>
          </w:p>
          <w:p w14:paraId="0A1FED45" w14:textId="77777777" w:rsidR="00F10F91" w:rsidRPr="00D353B4" w:rsidRDefault="00F10F91" w:rsidP="00AD3881">
            <w:pPr>
              <w:ind w:left="-74" w:firstLine="103"/>
              <w:rPr>
                <w:bCs/>
              </w:rPr>
            </w:pPr>
            <w:r w:rsidRPr="00D353B4">
              <w:rPr>
                <w:bCs/>
              </w:rPr>
              <w:t>U4 - TR_U13</w:t>
            </w:r>
          </w:p>
          <w:p w14:paraId="05DE28DE" w14:textId="77777777" w:rsidR="00F10F91" w:rsidRPr="00D353B4" w:rsidRDefault="00F10F91" w:rsidP="00AD3881">
            <w:pPr>
              <w:ind w:left="-74" w:firstLine="103"/>
              <w:rPr>
                <w:bCs/>
              </w:rPr>
            </w:pPr>
            <w:r w:rsidRPr="00D353B4">
              <w:rPr>
                <w:bCs/>
              </w:rPr>
              <w:t>K1 - TR_K01</w:t>
            </w:r>
          </w:p>
          <w:p w14:paraId="36D273FD" w14:textId="77777777" w:rsidR="00F10F91" w:rsidRPr="00D353B4" w:rsidRDefault="00F10F91" w:rsidP="00AD3881">
            <w:pPr>
              <w:ind w:left="-74" w:firstLine="103"/>
              <w:rPr>
                <w:bCs/>
              </w:rPr>
            </w:pPr>
            <w:r w:rsidRPr="00D353B4">
              <w:rPr>
                <w:bCs/>
              </w:rPr>
              <w:t>K2 - TR_K02</w:t>
            </w:r>
          </w:p>
          <w:p w14:paraId="42B8723F" w14:textId="77777777" w:rsidR="00F10F91" w:rsidRPr="00D353B4" w:rsidRDefault="00F10F91" w:rsidP="00AD3881">
            <w:pPr>
              <w:rPr>
                <w:bCs/>
              </w:rPr>
            </w:pPr>
            <w:r w:rsidRPr="00D353B4">
              <w:rPr>
                <w:bCs/>
              </w:rPr>
              <w:t>K3 - TR_K03</w:t>
            </w:r>
          </w:p>
        </w:tc>
      </w:tr>
      <w:tr w:rsidR="00D353B4" w:rsidRPr="00D353B4" w14:paraId="195DBBCA" w14:textId="77777777" w:rsidTr="008448C4">
        <w:trPr>
          <w:trHeight w:val="20"/>
        </w:trPr>
        <w:tc>
          <w:tcPr>
            <w:tcW w:w="1843" w:type="pct"/>
            <w:shd w:val="clear" w:color="auto" w:fill="auto"/>
          </w:tcPr>
          <w:p w14:paraId="6077FB60" w14:textId="77777777" w:rsidR="00F10F91" w:rsidRPr="00D353B4" w:rsidRDefault="00F10F91" w:rsidP="00AD3881">
            <w:pPr>
              <w:spacing w:line="252" w:lineRule="auto"/>
              <w:rPr>
                <w:bCs/>
              </w:rPr>
            </w:pPr>
            <w:r w:rsidRPr="00D353B4">
              <w:rPr>
                <w:bCs/>
              </w:rPr>
              <w:t>Odniesienie modułowych efektów uczenia się do efektów inżynierskich (jeżeli dotyczy)</w:t>
            </w:r>
          </w:p>
        </w:tc>
        <w:tc>
          <w:tcPr>
            <w:tcW w:w="3157" w:type="pct"/>
            <w:gridSpan w:val="3"/>
            <w:shd w:val="clear" w:color="auto" w:fill="auto"/>
            <w:vAlign w:val="center"/>
          </w:tcPr>
          <w:p w14:paraId="75F37F0B" w14:textId="77777777" w:rsidR="00F10F91" w:rsidRPr="00D353B4" w:rsidRDefault="00F10F91" w:rsidP="00AD3881">
            <w:pPr>
              <w:spacing w:line="252" w:lineRule="auto"/>
              <w:jc w:val="center"/>
              <w:rPr>
                <w:bCs/>
                <w:highlight w:val="red"/>
              </w:rPr>
            </w:pPr>
            <w:r w:rsidRPr="00D353B4">
              <w:rPr>
                <w:bCs/>
              </w:rPr>
              <w:t>nie dotyczy</w:t>
            </w:r>
          </w:p>
        </w:tc>
      </w:tr>
      <w:tr w:rsidR="00D353B4" w:rsidRPr="00D353B4" w14:paraId="5C872462" w14:textId="77777777" w:rsidTr="008448C4">
        <w:trPr>
          <w:trHeight w:val="20"/>
        </w:trPr>
        <w:tc>
          <w:tcPr>
            <w:tcW w:w="1843" w:type="pct"/>
            <w:shd w:val="clear" w:color="auto" w:fill="auto"/>
            <w:vAlign w:val="center"/>
          </w:tcPr>
          <w:p w14:paraId="3BF9F259" w14:textId="77777777" w:rsidR="00F10F91" w:rsidRPr="00D353B4" w:rsidRDefault="00F10F91" w:rsidP="00AD3881">
            <w:pPr>
              <w:rPr>
                <w:bCs/>
              </w:rPr>
            </w:pPr>
            <w:r w:rsidRPr="00D353B4">
              <w:rPr>
                <w:bCs/>
              </w:rPr>
              <w:t xml:space="preserve">Wymagania wstępne i dodatkowe </w:t>
            </w:r>
          </w:p>
        </w:tc>
        <w:tc>
          <w:tcPr>
            <w:tcW w:w="3157" w:type="pct"/>
            <w:gridSpan w:val="3"/>
            <w:shd w:val="clear" w:color="auto" w:fill="auto"/>
            <w:vAlign w:val="center"/>
          </w:tcPr>
          <w:p w14:paraId="7ED3227C" w14:textId="77777777" w:rsidR="00F10F91" w:rsidRPr="00D353B4" w:rsidRDefault="00F10F91" w:rsidP="00AD3881">
            <w:pPr>
              <w:rPr>
                <w:bCs/>
              </w:rPr>
            </w:pPr>
            <w:r w:rsidRPr="00D353B4">
              <w:rPr>
                <w:bCs/>
              </w:rPr>
              <w:t>Podstawy z zakresu ogólnej wiedzy na temat metodologii pracy naukowej, metod gromadzenia informacji, a także umiejętności obsługi komputera (edycja i formatowanie tekstu) oraz korzystania z zasobów bibliotecznych, a także znajomości podstawowych teorii ekonomicznych.</w:t>
            </w:r>
          </w:p>
          <w:p w14:paraId="04DEED4E" w14:textId="77777777" w:rsidR="00F10F91" w:rsidRPr="00D353B4" w:rsidRDefault="00F10F91" w:rsidP="00AD3881">
            <w:pPr>
              <w:jc w:val="both"/>
              <w:rPr>
                <w:bCs/>
              </w:rPr>
            </w:pPr>
            <w:r w:rsidRPr="00D353B4">
              <w:rPr>
                <w:bCs/>
              </w:rPr>
              <w:t xml:space="preserve">Moduły poprzedzające ten moduł: </w:t>
            </w:r>
          </w:p>
          <w:p w14:paraId="77427F5B" w14:textId="77777777" w:rsidR="00F10F91" w:rsidRPr="00D353B4" w:rsidRDefault="00F10F91" w:rsidP="00667F61">
            <w:pPr>
              <w:numPr>
                <w:ilvl w:val="0"/>
                <w:numId w:val="91"/>
              </w:numPr>
              <w:jc w:val="both"/>
              <w:rPr>
                <w:bCs/>
              </w:rPr>
            </w:pPr>
            <w:r w:rsidRPr="00D353B4">
              <w:rPr>
                <w:bCs/>
              </w:rPr>
              <w:t>Seminarium dyplomowe 1.</w:t>
            </w:r>
          </w:p>
          <w:p w14:paraId="4D1CC4D6" w14:textId="77777777" w:rsidR="00F10F91" w:rsidRPr="00D353B4" w:rsidRDefault="00F10F91" w:rsidP="00667F61">
            <w:pPr>
              <w:numPr>
                <w:ilvl w:val="0"/>
                <w:numId w:val="91"/>
              </w:numPr>
              <w:jc w:val="both"/>
              <w:rPr>
                <w:bCs/>
              </w:rPr>
            </w:pPr>
            <w:r w:rsidRPr="00D353B4">
              <w:rPr>
                <w:bCs/>
              </w:rPr>
              <w:t xml:space="preserve">Statystyka w turystyce i rekreacji. </w:t>
            </w:r>
          </w:p>
          <w:p w14:paraId="63B82C78" w14:textId="77777777" w:rsidR="00F10F91" w:rsidRPr="00D353B4" w:rsidRDefault="00F10F91" w:rsidP="00667F61">
            <w:pPr>
              <w:numPr>
                <w:ilvl w:val="0"/>
                <w:numId w:val="91"/>
              </w:numPr>
              <w:jc w:val="both"/>
              <w:rPr>
                <w:bCs/>
              </w:rPr>
            </w:pPr>
            <w:r w:rsidRPr="00D353B4">
              <w:rPr>
                <w:bCs/>
              </w:rPr>
              <w:t>Metodologia badań naukowych.</w:t>
            </w:r>
          </w:p>
          <w:p w14:paraId="2B8ED28F" w14:textId="77777777" w:rsidR="00F10F91" w:rsidRPr="00D353B4" w:rsidRDefault="00F10F91" w:rsidP="00667F61">
            <w:pPr>
              <w:numPr>
                <w:ilvl w:val="0"/>
                <w:numId w:val="91"/>
              </w:numPr>
              <w:jc w:val="both"/>
              <w:rPr>
                <w:bCs/>
              </w:rPr>
            </w:pPr>
            <w:r w:rsidRPr="00D353B4">
              <w:rPr>
                <w:bCs/>
              </w:rPr>
              <w:t>Organizacja i obsługa ruchu turystycznego.</w:t>
            </w:r>
          </w:p>
          <w:p w14:paraId="21307F0F" w14:textId="77777777" w:rsidR="00F10F91" w:rsidRPr="00D353B4" w:rsidRDefault="00F10F91" w:rsidP="00667F61">
            <w:pPr>
              <w:numPr>
                <w:ilvl w:val="0"/>
                <w:numId w:val="91"/>
              </w:numPr>
              <w:jc w:val="both"/>
              <w:rPr>
                <w:bCs/>
              </w:rPr>
            </w:pPr>
            <w:r w:rsidRPr="00D353B4">
              <w:rPr>
                <w:bCs/>
              </w:rPr>
              <w:t>Metody badania rynku turystycznego.</w:t>
            </w:r>
          </w:p>
        </w:tc>
      </w:tr>
      <w:tr w:rsidR="00D353B4" w:rsidRPr="00D353B4" w14:paraId="16797F17" w14:textId="77777777" w:rsidTr="008448C4">
        <w:trPr>
          <w:trHeight w:val="20"/>
        </w:trPr>
        <w:tc>
          <w:tcPr>
            <w:tcW w:w="1843" w:type="pct"/>
            <w:shd w:val="clear" w:color="auto" w:fill="auto"/>
            <w:vAlign w:val="center"/>
          </w:tcPr>
          <w:p w14:paraId="478BBDCF" w14:textId="77777777" w:rsidR="00F10F91" w:rsidRPr="00D353B4" w:rsidRDefault="00F10F91" w:rsidP="00AD3881">
            <w:pPr>
              <w:rPr>
                <w:bCs/>
              </w:rPr>
            </w:pPr>
            <w:r w:rsidRPr="00D353B4">
              <w:rPr>
                <w:bCs/>
              </w:rPr>
              <w:lastRenderedPageBreak/>
              <w:t xml:space="preserve">Treści programowe modułu kształcenia </w:t>
            </w:r>
          </w:p>
        </w:tc>
        <w:tc>
          <w:tcPr>
            <w:tcW w:w="3157" w:type="pct"/>
            <w:gridSpan w:val="3"/>
            <w:shd w:val="clear" w:color="auto" w:fill="auto"/>
            <w:vAlign w:val="center"/>
          </w:tcPr>
          <w:p w14:paraId="56FD91DA" w14:textId="77777777" w:rsidR="00F10F91" w:rsidRPr="00D353B4" w:rsidRDefault="00F10F91" w:rsidP="00667F61">
            <w:pPr>
              <w:numPr>
                <w:ilvl w:val="0"/>
                <w:numId w:val="98"/>
              </w:numPr>
              <w:autoSpaceDE w:val="0"/>
              <w:autoSpaceDN w:val="0"/>
              <w:adjustRightInd w:val="0"/>
              <w:rPr>
                <w:bCs/>
              </w:rPr>
            </w:pPr>
            <w:r w:rsidRPr="00D353B4">
              <w:rPr>
                <w:bCs/>
              </w:rPr>
              <w:t xml:space="preserve">Analiza i synteza bieżącej informacji ekonomicznej, prawnej i bibliograficznej w zakresie badań prowadzonych przez seminarzystów. </w:t>
            </w:r>
          </w:p>
          <w:p w14:paraId="58D1485D" w14:textId="77777777" w:rsidR="00F10F91" w:rsidRPr="00D353B4" w:rsidRDefault="00F10F91" w:rsidP="00667F61">
            <w:pPr>
              <w:numPr>
                <w:ilvl w:val="0"/>
                <w:numId w:val="98"/>
              </w:numPr>
              <w:autoSpaceDE w:val="0"/>
              <w:autoSpaceDN w:val="0"/>
              <w:adjustRightInd w:val="0"/>
              <w:rPr>
                <w:bCs/>
              </w:rPr>
            </w:pPr>
            <w:r w:rsidRPr="00D353B4">
              <w:rPr>
                <w:bCs/>
              </w:rPr>
              <w:t>Wprowadzenie i jego elementy:</w:t>
            </w:r>
          </w:p>
          <w:p w14:paraId="6FD1EE66" w14:textId="77777777" w:rsidR="00F10F91" w:rsidRPr="00D353B4" w:rsidRDefault="00F10F91" w:rsidP="00667F61">
            <w:pPr>
              <w:pStyle w:val="Akapitzlist"/>
              <w:numPr>
                <w:ilvl w:val="0"/>
                <w:numId w:val="100"/>
              </w:numPr>
              <w:suppressAutoHyphens w:val="0"/>
              <w:autoSpaceDE w:val="0"/>
              <w:adjustRightInd w:val="0"/>
              <w:spacing w:line="240" w:lineRule="auto"/>
              <w:contextualSpacing/>
              <w:jc w:val="left"/>
              <w:textAlignment w:val="auto"/>
              <w:rPr>
                <w:rFonts w:ascii="Times New Roman" w:hAnsi="Times New Roman"/>
                <w:bCs/>
                <w:sz w:val="24"/>
                <w:szCs w:val="24"/>
              </w:rPr>
            </w:pPr>
            <w:r w:rsidRPr="00D353B4">
              <w:rPr>
                <w:rFonts w:ascii="Times New Roman" w:hAnsi="Times New Roman"/>
                <w:bCs/>
                <w:sz w:val="24"/>
                <w:szCs w:val="24"/>
              </w:rPr>
              <w:t>Zarys problemu badawczego</w:t>
            </w:r>
          </w:p>
          <w:p w14:paraId="63B3BE5B" w14:textId="77777777" w:rsidR="00F10F91" w:rsidRPr="00D353B4" w:rsidRDefault="00F10F91" w:rsidP="00667F61">
            <w:pPr>
              <w:pStyle w:val="Akapitzlist"/>
              <w:numPr>
                <w:ilvl w:val="0"/>
                <w:numId w:val="100"/>
              </w:numPr>
              <w:suppressAutoHyphens w:val="0"/>
              <w:autoSpaceDE w:val="0"/>
              <w:adjustRightInd w:val="0"/>
              <w:spacing w:line="240" w:lineRule="auto"/>
              <w:contextualSpacing/>
              <w:jc w:val="left"/>
              <w:textAlignment w:val="auto"/>
              <w:rPr>
                <w:rFonts w:ascii="Times New Roman" w:hAnsi="Times New Roman"/>
                <w:bCs/>
                <w:sz w:val="24"/>
                <w:szCs w:val="24"/>
              </w:rPr>
            </w:pPr>
            <w:r w:rsidRPr="00D353B4">
              <w:rPr>
                <w:rFonts w:ascii="Times New Roman" w:hAnsi="Times New Roman"/>
                <w:bCs/>
                <w:sz w:val="24"/>
                <w:szCs w:val="24"/>
              </w:rPr>
              <w:t>Przegląd stanu wiedzy</w:t>
            </w:r>
          </w:p>
          <w:p w14:paraId="019A9A48" w14:textId="77777777" w:rsidR="00F10F91" w:rsidRPr="00D353B4" w:rsidRDefault="00F10F91" w:rsidP="00667F61">
            <w:pPr>
              <w:pStyle w:val="Akapitzlist"/>
              <w:numPr>
                <w:ilvl w:val="0"/>
                <w:numId w:val="100"/>
              </w:numPr>
              <w:suppressAutoHyphens w:val="0"/>
              <w:autoSpaceDE w:val="0"/>
              <w:adjustRightInd w:val="0"/>
              <w:spacing w:line="240" w:lineRule="auto"/>
              <w:contextualSpacing/>
              <w:jc w:val="left"/>
              <w:textAlignment w:val="auto"/>
              <w:rPr>
                <w:rFonts w:ascii="Times New Roman" w:hAnsi="Times New Roman"/>
                <w:bCs/>
                <w:sz w:val="24"/>
                <w:szCs w:val="24"/>
              </w:rPr>
            </w:pPr>
            <w:r w:rsidRPr="00D353B4">
              <w:rPr>
                <w:rFonts w:ascii="Times New Roman" w:hAnsi="Times New Roman"/>
                <w:bCs/>
                <w:sz w:val="24"/>
                <w:szCs w:val="24"/>
              </w:rPr>
              <w:t>Uzasadnienie wyboru tematu zagadnienia problemowego, wagi tematu</w:t>
            </w:r>
          </w:p>
          <w:p w14:paraId="231D5AE1" w14:textId="77777777" w:rsidR="00F10F91" w:rsidRPr="00D353B4" w:rsidRDefault="00F10F91" w:rsidP="00667F61">
            <w:pPr>
              <w:numPr>
                <w:ilvl w:val="0"/>
                <w:numId w:val="98"/>
              </w:numPr>
              <w:autoSpaceDE w:val="0"/>
              <w:autoSpaceDN w:val="0"/>
              <w:adjustRightInd w:val="0"/>
              <w:rPr>
                <w:bCs/>
              </w:rPr>
            </w:pPr>
            <w:r w:rsidRPr="00D353B4">
              <w:rPr>
                <w:bCs/>
              </w:rPr>
              <w:t>Metody i materiał badawczy</w:t>
            </w:r>
          </w:p>
          <w:p w14:paraId="38342F59" w14:textId="77777777" w:rsidR="00F10F91" w:rsidRPr="00D353B4" w:rsidRDefault="00F10F91" w:rsidP="00667F61">
            <w:pPr>
              <w:numPr>
                <w:ilvl w:val="0"/>
                <w:numId w:val="98"/>
              </w:numPr>
              <w:autoSpaceDE w:val="0"/>
              <w:autoSpaceDN w:val="0"/>
              <w:adjustRightInd w:val="0"/>
              <w:rPr>
                <w:bCs/>
              </w:rPr>
            </w:pPr>
            <w:r w:rsidRPr="00D353B4">
              <w:rPr>
                <w:bCs/>
              </w:rPr>
              <w:t>Badania marketingowe i analiza wyników</w:t>
            </w:r>
          </w:p>
          <w:p w14:paraId="450944DB" w14:textId="77777777" w:rsidR="00F10F91" w:rsidRPr="00D353B4" w:rsidRDefault="00F10F91" w:rsidP="00667F61">
            <w:pPr>
              <w:numPr>
                <w:ilvl w:val="0"/>
                <w:numId w:val="98"/>
              </w:numPr>
              <w:autoSpaceDE w:val="0"/>
              <w:autoSpaceDN w:val="0"/>
              <w:adjustRightInd w:val="0"/>
              <w:rPr>
                <w:bCs/>
              </w:rPr>
            </w:pPr>
            <w:r w:rsidRPr="00D353B4">
              <w:rPr>
                <w:bCs/>
              </w:rPr>
              <w:t>Opis obszaru badań</w:t>
            </w:r>
          </w:p>
          <w:p w14:paraId="0FA36DB6" w14:textId="77777777" w:rsidR="00F10F91" w:rsidRPr="00D353B4" w:rsidRDefault="00F10F91" w:rsidP="00667F61">
            <w:pPr>
              <w:numPr>
                <w:ilvl w:val="0"/>
                <w:numId w:val="98"/>
              </w:numPr>
              <w:autoSpaceDE w:val="0"/>
              <w:autoSpaceDN w:val="0"/>
              <w:adjustRightInd w:val="0"/>
              <w:rPr>
                <w:bCs/>
              </w:rPr>
            </w:pPr>
            <w:r w:rsidRPr="00D353B4">
              <w:rPr>
                <w:bCs/>
              </w:rPr>
              <w:t>Koncepcja projektowa i jej elementy</w:t>
            </w:r>
          </w:p>
          <w:p w14:paraId="0BB4A507" w14:textId="77777777" w:rsidR="00F10F91" w:rsidRPr="00D353B4" w:rsidRDefault="00F10F91" w:rsidP="00667F61">
            <w:pPr>
              <w:pStyle w:val="Akapitzlist"/>
              <w:numPr>
                <w:ilvl w:val="0"/>
                <w:numId w:val="101"/>
              </w:numPr>
              <w:suppressAutoHyphens w:val="0"/>
              <w:autoSpaceDE w:val="0"/>
              <w:adjustRightInd w:val="0"/>
              <w:spacing w:line="240" w:lineRule="auto"/>
              <w:contextualSpacing/>
              <w:jc w:val="left"/>
              <w:textAlignment w:val="auto"/>
              <w:rPr>
                <w:rFonts w:ascii="Times New Roman" w:hAnsi="Times New Roman"/>
                <w:bCs/>
                <w:sz w:val="24"/>
                <w:szCs w:val="24"/>
              </w:rPr>
            </w:pPr>
            <w:r w:rsidRPr="00D353B4">
              <w:rPr>
                <w:rFonts w:ascii="Times New Roman" w:hAnsi="Times New Roman"/>
                <w:bCs/>
                <w:sz w:val="24"/>
                <w:szCs w:val="24"/>
              </w:rPr>
              <w:t>szlak zwiedzania</w:t>
            </w:r>
          </w:p>
          <w:p w14:paraId="2C2BC314" w14:textId="77777777" w:rsidR="00F10F91" w:rsidRPr="00D353B4" w:rsidRDefault="00F10F91" w:rsidP="00667F61">
            <w:pPr>
              <w:pStyle w:val="Akapitzlist"/>
              <w:numPr>
                <w:ilvl w:val="0"/>
                <w:numId w:val="101"/>
              </w:numPr>
              <w:suppressAutoHyphens w:val="0"/>
              <w:autoSpaceDE w:val="0"/>
              <w:adjustRightInd w:val="0"/>
              <w:spacing w:line="240" w:lineRule="auto"/>
              <w:contextualSpacing/>
              <w:jc w:val="left"/>
              <w:textAlignment w:val="auto"/>
              <w:rPr>
                <w:rFonts w:ascii="Times New Roman" w:hAnsi="Times New Roman"/>
                <w:bCs/>
                <w:sz w:val="24"/>
                <w:szCs w:val="24"/>
              </w:rPr>
            </w:pPr>
            <w:r w:rsidRPr="00D353B4">
              <w:rPr>
                <w:rFonts w:ascii="Times New Roman" w:hAnsi="Times New Roman"/>
                <w:bCs/>
                <w:sz w:val="24"/>
                <w:szCs w:val="24"/>
              </w:rPr>
              <w:t>kosztorys</w:t>
            </w:r>
          </w:p>
          <w:p w14:paraId="25E79F53" w14:textId="77777777" w:rsidR="00F10F91" w:rsidRPr="00D353B4" w:rsidRDefault="00F10F91" w:rsidP="00667F61">
            <w:pPr>
              <w:numPr>
                <w:ilvl w:val="0"/>
                <w:numId w:val="98"/>
              </w:numPr>
              <w:autoSpaceDE w:val="0"/>
              <w:autoSpaceDN w:val="0"/>
              <w:adjustRightInd w:val="0"/>
              <w:rPr>
                <w:bCs/>
              </w:rPr>
            </w:pPr>
            <w:r w:rsidRPr="00D353B4">
              <w:rPr>
                <w:bCs/>
              </w:rPr>
              <w:t>Podsumowanie i wnioski</w:t>
            </w:r>
          </w:p>
          <w:p w14:paraId="41D7EA73" w14:textId="77777777" w:rsidR="00F10F91" w:rsidRPr="00D353B4" w:rsidRDefault="00F10F91" w:rsidP="00667F61">
            <w:pPr>
              <w:numPr>
                <w:ilvl w:val="0"/>
                <w:numId w:val="98"/>
              </w:numPr>
              <w:autoSpaceDE w:val="0"/>
              <w:autoSpaceDN w:val="0"/>
              <w:adjustRightInd w:val="0"/>
              <w:rPr>
                <w:bCs/>
              </w:rPr>
            </w:pPr>
            <w:r w:rsidRPr="00D353B4">
              <w:rPr>
                <w:bCs/>
              </w:rPr>
              <w:t>Bibliografia</w:t>
            </w:r>
          </w:p>
          <w:p w14:paraId="134A1991" w14:textId="77777777" w:rsidR="00F10F91" w:rsidRPr="00D353B4" w:rsidRDefault="00F10F91" w:rsidP="00667F61">
            <w:pPr>
              <w:numPr>
                <w:ilvl w:val="0"/>
                <w:numId w:val="98"/>
              </w:numPr>
              <w:autoSpaceDE w:val="0"/>
              <w:autoSpaceDN w:val="0"/>
              <w:adjustRightInd w:val="0"/>
              <w:rPr>
                <w:bCs/>
              </w:rPr>
            </w:pPr>
            <w:r w:rsidRPr="00D353B4">
              <w:rPr>
                <w:bCs/>
              </w:rPr>
              <w:t xml:space="preserve">Bieżąca kontrola postępów pracy. </w:t>
            </w:r>
          </w:p>
          <w:p w14:paraId="1CC396B6" w14:textId="77777777" w:rsidR="00F10F91" w:rsidRPr="00D353B4" w:rsidRDefault="00F10F91" w:rsidP="00667F61">
            <w:pPr>
              <w:pStyle w:val="Akapitzlist"/>
              <w:numPr>
                <w:ilvl w:val="0"/>
                <w:numId w:val="98"/>
              </w:numPr>
              <w:suppressAutoHyphens w:val="0"/>
              <w:autoSpaceDN/>
              <w:spacing w:line="240" w:lineRule="auto"/>
              <w:contextualSpacing/>
              <w:jc w:val="left"/>
              <w:textAlignment w:val="auto"/>
              <w:rPr>
                <w:rFonts w:ascii="Times New Roman" w:hAnsi="Times New Roman"/>
                <w:bCs/>
                <w:sz w:val="24"/>
                <w:szCs w:val="24"/>
              </w:rPr>
            </w:pPr>
            <w:r w:rsidRPr="00D353B4">
              <w:rPr>
                <w:rFonts w:ascii="Times New Roman" w:hAnsi="Times New Roman"/>
                <w:bCs/>
                <w:sz w:val="24"/>
                <w:szCs w:val="24"/>
              </w:rPr>
              <w:t>Omówienie przedmiotu i przebiegu egzaminu dyplomowego (licencjackiego).</w:t>
            </w:r>
          </w:p>
        </w:tc>
      </w:tr>
      <w:tr w:rsidR="00D353B4" w:rsidRPr="00D353B4" w14:paraId="688B1388" w14:textId="77777777" w:rsidTr="008448C4">
        <w:trPr>
          <w:trHeight w:val="20"/>
        </w:trPr>
        <w:tc>
          <w:tcPr>
            <w:tcW w:w="1843" w:type="pct"/>
            <w:shd w:val="clear" w:color="auto" w:fill="auto"/>
            <w:vAlign w:val="center"/>
          </w:tcPr>
          <w:p w14:paraId="4E0D46F5" w14:textId="77777777" w:rsidR="00F10F91" w:rsidRPr="00D353B4" w:rsidRDefault="00F10F91" w:rsidP="00AD3881">
            <w:pPr>
              <w:rPr>
                <w:bCs/>
              </w:rPr>
            </w:pPr>
            <w:r w:rsidRPr="00D353B4">
              <w:rPr>
                <w:bCs/>
              </w:rPr>
              <w:t>Wykaz literatury podstawowej i uzupełniającej</w:t>
            </w:r>
          </w:p>
        </w:tc>
        <w:tc>
          <w:tcPr>
            <w:tcW w:w="3157" w:type="pct"/>
            <w:gridSpan w:val="3"/>
            <w:shd w:val="clear" w:color="auto" w:fill="auto"/>
            <w:vAlign w:val="center"/>
          </w:tcPr>
          <w:p w14:paraId="6E680848" w14:textId="77777777" w:rsidR="00F10F91" w:rsidRPr="00D353B4" w:rsidRDefault="00F10F91" w:rsidP="00AD3881">
            <w:pPr>
              <w:autoSpaceDE w:val="0"/>
              <w:autoSpaceDN w:val="0"/>
              <w:adjustRightInd w:val="0"/>
              <w:rPr>
                <w:bCs/>
              </w:rPr>
            </w:pPr>
            <w:r w:rsidRPr="00D353B4">
              <w:rPr>
                <w:bCs/>
              </w:rPr>
              <w:t>Literatura podstawowa:</w:t>
            </w:r>
          </w:p>
          <w:p w14:paraId="2812A5D9" w14:textId="77777777" w:rsidR="00F10F91" w:rsidRPr="00D353B4" w:rsidRDefault="00F10F91" w:rsidP="00667F61">
            <w:pPr>
              <w:pStyle w:val="Nagwek1"/>
              <w:keepNext w:val="0"/>
              <w:keepLines w:val="0"/>
              <w:numPr>
                <w:ilvl w:val="0"/>
                <w:numId w:val="96"/>
              </w:numPr>
              <w:spacing w:before="0"/>
              <w:ind w:left="318" w:hanging="317"/>
              <w:jc w:val="both"/>
              <w:rPr>
                <w:rFonts w:ascii="Times New Roman" w:hAnsi="Times New Roman" w:cs="Times New Roman"/>
                <w:bCs/>
                <w:color w:val="auto"/>
                <w:sz w:val="24"/>
                <w:szCs w:val="24"/>
                <w:shd w:val="clear" w:color="auto" w:fill="E7FFFF"/>
              </w:rPr>
            </w:pPr>
            <w:r w:rsidRPr="00D353B4">
              <w:rPr>
                <w:rFonts w:ascii="Times New Roman" w:hAnsi="Times New Roman" w:cs="Times New Roman"/>
                <w:bCs/>
                <w:color w:val="auto"/>
                <w:sz w:val="24"/>
                <w:szCs w:val="24"/>
              </w:rPr>
              <w:t xml:space="preserve">Brdulak J., </w:t>
            </w:r>
            <w:r w:rsidRPr="00D353B4">
              <w:rPr>
                <w:rFonts w:ascii="Times New Roman" w:hAnsi="Times New Roman" w:cs="Times New Roman"/>
                <w:bCs/>
                <w:color w:val="auto"/>
                <w:sz w:val="24"/>
                <w:szCs w:val="24"/>
                <w:shd w:val="clear" w:color="auto" w:fill="FFFFFF"/>
              </w:rPr>
              <w:t xml:space="preserve">Zasady techniczne pisania prac dyplomowych o tematyce ekonomicznej wyd. 4. </w:t>
            </w:r>
            <w:r w:rsidRPr="00D353B4">
              <w:rPr>
                <w:rFonts w:ascii="Times New Roman" w:hAnsi="Times New Roman" w:cs="Times New Roman"/>
                <w:bCs/>
                <w:color w:val="auto"/>
                <w:sz w:val="24"/>
                <w:szCs w:val="24"/>
              </w:rPr>
              <w:t xml:space="preserve">Wydawnictwo Naukowe SGH, Warszawa 2021. </w:t>
            </w:r>
          </w:p>
          <w:p w14:paraId="6E713AB0" w14:textId="77777777" w:rsidR="00F10F91" w:rsidRPr="00D353B4" w:rsidRDefault="00F10F91" w:rsidP="00667F61">
            <w:pPr>
              <w:numPr>
                <w:ilvl w:val="0"/>
                <w:numId w:val="96"/>
              </w:numPr>
              <w:autoSpaceDE w:val="0"/>
              <w:autoSpaceDN w:val="0"/>
              <w:adjustRightInd w:val="0"/>
              <w:ind w:left="318" w:hanging="317"/>
              <w:jc w:val="both"/>
              <w:rPr>
                <w:bCs/>
              </w:rPr>
            </w:pPr>
            <w:r w:rsidRPr="00D353B4">
              <w:rPr>
                <w:bCs/>
              </w:rPr>
              <w:t>Majchrzak J., Mendel T., Metodyka pisania prac magisterskich i dyplomowych, wraz z przygotowaniem ich do obrony lub publikacji, Wydawnictwo Naukowe Uniwersytetu Ekonomicznego Poznań 2019.</w:t>
            </w:r>
          </w:p>
          <w:p w14:paraId="08E56F5F" w14:textId="77777777" w:rsidR="00F10F91" w:rsidRPr="00D353B4" w:rsidRDefault="00F10F91" w:rsidP="00667F61">
            <w:pPr>
              <w:numPr>
                <w:ilvl w:val="0"/>
                <w:numId w:val="96"/>
              </w:numPr>
              <w:autoSpaceDE w:val="0"/>
              <w:autoSpaceDN w:val="0"/>
              <w:adjustRightInd w:val="0"/>
              <w:ind w:left="318" w:hanging="317"/>
              <w:rPr>
                <w:bCs/>
              </w:rPr>
            </w:pPr>
            <w:r w:rsidRPr="00D353B4">
              <w:rPr>
                <w:bCs/>
              </w:rPr>
              <w:t>Poskrobko B., Borys T., Czaja S., Poskrobko T., Warsztat Naukowy Ekonomisty Wydawnictwo Ekonomia i Środowisko Białystok 2020.</w:t>
            </w:r>
          </w:p>
          <w:p w14:paraId="64EE45AF" w14:textId="77777777" w:rsidR="00F10F91" w:rsidRPr="00D353B4" w:rsidRDefault="00F10F91" w:rsidP="00AD3881">
            <w:pPr>
              <w:autoSpaceDE w:val="0"/>
              <w:autoSpaceDN w:val="0"/>
              <w:adjustRightInd w:val="0"/>
              <w:ind w:left="62"/>
              <w:jc w:val="both"/>
              <w:rPr>
                <w:bCs/>
              </w:rPr>
            </w:pPr>
            <w:r w:rsidRPr="00D353B4">
              <w:rPr>
                <w:bCs/>
              </w:rPr>
              <w:t>Literatura uzupełniająca:</w:t>
            </w:r>
          </w:p>
          <w:p w14:paraId="23F430EE" w14:textId="77777777" w:rsidR="00F10F91" w:rsidRPr="00D353B4" w:rsidRDefault="00F10F91" w:rsidP="00667F61">
            <w:pPr>
              <w:pStyle w:val="Akapitzlist"/>
              <w:numPr>
                <w:ilvl w:val="0"/>
                <w:numId w:val="96"/>
              </w:numPr>
              <w:shd w:val="clear" w:color="auto" w:fill="FFFFFF"/>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D353B4">
              <w:rPr>
                <w:rFonts w:ascii="Times New Roman" w:hAnsi="Times New Roman"/>
                <w:bCs/>
                <w:sz w:val="24"/>
                <w:szCs w:val="24"/>
              </w:rPr>
              <w:t xml:space="preserve">Żółtowski B., Żółtowski M., Poradnik kreatywnego twórcy. Seminarium dyplomowe. Prace dyplomowe., Wydawnictwo Uczelniane Uniwersytetu Technologiczno-Przyrodniczego, Bydgoszcz 2016. </w:t>
            </w:r>
          </w:p>
          <w:p w14:paraId="6A05D294" w14:textId="77777777" w:rsidR="00F10F91" w:rsidRPr="00D353B4" w:rsidRDefault="00F10F91" w:rsidP="00AD3881">
            <w:pPr>
              <w:shd w:val="clear" w:color="auto" w:fill="FFFFFF"/>
              <w:autoSpaceDE w:val="0"/>
              <w:autoSpaceDN w:val="0"/>
              <w:adjustRightInd w:val="0"/>
              <w:ind w:left="103"/>
              <w:rPr>
                <w:bCs/>
              </w:rPr>
            </w:pPr>
            <w:r w:rsidRPr="00D353B4">
              <w:rPr>
                <w:bCs/>
              </w:rPr>
              <w:t xml:space="preserve">Filmy: </w:t>
            </w:r>
          </w:p>
          <w:p w14:paraId="7C6C79D6" w14:textId="77777777" w:rsidR="00F10F91" w:rsidRPr="00D353B4" w:rsidRDefault="00F10F91" w:rsidP="00667F61">
            <w:pPr>
              <w:pStyle w:val="Akapitzlist"/>
              <w:numPr>
                <w:ilvl w:val="0"/>
                <w:numId w:val="99"/>
              </w:numPr>
              <w:shd w:val="clear" w:color="auto" w:fill="FFFFFF"/>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D353B4">
              <w:rPr>
                <w:rFonts w:ascii="Times New Roman" w:hAnsi="Times New Roman"/>
                <w:bCs/>
                <w:sz w:val="24"/>
                <w:szCs w:val="24"/>
              </w:rPr>
              <w:t>Wystąpienia publiczne, Wytwórnia filmów szkoleniowych SYNERGIA.</w:t>
            </w:r>
          </w:p>
        </w:tc>
      </w:tr>
      <w:tr w:rsidR="00D353B4" w:rsidRPr="00D353B4" w14:paraId="4CDAA8A5" w14:textId="77777777" w:rsidTr="008448C4">
        <w:trPr>
          <w:trHeight w:val="20"/>
        </w:trPr>
        <w:tc>
          <w:tcPr>
            <w:tcW w:w="1843" w:type="pct"/>
            <w:shd w:val="clear" w:color="auto" w:fill="auto"/>
            <w:vAlign w:val="center"/>
          </w:tcPr>
          <w:p w14:paraId="3A792DEF" w14:textId="77777777" w:rsidR="00F10F91" w:rsidRPr="00D353B4" w:rsidRDefault="00F10F91" w:rsidP="00AD3881">
            <w:pPr>
              <w:rPr>
                <w:bCs/>
              </w:rPr>
            </w:pPr>
            <w:r w:rsidRPr="00D353B4">
              <w:rPr>
                <w:bCs/>
              </w:rPr>
              <w:t>Planowane formy/działania/metody dydaktyczne</w:t>
            </w:r>
          </w:p>
        </w:tc>
        <w:tc>
          <w:tcPr>
            <w:tcW w:w="3157" w:type="pct"/>
            <w:gridSpan w:val="3"/>
            <w:shd w:val="clear" w:color="auto" w:fill="auto"/>
            <w:vAlign w:val="center"/>
          </w:tcPr>
          <w:p w14:paraId="55E40862" w14:textId="77777777" w:rsidR="00F10F91" w:rsidRPr="00D353B4" w:rsidRDefault="00F10F91" w:rsidP="00AD3881">
            <w:pPr>
              <w:autoSpaceDE w:val="0"/>
              <w:autoSpaceDN w:val="0"/>
              <w:adjustRightInd w:val="0"/>
              <w:rPr>
                <w:bCs/>
              </w:rPr>
            </w:pPr>
            <w:r w:rsidRPr="00D353B4">
              <w:rPr>
                <w:bCs/>
              </w:rPr>
              <w:t>Podczas tych zajęć studenci:</w:t>
            </w:r>
          </w:p>
          <w:p w14:paraId="28227A49" w14:textId="77777777" w:rsidR="00F10F91" w:rsidRPr="00D353B4" w:rsidRDefault="00F10F91" w:rsidP="00667F61">
            <w:pPr>
              <w:numPr>
                <w:ilvl w:val="0"/>
                <w:numId w:val="88"/>
              </w:numPr>
              <w:autoSpaceDE w:val="0"/>
              <w:autoSpaceDN w:val="0"/>
              <w:adjustRightInd w:val="0"/>
              <w:rPr>
                <w:bCs/>
              </w:rPr>
            </w:pPr>
            <w:r w:rsidRPr="00D353B4">
              <w:rPr>
                <w:bCs/>
              </w:rPr>
              <w:t>opracowują, a następnie prezentują  (</w:t>
            </w:r>
            <w:r w:rsidRPr="00D353B4">
              <w:rPr>
                <w:rFonts w:eastAsia="FreeSans"/>
                <w:bCs/>
              </w:rPr>
              <w:t>z wykorzystaniem technik multimedialnych)</w:t>
            </w:r>
            <w:r w:rsidRPr="00D353B4">
              <w:rPr>
                <w:bCs/>
              </w:rPr>
              <w:t xml:space="preserve"> zagadnienia związane z tematyką projektu  licencjackiego,</w:t>
            </w:r>
          </w:p>
          <w:p w14:paraId="4DB9FE76" w14:textId="77777777" w:rsidR="00F10F91" w:rsidRPr="00D353B4" w:rsidRDefault="00F10F91" w:rsidP="00667F61">
            <w:pPr>
              <w:numPr>
                <w:ilvl w:val="0"/>
                <w:numId w:val="88"/>
              </w:numPr>
              <w:autoSpaceDE w:val="0"/>
              <w:autoSpaceDN w:val="0"/>
              <w:adjustRightInd w:val="0"/>
              <w:rPr>
                <w:bCs/>
              </w:rPr>
            </w:pPr>
            <w:r w:rsidRPr="00D353B4">
              <w:rPr>
                <w:bCs/>
              </w:rPr>
              <w:t>kształtują umiejętności przygotowania wystąpień publicznych,</w:t>
            </w:r>
          </w:p>
          <w:p w14:paraId="7363DAB1" w14:textId="77777777" w:rsidR="00F10F91" w:rsidRPr="00D353B4" w:rsidRDefault="00F10F91" w:rsidP="00667F61">
            <w:pPr>
              <w:numPr>
                <w:ilvl w:val="0"/>
                <w:numId w:val="88"/>
              </w:numPr>
              <w:autoSpaceDE w:val="0"/>
              <w:autoSpaceDN w:val="0"/>
              <w:adjustRightInd w:val="0"/>
              <w:rPr>
                <w:bCs/>
              </w:rPr>
            </w:pPr>
            <w:r w:rsidRPr="00D353B4">
              <w:rPr>
                <w:bCs/>
              </w:rPr>
              <w:t xml:space="preserve">zapoznają się z wymogami obowiązującymi przy prezentacji w trakcie egzaminu licencjackiego </w:t>
            </w:r>
          </w:p>
          <w:p w14:paraId="58C9B2BC" w14:textId="77777777" w:rsidR="00F10F91" w:rsidRPr="00D353B4" w:rsidRDefault="00F10F91" w:rsidP="00AD3881">
            <w:pPr>
              <w:autoSpaceDE w:val="0"/>
              <w:autoSpaceDN w:val="0"/>
              <w:adjustRightInd w:val="0"/>
              <w:rPr>
                <w:bCs/>
              </w:rPr>
            </w:pPr>
            <w:r w:rsidRPr="00D353B4">
              <w:rPr>
                <w:bCs/>
              </w:rPr>
              <w:t>Zajęcia odbywają się w: sali dydaktycznej, w salach komputerowych oraz w czytelni.</w:t>
            </w:r>
          </w:p>
        </w:tc>
      </w:tr>
      <w:tr w:rsidR="00D353B4" w:rsidRPr="00D353B4" w14:paraId="0C4FAA81" w14:textId="77777777" w:rsidTr="008448C4">
        <w:trPr>
          <w:trHeight w:val="20"/>
        </w:trPr>
        <w:tc>
          <w:tcPr>
            <w:tcW w:w="1843" w:type="pct"/>
            <w:shd w:val="clear" w:color="auto" w:fill="auto"/>
            <w:vAlign w:val="center"/>
          </w:tcPr>
          <w:p w14:paraId="7B848D51" w14:textId="77777777" w:rsidR="00F10F91" w:rsidRPr="00D353B4" w:rsidRDefault="00F10F91" w:rsidP="00AD3881">
            <w:pPr>
              <w:rPr>
                <w:bCs/>
              </w:rPr>
            </w:pPr>
            <w:r w:rsidRPr="00D353B4">
              <w:rPr>
                <w:bCs/>
              </w:rPr>
              <w:t>Sposoby weryfikacji oraz formy dokumentowania osiągniętych efektów kształcenia</w:t>
            </w:r>
          </w:p>
        </w:tc>
        <w:tc>
          <w:tcPr>
            <w:tcW w:w="3157" w:type="pct"/>
            <w:gridSpan w:val="3"/>
            <w:shd w:val="clear" w:color="auto" w:fill="auto"/>
            <w:vAlign w:val="center"/>
          </w:tcPr>
          <w:p w14:paraId="272E524A" w14:textId="77777777" w:rsidR="00F10F91" w:rsidRPr="00D353B4" w:rsidRDefault="00F10F91" w:rsidP="00AD3881">
            <w:pPr>
              <w:rPr>
                <w:bCs/>
              </w:rPr>
            </w:pPr>
            <w:r w:rsidRPr="00D353B4">
              <w:rPr>
                <w:bCs/>
              </w:rPr>
              <w:t>Sposoby weryfikacji</w:t>
            </w:r>
          </w:p>
          <w:p w14:paraId="3717B015" w14:textId="77777777" w:rsidR="00F10F91" w:rsidRPr="00D353B4" w:rsidRDefault="00F10F91" w:rsidP="00AD3881">
            <w:pPr>
              <w:rPr>
                <w:bCs/>
              </w:rPr>
            </w:pPr>
            <w:r w:rsidRPr="00D353B4">
              <w:rPr>
                <w:bCs/>
              </w:rPr>
              <w:t>W1, W2, W3, W4 – ocena poszczególnych etapów pracy dyplomowej</w:t>
            </w:r>
          </w:p>
          <w:p w14:paraId="22CAEF3F" w14:textId="77777777" w:rsidR="00F10F91" w:rsidRPr="00D353B4" w:rsidRDefault="00F10F91" w:rsidP="00AD3881">
            <w:pPr>
              <w:rPr>
                <w:bCs/>
              </w:rPr>
            </w:pPr>
            <w:r w:rsidRPr="00D353B4">
              <w:rPr>
                <w:bCs/>
              </w:rPr>
              <w:lastRenderedPageBreak/>
              <w:t>U1, U2, U3, U4 – Weryfikacja wyników badań.</w:t>
            </w:r>
          </w:p>
          <w:p w14:paraId="5E4900A7" w14:textId="77777777" w:rsidR="00F10F91" w:rsidRPr="00D353B4" w:rsidRDefault="00F10F91" w:rsidP="00AD3881">
            <w:pPr>
              <w:rPr>
                <w:bCs/>
              </w:rPr>
            </w:pPr>
            <w:r w:rsidRPr="00D353B4">
              <w:rPr>
                <w:bCs/>
              </w:rPr>
              <w:t>K1 - Ocena pracy na forum grupy seminaryjnej,</w:t>
            </w:r>
          </w:p>
          <w:p w14:paraId="31AAEC6C" w14:textId="77777777" w:rsidR="00F10F91" w:rsidRPr="00D353B4" w:rsidRDefault="00F10F91" w:rsidP="00AD3881">
            <w:pPr>
              <w:rPr>
                <w:bCs/>
              </w:rPr>
            </w:pPr>
            <w:r w:rsidRPr="00D353B4">
              <w:rPr>
                <w:bCs/>
              </w:rPr>
              <w:t>K2 – udział w dyskusji – ocena aktywności na zajęciach,</w:t>
            </w:r>
          </w:p>
          <w:p w14:paraId="053CB857" w14:textId="77777777" w:rsidR="00F10F91" w:rsidRPr="00D353B4" w:rsidRDefault="00F10F91" w:rsidP="00AD3881">
            <w:pPr>
              <w:rPr>
                <w:bCs/>
              </w:rPr>
            </w:pPr>
            <w:r w:rsidRPr="00D353B4">
              <w:rPr>
                <w:bCs/>
              </w:rPr>
              <w:t xml:space="preserve">K3 – ocena pracy studenta w charakterze lidera i członka zespołu wykonującego ćwiczenie. </w:t>
            </w:r>
          </w:p>
          <w:p w14:paraId="05789190" w14:textId="77777777" w:rsidR="00F10F91" w:rsidRPr="00D353B4" w:rsidRDefault="00F10F91" w:rsidP="00AD3881">
            <w:pPr>
              <w:rPr>
                <w:bCs/>
              </w:rPr>
            </w:pPr>
            <w:r w:rsidRPr="00D353B4">
              <w:rPr>
                <w:bCs/>
              </w:rPr>
              <w:t xml:space="preserve">Formy dokumentowania osiągniętych wyników: </w:t>
            </w:r>
          </w:p>
          <w:p w14:paraId="7D74FE60" w14:textId="77777777" w:rsidR="00F10F91" w:rsidRPr="00D353B4" w:rsidRDefault="00F10F91" w:rsidP="00AD3881">
            <w:pPr>
              <w:autoSpaceDE w:val="0"/>
              <w:autoSpaceDN w:val="0"/>
              <w:adjustRightInd w:val="0"/>
              <w:rPr>
                <w:bCs/>
              </w:rPr>
            </w:pPr>
            <w:r w:rsidRPr="00D353B4">
              <w:rPr>
                <w:bCs/>
              </w:rPr>
              <w:t>Dziennik prowadzącego. Prezentacje finalnej formy pracy dyplomowej w systemie Power Point, jako elementu zaliczenia przedmiotu.</w:t>
            </w:r>
          </w:p>
        </w:tc>
      </w:tr>
      <w:tr w:rsidR="00D353B4" w:rsidRPr="00D353B4" w14:paraId="53C0CAA1" w14:textId="77777777" w:rsidTr="008448C4">
        <w:trPr>
          <w:trHeight w:val="20"/>
        </w:trPr>
        <w:tc>
          <w:tcPr>
            <w:tcW w:w="1843" w:type="pct"/>
            <w:shd w:val="clear" w:color="auto" w:fill="auto"/>
            <w:vAlign w:val="center"/>
          </w:tcPr>
          <w:p w14:paraId="674CD3A1" w14:textId="77777777" w:rsidR="00F10F91" w:rsidRPr="00D353B4" w:rsidRDefault="00F10F91" w:rsidP="00AD3881">
            <w:pPr>
              <w:rPr>
                <w:bCs/>
              </w:rPr>
            </w:pPr>
            <w:r w:rsidRPr="00D353B4">
              <w:rPr>
                <w:bCs/>
              </w:rPr>
              <w:lastRenderedPageBreak/>
              <w:t>Elementy i wagi mające wpływ na ocenę końcową</w:t>
            </w:r>
          </w:p>
        </w:tc>
        <w:tc>
          <w:tcPr>
            <w:tcW w:w="3157" w:type="pct"/>
            <w:gridSpan w:val="3"/>
            <w:shd w:val="clear" w:color="auto" w:fill="auto"/>
            <w:vAlign w:val="center"/>
          </w:tcPr>
          <w:p w14:paraId="095FAD3F" w14:textId="77777777" w:rsidR="00F10F91" w:rsidRPr="00D353B4" w:rsidRDefault="00F10F91" w:rsidP="00AD3881">
            <w:pPr>
              <w:pStyle w:val="Akapitzlist"/>
              <w:autoSpaceDE w:val="0"/>
              <w:adjustRightInd w:val="0"/>
              <w:ind w:left="426" w:hanging="426"/>
              <w:rPr>
                <w:rFonts w:ascii="Times New Roman" w:hAnsi="Times New Roman"/>
                <w:bCs/>
                <w:sz w:val="24"/>
                <w:szCs w:val="24"/>
              </w:rPr>
            </w:pPr>
            <w:r w:rsidRPr="00D353B4">
              <w:rPr>
                <w:rFonts w:ascii="Times New Roman" w:hAnsi="Times New Roman"/>
                <w:bCs/>
                <w:sz w:val="24"/>
                <w:szCs w:val="24"/>
              </w:rPr>
              <w:t>Kryteria oceny z przedmiotu</w:t>
            </w:r>
          </w:p>
          <w:p w14:paraId="3685F0A0" w14:textId="77777777" w:rsidR="00F10F91" w:rsidRPr="00D353B4" w:rsidRDefault="00F10F91" w:rsidP="00AD3881">
            <w:pPr>
              <w:autoSpaceDE w:val="0"/>
              <w:autoSpaceDN w:val="0"/>
              <w:adjustRightInd w:val="0"/>
              <w:rPr>
                <w:bCs/>
              </w:rPr>
            </w:pPr>
            <w:r w:rsidRPr="00D353B4">
              <w:rPr>
                <w:bCs/>
              </w:rPr>
              <w:t>Na ocenę końcową składa się:</w:t>
            </w:r>
          </w:p>
          <w:p w14:paraId="4B6D0071" w14:textId="77777777" w:rsidR="00F10F91" w:rsidRPr="00D353B4" w:rsidRDefault="00F10F91" w:rsidP="00667F61">
            <w:pPr>
              <w:pStyle w:val="Akapitzlist"/>
              <w:numPr>
                <w:ilvl w:val="0"/>
                <w:numId w:val="17"/>
              </w:numPr>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D353B4">
              <w:rPr>
                <w:rFonts w:ascii="Times New Roman" w:hAnsi="Times New Roman"/>
                <w:bCs/>
                <w:sz w:val="24"/>
                <w:szCs w:val="24"/>
              </w:rPr>
              <w:t xml:space="preserve">aktywność na zajęciach, </w:t>
            </w:r>
          </w:p>
          <w:p w14:paraId="2FB6D27B" w14:textId="77777777" w:rsidR="00F10F91" w:rsidRPr="00D353B4" w:rsidRDefault="00F10F91" w:rsidP="00667F61">
            <w:pPr>
              <w:pStyle w:val="Akapitzlist"/>
              <w:numPr>
                <w:ilvl w:val="0"/>
                <w:numId w:val="17"/>
              </w:numPr>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D353B4">
              <w:rPr>
                <w:rFonts w:ascii="Times New Roman" w:hAnsi="Times New Roman"/>
                <w:bCs/>
                <w:sz w:val="24"/>
                <w:szCs w:val="24"/>
              </w:rPr>
              <w:t>ocena treści zawartych w projekcie licencjackim (przy omawianiu poszczególnych etapów pracy).</w:t>
            </w:r>
          </w:p>
          <w:p w14:paraId="13B593F3" w14:textId="77777777" w:rsidR="00F10F91" w:rsidRPr="00D353B4" w:rsidRDefault="00F10F91" w:rsidP="00667F61">
            <w:pPr>
              <w:pStyle w:val="Akapitzlist"/>
              <w:numPr>
                <w:ilvl w:val="0"/>
                <w:numId w:val="17"/>
              </w:numPr>
              <w:suppressAutoHyphens w:val="0"/>
              <w:autoSpaceDE w:val="0"/>
              <w:adjustRightInd w:val="0"/>
              <w:spacing w:line="240" w:lineRule="auto"/>
              <w:ind w:left="318" w:hanging="318"/>
              <w:contextualSpacing/>
              <w:jc w:val="left"/>
              <w:textAlignment w:val="auto"/>
              <w:rPr>
                <w:rFonts w:ascii="Times New Roman" w:hAnsi="Times New Roman"/>
                <w:bCs/>
                <w:sz w:val="24"/>
                <w:szCs w:val="24"/>
              </w:rPr>
            </w:pPr>
            <w:r w:rsidRPr="00D353B4">
              <w:rPr>
                <w:rFonts w:ascii="Times New Roman" w:hAnsi="Times New Roman"/>
                <w:bCs/>
                <w:sz w:val="24"/>
                <w:szCs w:val="24"/>
              </w:rPr>
              <w:t xml:space="preserve">prawidłowe formułowanie przypisów oraz bibliografii załącznikowej, w systemach oksfordzkim, harwardzkim i vancouverskim. </w:t>
            </w:r>
          </w:p>
          <w:p w14:paraId="0FADC54F" w14:textId="77777777" w:rsidR="00DD0B83" w:rsidRPr="00D353B4" w:rsidRDefault="00DD0B83" w:rsidP="00DD0B83">
            <w:r w:rsidRPr="00D353B4">
              <w:t xml:space="preserve">Formy dokumentowania osiągniętych wyników: </w:t>
            </w:r>
          </w:p>
          <w:p w14:paraId="4CC8F08A" w14:textId="18771961" w:rsidR="00F10F91" w:rsidRPr="00D353B4" w:rsidRDefault="00DD0B83" w:rsidP="00DD0B83">
            <w:pPr>
              <w:autoSpaceDE w:val="0"/>
              <w:autoSpaceDN w:val="0"/>
              <w:adjustRightInd w:val="0"/>
              <w:jc w:val="both"/>
              <w:rPr>
                <w:bCs/>
              </w:rPr>
            </w:pPr>
            <w:r w:rsidRPr="00D353B4">
              <w:rPr>
                <w:szCs w:val="22"/>
              </w:rPr>
              <w:t>Dziennik prowadzącego, prezentacje studentów w systemie Power Point.</w:t>
            </w:r>
          </w:p>
        </w:tc>
      </w:tr>
      <w:tr w:rsidR="00D353B4" w:rsidRPr="00D353B4" w14:paraId="1D96363B" w14:textId="77777777" w:rsidTr="008448C4">
        <w:trPr>
          <w:trHeight w:val="20"/>
        </w:trPr>
        <w:tc>
          <w:tcPr>
            <w:tcW w:w="1843" w:type="pct"/>
            <w:vMerge w:val="restart"/>
            <w:shd w:val="clear" w:color="auto" w:fill="auto"/>
            <w:vAlign w:val="center"/>
          </w:tcPr>
          <w:p w14:paraId="262A5CEE" w14:textId="77777777" w:rsidR="008448C4" w:rsidRPr="00D353B4" w:rsidRDefault="008448C4" w:rsidP="008448C4">
            <w:pPr>
              <w:rPr>
                <w:bCs/>
              </w:rPr>
            </w:pPr>
          </w:p>
        </w:tc>
        <w:tc>
          <w:tcPr>
            <w:tcW w:w="1923" w:type="pct"/>
            <w:shd w:val="clear" w:color="auto" w:fill="auto"/>
            <w:vAlign w:val="center"/>
          </w:tcPr>
          <w:p w14:paraId="423BD327" w14:textId="77777777" w:rsidR="008448C4" w:rsidRPr="00D353B4" w:rsidRDefault="008448C4" w:rsidP="008448C4">
            <w:pPr>
              <w:jc w:val="center"/>
              <w:rPr>
                <w:bCs/>
              </w:rPr>
            </w:pPr>
            <w:r w:rsidRPr="00D353B4">
              <w:rPr>
                <w:bCs/>
              </w:rPr>
              <w:t>Forma zajęć</w:t>
            </w:r>
          </w:p>
        </w:tc>
        <w:tc>
          <w:tcPr>
            <w:tcW w:w="463" w:type="pct"/>
            <w:shd w:val="clear" w:color="auto" w:fill="auto"/>
            <w:vAlign w:val="center"/>
          </w:tcPr>
          <w:p w14:paraId="0C205DF5" w14:textId="10E6F566" w:rsidR="008448C4" w:rsidRPr="00D353B4" w:rsidRDefault="008448C4" w:rsidP="008448C4">
            <w:pPr>
              <w:tabs>
                <w:tab w:val="left" w:pos="1027"/>
              </w:tabs>
              <w:ind w:left="-107"/>
              <w:jc w:val="center"/>
              <w:rPr>
                <w:bCs/>
              </w:rPr>
            </w:pPr>
            <w:r w:rsidRPr="00D353B4">
              <w:rPr>
                <w:bCs/>
              </w:rPr>
              <w:t xml:space="preserve">Liczba godzin </w:t>
            </w:r>
          </w:p>
        </w:tc>
        <w:tc>
          <w:tcPr>
            <w:tcW w:w="771" w:type="pct"/>
            <w:shd w:val="clear" w:color="auto" w:fill="auto"/>
            <w:vAlign w:val="center"/>
          </w:tcPr>
          <w:p w14:paraId="50C12ADD" w14:textId="30696AE1" w:rsidR="008448C4" w:rsidRPr="00D353B4" w:rsidRDefault="008448C4" w:rsidP="008448C4">
            <w:pPr>
              <w:ind w:left="-106" w:right="-142"/>
              <w:jc w:val="center"/>
              <w:rPr>
                <w:bCs/>
              </w:rPr>
            </w:pPr>
            <w:r w:rsidRPr="00D353B4">
              <w:rPr>
                <w:bCs/>
              </w:rPr>
              <w:t>ECTS</w:t>
            </w:r>
          </w:p>
        </w:tc>
      </w:tr>
      <w:tr w:rsidR="00D353B4" w:rsidRPr="00D353B4" w14:paraId="046513AF" w14:textId="77777777" w:rsidTr="008448C4">
        <w:trPr>
          <w:trHeight w:val="20"/>
        </w:trPr>
        <w:tc>
          <w:tcPr>
            <w:tcW w:w="1843" w:type="pct"/>
            <w:vMerge/>
            <w:shd w:val="clear" w:color="auto" w:fill="auto"/>
            <w:vAlign w:val="center"/>
          </w:tcPr>
          <w:p w14:paraId="26AB3606" w14:textId="77777777" w:rsidR="00F10F91" w:rsidRPr="00D353B4" w:rsidRDefault="00F10F91" w:rsidP="00AD3881">
            <w:pPr>
              <w:rPr>
                <w:bCs/>
              </w:rPr>
            </w:pPr>
          </w:p>
        </w:tc>
        <w:tc>
          <w:tcPr>
            <w:tcW w:w="3157" w:type="pct"/>
            <w:gridSpan w:val="3"/>
            <w:shd w:val="clear" w:color="auto" w:fill="auto"/>
            <w:vAlign w:val="center"/>
          </w:tcPr>
          <w:p w14:paraId="11444DB0" w14:textId="77777777" w:rsidR="00F10F91" w:rsidRPr="00D353B4" w:rsidRDefault="00F10F91" w:rsidP="00AD3881">
            <w:pPr>
              <w:jc w:val="center"/>
              <w:rPr>
                <w:bCs/>
              </w:rPr>
            </w:pPr>
            <w:r w:rsidRPr="00D353B4">
              <w:rPr>
                <w:bCs/>
              </w:rPr>
              <w:t>Zajęcia kontaktowe</w:t>
            </w:r>
          </w:p>
        </w:tc>
      </w:tr>
      <w:tr w:rsidR="00D353B4" w:rsidRPr="00D353B4" w14:paraId="6CD1B086" w14:textId="77777777" w:rsidTr="008448C4">
        <w:trPr>
          <w:trHeight w:val="20"/>
        </w:trPr>
        <w:tc>
          <w:tcPr>
            <w:tcW w:w="1843" w:type="pct"/>
            <w:vMerge/>
            <w:shd w:val="clear" w:color="auto" w:fill="auto"/>
            <w:vAlign w:val="center"/>
          </w:tcPr>
          <w:p w14:paraId="34B0E3A3" w14:textId="77777777" w:rsidR="00F10F91" w:rsidRPr="00D353B4" w:rsidRDefault="00F10F91" w:rsidP="00AD3881">
            <w:pPr>
              <w:rPr>
                <w:bCs/>
              </w:rPr>
            </w:pPr>
          </w:p>
        </w:tc>
        <w:tc>
          <w:tcPr>
            <w:tcW w:w="1923" w:type="pct"/>
            <w:shd w:val="clear" w:color="auto" w:fill="auto"/>
            <w:vAlign w:val="center"/>
          </w:tcPr>
          <w:p w14:paraId="0119AD80" w14:textId="77777777" w:rsidR="00F10F91" w:rsidRPr="00D353B4" w:rsidRDefault="00F10F91" w:rsidP="00AD3881">
            <w:pPr>
              <w:rPr>
                <w:bCs/>
              </w:rPr>
            </w:pPr>
            <w:r w:rsidRPr="00D353B4">
              <w:rPr>
                <w:bCs/>
              </w:rPr>
              <w:t>Ćwiczenia laboratoryjne</w:t>
            </w:r>
          </w:p>
        </w:tc>
        <w:tc>
          <w:tcPr>
            <w:tcW w:w="463" w:type="pct"/>
            <w:shd w:val="clear" w:color="auto" w:fill="auto"/>
            <w:vAlign w:val="center"/>
          </w:tcPr>
          <w:p w14:paraId="5121AD57" w14:textId="08F13F6B" w:rsidR="00F10F91" w:rsidRPr="00D353B4" w:rsidRDefault="007A5B90" w:rsidP="00AD3881">
            <w:pPr>
              <w:jc w:val="center"/>
              <w:rPr>
                <w:bCs/>
              </w:rPr>
            </w:pPr>
            <w:r w:rsidRPr="00D353B4">
              <w:rPr>
                <w:bCs/>
              </w:rPr>
              <w:t>2</w:t>
            </w:r>
            <w:r w:rsidR="00F10F91" w:rsidRPr="00D353B4">
              <w:rPr>
                <w:bCs/>
              </w:rPr>
              <w:t>0</w:t>
            </w:r>
          </w:p>
        </w:tc>
        <w:tc>
          <w:tcPr>
            <w:tcW w:w="771" w:type="pct"/>
            <w:shd w:val="clear" w:color="auto" w:fill="auto"/>
            <w:vAlign w:val="center"/>
          </w:tcPr>
          <w:p w14:paraId="1403B209" w14:textId="53E3A604" w:rsidR="00F10F91" w:rsidRPr="00D353B4" w:rsidRDefault="007A5B90" w:rsidP="00AD3881">
            <w:pPr>
              <w:jc w:val="center"/>
              <w:rPr>
                <w:bCs/>
              </w:rPr>
            </w:pPr>
            <w:r w:rsidRPr="00D353B4">
              <w:rPr>
                <w:bCs/>
              </w:rPr>
              <w:t>0,8</w:t>
            </w:r>
          </w:p>
        </w:tc>
      </w:tr>
      <w:tr w:rsidR="00D353B4" w:rsidRPr="00D353B4" w14:paraId="0A5A8E9F" w14:textId="77777777" w:rsidTr="008448C4">
        <w:trPr>
          <w:trHeight w:val="20"/>
        </w:trPr>
        <w:tc>
          <w:tcPr>
            <w:tcW w:w="1843" w:type="pct"/>
            <w:vMerge/>
            <w:shd w:val="clear" w:color="auto" w:fill="auto"/>
            <w:vAlign w:val="center"/>
          </w:tcPr>
          <w:p w14:paraId="3CDAD188" w14:textId="77777777" w:rsidR="00F10F91" w:rsidRPr="00D353B4" w:rsidRDefault="00F10F91" w:rsidP="00AD3881">
            <w:pPr>
              <w:rPr>
                <w:bCs/>
              </w:rPr>
            </w:pPr>
          </w:p>
        </w:tc>
        <w:tc>
          <w:tcPr>
            <w:tcW w:w="1923" w:type="pct"/>
            <w:shd w:val="clear" w:color="auto" w:fill="auto"/>
            <w:vAlign w:val="center"/>
          </w:tcPr>
          <w:p w14:paraId="31A51D15" w14:textId="77777777" w:rsidR="00F10F91" w:rsidRPr="00D353B4" w:rsidRDefault="00F10F91" w:rsidP="00AD3881">
            <w:pPr>
              <w:rPr>
                <w:bCs/>
              </w:rPr>
            </w:pPr>
            <w:r w:rsidRPr="00D353B4">
              <w:rPr>
                <w:bCs/>
              </w:rPr>
              <w:t>Razem godziny kontaktowe</w:t>
            </w:r>
          </w:p>
        </w:tc>
        <w:tc>
          <w:tcPr>
            <w:tcW w:w="463" w:type="pct"/>
            <w:shd w:val="clear" w:color="auto" w:fill="auto"/>
            <w:vAlign w:val="center"/>
          </w:tcPr>
          <w:p w14:paraId="26597DD4" w14:textId="5A1619DF" w:rsidR="00F10F91" w:rsidRPr="00D353B4" w:rsidRDefault="007A5B90" w:rsidP="00AD3881">
            <w:pPr>
              <w:jc w:val="center"/>
              <w:rPr>
                <w:bCs/>
              </w:rPr>
            </w:pPr>
            <w:r w:rsidRPr="00D353B4">
              <w:rPr>
                <w:bCs/>
              </w:rPr>
              <w:t>2</w:t>
            </w:r>
            <w:r w:rsidR="00CF3383" w:rsidRPr="00D353B4">
              <w:rPr>
                <w:bCs/>
              </w:rPr>
              <w:t>0</w:t>
            </w:r>
          </w:p>
        </w:tc>
        <w:tc>
          <w:tcPr>
            <w:tcW w:w="771" w:type="pct"/>
            <w:shd w:val="clear" w:color="auto" w:fill="auto"/>
            <w:vAlign w:val="center"/>
          </w:tcPr>
          <w:p w14:paraId="523D07A1" w14:textId="448FAB93" w:rsidR="00F10F91" w:rsidRPr="00D353B4" w:rsidRDefault="007A5B90" w:rsidP="00AD3881">
            <w:pPr>
              <w:jc w:val="center"/>
              <w:rPr>
                <w:bCs/>
              </w:rPr>
            </w:pPr>
            <w:r w:rsidRPr="00D353B4">
              <w:rPr>
                <w:bCs/>
              </w:rPr>
              <w:t>0,</w:t>
            </w:r>
            <w:r w:rsidR="00CF3383" w:rsidRPr="00D353B4">
              <w:rPr>
                <w:bCs/>
              </w:rPr>
              <w:t>8</w:t>
            </w:r>
          </w:p>
        </w:tc>
      </w:tr>
      <w:tr w:rsidR="00D353B4" w:rsidRPr="00D353B4" w14:paraId="2F4E4F63" w14:textId="77777777" w:rsidTr="008448C4">
        <w:trPr>
          <w:trHeight w:val="20"/>
        </w:trPr>
        <w:tc>
          <w:tcPr>
            <w:tcW w:w="1843" w:type="pct"/>
            <w:vMerge/>
            <w:shd w:val="clear" w:color="auto" w:fill="auto"/>
            <w:vAlign w:val="center"/>
          </w:tcPr>
          <w:p w14:paraId="4F1E2927" w14:textId="77777777" w:rsidR="00F10F91" w:rsidRPr="00D353B4" w:rsidRDefault="00F10F91" w:rsidP="00AD3881">
            <w:pPr>
              <w:rPr>
                <w:bCs/>
              </w:rPr>
            </w:pPr>
          </w:p>
        </w:tc>
        <w:tc>
          <w:tcPr>
            <w:tcW w:w="3157" w:type="pct"/>
            <w:gridSpan w:val="3"/>
            <w:shd w:val="clear" w:color="auto" w:fill="auto"/>
            <w:vAlign w:val="center"/>
          </w:tcPr>
          <w:p w14:paraId="531D8A45" w14:textId="77777777" w:rsidR="00F10F91" w:rsidRPr="00D353B4" w:rsidRDefault="00F10F91" w:rsidP="00AD3881">
            <w:pPr>
              <w:jc w:val="center"/>
              <w:rPr>
                <w:bCs/>
              </w:rPr>
            </w:pPr>
            <w:r w:rsidRPr="00D353B4">
              <w:rPr>
                <w:bCs/>
              </w:rPr>
              <w:t>Zajęcia niekontaktowe</w:t>
            </w:r>
          </w:p>
        </w:tc>
      </w:tr>
      <w:tr w:rsidR="00D353B4" w:rsidRPr="00D353B4" w14:paraId="24ADAD0E" w14:textId="77777777" w:rsidTr="008448C4">
        <w:trPr>
          <w:trHeight w:val="20"/>
        </w:trPr>
        <w:tc>
          <w:tcPr>
            <w:tcW w:w="1843" w:type="pct"/>
            <w:vMerge/>
            <w:shd w:val="clear" w:color="auto" w:fill="auto"/>
            <w:vAlign w:val="center"/>
          </w:tcPr>
          <w:p w14:paraId="6A484607" w14:textId="77777777" w:rsidR="00F10F91" w:rsidRPr="00D353B4" w:rsidRDefault="00F10F91" w:rsidP="00AD3881">
            <w:pPr>
              <w:rPr>
                <w:bCs/>
              </w:rPr>
            </w:pPr>
          </w:p>
        </w:tc>
        <w:tc>
          <w:tcPr>
            <w:tcW w:w="1923" w:type="pct"/>
            <w:shd w:val="clear" w:color="auto" w:fill="auto"/>
            <w:vAlign w:val="center"/>
          </w:tcPr>
          <w:p w14:paraId="71B37C2B" w14:textId="77777777" w:rsidR="00F10F91" w:rsidRPr="00D353B4" w:rsidRDefault="00F10F91" w:rsidP="00F10F91">
            <w:pPr>
              <w:pStyle w:val="Akapitzlist"/>
              <w:autoSpaceDE w:val="0"/>
              <w:adjustRightInd w:val="0"/>
              <w:spacing w:line="240" w:lineRule="auto"/>
              <w:ind w:left="0" w:firstLine="39"/>
              <w:rPr>
                <w:rFonts w:ascii="Times New Roman" w:hAnsi="Times New Roman"/>
                <w:bCs/>
                <w:iCs/>
                <w:sz w:val="24"/>
                <w:szCs w:val="24"/>
              </w:rPr>
            </w:pPr>
            <w:r w:rsidRPr="00D353B4">
              <w:rPr>
                <w:rFonts w:ascii="Times New Roman" w:hAnsi="Times New Roman"/>
                <w:bCs/>
                <w:iCs/>
                <w:sz w:val="24"/>
                <w:szCs w:val="24"/>
              </w:rPr>
              <w:t>Studiowanie zalecanej literatury</w:t>
            </w:r>
          </w:p>
        </w:tc>
        <w:tc>
          <w:tcPr>
            <w:tcW w:w="463" w:type="pct"/>
            <w:shd w:val="clear" w:color="auto" w:fill="auto"/>
            <w:vAlign w:val="center"/>
          </w:tcPr>
          <w:p w14:paraId="0DAF609B" w14:textId="23C8E322" w:rsidR="00F10F91" w:rsidRPr="00D353B4" w:rsidRDefault="007A5B90"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2</w:t>
            </w:r>
            <w:r w:rsidR="0080327F" w:rsidRPr="00D353B4">
              <w:rPr>
                <w:rFonts w:ascii="Times New Roman" w:hAnsi="Times New Roman"/>
                <w:bCs/>
                <w:sz w:val="24"/>
                <w:szCs w:val="24"/>
              </w:rPr>
              <w:t>7</w:t>
            </w:r>
          </w:p>
        </w:tc>
        <w:tc>
          <w:tcPr>
            <w:tcW w:w="771" w:type="pct"/>
            <w:shd w:val="clear" w:color="auto" w:fill="auto"/>
            <w:vAlign w:val="center"/>
          </w:tcPr>
          <w:p w14:paraId="1C19CBD7" w14:textId="5AF9A678" w:rsidR="00F10F91" w:rsidRPr="00D353B4" w:rsidRDefault="007A5B90"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1,</w:t>
            </w:r>
            <w:r w:rsidR="0080327F" w:rsidRPr="00D353B4">
              <w:rPr>
                <w:rFonts w:ascii="Times New Roman" w:hAnsi="Times New Roman"/>
                <w:bCs/>
                <w:sz w:val="24"/>
                <w:szCs w:val="24"/>
              </w:rPr>
              <w:t>1</w:t>
            </w:r>
          </w:p>
        </w:tc>
      </w:tr>
      <w:tr w:rsidR="00D353B4" w:rsidRPr="00D353B4" w14:paraId="76DCECDB" w14:textId="77777777" w:rsidTr="008448C4">
        <w:trPr>
          <w:trHeight w:val="20"/>
        </w:trPr>
        <w:tc>
          <w:tcPr>
            <w:tcW w:w="1843" w:type="pct"/>
            <w:vMerge/>
            <w:shd w:val="clear" w:color="auto" w:fill="auto"/>
            <w:vAlign w:val="center"/>
          </w:tcPr>
          <w:p w14:paraId="35D4C389" w14:textId="77777777" w:rsidR="00F10F91" w:rsidRPr="00D353B4" w:rsidRDefault="00F10F91" w:rsidP="00AD3881">
            <w:pPr>
              <w:rPr>
                <w:bCs/>
              </w:rPr>
            </w:pPr>
          </w:p>
        </w:tc>
        <w:tc>
          <w:tcPr>
            <w:tcW w:w="1923" w:type="pct"/>
            <w:shd w:val="clear" w:color="auto" w:fill="auto"/>
            <w:vAlign w:val="center"/>
          </w:tcPr>
          <w:p w14:paraId="3E5E2341" w14:textId="77777777" w:rsidR="00F10F91" w:rsidRPr="00D353B4" w:rsidRDefault="00F10F91" w:rsidP="00F10F91">
            <w:pPr>
              <w:pStyle w:val="Akapitzlist"/>
              <w:autoSpaceDE w:val="0"/>
              <w:adjustRightInd w:val="0"/>
              <w:spacing w:line="240" w:lineRule="auto"/>
              <w:ind w:left="0" w:firstLine="39"/>
              <w:rPr>
                <w:rFonts w:ascii="Times New Roman" w:hAnsi="Times New Roman"/>
                <w:bCs/>
                <w:sz w:val="24"/>
                <w:szCs w:val="24"/>
              </w:rPr>
            </w:pPr>
            <w:r w:rsidRPr="00D353B4">
              <w:rPr>
                <w:rFonts w:ascii="Times New Roman" w:hAnsi="Times New Roman"/>
                <w:bCs/>
                <w:iCs/>
                <w:sz w:val="24"/>
                <w:szCs w:val="24"/>
              </w:rPr>
              <w:t>Przygotowanie teoretycznej części projektu licencjackiego</w:t>
            </w:r>
          </w:p>
        </w:tc>
        <w:tc>
          <w:tcPr>
            <w:tcW w:w="463" w:type="pct"/>
            <w:shd w:val="clear" w:color="auto" w:fill="auto"/>
            <w:vAlign w:val="center"/>
          </w:tcPr>
          <w:p w14:paraId="3C7B4F34" w14:textId="77777777" w:rsidR="00F10F91" w:rsidRPr="00D353B4"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8</w:t>
            </w:r>
          </w:p>
        </w:tc>
        <w:tc>
          <w:tcPr>
            <w:tcW w:w="771" w:type="pct"/>
            <w:shd w:val="clear" w:color="auto" w:fill="auto"/>
            <w:vAlign w:val="center"/>
          </w:tcPr>
          <w:p w14:paraId="619A4884" w14:textId="7CF8E822" w:rsidR="00F10F91" w:rsidRPr="00D353B4"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0,3</w:t>
            </w:r>
          </w:p>
        </w:tc>
      </w:tr>
      <w:tr w:rsidR="00D353B4" w:rsidRPr="00D353B4" w14:paraId="2078CA8F" w14:textId="77777777" w:rsidTr="008448C4">
        <w:trPr>
          <w:trHeight w:val="20"/>
        </w:trPr>
        <w:tc>
          <w:tcPr>
            <w:tcW w:w="1843" w:type="pct"/>
            <w:vMerge/>
            <w:shd w:val="clear" w:color="auto" w:fill="auto"/>
            <w:vAlign w:val="center"/>
          </w:tcPr>
          <w:p w14:paraId="147785E5" w14:textId="77777777" w:rsidR="00F10F91" w:rsidRPr="00D353B4" w:rsidRDefault="00F10F91" w:rsidP="00AD3881">
            <w:pPr>
              <w:rPr>
                <w:bCs/>
              </w:rPr>
            </w:pPr>
          </w:p>
        </w:tc>
        <w:tc>
          <w:tcPr>
            <w:tcW w:w="1923" w:type="pct"/>
            <w:shd w:val="clear" w:color="auto" w:fill="auto"/>
            <w:vAlign w:val="center"/>
          </w:tcPr>
          <w:p w14:paraId="4858713E" w14:textId="77777777" w:rsidR="00F10F91" w:rsidRPr="00D353B4" w:rsidRDefault="00F10F91" w:rsidP="00F10F91">
            <w:pPr>
              <w:pStyle w:val="Akapitzlist"/>
              <w:autoSpaceDE w:val="0"/>
              <w:adjustRightInd w:val="0"/>
              <w:spacing w:line="240" w:lineRule="auto"/>
              <w:ind w:left="0" w:firstLine="39"/>
              <w:rPr>
                <w:rFonts w:ascii="Times New Roman" w:hAnsi="Times New Roman"/>
                <w:bCs/>
                <w:iCs/>
                <w:sz w:val="24"/>
                <w:szCs w:val="24"/>
              </w:rPr>
            </w:pPr>
            <w:r w:rsidRPr="00D353B4">
              <w:rPr>
                <w:rFonts w:ascii="Times New Roman" w:hAnsi="Times New Roman"/>
                <w:bCs/>
                <w:iCs/>
                <w:sz w:val="24"/>
                <w:szCs w:val="24"/>
              </w:rPr>
              <w:t>Przygotowanie do zaliczenia poszczególnych etapów prezentacji projektu licencjackiego</w:t>
            </w:r>
          </w:p>
        </w:tc>
        <w:tc>
          <w:tcPr>
            <w:tcW w:w="463" w:type="pct"/>
            <w:shd w:val="clear" w:color="auto" w:fill="auto"/>
            <w:vAlign w:val="center"/>
          </w:tcPr>
          <w:p w14:paraId="03FD2334" w14:textId="4C0EC6A3" w:rsidR="00F10F91" w:rsidRPr="00D353B4" w:rsidRDefault="0080327F"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8</w:t>
            </w:r>
          </w:p>
        </w:tc>
        <w:tc>
          <w:tcPr>
            <w:tcW w:w="771" w:type="pct"/>
            <w:shd w:val="clear" w:color="auto" w:fill="auto"/>
            <w:vAlign w:val="center"/>
          </w:tcPr>
          <w:p w14:paraId="213C46E7" w14:textId="1B915E6B" w:rsidR="00F10F91" w:rsidRPr="00D353B4"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0,</w:t>
            </w:r>
            <w:r w:rsidR="0080327F" w:rsidRPr="00D353B4">
              <w:rPr>
                <w:rFonts w:ascii="Times New Roman" w:hAnsi="Times New Roman"/>
                <w:bCs/>
                <w:sz w:val="24"/>
                <w:szCs w:val="24"/>
              </w:rPr>
              <w:t>3</w:t>
            </w:r>
          </w:p>
        </w:tc>
      </w:tr>
      <w:tr w:rsidR="00D353B4" w:rsidRPr="00D353B4" w14:paraId="78E12270" w14:textId="77777777" w:rsidTr="008448C4">
        <w:trPr>
          <w:trHeight w:val="20"/>
        </w:trPr>
        <w:tc>
          <w:tcPr>
            <w:tcW w:w="1843" w:type="pct"/>
            <w:vMerge/>
            <w:shd w:val="clear" w:color="auto" w:fill="auto"/>
            <w:vAlign w:val="center"/>
          </w:tcPr>
          <w:p w14:paraId="54FFA418" w14:textId="77777777" w:rsidR="00F10F91" w:rsidRPr="00D353B4" w:rsidRDefault="00F10F91" w:rsidP="00AD3881">
            <w:pPr>
              <w:rPr>
                <w:bCs/>
              </w:rPr>
            </w:pPr>
          </w:p>
        </w:tc>
        <w:tc>
          <w:tcPr>
            <w:tcW w:w="1923" w:type="pct"/>
            <w:shd w:val="clear" w:color="auto" w:fill="auto"/>
            <w:vAlign w:val="center"/>
          </w:tcPr>
          <w:p w14:paraId="6E4705E2" w14:textId="77777777" w:rsidR="00F10F91" w:rsidRPr="00D353B4" w:rsidRDefault="00F10F91" w:rsidP="00F10F91">
            <w:pPr>
              <w:pStyle w:val="Akapitzlist"/>
              <w:autoSpaceDE w:val="0"/>
              <w:adjustRightInd w:val="0"/>
              <w:spacing w:line="240" w:lineRule="auto"/>
              <w:ind w:left="0" w:firstLine="39"/>
              <w:rPr>
                <w:rFonts w:ascii="Times New Roman" w:hAnsi="Times New Roman"/>
                <w:bCs/>
                <w:sz w:val="24"/>
                <w:szCs w:val="24"/>
              </w:rPr>
            </w:pPr>
            <w:r w:rsidRPr="00D353B4">
              <w:rPr>
                <w:rFonts w:ascii="Times New Roman" w:hAnsi="Times New Roman"/>
                <w:bCs/>
                <w:iCs/>
                <w:sz w:val="24"/>
                <w:szCs w:val="24"/>
              </w:rPr>
              <w:t>Przygotowanie prezentacji PPT końcowej wersji pracy</w:t>
            </w:r>
          </w:p>
        </w:tc>
        <w:tc>
          <w:tcPr>
            <w:tcW w:w="463" w:type="pct"/>
            <w:shd w:val="clear" w:color="auto" w:fill="auto"/>
            <w:vAlign w:val="center"/>
          </w:tcPr>
          <w:p w14:paraId="35B98EC9" w14:textId="58923B47" w:rsidR="00F10F91" w:rsidRPr="00D353B4" w:rsidRDefault="0080327F"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7</w:t>
            </w:r>
          </w:p>
        </w:tc>
        <w:tc>
          <w:tcPr>
            <w:tcW w:w="771" w:type="pct"/>
            <w:shd w:val="clear" w:color="auto" w:fill="auto"/>
            <w:vAlign w:val="center"/>
          </w:tcPr>
          <w:p w14:paraId="2AA78D36" w14:textId="6040B9BD" w:rsidR="00F10F91" w:rsidRPr="00D353B4"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0,</w:t>
            </w:r>
            <w:r w:rsidR="0080327F" w:rsidRPr="00D353B4">
              <w:rPr>
                <w:rFonts w:ascii="Times New Roman" w:hAnsi="Times New Roman"/>
                <w:bCs/>
                <w:sz w:val="24"/>
                <w:szCs w:val="24"/>
              </w:rPr>
              <w:t>3</w:t>
            </w:r>
          </w:p>
        </w:tc>
      </w:tr>
      <w:tr w:rsidR="00D353B4" w:rsidRPr="00D353B4" w14:paraId="6058F26C" w14:textId="77777777" w:rsidTr="008448C4">
        <w:trPr>
          <w:trHeight w:val="20"/>
        </w:trPr>
        <w:tc>
          <w:tcPr>
            <w:tcW w:w="1843" w:type="pct"/>
            <w:vMerge/>
            <w:shd w:val="clear" w:color="auto" w:fill="auto"/>
            <w:vAlign w:val="center"/>
          </w:tcPr>
          <w:p w14:paraId="6FF30A03" w14:textId="77777777" w:rsidR="00F10F91" w:rsidRPr="00D353B4" w:rsidRDefault="00F10F91" w:rsidP="00AD3881">
            <w:pPr>
              <w:rPr>
                <w:bCs/>
              </w:rPr>
            </w:pPr>
          </w:p>
        </w:tc>
        <w:tc>
          <w:tcPr>
            <w:tcW w:w="1923" w:type="pct"/>
            <w:shd w:val="clear" w:color="auto" w:fill="auto"/>
            <w:vAlign w:val="center"/>
          </w:tcPr>
          <w:p w14:paraId="59D40183" w14:textId="77777777" w:rsidR="00F10F91" w:rsidRPr="00D353B4" w:rsidRDefault="00F10F91" w:rsidP="00F10F91">
            <w:pPr>
              <w:pStyle w:val="Akapitzlist"/>
              <w:autoSpaceDE w:val="0"/>
              <w:adjustRightInd w:val="0"/>
              <w:spacing w:line="240" w:lineRule="auto"/>
              <w:ind w:left="0" w:firstLine="39"/>
              <w:rPr>
                <w:rFonts w:ascii="Times New Roman" w:hAnsi="Times New Roman"/>
                <w:bCs/>
                <w:iCs/>
                <w:sz w:val="24"/>
                <w:szCs w:val="24"/>
              </w:rPr>
            </w:pPr>
            <w:r w:rsidRPr="00D353B4">
              <w:rPr>
                <w:rFonts w:ascii="Times New Roman" w:hAnsi="Times New Roman"/>
                <w:bCs/>
                <w:iCs/>
                <w:sz w:val="24"/>
                <w:szCs w:val="24"/>
              </w:rPr>
              <w:t xml:space="preserve">Przygotowanie do </w:t>
            </w:r>
            <w:r w:rsidRPr="00D353B4">
              <w:rPr>
                <w:rFonts w:ascii="Times New Roman" w:hAnsi="Times New Roman"/>
                <w:bCs/>
                <w:sz w:val="24"/>
                <w:szCs w:val="24"/>
              </w:rPr>
              <w:t>próbnej obrony</w:t>
            </w:r>
          </w:p>
        </w:tc>
        <w:tc>
          <w:tcPr>
            <w:tcW w:w="463" w:type="pct"/>
            <w:shd w:val="clear" w:color="auto" w:fill="auto"/>
            <w:vAlign w:val="center"/>
          </w:tcPr>
          <w:p w14:paraId="354AD223" w14:textId="2365C9A2" w:rsidR="00F10F91" w:rsidRPr="00D353B4" w:rsidRDefault="0080327F"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5</w:t>
            </w:r>
          </w:p>
        </w:tc>
        <w:tc>
          <w:tcPr>
            <w:tcW w:w="771" w:type="pct"/>
            <w:shd w:val="clear" w:color="auto" w:fill="auto"/>
            <w:vAlign w:val="center"/>
          </w:tcPr>
          <w:p w14:paraId="126C5080" w14:textId="60503D40" w:rsidR="00F10F91" w:rsidRPr="00D353B4" w:rsidRDefault="00F10F91" w:rsidP="00F10F91">
            <w:pPr>
              <w:pStyle w:val="Akapitzlist"/>
              <w:autoSpaceDE w:val="0"/>
              <w:adjustRightInd w:val="0"/>
              <w:spacing w:line="240" w:lineRule="auto"/>
              <w:ind w:left="-108" w:firstLine="39"/>
              <w:jc w:val="center"/>
              <w:rPr>
                <w:rFonts w:ascii="Times New Roman" w:hAnsi="Times New Roman"/>
                <w:bCs/>
                <w:sz w:val="24"/>
                <w:szCs w:val="24"/>
              </w:rPr>
            </w:pPr>
            <w:r w:rsidRPr="00D353B4">
              <w:rPr>
                <w:rFonts w:ascii="Times New Roman" w:hAnsi="Times New Roman"/>
                <w:bCs/>
                <w:sz w:val="24"/>
                <w:szCs w:val="24"/>
              </w:rPr>
              <w:t>0,</w:t>
            </w:r>
            <w:r w:rsidR="0080327F" w:rsidRPr="00D353B4">
              <w:rPr>
                <w:rFonts w:ascii="Times New Roman" w:hAnsi="Times New Roman"/>
                <w:bCs/>
                <w:sz w:val="24"/>
                <w:szCs w:val="24"/>
              </w:rPr>
              <w:t>2</w:t>
            </w:r>
          </w:p>
        </w:tc>
      </w:tr>
      <w:tr w:rsidR="00D353B4" w:rsidRPr="00D353B4" w14:paraId="05B922F8" w14:textId="77777777" w:rsidTr="008448C4">
        <w:trPr>
          <w:trHeight w:val="20"/>
        </w:trPr>
        <w:tc>
          <w:tcPr>
            <w:tcW w:w="1843" w:type="pct"/>
            <w:vMerge/>
            <w:shd w:val="clear" w:color="auto" w:fill="auto"/>
            <w:vAlign w:val="center"/>
          </w:tcPr>
          <w:p w14:paraId="4F5914B7" w14:textId="77777777" w:rsidR="00F10F91" w:rsidRPr="00D353B4" w:rsidRDefault="00F10F91" w:rsidP="00AD3881">
            <w:pPr>
              <w:rPr>
                <w:bCs/>
              </w:rPr>
            </w:pPr>
          </w:p>
        </w:tc>
        <w:tc>
          <w:tcPr>
            <w:tcW w:w="1923" w:type="pct"/>
            <w:shd w:val="clear" w:color="auto" w:fill="auto"/>
            <w:vAlign w:val="center"/>
          </w:tcPr>
          <w:p w14:paraId="277C9782" w14:textId="77777777" w:rsidR="00F10F91" w:rsidRPr="00D353B4" w:rsidRDefault="00F10F91" w:rsidP="00F10F91">
            <w:pPr>
              <w:ind w:firstLine="39"/>
              <w:rPr>
                <w:bCs/>
              </w:rPr>
            </w:pPr>
            <w:r w:rsidRPr="00D353B4">
              <w:rPr>
                <w:bCs/>
              </w:rPr>
              <w:t>Razem godziny niekontaktowe</w:t>
            </w:r>
          </w:p>
        </w:tc>
        <w:tc>
          <w:tcPr>
            <w:tcW w:w="463" w:type="pct"/>
            <w:shd w:val="clear" w:color="auto" w:fill="auto"/>
            <w:vAlign w:val="center"/>
          </w:tcPr>
          <w:p w14:paraId="71CD26B2" w14:textId="2B083C59" w:rsidR="00F10F91" w:rsidRPr="00D353B4" w:rsidRDefault="007A5B90"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5</w:t>
            </w:r>
            <w:r w:rsidR="0080327F" w:rsidRPr="00D353B4">
              <w:rPr>
                <w:rFonts w:ascii="Times New Roman" w:hAnsi="Times New Roman"/>
                <w:bCs/>
                <w:sz w:val="24"/>
                <w:szCs w:val="24"/>
              </w:rPr>
              <w:t>5</w:t>
            </w:r>
          </w:p>
        </w:tc>
        <w:tc>
          <w:tcPr>
            <w:tcW w:w="771" w:type="pct"/>
            <w:shd w:val="clear" w:color="auto" w:fill="auto"/>
            <w:vAlign w:val="center"/>
          </w:tcPr>
          <w:p w14:paraId="66527E03" w14:textId="368BCF3C" w:rsidR="00F10F91" w:rsidRPr="00D353B4" w:rsidRDefault="007A5B90"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2,</w:t>
            </w:r>
            <w:r w:rsidR="0080327F" w:rsidRPr="00D353B4">
              <w:rPr>
                <w:rFonts w:ascii="Times New Roman" w:hAnsi="Times New Roman"/>
                <w:bCs/>
                <w:sz w:val="24"/>
                <w:szCs w:val="24"/>
              </w:rPr>
              <w:t>2</w:t>
            </w:r>
          </w:p>
        </w:tc>
      </w:tr>
      <w:tr w:rsidR="00D353B4" w:rsidRPr="00D353B4" w14:paraId="64DEF10F" w14:textId="77777777" w:rsidTr="008448C4">
        <w:trPr>
          <w:trHeight w:val="20"/>
        </w:trPr>
        <w:tc>
          <w:tcPr>
            <w:tcW w:w="1843" w:type="pct"/>
            <w:vMerge/>
            <w:shd w:val="clear" w:color="auto" w:fill="auto"/>
            <w:vAlign w:val="center"/>
          </w:tcPr>
          <w:p w14:paraId="2A7F2A75" w14:textId="77777777" w:rsidR="00F10F91" w:rsidRPr="00D353B4" w:rsidRDefault="00F10F91" w:rsidP="00AD3881">
            <w:pPr>
              <w:rPr>
                <w:bCs/>
              </w:rPr>
            </w:pPr>
          </w:p>
        </w:tc>
        <w:tc>
          <w:tcPr>
            <w:tcW w:w="1923" w:type="pct"/>
            <w:shd w:val="clear" w:color="auto" w:fill="auto"/>
            <w:vAlign w:val="center"/>
          </w:tcPr>
          <w:p w14:paraId="6B8CA457" w14:textId="77777777" w:rsidR="00F10F91" w:rsidRPr="00D353B4" w:rsidRDefault="00F10F91" w:rsidP="00F10F91">
            <w:pPr>
              <w:ind w:firstLine="39"/>
              <w:rPr>
                <w:bCs/>
              </w:rPr>
            </w:pPr>
            <w:r w:rsidRPr="00D353B4">
              <w:rPr>
                <w:bCs/>
              </w:rPr>
              <w:t xml:space="preserve">Sumaryczne obciążenie studenta </w:t>
            </w:r>
          </w:p>
        </w:tc>
        <w:tc>
          <w:tcPr>
            <w:tcW w:w="463" w:type="pct"/>
            <w:shd w:val="clear" w:color="auto" w:fill="auto"/>
            <w:vAlign w:val="center"/>
          </w:tcPr>
          <w:p w14:paraId="0D8995A5" w14:textId="77777777" w:rsidR="00F10F91" w:rsidRPr="00D353B4"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75</w:t>
            </w:r>
          </w:p>
        </w:tc>
        <w:tc>
          <w:tcPr>
            <w:tcW w:w="771" w:type="pct"/>
            <w:shd w:val="clear" w:color="auto" w:fill="auto"/>
            <w:vAlign w:val="center"/>
          </w:tcPr>
          <w:p w14:paraId="723E8E1D" w14:textId="77777777" w:rsidR="00F10F91" w:rsidRPr="00D353B4" w:rsidRDefault="00F10F91" w:rsidP="00F10F91">
            <w:pPr>
              <w:pStyle w:val="Akapitzlist"/>
              <w:autoSpaceDE w:val="0"/>
              <w:adjustRightInd w:val="0"/>
              <w:spacing w:line="240" w:lineRule="auto"/>
              <w:ind w:left="0" w:firstLine="39"/>
              <w:jc w:val="center"/>
              <w:rPr>
                <w:rFonts w:ascii="Times New Roman" w:hAnsi="Times New Roman"/>
                <w:bCs/>
                <w:sz w:val="24"/>
                <w:szCs w:val="24"/>
              </w:rPr>
            </w:pPr>
            <w:r w:rsidRPr="00D353B4">
              <w:rPr>
                <w:rFonts w:ascii="Times New Roman" w:hAnsi="Times New Roman"/>
                <w:bCs/>
                <w:sz w:val="24"/>
                <w:szCs w:val="24"/>
              </w:rPr>
              <w:t>3,0</w:t>
            </w:r>
          </w:p>
        </w:tc>
      </w:tr>
      <w:tr w:rsidR="00F10F91" w:rsidRPr="00D353B4" w14:paraId="4412B361" w14:textId="77777777" w:rsidTr="008448C4">
        <w:trPr>
          <w:trHeight w:val="20"/>
        </w:trPr>
        <w:tc>
          <w:tcPr>
            <w:tcW w:w="1843" w:type="pct"/>
            <w:shd w:val="clear" w:color="auto" w:fill="auto"/>
            <w:vAlign w:val="center"/>
          </w:tcPr>
          <w:p w14:paraId="57D2B679" w14:textId="77777777" w:rsidR="00F10F91" w:rsidRPr="00D353B4" w:rsidRDefault="00F10F91" w:rsidP="00AD3881">
            <w:pPr>
              <w:rPr>
                <w:bCs/>
              </w:rPr>
            </w:pPr>
            <w:r w:rsidRPr="00D353B4">
              <w:rPr>
                <w:bCs/>
              </w:rPr>
              <w:t>Nakład pracy związany z zajęciami wymagającymi bezpośredniego udziału nauczyciela akademickiego</w:t>
            </w:r>
          </w:p>
        </w:tc>
        <w:tc>
          <w:tcPr>
            <w:tcW w:w="3157" w:type="pct"/>
            <w:gridSpan w:val="3"/>
            <w:shd w:val="clear" w:color="auto" w:fill="auto"/>
            <w:vAlign w:val="center"/>
          </w:tcPr>
          <w:p w14:paraId="49AF1A9F" w14:textId="2E6F2AD2" w:rsidR="00F10F91" w:rsidRPr="00D353B4" w:rsidRDefault="007A5B90" w:rsidP="00AD3881">
            <w:pPr>
              <w:rPr>
                <w:bCs/>
              </w:rPr>
            </w:pPr>
            <w:r w:rsidRPr="00D353B4">
              <w:rPr>
                <w:bCs/>
              </w:rPr>
              <w:t>2</w:t>
            </w:r>
            <w:r w:rsidR="00F10F91" w:rsidRPr="00D353B4">
              <w:rPr>
                <w:bCs/>
              </w:rPr>
              <w:t xml:space="preserve">0 godz. - </w:t>
            </w:r>
            <w:r w:rsidR="00F10F91" w:rsidRPr="00D353B4">
              <w:rPr>
                <w:bCs/>
                <w:iCs/>
              </w:rPr>
              <w:t xml:space="preserve">ćwiczenia laboratoryjne, </w:t>
            </w:r>
          </w:p>
          <w:p w14:paraId="0A2B8ED2" w14:textId="572F6855" w:rsidR="00F10F91" w:rsidRPr="00D353B4" w:rsidRDefault="00F10F91" w:rsidP="00F10F91">
            <w:pPr>
              <w:rPr>
                <w:bCs/>
              </w:rPr>
            </w:pPr>
            <w:r w:rsidRPr="00D353B4">
              <w:rPr>
                <w:bCs/>
              </w:rPr>
              <w:t xml:space="preserve">Łącznie - </w:t>
            </w:r>
            <w:r w:rsidR="007A5B90" w:rsidRPr="00D353B4">
              <w:rPr>
                <w:bCs/>
              </w:rPr>
              <w:t>2</w:t>
            </w:r>
            <w:r w:rsidR="0080327F" w:rsidRPr="00D353B4">
              <w:rPr>
                <w:bCs/>
              </w:rPr>
              <w:t>0</w:t>
            </w:r>
            <w:r w:rsidRPr="00D353B4">
              <w:rPr>
                <w:bCs/>
              </w:rPr>
              <w:t xml:space="preserve"> godz., co odpowiada </w:t>
            </w:r>
            <w:r w:rsidR="007A5B90" w:rsidRPr="00D353B4">
              <w:rPr>
                <w:bCs/>
              </w:rPr>
              <w:t>0,</w:t>
            </w:r>
            <w:r w:rsidR="0080327F" w:rsidRPr="00D353B4">
              <w:rPr>
                <w:bCs/>
              </w:rPr>
              <w:t>8</w:t>
            </w:r>
            <w:r w:rsidRPr="00D353B4">
              <w:rPr>
                <w:bCs/>
              </w:rPr>
              <w:t xml:space="preserve"> pkt. ECT</w:t>
            </w:r>
          </w:p>
        </w:tc>
      </w:tr>
    </w:tbl>
    <w:p w14:paraId="2433BBF4" w14:textId="77777777" w:rsidR="00667F61" w:rsidRPr="00D353B4" w:rsidRDefault="00667F61">
      <w:pPr>
        <w:rPr>
          <w:b/>
          <w:sz w:val="28"/>
          <w:szCs w:val="28"/>
        </w:rPr>
      </w:pPr>
    </w:p>
    <w:p w14:paraId="1627A3E3" w14:textId="5314E6CE" w:rsidR="00331518" w:rsidRPr="00D353B4" w:rsidRDefault="00331518">
      <w:pPr>
        <w:rPr>
          <w:b/>
          <w:sz w:val="28"/>
          <w:szCs w:val="28"/>
        </w:rPr>
      </w:pPr>
      <w:r w:rsidRPr="00D353B4">
        <w:rPr>
          <w:b/>
          <w:sz w:val="28"/>
          <w:szCs w:val="28"/>
        </w:rPr>
        <w:t>Karta opisu zajęć z modułu</w:t>
      </w:r>
      <w:r w:rsidR="00F10F91" w:rsidRPr="00D353B4">
        <w:rPr>
          <w:b/>
          <w:sz w:val="28"/>
          <w:szCs w:val="28"/>
        </w:rPr>
        <w:t xml:space="preserve"> </w:t>
      </w:r>
      <w:r w:rsidR="008448C4" w:rsidRPr="00D353B4">
        <w:rPr>
          <w:b/>
          <w:sz w:val="28"/>
          <w:szCs w:val="28"/>
        </w:rPr>
        <w:t>Egzamin dyplomowy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9"/>
        <w:gridCol w:w="1581"/>
        <w:gridCol w:w="4598"/>
      </w:tblGrid>
      <w:tr w:rsidR="00D353B4" w:rsidRPr="00D353B4" w14:paraId="0A8F2E3B"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tcPr>
          <w:p w14:paraId="12264B21" w14:textId="77777777" w:rsidR="00667F61" w:rsidRPr="00D353B4" w:rsidRDefault="00667F61" w:rsidP="00465CF8">
            <w:pPr>
              <w:spacing w:line="256" w:lineRule="auto"/>
            </w:pPr>
            <w:bookmarkStart w:id="19" w:name="_Hlk170849983"/>
            <w:r w:rsidRPr="00D353B4">
              <w:t xml:space="preserve">Nazwa kierunku studiów </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621CEBCE" w14:textId="114D4F36" w:rsidR="00667F61" w:rsidRPr="00D353B4" w:rsidRDefault="00667F61" w:rsidP="00465CF8">
            <w:pPr>
              <w:spacing w:line="256" w:lineRule="auto"/>
            </w:pPr>
            <w:r w:rsidRPr="00D353B4">
              <w:t>Turystyka i rekreacja</w:t>
            </w:r>
          </w:p>
        </w:tc>
      </w:tr>
      <w:tr w:rsidR="00D353B4" w:rsidRPr="00D353B4" w14:paraId="303623A8"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20EA7815" w14:textId="77777777" w:rsidR="00667F61" w:rsidRPr="00D353B4" w:rsidRDefault="00667F61" w:rsidP="00465CF8">
            <w:pPr>
              <w:spacing w:line="256" w:lineRule="auto"/>
            </w:pPr>
            <w:r w:rsidRPr="00D353B4">
              <w:t>Nazwa modułu, także nazwa w języku angielskim</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5E0D76DF" w14:textId="77777777" w:rsidR="00667F61" w:rsidRPr="00D353B4" w:rsidRDefault="00667F61" w:rsidP="00465CF8">
            <w:pPr>
              <w:spacing w:line="256" w:lineRule="auto"/>
            </w:pPr>
            <w:r w:rsidRPr="00D353B4">
              <w:t>Egzamin dyplomowy</w:t>
            </w:r>
          </w:p>
          <w:p w14:paraId="45964086" w14:textId="77777777" w:rsidR="00667F61" w:rsidRPr="00D353B4" w:rsidRDefault="00667F61" w:rsidP="00465CF8">
            <w:pPr>
              <w:spacing w:line="256" w:lineRule="auto"/>
            </w:pPr>
            <w:r w:rsidRPr="00D353B4">
              <w:rPr>
                <w:rStyle w:val="rynqvb"/>
              </w:rPr>
              <w:t>Diploma exam</w:t>
            </w:r>
          </w:p>
        </w:tc>
      </w:tr>
      <w:tr w:rsidR="00D353B4" w:rsidRPr="00D353B4" w14:paraId="50F99ECC"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tcPr>
          <w:p w14:paraId="2802A8BE" w14:textId="77777777" w:rsidR="00667F61" w:rsidRPr="00D353B4" w:rsidRDefault="00667F61" w:rsidP="00465CF8">
            <w:pPr>
              <w:spacing w:line="256" w:lineRule="auto"/>
            </w:pPr>
            <w:r w:rsidRPr="00D353B4">
              <w:t xml:space="preserve">Język wykładowy </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09104A28" w14:textId="77777777" w:rsidR="00667F61" w:rsidRPr="00D353B4" w:rsidRDefault="00667F61" w:rsidP="00465CF8">
            <w:pPr>
              <w:spacing w:line="256" w:lineRule="auto"/>
            </w:pPr>
            <w:r w:rsidRPr="00D353B4">
              <w:t>Polski</w:t>
            </w:r>
          </w:p>
        </w:tc>
      </w:tr>
      <w:tr w:rsidR="00D353B4" w:rsidRPr="00D353B4" w14:paraId="5741CCD6"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tcPr>
          <w:p w14:paraId="134DCFC7" w14:textId="77777777" w:rsidR="00667F61" w:rsidRPr="00D353B4" w:rsidRDefault="00667F61" w:rsidP="00465CF8">
            <w:pPr>
              <w:autoSpaceDE w:val="0"/>
              <w:autoSpaceDN w:val="0"/>
              <w:adjustRightInd w:val="0"/>
              <w:spacing w:line="256" w:lineRule="auto"/>
            </w:pPr>
            <w:r w:rsidRPr="00D353B4">
              <w:t xml:space="preserve">Rodzaj modułu </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2B28CCB4" w14:textId="77777777" w:rsidR="00667F61" w:rsidRPr="00D353B4" w:rsidRDefault="00667F61" w:rsidP="00465CF8">
            <w:pPr>
              <w:spacing w:line="256" w:lineRule="auto"/>
            </w:pPr>
            <w:r w:rsidRPr="00D353B4">
              <w:t>Obowiązkowy</w:t>
            </w:r>
          </w:p>
        </w:tc>
      </w:tr>
      <w:tr w:rsidR="00D353B4" w:rsidRPr="00D353B4" w14:paraId="152A32B0"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125C1778" w14:textId="77777777" w:rsidR="00667F61" w:rsidRPr="00D353B4" w:rsidRDefault="00667F61" w:rsidP="00465CF8">
            <w:pPr>
              <w:spacing w:line="256" w:lineRule="auto"/>
            </w:pPr>
            <w:r w:rsidRPr="00D353B4">
              <w:t>Poziom studiów</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71FD1562" w14:textId="77777777" w:rsidR="00667F61" w:rsidRPr="00D353B4" w:rsidRDefault="00667F61" w:rsidP="00465CF8">
            <w:pPr>
              <w:spacing w:line="256" w:lineRule="auto"/>
            </w:pPr>
            <w:r w:rsidRPr="00D353B4">
              <w:t>Pierwszego stopnia</w:t>
            </w:r>
          </w:p>
        </w:tc>
      </w:tr>
      <w:tr w:rsidR="00D353B4" w:rsidRPr="00D353B4" w14:paraId="515C3800"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tcPr>
          <w:p w14:paraId="0EE73493" w14:textId="77777777" w:rsidR="00667F61" w:rsidRPr="00D353B4" w:rsidRDefault="00667F61" w:rsidP="00465CF8">
            <w:pPr>
              <w:spacing w:line="256" w:lineRule="auto"/>
            </w:pPr>
            <w:r w:rsidRPr="00D353B4">
              <w:t>Forma studiów</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56D8AC70" w14:textId="370C9557" w:rsidR="00667F61" w:rsidRPr="00D353B4" w:rsidRDefault="00667F61" w:rsidP="00465CF8">
            <w:pPr>
              <w:spacing w:line="256" w:lineRule="auto"/>
            </w:pPr>
            <w:r w:rsidRPr="00D353B4">
              <w:t>Nie</w:t>
            </w:r>
            <w:r w:rsidR="001A186F" w:rsidRPr="00D353B4">
              <w:t>s</w:t>
            </w:r>
            <w:r w:rsidRPr="00D353B4">
              <w:t>tacjonarne</w:t>
            </w:r>
          </w:p>
        </w:tc>
      </w:tr>
      <w:tr w:rsidR="00D353B4" w:rsidRPr="00D353B4" w14:paraId="4372D12D"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59DD46BE" w14:textId="77777777" w:rsidR="00667F61" w:rsidRPr="00D353B4" w:rsidRDefault="00667F61" w:rsidP="00465CF8">
            <w:pPr>
              <w:spacing w:line="256" w:lineRule="auto"/>
            </w:pPr>
            <w:r w:rsidRPr="00D353B4">
              <w:lastRenderedPageBreak/>
              <w:t>Rok studiów dla kierunku</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18EFD2B3" w14:textId="77777777" w:rsidR="00667F61" w:rsidRPr="00D353B4" w:rsidRDefault="00667F61" w:rsidP="00465CF8">
            <w:pPr>
              <w:spacing w:line="256" w:lineRule="auto"/>
            </w:pPr>
            <w:r w:rsidRPr="00D353B4">
              <w:t>III</w:t>
            </w:r>
          </w:p>
        </w:tc>
      </w:tr>
      <w:tr w:rsidR="00D353B4" w:rsidRPr="00D353B4" w14:paraId="5E51E7F1"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26CF9560" w14:textId="77777777" w:rsidR="00667F61" w:rsidRPr="00D353B4" w:rsidRDefault="00667F61" w:rsidP="00465CF8">
            <w:pPr>
              <w:spacing w:line="256" w:lineRule="auto"/>
            </w:pPr>
            <w:r w:rsidRPr="00D353B4">
              <w:t>Semestr dla kierunku</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04A2382E" w14:textId="77777777" w:rsidR="00667F61" w:rsidRPr="00D353B4" w:rsidRDefault="00667F61" w:rsidP="00465CF8">
            <w:pPr>
              <w:spacing w:line="256" w:lineRule="auto"/>
            </w:pPr>
            <w:r w:rsidRPr="00D353B4">
              <w:t>6</w:t>
            </w:r>
          </w:p>
        </w:tc>
      </w:tr>
      <w:tr w:rsidR="00D353B4" w:rsidRPr="00D353B4" w14:paraId="7E31F63B"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073C0157" w14:textId="77777777" w:rsidR="00667F61" w:rsidRPr="00D353B4" w:rsidRDefault="00667F61" w:rsidP="00465CF8">
            <w:pPr>
              <w:autoSpaceDE w:val="0"/>
              <w:autoSpaceDN w:val="0"/>
              <w:adjustRightInd w:val="0"/>
              <w:spacing w:line="256" w:lineRule="auto"/>
            </w:pPr>
            <w:r w:rsidRPr="00D353B4">
              <w:t>Liczba punktów ECTS z podziałem na kontaktowe/niekontaktowe</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240C1297" w14:textId="1B1D9C3C" w:rsidR="00667F61" w:rsidRPr="00D353B4" w:rsidRDefault="00667F61" w:rsidP="00465CF8">
            <w:pPr>
              <w:spacing w:line="256" w:lineRule="auto"/>
            </w:pPr>
            <w:r w:rsidRPr="00D353B4">
              <w:t>4 (</w:t>
            </w:r>
            <w:r w:rsidR="008448C4" w:rsidRPr="00D353B4">
              <w:t>2,0</w:t>
            </w:r>
            <w:r w:rsidRPr="00D353B4">
              <w:t>/</w:t>
            </w:r>
            <w:r w:rsidR="008448C4" w:rsidRPr="00D353B4">
              <w:t>2,0</w:t>
            </w:r>
            <w:r w:rsidRPr="00D353B4">
              <w:t>)</w:t>
            </w:r>
          </w:p>
        </w:tc>
      </w:tr>
      <w:tr w:rsidR="00D353B4" w:rsidRPr="00D353B4" w14:paraId="1B02CBD1"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5DC02B4B" w14:textId="77777777" w:rsidR="00667F61" w:rsidRPr="00D353B4" w:rsidRDefault="00667F61" w:rsidP="00465CF8">
            <w:pPr>
              <w:autoSpaceDE w:val="0"/>
              <w:autoSpaceDN w:val="0"/>
              <w:adjustRightInd w:val="0"/>
              <w:spacing w:line="256" w:lineRule="auto"/>
            </w:pPr>
            <w:r w:rsidRPr="00D353B4">
              <w:t>Tytuł naukowy/stopień naukowy, imię i nazwisko osoby odpowiedzialnej za moduł</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3049D1CF" w14:textId="3D2C3695" w:rsidR="00667F61" w:rsidRPr="00D353B4" w:rsidRDefault="00667F61" w:rsidP="00465CF8">
            <w:pPr>
              <w:spacing w:line="256" w:lineRule="auto"/>
            </w:pPr>
            <w:r w:rsidRPr="00D353B4">
              <w:t>dr hab. Joanna Hawlena, prof. uczelni</w:t>
            </w:r>
          </w:p>
        </w:tc>
      </w:tr>
      <w:tr w:rsidR="00D353B4" w:rsidRPr="00D353B4" w14:paraId="26FC1730"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tcPr>
          <w:p w14:paraId="5551CDB1" w14:textId="77777777" w:rsidR="00667F61" w:rsidRPr="00D353B4" w:rsidRDefault="00667F61" w:rsidP="00465CF8">
            <w:pPr>
              <w:spacing w:line="256" w:lineRule="auto"/>
            </w:pPr>
            <w:r w:rsidRPr="00D353B4">
              <w:t>Jednostka oferująca moduł</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3E4CE50E" w14:textId="77777777" w:rsidR="00667F61" w:rsidRPr="00D353B4" w:rsidRDefault="00667F61" w:rsidP="00465CF8">
            <w:pPr>
              <w:spacing w:line="256" w:lineRule="auto"/>
            </w:pPr>
            <w:r w:rsidRPr="00D353B4">
              <w:t>Wydział Agrobioinżynierii</w:t>
            </w:r>
          </w:p>
        </w:tc>
      </w:tr>
      <w:tr w:rsidR="00D353B4" w:rsidRPr="00D353B4" w14:paraId="2BF2F975"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tcPr>
          <w:p w14:paraId="301262C2" w14:textId="77777777" w:rsidR="00667F61" w:rsidRPr="00D353B4" w:rsidRDefault="00667F61" w:rsidP="00465CF8">
            <w:pPr>
              <w:spacing w:line="256" w:lineRule="auto"/>
            </w:pPr>
            <w:r w:rsidRPr="00D353B4">
              <w:t>Cel modułu</w:t>
            </w:r>
          </w:p>
          <w:p w14:paraId="4C63698B"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1CD4D4C3" w14:textId="77777777" w:rsidR="00667F61" w:rsidRPr="00D353B4" w:rsidRDefault="00667F61" w:rsidP="00465CF8">
            <w:pPr>
              <w:autoSpaceDE w:val="0"/>
              <w:autoSpaceDN w:val="0"/>
              <w:adjustRightInd w:val="0"/>
            </w:pPr>
            <w:r w:rsidRPr="00D353B4">
              <w:t xml:space="preserve">Celem modułu jest przygotowanie studenta do obrony pracy dyplomowej. </w:t>
            </w:r>
          </w:p>
        </w:tc>
      </w:tr>
      <w:tr w:rsidR="00D353B4" w:rsidRPr="00D353B4" w14:paraId="5E89CEA7" w14:textId="77777777" w:rsidTr="008448C4">
        <w:trPr>
          <w:trHeight w:val="20"/>
        </w:trPr>
        <w:tc>
          <w:tcPr>
            <w:tcW w:w="1791" w:type="pct"/>
            <w:vMerge w:val="restart"/>
            <w:tcBorders>
              <w:top w:val="single" w:sz="4" w:space="0" w:color="auto"/>
              <w:left w:val="single" w:sz="4" w:space="0" w:color="auto"/>
              <w:bottom w:val="single" w:sz="4" w:space="0" w:color="auto"/>
              <w:right w:val="single" w:sz="4" w:space="0" w:color="auto"/>
            </w:tcBorders>
            <w:hideMark/>
          </w:tcPr>
          <w:p w14:paraId="2358D552" w14:textId="77777777" w:rsidR="00667F61" w:rsidRPr="00D353B4" w:rsidRDefault="00667F61" w:rsidP="00465CF8">
            <w:pPr>
              <w:spacing w:line="256" w:lineRule="auto"/>
              <w:jc w:val="both"/>
            </w:pPr>
            <w:r w:rsidRPr="00D353B4">
              <w:t xml:space="preserve">Efekty uczenia się dla modułu to opis zasobu wiedzy, umiejętności i kompetencji społecznych, które student osiągnie po zrealizowaniu zajęć. </w:t>
            </w:r>
          </w:p>
          <w:p w14:paraId="21FC8022" w14:textId="77777777" w:rsidR="00667F61" w:rsidRPr="00D353B4" w:rsidRDefault="00667F61" w:rsidP="00465CF8">
            <w:pPr>
              <w:spacing w:line="256" w:lineRule="auto"/>
              <w:jc w:val="both"/>
            </w:pP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6ECC6DEB" w14:textId="77777777" w:rsidR="00667F61" w:rsidRPr="00D353B4" w:rsidRDefault="00667F61" w:rsidP="00465CF8">
            <w:pPr>
              <w:spacing w:line="256" w:lineRule="auto"/>
              <w:jc w:val="center"/>
              <w:rPr>
                <w:bCs/>
              </w:rPr>
            </w:pPr>
            <w:r w:rsidRPr="00D353B4">
              <w:rPr>
                <w:bCs/>
              </w:rPr>
              <w:t>WIEDZA</w:t>
            </w:r>
          </w:p>
          <w:p w14:paraId="33A1BAD8" w14:textId="77777777" w:rsidR="00667F61" w:rsidRPr="00D353B4" w:rsidRDefault="00667F61" w:rsidP="00465CF8">
            <w:pPr>
              <w:spacing w:line="256" w:lineRule="auto"/>
              <w:jc w:val="center"/>
            </w:pPr>
            <w:r w:rsidRPr="00D353B4">
              <w:rPr>
                <w:bCs/>
              </w:rPr>
              <w:t>Absolwent zna i rozumie:</w:t>
            </w:r>
          </w:p>
        </w:tc>
      </w:tr>
      <w:tr w:rsidR="00D353B4" w:rsidRPr="00D353B4" w14:paraId="075312E8"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67C9C2DE"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4245B58F" w14:textId="70ABAA75" w:rsidR="00667F61" w:rsidRPr="00D353B4" w:rsidRDefault="00667F61" w:rsidP="00465CF8">
            <w:pPr>
              <w:autoSpaceDE w:val="0"/>
              <w:autoSpaceDN w:val="0"/>
              <w:adjustRightInd w:val="0"/>
              <w:jc w:val="both"/>
            </w:pPr>
            <w:r w:rsidRPr="00D353B4">
              <w:t>W1. zna wymogi formalne oraz ogólną metodykę i zasady wykonania opracowania naukowego. Wie jak przygotować dokumentację przy wykorzystaniu programów graficznych.</w:t>
            </w:r>
          </w:p>
        </w:tc>
      </w:tr>
      <w:tr w:rsidR="00D353B4" w:rsidRPr="00D353B4" w14:paraId="4D6682EB"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19090D99"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0B5B6CB8" w14:textId="061BBA8B" w:rsidR="00667F61" w:rsidRPr="00D353B4" w:rsidRDefault="00667F61" w:rsidP="00465CF8">
            <w:pPr>
              <w:autoSpaceDE w:val="0"/>
              <w:autoSpaceDN w:val="0"/>
              <w:adjustRightInd w:val="0"/>
              <w:jc w:val="both"/>
            </w:pPr>
            <w:r w:rsidRPr="00D353B4">
              <w:t xml:space="preserve">W2. posiada wiedzę wynikającą z programu studiów kierunku Turystyka i Rekreacja </w:t>
            </w:r>
          </w:p>
        </w:tc>
      </w:tr>
      <w:tr w:rsidR="00D353B4" w:rsidRPr="00D353B4" w14:paraId="4AF658E6"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70B9546C"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10E8B863" w14:textId="789AC375" w:rsidR="00667F61" w:rsidRPr="00D353B4" w:rsidRDefault="00667F61" w:rsidP="00465CF8">
            <w:pPr>
              <w:autoSpaceDE w:val="0"/>
              <w:autoSpaceDN w:val="0"/>
              <w:adjustRightInd w:val="0"/>
              <w:jc w:val="both"/>
            </w:pPr>
            <w:r w:rsidRPr="00D353B4">
              <w:t>W3. zna wymogi prawne i etyczne aspektów pracy naukowej i badawczej oraz rzetelnego przedstawiania wyników uwzględniających zasady ochrony własności intelektualnej oraz prowadzenia badań.</w:t>
            </w:r>
          </w:p>
        </w:tc>
      </w:tr>
      <w:tr w:rsidR="00D353B4" w:rsidRPr="00D353B4" w14:paraId="7FAE6AE2"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67BD4C77"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642B540F" w14:textId="77777777" w:rsidR="00667F61" w:rsidRPr="00D353B4" w:rsidRDefault="00667F61" w:rsidP="00465CF8">
            <w:pPr>
              <w:spacing w:line="256" w:lineRule="auto"/>
              <w:jc w:val="center"/>
              <w:rPr>
                <w:bCs/>
              </w:rPr>
            </w:pPr>
            <w:r w:rsidRPr="00D353B4">
              <w:rPr>
                <w:bCs/>
              </w:rPr>
              <w:t>UMIEJĘTNOŚCI</w:t>
            </w:r>
          </w:p>
          <w:p w14:paraId="6D44B3B0" w14:textId="77777777" w:rsidR="00667F61" w:rsidRPr="00D353B4" w:rsidRDefault="00667F61" w:rsidP="00465CF8">
            <w:pPr>
              <w:spacing w:line="256" w:lineRule="auto"/>
              <w:jc w:val="center"/>
            </w:pPr>
            <w:r w:rsidRPr="00D353B4">
              <w:rPr>
                <w:bCs/>
              </w:rPr>
              <w:t>Absolwent potrafi:</w:t>
            </w:r>
          </w:p>
        </w:tc>
      </w:tr>
      <w:tr w:rsidR="00D353B4" w:rsidRPr="00D353B4" w14:paraId="5B065334"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61475B5B"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0988AA9F" w14:textId="16B493AB" w:rsidR="00667F61" w:rsidRPr="00D353B4" w:rsidRDefault="00667F61" w:rsidP="00465CF8">
            <w:pPr>
              <w:autoSpaceDE w:val="0"/>
              <w:autoSpaceDN w:val="0"/>
              <w:adjustRightInd w:val="0"/>
              <w:jc w:val="both"/>
            </w:pPr>
            <w:r w:rsidRPr="00D353B4">
              <w:t>U1. potrafi przeprowadzić analizę literatury oraz samodzielnie zgłębić wiedzę na zadany temat. Potrafi przygotować na podstawie własnych badań i źródeł literaturowych opracowanie naukowe.</w:t>
            </w:r>
          </w:p>
        </w:tc>
      </w:tr>
      <w:tr w:rsidR="00D353B4" w:rsidRPr="00D353B4" w14:paraId="7670FCC2"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1CB2C9A2"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11EE1A3B" w14:textId="69710CCA" w:rsidR="00667F61" w:rsidRPr="00D353B4" w:rsidRDefault="00667F61" w:rsidP="00465CF8">
            <w:pPr>
              <w:spacing w:line="256" w:lineRule="auto"/>
              <w:jc w:val="both"/>
            </w:pPr>
            <w:r w:rsidRPr="00D353B4">
              <w:t xml:space="preserve"> U2. potrafi przeprowadzić badania, zebrać dane i przeanalizować uzyskane wyniki, opisać je oraz zaprezentować w formie graficznej w systemie Power Point.</w:t>
            </w:r>
          </w:p>
        </w:tc>
      </w:tr>
      <w:tr w:rsidR="00D353B4" w:rsidRPr="00D353B4" w14:paraId="456A93BF"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679D8893"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218D5109" w14:textId="7C6D3ABA" w:rsidR="00667F61" w:rsidRPr="00D353B4" w:rsidRDefault="00667F61" w:rsidP="00667F61">
            <w:pPr>
              <w:spacing w:line="256" w:lineRule="auto"/>
              <w:jc w:val="both"/>
            </w:pPr>
            <w:r w:rsidRPr="00D353B4">
              <w:t>U3. potrafi krytycznie dobierać właściwe źródła i</w:t>
            </w:r>
            <w:r w:rsidRPr="00D353B4">
              <w:rPr>
                <w:spacing w:val="1"/>
              </w:rPr>
              <w:t xml:space="preserve"> </w:t>
            </w:r>
            <w:r w:rsidRPr="00D353B4">
              <w:t>przetwarzać</w:t>
            </w:r>
            <w:r w:rsidRPr="00D353B4">
              <w:rPr>
                <w:spacing w:val="-17"/>
              </w:rPr>
              <w:t xml:space="preserve"> </w:t>
            </w:r>
            <w:r w:rsidRPr="00D353B4">
              <w:t>pochodzące</w:t>
            </w:r>
            <w:r w:rsidRPr="00D353B4">
              <w:rPr>
                <w:spacing w:val="-16"/>
              </w:rPr>
              <w:t xml:space="preserve"> </w:t>
            </w:r>
            <w:r w:rsidRPr="00D353B4">
              <w:t>z</w:t>
            </w:r>
            <w:r w:rsidRPr="00D353B4">
              <w:rPr>
                <w:spacing w:val="-16"/>
              </w:rPr>
              <w:t xml:space="preserve"> </w:t>
            </w:r>
            <w:r w:rsidRPr="00D353B4">
              <w:t>nich</w:t>
            </w:r>
            <w:r w:rsidRPr="00D353B4">
              <w:rPr>
                <w:spacing w:val="-16"/>
              </w:rPr>
              <w:t xml:space="preserve"> </w:t>
            </w:r>
            <w:r w:rsidRPr="00D353B4">
              <w:t>informacje</w:t>
            </w:r>
            <w:r w:rsidRPr="00D353B4">
              <w:rPr>
                <w:spacing w:val="-17"/>
              </w:rPr>
              <w:t xml:space="preserve"> </w:t>
            </w:r>
            <w:r w:rsidRPr="00D353B4">
              <w:t xml:space="preserve">na </w:t>
            </w:r>
            <w:r w:rsidRPr="00D353B4">
              <w:rPr>
                <w:spacing w:val="-62"/>
              </w:rPr>
              <w:t xml:space="preserve"> </w:t>
            </w:r>
            <w:r w:rsidRPr="00D353B4">
              <w:t>temat jakości i innowacyjności w związku z</w:t>
            </w:r>
            <w:r w:rsidRPr="00D353B4">
              <w:rPr>
                <w:spacing w:val="1"/>
              </w:rPr>
              <w:t xml:space="preserve"> </w:t>
            </w:r>
            <w:r w:rsidRPr="00D353B4">
              <w:t>przygotowywanymi opracowaniami dotycząc</w:t>
            </w:r>
            <w:r w:rsidRPr="00D353B4">
              <w:rPr>
                <w:spacing w:val="-63"/>
              </w:rPr>
              <w:t xml:space="preserve"> </w:t>
            </w:r>
            <w:r w:rsidRPr="00D353B4">
              <w:t>zachodzących zjawisk i procesów obsługi</w:t>
            </w:r>
            <w:r w:rsidRPr="00D353B4">
              <w:rPr>
                <w:spacing w:val="1"/>
              </w:rPr>
              <w:t xml:space="preserve"> </w:t>
            </w:r>
            <w:r w:rsidRPr="00D353B4">
              <w:t>turysty</w:t>
            </w:r>
          </w:p>
        </w:tc>
      </w:tr>
      <w:tr w:rsidR="00D353B4" w:rsidRPr="00D353B4" w14:paraId="1EA179C0"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24B2D92F"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253C8AB1" w14:textId="6CEAEF4E" w:rsidR="00667F61" w:rsidRPr="00D353B4" w:rsidRDefault="00667F61" w:rsidP="00667F61">
            <w:pPr>
              <w:spacing w:line="256" w:lineRule="auto"/>
              <w:ind w:left="-108" w:right="-108"/>
              <w:jc w:val="center"/>
              <w:rPr>
                <w:bCs/>
              </w:rPr>
            </w:pPr>
            <w:r w:rsidRPr="00D353B4">
              <w:rPr>
                <w:bCs/>
              </w:rPr>
              <w:t>KOMPETENCJE SPOŁECZNE</w:t>
            </w:r>
          </w:p>
        </w:tc>
      </w:tr>
      <w:tr w:rsidR="00D353B4" w:rsidRPr="00D353B4" w14:paraId="1F49CF99"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33C87F3C" w14:textId="77777777" w:rsidR="00DD0B83" w:rsidRPr="00D353B4" w:rsidRDefault="00DD0B83" w:rsidP="00DD0B83">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2DC5FB63" w14:textId="76B84958" w:rsidR="00DD0B83" w:rsidRPr="00D353B4" w:rsidRDefault="00DD0B83" w:rsidP="00DD0B83">
            <w:pPr>
              <w:spacing w:line="256" w:lineRule="auto"/>
            </w:pPr>
            <w:r w:rsidRPr="00D353B4">
              <w:rPr>
                <w:sz w:val="23"/>
                <w:szCs w:val="23"/>
              </w:rPr>
              <w:t>K1. ma świadomość pełnienia społecznej roli absolwenta uczelni i znaczenia posiadanej wiedzy, którą dzieli się z innymi osobami, a w przypadku trudności zasięgania opinii ekspertów.</w:t>
            </w:r>
          </w:p>
        </w:tc>
      </w:tr>
      <w:tr w:rsidR="00D353B4" w:rsidRPr="00D353B4" w14:paraId="56F5EC9C"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6DADD0C2" w14:textId="77777777" w:rsidR="00DD0B83" w:rsidRPr="00D353B4" w:rsidRDefault="00DD0B83" w:rsidP="00DD0B83">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402E9AD0" w14:textId="10A97D9E" w:rsidR="00DD0B83" w:rsidRPr="00D353B4" w:rsidRDefault="00DD0B83" w:rsidP="00DD0B83">
            <w:pPr>
              <w:spacing w:line="256" w:lineRule="auto"/>
            </w:pPr>
            <w:r w:rsidRPr="00D353B4">
              <w:rPr>
                <w:sz w:val="23"/>
                <w:szCs w:val="23"/>
              </w:rPr>
              <w:t>K2. Ma świadomość zrozumienia konieczności podporządkowania się zasadom pracy w zespole i ponoszenia odpowiedzialności za wspólnie realizowane zadania oraz za pracę własną.</w:t>
            </w:r>
          </w:p>
        </w:tc>
      </w:tr>
      <w:tr w:rsidR="00D353B4" w:rsidRPr="00D353B4" w14:paraId="239495A8" w14:textId="77777777" w:rsidTr="008448C4">
        <w:trPr>
          <w:trHeight w:val="20"/>
        </w:trPr>
        <w:tc>
          <w:tcPr>
            <w:tcW w:w="1791" w:type="pct"/>
            <w:vMerge w:val="restart"/>
            <w:tcBorders>
              <w:top w:val="single" w:sz="4" w:space="0" w:color="auto"/>
              <w:left w:val="single" w:sz="4" w:space="0" w:color="auto"/>
              <w:bottom w:val="single" w:sz="4" w:space="0" w:color="auto"/>
              <w:right w:val="single" w:sz="4" w:space="0" w:color="auto"/>
            </w:tcBorders>
            <w:hideMark/>
          </w:tcPr>
          <w:p w14:paraId="33830EB7" w14:textId="77777777" w:rsidR="00667F61" w:rsidRPr="00D353B4" w:rsidRDefault="00667F61" w:rsidP="00465CF8">
            <w:pPr>
              <w:spacing w:line="256" w:lineRule="auto"/>
            </w:pPr>
            <w:r w:rsidRPr="00D353B4">
              <w:t>Odniesienie modułowych efektów uczenia się do kierunkowych efektów uczenia się</w:t>
            </w:r>
          </w:p>
        </w:tc>
        <w:tc>
          <w:tcPr>
            <w:tcW w:w="821" w:type="pct"/>
            <w:tcBorders>
              <w:top w:val="single" w:sz="4" w:space="0" w:color="auto"/>
              <w:left w:val="single" w:sz="4" w:space="0" w:color="auto"/>
              <w:bottom w:val="single" w:sz="4" w:space="0" w:color="auto"/>
              <w:right w:val="single" w:sz="4" w:space="0" w:color="auto"/>
            </w:tcBorders>
            <w:vAlign w:val="center"/>
            <w:hideMark/>
          </w:tcPr>
          <w:p w14:paraId="45D8477D" w14:textId="77777777" w:rsidR="00667F61" w:rsidRPr="00D353B4" w:rsidRDefault="00667F61" w:rsidP="00465CF8">
            <w:pPr>
              <w:jc w:val="center"/>
              <w:rPr>
                <w:highlight w:val="red"/>
              </w:rPr>
            </w:pPr>
            <w:r w:rsidRPr="00D353B4">
              <w:t>Kod efektu modułowego</w:t>
            </w:r>
          </w:p>
        </w:tc>
        <w:tc>
          <w:tcPr>
            <w:tcW w:w="2388" w:type="pct"/>
            <w:tcBorders>
              <w:top w:val="single" w:sz="4" w:space="0" w:color="auto"/>
              <w:left w:val="single" w:sz="4" w:space="0" w:color="auto"/>
              <w:bottom w:val="single" w:sz="4" w:space="0" w:color="auto"/>
              <w:right w:val="single" w:sz="4" w:space="0" w:color="auto"/>
            </w:tcBorders>
            <w:vAlign w:val="center"/>
            <w:hideMark/>
          </w:tcPr>
          <w:p w14:paraId="153B6B6B" w14:textId="77777777" w:rsidR="00667F61" w:rsidRPr="00D353B4" w:rsidRDefault="00667F61" w:rsidP="00465CF8">
            <w:pPr>
              <w:rPr>
                <w:highlight w:val="red"/>
              </w:rPr>
            </w:pPr>
            <w:r w:rsidRPr="00D353B4">
              <w:t>kod efektu kierunkowego</w:t>
            </w:r>
          </w:p>
        </w:tc>
      </w:tr>
      <w:tr w:rsidR="00D353B4" w:rsidRPr="00D353B4" w14:paraId="6F080150"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163E00D6" w14:textId="77777777" w:rsidR="00667F61" w:rsidRPr="00D353B4" w:rsidRDefault="00667F61" w:rsidP="00465CF8">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63B2CB0F" w14:textId="77777777" w:rsidR="00667F61" w:rsidRPr="00D353B4" w:rsidRDefault="00667F61" w:rsidP="00465CF8">
            <w:pPr>
              <w:spacing w:line="256" w:lineRule="auto"/>
              <w:ind w:left="-107"/>
              <w:jc w:val="center"/>
              <w:rPr>
                <w:highlight w:val="red"/>
              </w:rPr>
            </w:pPr>
            <w:r w:rsidRPr="00D353B4">
              <w:t>W1</w:t>
            </w:r>
          </w:p>
        </w:tc>
        <w:tc>
          <w:tcPr>
            <w:tcW w:w="2388" w:type="pct"/>
            <w:tcBorders>
              <w:top w:val="single" w:sz="4" w:space="0" w:color="auto"/>
              <w:left w:val="single" w:sz="4" w:space="0" w:color="auto"/>
              <w:bottom w:val="single" w:sz="4" w:space="0" w:color="auto"/>
              <w:right w:val="single" w:sz="4" w:space="0" w:color="auto"/>
            </w:tcBorders>
            <w:vAlign w:val="center"/>
            <w:hideMark/>
          </w:tcPr>
          <w:p w14:paraId="5D24FCED" w14:textId="77777777" w:rsidR="00667F61" w:rsidRPr="00D353B4" w:rsidRDefault="00667F61" w:rsidP="00465CF8">
            <w:pPr>
              <w:spacing w:line="256" w:lineRule="auto"/>
            </w:pPr>
            <w:r w:rsidRPr="00D353B4">
              <w:t>TR_W01, TR_W02</w:t>
            </w:r>
          </w:p>
        </w:tc>
      </w:tr>
      <w:tr w:rsidR="00D353B4" w:rsidRPr="00D353B4" w14:paraId="1B7D2AB2"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21274583" w14:textId="77777777" w:rsidR="00667F61" w:rsidRPr="00D353B4" w:rsidRDefault="00667F61" w:rsidP="00465CF8">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7AA27858" w14:textId="77777777" w:rsidR="00667F61" w:rsidRPr="00D353B4" w:rsidRDefault="00667F61" w:rsidP="00465CF8">
            <w:pPr>
              <w:spacing w:line="256" w:lineRule="auto"/>
              <w:ind w:left="-107"/>
              <w:jc w:val="center"/>
              <w:rPr>
                <w:highlight w:val="red"/>
              </w:rPr>
            </w:pPr>
            <w:r w:rsidRPr="00D353B4">
              <w:t>W2</w:t>
            </w:r>
          </w:p>
        </w:tc>
        <w:tc>
          <w:tcPr>
            <w:tcW w:w="2388" w:type="pct"/>
            <w:tcBorders>
              <w:top w:val="single" w:sz="4" w:space="0" w:color="auto"/>
              <w:left w:val="single" w:sz="4" w:space="0" w:color="auto"/>
              <w:bottom w:val="single" w:sz="4" w:space="0" w:color="auto"/>
              <w:right w:val="single" w:sz="4" w:space="0" w:color="auto"/>
            </w:tcBorders>
            <w:vAlign w:val="center"/>
            <w:hideMark/>
          </w:tcPr>
          <w:p w14:paraId="45EFCC4B" w14:textId="77777777" w:rsidR="00667F61" w:rsidRPr="00D353B4" w:rsidRDefault="00667F61" w:rsidP="00465CF8">
            <w:pPr>
              <w:spacing w:line="256" w:lineRule="auto"/>
            </w:pPr>
            <w:r w:rsidRPr="00D353B4">
              <w:t>TR_W01, TR_W07, TR_W06</w:t>
            </w:r>
          </w:p>
        </w:tc>
      </w:tr>
      <w:tr w:rsidR="00D353B4" w:rsidRPr="00D353B4" w14:paraId="087AA456"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2BDBB326" w14:textId="77777777" w:rsidR="00667F61" w:rsidRPr="00D353B4" w:rsidRDefault="00667F61" w:rsidP="00465CF8">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26749365" w14:textId="77777777" w:rsidR="00667F61" w:rsidRPr="00D353B4" w:rsidRDefault="00667F61" w:rsidP="00465CF8">
            <w:pPr>
              <w:spacing w:line="256" w:lineRule="auto"/>
              <w:ind w:left="-107"/>
              <w:jc w:val="center"/>
              <w:rPr>
                <w:highlight w:val="red"/>
              </w:rPr>
            </w:pPr>
            <w:r w:rsidRPr="00D353B4">
              <w:t>W3</w:t>
            </w:r>
          </w:p>
        </w:tc>
        <w:tc>
          <w:tcPr>
            <w:tcW w:w="2388" w:type="pct"/>
            <w:tcBorders>
              <w:top w:val="single" w:sz="4" w:space="0" w:color="auto"/>
              <w:left w:val="single" w:sz="4" w:space="0" w:color="auto"/>
              <w:bottom w:val="single" w:sz="4" w:space="0" w:color="auto"/>
              <w:right w:val="single" w:sz="4" w:space="0" w:color="auto"/>
            </w:tcBorders>
            <w:vAlign w:val="center"/>
            <w:hideMark/>
          </w:tcPr>
          <w:p w14:paraId="61475451" w14:textId="77777777" w:rsidR="00667F61" w:rsidRPr="00D353B4" w:rsidRDefault="00667F61" w:rsidP="00465CF8">
            <w:r w:rsidRPr="00D353B4">
              <w:t>TR_W03, TR_W08, TR_W09</w:t>
            </w:r>
          </w:p>
        </w:tc>
      </w:tr>
      <w:tr w:rsidR="00D353B4" w:rsidRPr="00D353B4" w14:paraId="1EE3EBE8"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63FF22D9" w14:textId="77777777" w:rsidR="00667F61" w:rsidRPr="00D353B4" w:rsidRDefault="00667F61" w:rsidP="00465CF8">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4DE8D418" w14:textId="77777777" w:rsidR="00667F61" w:rsidRPr="00D353B4" w:rsidRDefault="00667F61" w:rsidP="00465CF8">
            <w:pPr>
              <w:spacing w:line="256" w:lineRule="auto"/>
              <w:ind w:left="-107"/>
              <w:jc w:val="center"/>
              <w:rPr>
                <w:highlight w:val="red"/>
              </w:rPr>
            </w:pPr>
            <w:r w:rsidRPr="00D353B4">
              <w:t>U1</w:t>
            </w:r>
          </w:p>
        </w:tc>
        <w:tc>
          <w:tcPr>
            <w:tcW w:w="2388" w:type="pct"/>
            <w:tcBorders>
              <w:top w:val="single" w:sz="4" w:space="0" w:color="auto"/>
              <w:left w:val="single" w:sz="4" w:space="0" w:color="auto"/>
              <w:bottom w:val="single" w:sz="4" w:space="0" w:color="auto"/>
              <w:right w:val="single" w:sz="4" w:space="0" w:color="auto"/>
            </w:tcBorders>
            <w:vAlign w:val="center"/>
            <w:hideMark/>
          </w:tcPr>
          <w:p w14:paraId="781D80D2" w14:textId="77777777" w:rsidR="00667F61" w:rsidRPr="00D353B4" w:rsidRDefault="00667F61" w:rsidP="00465CF8">
            <w:pPr>
              <w:spacing w:line="256" w:lineRule="auto"/>
            </w:pPr>
            <w:r w:rsidRPr="00D353B4">
              <w:t>TR_U01, U02, TR_U03, U04,</w:t>
            </w:r>
          </w:p>
        </w:tc>
      </w:tr>
      <w:tr w:rsidR="00D353B4" w:rsidRPr="00D353B4" w14:paraId="59EBD9C6"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28DDE140" w14:textId="77777777" w:rsidR="00667F61" w:rsidRPr="00D353B4" w:rsidRDefault="00667F61" w:rsidP="00465CF8">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6317100A" w14:textId="77777777" w:rsidR="00667F61" w:rsidRPr="00D353B4" w:rsidRDefault="00667F61" w:rsidP="00465CF8">
            <w:pPr>
              <w:spacing w:line="256" w:lineRule="auto"/>
              <w:ind w:left="-107"/>
              <w:jc w:val="center"/>
              <w:rPr>
                <w:highlight w:val="red"/>
              </w:rPr>
            </w:pPr>
            <w:r w:rsidRPr="00D353B4">
              <w:t>U2</w:t>
            </w:r>
          </w:p>
        </w:tc>
        <w:tc>
          <w:tcPr>
            <w:tcW w:w="2388" w:type="pct"/>
            <w:tcBorders>
              <w:top w:val="single" w:sz="4" w:space="0" w:color="auto"/>
              <w:left w:val="single" w:sz="4" w:space="0" w:color="auto"/>
              <w:bottom w:val="single" w:sz="4" w:space="0" w:color="auto"/>
              <w:right w:val="single" w:sz="4" w:space="0" w:color="auto"/>
            </w:tcBorders>
            <w:vAlign w:val="center"/>
            <w:hideMark/>
          </w:tcPr>
          <w:p w14:paraId="06CF4DE4" w14:textId="77777777" w:rsidR="00667F61" w:rsidRPr="00D353B4" w:rsidRDefault="00667F61" w:rsidP="00465CF8">
            <w:pPr>
              <w:spacing w:line="256" w:lineRule="auto"/>
            </w:pPr>
            <w:r w:rsidRPr="00D353B4">
              <w:t>U05, U06, U07, U08, U08, U10</w:t>
            </w:r>
          </w:p>
        </w:tc>
      </w:tr>
      <w:tr w:rsidR="00D353B4" w:rsidRPr="00D353B4" w14:paraId="28FB3AA2"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480E78BD" w14:textId="77777777" w:rsidR="00667F61" w:rsidRPr="00D353B4" w:rsidRDefault="00667F61" w:rsidP="00465CF8">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6E3AD581" w14:textId="77777777" w:rsidR="00667F61" w:rsidRPr="00D353B4" w:rsidRDefault="00667F61" w:rsidP="00465CF8">
            <w:pPr>
              <w:spacing w:line="256" w:lineRule="auto"/>
              <w:ind w:left="-107"/>
              <w:jc w:val="center"/>
              <w:rPr>
                <w:highlight w:val="red"/>
              </w:rPr>
            </w:pPr>
            <w:r w:rsidRPr="00D353B4">
              <w:t>U3</w:t>
            </w:r>
          </w:p>
        </w:tc>
        <w:tc>
          <w:tcPr>
            <w:tcW w:w="2388" w:type="pct"/>
            <w:tcBorders>
              <w:top w:val="single" w:sz="4" w:space="0" w:color="auto"/>
              <w:left w:val="single" w:sz="4" w:space="0" w:color="auto"/>
              <w:bottom w:val="single" w:sz="4" w:space="0" w:color="auto"/>
              <w:right w:val="single" w:sz="4" w:space="0" w:color="auto"/>
            </w:tcBorders>
            <w:vAlign w:val="center"/>
            <w:hideMark/>
          </w:tcPr>
          <w:p w14:paraId="621DB6D0" w14:textId="77777777" w:rsidR="00667F61" w:rsidRPr="00D353B4" w:rsidRDefault="00667F61" w:rsidP="00465CF8">
            <w:pPr>
              <w:spacing w:line="256" w:lineRule="auto"/>
            </w:pPr>
            <w:r w:rsidRPr="00D353B4">
              <w:t>TR_ U01, TR_U02, TR_U06, TR_U07</w:t>
            </w:r>
          </w:p>
        </w:tc>
      </w:tr>
      <w:tr w:rsidR="00D353B4" w:rsidRPr="00D353B4" w14:paraId="6FBF732C"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49051000" w14:textId="77777777" w:rsidR="00667F61" w:rsidRPr="00D353B4" w:rsidRDefault="00667F61" w:rsidP="00465CF8">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62439DD9" w14:textId="77777777" w:rsidR="00667F61" w:rsidRPr="00D353B4" w:rsidRDefault="00667F61" w:rsidP="00465CF8">
            <w:pPr>
              <w:spacing w:line="256" w:lineRule="auto"/>
              <w:ind w:left="-107"/>
              <w:jc w:val="center"/>
              <w:rPr>
                <w:highlight w:val="red"/>
              </w:rPr>
            </w:pPr>
            <w:r w:rsidRPr="00D353B4">
              <w:t>K1</w:t>
            </w:r>
          </w:p>
        </w:tc>
        <w:tc>
          <w:tcPr>
            <w:tcW w:w="2388" w:type="pct"/>
            <w:tcBorders>
              <w:top w:val="single" w:sz="4" w:space="0" w:color="auto"/>
              <w:left w:val="single" w:sz="4" w:space="0" w:color="auto"/>
              <w:bottom w:val="single" w:sz="4" w:space="0" w:color="auto"/>
              <w:right w:val="single" w:sz="4" w:space="0" w:color="auto"/>
            </w:tcBorders>
            <w:vAlign w:val="center"/>
            <w:hideMark/>
          </w:tcPr>
          <w:p w14:paraId="570B8378" w14:textId="77777777" w:rsidR="00667F61" w:rsidRPr="00D353B4" w:rsidRDefault="00667F61" w:rsidP="00465CF8">
            <w:pPr>
              <w:spacing w:line="256" w:lineRule="auto"/>
            </w:pPr>
            <w:r w:rsidRPr="00D353B4">
              <w:t>TR_K01, TR_K02</w:t>
            </w:r>
          </w:p>
        </w:tc>
      </w:tr>
      <w:tr w:rsidR="00D353B4" w:rsidRPr="00D353B4" w14:paraId="62283587" w14:textId="77777777" w:rsidTr="008448C4">
        <w:trPr>
          <w:trHeight w:val="20"/>
        </w:trPr>
        <w:tc>
          <w:tcPr>
            <w:tcW w:w="1791" w:type="pct"/>
            <w:vMerge/>
            <w:tcBorders>
              <w:top w:val="single" w:sz="4" w:space="0" w:color="auto"/>
              <w:left w:val="single" w:sz="4" w:space="0" w:color="auto"/>
              <w:bottom w:val="single" w:sz="4" w:space="0" w:color="auto"/>
              <w:right w:val="single" w:sz="4" w:space="0" w:color="auto"/>
            </w:tcBorders>
            <w:vAlign w:val="center"/>
            <w:hideMark/>
          </w:tcPr>
          <w:p w14:paraId="1EB2645C" w14:textId="77777777" w:rsidR="00667F61" w:rsidRPr="00D353B4" w:rsidRDefault="00667F61" w:rsidP="00465CF8">
            <w:pPr>
              <w:spacing w:line="256" w:lineRule="auto"/>
            </w:pPr>
          </w:p>
        </w:tc>
        <w:tc>
          <w:tcPr>
            <w:tcW w:w="821" w:type="pct"/>
            <w:tcBorders>
              <w:top w:val="single" w:sz="4" w:space="0" w:color="auto"/>
              <w:left w:val="single" w:sz="4" w:space="0" w:color="auto"/>
              <w:bottom w:val="single" w:sz="4" w:space="0" w:color="auto"/>
              <w:right w:val="single" w:sz="4" w:space="0" w:color="auto"/>
            </w:tcBorders>
            <w:vAlign w:val="center"/>
            <w:hideMark/>
          </w:tcPr>
          <w:p w14:paraId="3CC0DD30" w14:textId="77777777" w:rsidR="00667F61" w:rsidRPr="00D353B4" w:rsidRDefault="00667F61" w:rsidP="00465CF8">
            <w:pPr>
              <w:spacing w:line="256" w:lineRule="auto"/>
              <w:ind w:left="-107"/>
              <w:jc w:val="center"/>
              <w:rPr>
                <w:highlight w:val="red"/>
              </w:rPr>
            </w:pPr>
            <w:r w:rsidRPr="00D353B4">
              <w:t>K2</w:t>
            </w:r>
          </w:p>
        </w:tc>
        <w:tc>
          <w:tcPr>
            <w:tcW w:w="2388" w:type="pct"/>
            <w:tcBorders>
              <w:top w:val="single" w:sz="4" w:space="0" w:color="auto"/>
              <w:left w:val="single" w:sz="4" w:space="0" w:color="auto"/>
              <w:bottom w:val="single" w:sz="4" w:space="0" w:color="auto"/>
              <w:right w:val="single" w:sz="4" w:space="0" w:color="auto"/>
            </w:tcBorders>
            <w:vAlign w:val="center"/>
            <w:hideMark/>
          </w:tcPr>
          <w:p w14:paraId="4DF24404" w14:textId="77777777" w:rsidR="00667F61" w:rsidRPr="00D353B4" w:rsidRDefault="00667F61" w:rsidP="00465CF8">
            <w:pPr>
              <w:spacing w:line="256" w:lineRule="auto"/>
            </w:pPr>
            <w:r w:rsidRPr="00D353B4">
              <w:t>TR_K01, TR_K03,</w:t>
            </w:r>
          </w:p>
        </w:tc>
      </w:tr>
      <w:tr w:rsidR="00D353B4" w:rsidRPr="00D353B4" w14:paraId="791D1E96"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3B9A6159" w14:textId="77777777" w:rsidR="00667F61" w:rsidRPr="00D353B4" w:rsidRDefault="00667F61" w:rsidP="00465CF8">
            <w:pPr>
              <w:spacing w:line="256" w:lineRule="auto"/>
            </w:pPr>
            <w:r w:rsidRPr="00D353B4">
              <w:t>Odniesienie modułowych efektów uczenia się do efektów inżynierskich (jeżeli dotyczy)</w:t>
            </w:r>
          </w:p>
        </w:tc>
        <w:tc>
          <w:tcPr>
            <w:tcW w:w="3209" w:type="pct"/>
            <w:gridSpan w:val="2"/>
            <w:tcBorders>
              <w:top w:val="single" w:sz="4" w:space="0" w:color="auto"/>
              <w:left w:val="single" w:sz="4" w:space="0" w:color="auto"/>
              <w:bottom w:val="single" w:sz="4" w:space="0" w:color="auto"/>
              <w:right w:val="single" w:sz="4" w:space="0" w:color="auto"/>
            </w:tcBorders>
            <w:vAlign w:val="center"/>
            <w:hideMark/>
          </w:tcPr>
          <w:p w14:paraId="2C955CFD" w14:textId="77777777" w:rsidR="00667F61" w:rsidRPr="00D353B4" w:rsidRDefault="00667F61" w:rsidP="00465CF8">
            <w:pPr>
              <w:spacing w:line="256" w:lineRule="auto"/>
              <w:jc w:val="center"/>
              <w:rPr>
                <w:highlight w:val="red"/>
              </w:rPr>
            </w:pPr>
            <w:r w:rsidRPr="00D353B4">
              <w:t>Nie dotyczy</w:t>
            </w:r>
          </w:p>
        </w:tc>
      </w:tr>
      <w:tr w:rsidR="00D353B4" w:rsidRPr="00D353B4" w14:paraId="690C4BDC"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6D2B6809" w14:textId="77777777" w:rsidR="00667F61" w:rsidRPr="00D353B4" w:rsidRDefault="00667F61" w:rsidP="00465CF8">
            <w:pPr>
              <w:spacing w:line="256" w:lineRule="auto"/>
            </w:pPr>
            <w:r w:rsidRPr="00D353B4">
              <w:t xml:space="preserve">Wymagania wstępne i dodatkowe </w:t>
            </w:r>
          </w:p>
        </w:tc>
        <w:tc>
          <w:tcPr>
            <w:tcW w:w="3209" w:type="pct"/>
            <w:gridSpan w:val="2"/>
            <w:tcBorders>
              <w:top w:val="single" w:sz="4" w:space="0" w:color="auto"/>
              <w:left w:val="single" w:sz="4" w:space="0" w:color="auto"/>
              <w:bottom w:val="single" w:sz="4" w:space="0" w:color="auto"/>
              <w:right w:val="single" w:sz="4" w:space="0" w:color="auto"/>
            </w:tcBorders>
            <w:hideMark/>
          </w:tcPr>
          <w:p w14:paraId="354311BD" w14:textId="77777777" w:rsidR="00667F61" w:rsidRPr="00D353B4" w:rsidRDefault="00667F61" w:rsidP="00465CF8">
            <w:pPr>
              <w:spacing w:line="256" w:lineRule="auto"/>
              <w:jc w:val="both"/>
            </w:pPr>
            <w:r w:rsidRPr="00D353B4">
              <w:t>Zaliczone wszystkie przedmioty przewidziane programem studiów pierwszego stopnia.</w:t>
            </w:r>
          </w:p>
        </w:tc>
      </w:tr>
      <w:tr w:rsidR="00D353B4" w:rsidRPr="00D353B4" w14:paraId="0BD13F9C"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tcPr>
          <w:p w14:paraId="17C72CB6" w14:textId="77777777" w:rsidR="00667F61" w:rsidRPr="00D353B4" w:rsidRDefault="00667F61" w:rsidP="00465CF8">
            <w:pPr>
              <w:spacing w:line="256" w:lineRule="auto"/>
            </w:pPr>
            <w:r w:rsidRPr="00D353B4">
              <w:t xml:space="preserve">Treści programowe modułu </w:t>
            </w:r>
          </w:p>
          <w:p w14:paraId="4F0B0A46"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7595F632" w14:textId="77777777" w:rsidR="00667F61" w:rsidRPr="00D353B4" w:rsidRDefault="00667F61" w:rsidP="00465CF8">
            <w:pPr>
              <w:autoSpaceDE w:val="0"/>
              <w:autoSpaceDN w:val="0"/>
              <w:adjustRightInd w:val="0"/>
              <w:jc w:val="both"/>
            </w:pPr>
            <w:r w:rsidRPr="00D353B4">
              <w:t>Projekt licencjacki zawiera przegląd stanu wiedzy, zarys problemu badawczego oraz uzasadnienie wyboru tematu zagadnienia problemowego. Druga część pracy zawiera opis metod zastosowanych w badaniach, materiału badawczego i analizę wyników. Trzecia część to opis obszaru badań oraz poszczególnych elementów koncepcji projektowej. Projekt wieńczą wnioski lub podsumowanie otrzymanych wyników i bibliografia.</w:t>
            </w:r>
          </w:p>
          <w:p w14:paraId="1512C30B" w14:textId="77777777" w:rsidR="00667F61" w:rsidRPr="00D353B4" w:rsidRDefault="00667F61" w:rsidP="00465CF8">
            <w:pPr>
              <w:pStyle w:val="Default"/>
              <w:spacing w:line="256" w:lineRule="auto"/>
              <w:jc w:val="both"/>
              <w:rPr>
                <w:color w:val="auto"/>
              </w:rPr>
            </w:pPr>
            <w:r w:rsidRPr="00D353B4">
              <w:rPr>
                <w:color w:val="auto"/>
              </w:rPr>
              <w:t xml:space="preserve">Zastosowana w pracy literatura powinna być w miarę możliwości aktualna, właściwie dobrana do tematyki, w przeważającej części pochodząca z naukowych czasopism polskich i zagranicznych. Projekt powinien być napisany poprawnym językiem i charakteryzować się czytelną stroną graficzną </w:t>
            </w:r>
          </w:p>
        </w:tc>
      </w:tr>
      <w:tr w:rsidR="00D353B4" w:rsidRPr="00D353B4" w14:paraId="46DEEFA1"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75820981" w14:textId="77777777" w:rsidR="00667F61" w:rsidRPr="00D353B4" w:rsidRDefault="00667F61" w:rsidP="00465CF8">
            <w:pPr>
              <w:spacing w:line="256" w:lineRule="auto"/>
            </w:pPr>
            <w:r w:rsidRPr="00D353B4">
              <w:t>Wykaz literatury podstawowej i uzupełniającej</w:t>
            </w:r>
          </w:p>
        </w:tc>
        <w:tc>
          <w:tcPr>
            <w:tcW w:w="3209" w:type="pct"/>
            <w:gridSpan w:val="2"/>
            <w:tcBorders>
              <w:top w:val="single" w:sz="4" w:space="0" w:color="auto"/>
              <w:left w:val="single" w:sz="4" w:space="0" w:color="auto"/>
              <w:bottom w:val="single" w:sz="4" w:space="0" w:color="auto"/>
              <w:right w:val="single" w:sz="4" w:space="0" w:color="auto"/>
            </w:tcBorders>
            <w:hideMark/>
          </w:tcPr>
          <w:p w14:paraId="18B37ECB" w14:textId="77777777" w:rsidR="00667F61" w:rsidRPr="00D353B4" w:rsidRDefault="00667F61" w:rsidP="00465CF8">
            <w:pPr>
              <w:autoSpaceDE w:val="0"/>
              <w:autoSpaceDN w:val="0"/>
              <w:adjustRightInd w:val="0"/>
              <w:ind w:left="62"/>
              <w:jc w:val="both"/>
            </w:pPr>
            <w:r w:rsidRPr="00D353B4">
              <w:t>Literatura podstawowa:</w:t>
            </w:r>
          </w:p>
          <w:p w14:paraId="3913FEFF" w14:textId="77777777" w:rsidR="00667F61" w:rsidRPr="00D353B4" w:rsidRDefault="00667F61" w:rsidP="00667F61">
            <w:pPr>
              <w:numPr>
                <w:ilvl w:val="0"/>
                <w:numId w:val="92"/>
              </w:numPr>
              <w:shd w:val="clear" w:color="auto" w:fill="FFFFFF"/>
              <w:autoSpaceDE w:val="0"/>
              <w:autoSpaceDN w:val="0"/>
              <w:adjustRightInd w:val="0"/>
              <w:ind w:left="318" w:hanging="318"/>
              <w:jc w:val="both"/>
            </w:pPr>
            <w:r w:rsidRPr="00D353B4">
              <w:t>Zenderowski R., Technika pisania prac magisterskich i licencjackich, Wydawnictwo CeDeWu 2014.</w:t>
            </w:r>
          </w:p>
          <w:p w14:paraId="4F2A60E4" w14:textId="77777777" w:rsidR="00667F61" w:rsidRPr="00D353B4" w:rsidRDefault="00667F61" w:rsidP="00667F61">
            <w:pPr>
              <w:pStyle w:val="Akapitzlist"/>
              <w:numPr>
                <w:ilvl w:val="0"/>
                <w:numId w:val="92"/>
              </w:numPr>
              <w:suppressAutoHyphens w:val="0"/>
              <w:autoSpaceDE w:val="0"/>
              <w:adjustRightInd w:val="0"/>
              <w:spacing w:line="240" w:lineRule="auto"/>
              <w:ind w:left="318" w:hanging="318"/>
              <w:contextualSpacing/>
              <w:textAlignment w:val="auto"/>
              <w:rPr>
                <w:rFonts w:ascii="Times New Roman" w:hAnsi="Times New Roman"/>
                <w:bCs/>
                <w:sz w:val="24"/>
                <w:szCs w:val="24"/>
              </w:rPr>
            </w:pPr>
            <w:r w:rsidRPr="00D353B4">
              <w:rPr>
                <w:rFonts w:ascii="Times New Roman" w:hAnsi="Times New Roman"/>
                <w:bCs/>
                <w:sz w:val="24"/>
                <w:szCs w:val="24"/>
              </w:rPr>
              <w:t>Meyer B., (red.), Obsługa uczestników turystyki i rekreacji, Wybrane aspekty,  Difin, Warszawa 2015.</w:t>
            </w:r>
          </w:p>
          <w:p w14:paraId="27D3E605" w14:textId="77777777" w:rsidR="00667F61" w:rsidRPr="00D353B4" w:rsidRDefault="00667F61" w:rsidP="00667F61">
            <w:pPr>
              <w:pStyle w:val="Nagwek1"/>
              <w:keepNext w:val="0"/>
              <w:keepLines w:val="0"/>
              <w:numPr>
                <w:ilvl w:val="0"/>
                <w:numId w:val="92"/>
              </w:numPr>
              <w:spacing w:before="0"/>
              <w:ind w:left="318" w:hanging="318"/>
              <w:jc w:val="both"/>
              <w:rPr>
                <w:rFonts w:ascii="Times New Roman" w:hAnsi="Times New Roman" w:cs="Times New Roman"/>
                <w:color w:val="auto"/>
                <w:sz w:val="24"/>
                <w:szCs w:val="24"/>
                <w:shd w:val="clear" w:color="auto" w:fill="E7FFFF"/>
              </w:rPr>
            </w:pPr>
            <w:r w:rsidRPr="00D353B4">
              <w:rPr>
                <w:rFonts w:ascii="Times New Roman" w:hAnsi="Times New Roman" w:cs="Times New Roman"/>
                <w:bCs/>
                <w:color w:val="auto"/>
                <w:sz w:val="24"/>
                <w:szCs w:val="24"/>
              </w:rPr>
              <w:t>Tomaszewska K., Polityka promocji w kreowaniu wizerunku produktu turystycznego, Wydawnictwo Naukowe Uniwersytetu Szczecińskiego, Szczecin 2016.</w:t>
            </w:r>
          </w:p>
          <w:p w14:paraId="072C0378" w14:textId="77777777" w:rsidR="00667F61" w:rsidRPr="00D353B4" w:rsidRDefault="00667F61" w:rsidP="00667F61">
            <w:pPr>
              <w:pStyle w:val="Nagwek1"/>
              <w:keepNext w:val="0"/>
              <w:keepLines w:val="0"/>
              <w:numPr>
                <w:ilvl w:val="0"/>
                <w:numId w:val="92"/>
              </w:numPr>
              <w:spacing w:before="0"/>
              <w:ind w:left="318" w:hanging="318"/>
              <w:jc w:val="both"/>
              <w:rPr>
                <w:rFonts w:ascii="Times New Roman" w:hAnsi="Times New Roman" w:cs="Times New Roman"/>
                <w:color w:val="auto"/>
                <w:sz w:val="24"/>
                <w:szCs w:val="24"/>
                <w:shd w:val="clear" w:color="auto" w:fill="E7FFFF"/>
              </w:rPr>
            </w:pPr>
            <w:r w:rsidRPr="00D353B4">
              <w:rPr>
                <w:rFonts w:ascii="Times New Roman" w:hAnsi="Times New Roman" w:cs="Times New Roman"/>
                <w:color w:val="auto"/>
                <w:sz w:val="24"/>
                <w:szCs w:val="24"/>
              </w:rPr>
              <w:t xml:space="preserve">Brdulak J., </w:t>
            </w:r>
            <w:r w:rsidRPr="00D353B4">
              <w:rPr>
                <w:rFonts w:ascii="Times New Roman" w:hAnsi="Times New Roman" w:cs="Times New Roman"/>
                <w:color w:val="auto"/>
                <w:sz w:val="24"/>
                <w:szCs w:val="24"/>
                <w:shd w:val="clear" w:color="auto" w:fill="FFFFFF"/>
              </w:rPr>
              <w:t xml:space="preserve">Zasady techniczne pisania prac dyplomowych o tematyce ekonomicznej Wydawnictwo </w:t>
            </w:r>
            <w:r w:rsidRPr="00D353B4">
              <w:rPr>
                <w:rFonts w:ascii="Times New Roman" w:hAnsi="Times New Roman" w:cs="Times New Roman"/>
                <w:color w:val="auto"/>
                <w:sz w:val="24"/>
                <w:szCs w:val="24"/>
              </w:rPr>
              <w:t xml:space="preserve">Naukowe SGH, Warszawa 2021. </w:t>
            </w:r>
          </w:p>
          <w:p w14:paraId="3E8DC82B" w14:textId="77777777" w:rsidR="00667F61" w:rsidRPr="00D353B4" w:rsidRDefault="00667F61" w:rsidP="00465CF8">
            <w:pPr>
              <w:autoSpaceDE w:val="0"/>
              <w:autoSpaceDN w:val="0"/>
              <w:adjustRightInd w:val="0"/>
              <w:ind w:left="318" w:hanging="318"/>
              <w:jc w:val="both"/>
            </w:pPr>
            <w:r w:rsidRPr="00D353B4">
              <w:t>Literatura uzupełniająca:</w:t>
            </w:r>
          </w:p>
          <w:p w14:paraId="6044EE97" w14:textId="77777777" w:rsidR="00667F61" w:rsidRPr="00D353B4" w:rsidRDefault="00667F61" w:rsidP="00667F61">
            <w:pPr>
              <w:numPr>
                <w:ilvl w:val="0"/>
                <w:numId w:val="92"/>
              </w:numPr>
              <w:shd w:val="clear" w:color="auto" w:fill="FFFFFF"/>
              <w:autoSpaceDE w:val="0"/>
              <w:autoSpaceDN w:val="0"/>
              <w:adjustRightInd w:val="0"/>
              <w:ind w:left="317" w:hanging="317"/>
              <w:jc w:val="both"/>
            </w:pPr>
            <w:r w:rsidRPr="00D353B4">
              <w:t>Majchrzak J., Mendel T., Metodyka pisania prac magisterskich i dyplomowych, wraz z przygotowaniem ich do obrony lub publikacji, Wydawnictwo Naukowe Uniwersytetu Ekonomicznego w Poznaniu, Poznań 2019.</w:t>
            </w:r>
          </w:p>
          <w:p w14:paraId="4F81EFF2" w14:textId="77777777" w:rsidR="00667F61" w:rsidRPr="00D353B4" w:rsidRDefault="00667F61" w:rsidP="00667F61">
            <w:pPr>
              <w:numPr>
                <w:ilvl w:val="0"/>
                <w:numId w:val="92"/>
              </w:numPr>
              <w:shd w:val="clear" w:color="auto" w:fill="FFFFFF"/>
              <w:autoSpaceDE w:val="0"/>
              <w:autoSpaceDN w:val="0"/>
              <w:adjustRightInd w:val="0"/>
              <w:ind w:left="317" w:hanging="317"/>
              <w:jc w:val="both"/>
            </w:pPr>
            <w:r w:rsidRPr="00D353B4">
              <w:t>Poskrobko B., Borys T., Czaja S., Poskrobko T., Warsztat Naukowy Ekonomisty, Wydawnictwo Ekonomia i Środowisko Białystok 2020.</w:t>
            </w:r>
          </w:p>
        </w:tc>
      </w:tr>
      <w:tr w:rsidR="00D353B4" w:rsidRPr="00D353B4" w14:paraId="6D94F55E"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hideMark/>
          </w:tcPr>
          <w:p w14:paraId="719BCFB9" w14:textId="77777777" w:rsidR="00667F61" w:rsidRPr="00D353B4" w:rsidRDefault="00667F61" w:rsidP="00465CF8">
            <w:pPr>
              <w:spacing w:line="256" w:lineRule="auto"/>
            </w:pPr>
            <w:r w:rsidRPr="00D353B4">
              <w:t>Sposoby weryfikacji oraz formy dokumentowania osiągniętych efektów uczenia się</w:t>
            </w:r>
          </w:p>
        </w:tc>
        <w:tc>
          <w:tcPr>
            <w:tcW w:w="3209" w:type="pct"/>
            <w:gridSpan w:val="2"/>
            <w:tcBorders>
              <w:top w:val="single" w:sz="4" w:space="0" w:color="auto"/>
              <w:left w:val="single" w:sz="4" w:space="0" w:color="auto"/>
              <w:bottom w:val="single" w:sz="4" w:space="0" w:color="auto"/>
              <w:right w:val="single" w:sz="4" w:space="0" w:color="auto"/>
            </w:tcBorders>
            <w:hideMark/>
          </w:tcPr>
          <w:p w14:paraId="017CDD0E" w14:textId="77777777" w:rsidR="00667F61" w:rsidRPr="00D353B4" w:rsidRDefault="00667F61" w:rsidP="00465CF8">
            <w:pPr>
              <w:pStyle w:val="Default"/>
              <w:spacing w:line="256" w:lineRule="auto"/>
              <w:jc w:val="both"/>
              <w:rPr>
                <w:color w:val="auto"/>
              </w:rPr>
            </w:pPr>
            <w:r w:rsidRPr="00D353B4">
              <w:rPr>
                <w:color w:val="auto"/>
              </w:rPr>
              <w:t xml:space="preserve">W1, W2, W3, U1, U2, U3, K1, K2 – ocena na egzaminie dyplomowym. </w:t>
            </w:r>
          </w:p>
          <w:p w14:paraId="2E39047B" w14:textId="77777777" w:rsidR="00667F61" w:rsidRPr="00D353B4" w:rsidRDefault="00667F61" w:rsidP="00465CF8">
            <w:pPr>
              <w:spacing w:line="256" w:lineRule="auto"/>
              <w:jc w:val="both"/>
            </w:pPr>
            <w:r w:rsidRPr="00D353B4">
              <w:t xml:space="preserve">Formy dokumentowania: </w:t>
            </w:r>
          </w:p>
          <w:p w14:paraId="5C6DA478" w14:textId="77777777" w:rsidR="00667F61" w:rsidRPr="00D353B4" w:rsidRDefault="00667F61" w:rsidP="00667F61">
            <w:pPr>
              <w:pStyle w:val="Akapitzlist"/>
              <w:numPr>
                <w:ilvl w:val="0"/>
                <w:numId w:val="154"/>
              </w:numPr>
              <w:suppressAutoHyphens w:val="0"/>
              <w:autoSpaceDN/>
              <w:spacing w:line="256" w:lineRule="auto"/>
              <w:contextualSpacing/>
              <w:textAlignment w:val="auto"/>
              <w:rPr>
                <w:sz w:val="24"/>
                <w:szCs w:val="24"/>
              </w:rPr>
            </w:pPr>
            <w:r w:rsidRPr="00D353B4">
              <w:rPr>
                <w:sz w:val="24"/>
                <w:szCs w:val="24"/>
              </w:rPr>
              <w:t>Zapis prezentacji projektu licencjackiego w systemie Power Point,</w:t>
            </w:r>
          </w:p>
          <w:p w14:paraId="754B875D" w14:textId="77777777" w:rsidR="00667F61" w:rsidRPr="00D353B4" w:rsidRDefault="00667F61" w:rsidP="00667F61">
            <w:pPr>
              <w:pStyle w:val="Akapitzlist"/>
              <w:numPr>
                <w:ilvl w:val="0"/>
                <w:numId w:val="154"/>
              </w:numPr>
              <w:suppressAutoHyphens w:val="0"/>
              <w:autoSpaceDN/>
              <w:spacing w:line="256" w:lineRule="auto"/>
              <w:contextualSpacing/>
              <w:textAlignment w:val="auto"/>
              <w:rPr>
                <w:sz w:val="24"/>
                <w:szCs w:val="24"/>
              </w:rPr>
            </w:pPr>
            <w:r w:rsidRPr="00D353B4">
              <w:rPr>
                <w:sz w:val="24"/>
                <w:szCs w:val="24"/>
              </w:rPr>
              <w:t xml:space="preserve">protokół z egzaminu dyplomowego. </w:t>
            </w:r>
          </w:p>
        </w:tc>
      </w:tr>
      <w:tr w:rsidR="00D353B4" w:rsidRPr="00D353B4" w14:paraId="731D5C97" w14:textId="77777777" w:rsidTr="008448C4">
        <w:trPr>
          <w:trHeight w:val="20"/>
        </w:trPr>
        <w:tc>
          <w:tcPr>
            <w:tcW w:w="1791" w:type="pct"/>
            <w:tcBorders>
              <w:top w:val="single" w:sz="4" w:space="0" w:color="auto"/>
              <w:left w:val="single" w:sz="4" w:space="0" w:color="auto"/>
              <w:bottom w:val="single" w:sz="4" w:space="0" w:color="auto"/>
              <w:right w:val="single" w:sz="4" w:space="0" w:color="auto"/>
            </w:tcBorders>
          </w:tcPr>
          <w:p w14:paraId="0695F749" w14:textId="77777777" w:rsidR="00667F61" w:rsidRPr="00D353B4" w:rsidRDefault="00667F61" w:rsidP="00465CF8">
            <w:pPr>
              <w:spacing w:line="256" w:lineRule="auto"/>
            </w:pPr>
            <w:r w:rsidRPr="00D353B4">
              <w:lastRenderedPageBreak/>
              <w:t>Elementy i wagi mające wpływ na ocenę końcową</w:t>
            </w:r>
          </w:p>
          <w:p w14:paraId="423C60CB" w14:textId="77777777" w:rsidR="00667F61" w:rsidRPr="00D353B4" w:rsidRDefault="00667F61" w:rsidP="00465CF8">
            <w:pPr>
              <w:spacing w:line="256" w:lineRule="auto"/>
            </w:pPr>
          </w:p>
          <w:p w14:paraId="215A2B35" w14:textId="77777777" w:rsidR="00667F61" w:rsidRPr="00D353B4" w:rsidRDefault="00667F61" w:rsidP="00465CF8">
            <w:pPr>
              <w:spacing w:line="256" w:lineRule="auto"/>
            </w:pPr>
          </w:p>
        </w:tc>
        <w:tc>
          <w:tcPr>
            <w:tcW w:w="3209" w:type="pct"/>
            <w:gridSpan w:val="2"/>
            <w:tcBorders>
              <w:top w:val="single" w:sz="4" w:space="0" w:color="auto"/>
              <w:left w:val="single" w:sz="4" w:space="0" w:color="auto"/>
              <w:bottom w:val="single" w:sz="4" w:space="0" w:color="auto"/>
              <w:right w:val="single" w:sz="4" w:space="0" w:color="auto"/>
            </w:tcBorders>
            <w:hideMark/>
          </w:tcPr>
          <w:p w14:paraId="1B385378" w14:textId="77777777" w:rsidR="00667F61" w:rsidRPr="00D353B4" w:rsidRDefault="00667F61" w:rsidP="00465CF8">
            <w:pPr>
              <w:pStyle w:val="Default"/>
              <w:spacing w:line="256" w:lineRule="auto"/>
              <w:jc w:val="both"/>
              <w:rPr>
                <w:color w:val="auto"/>
              </w:rPr>
            </w:pPr>
            <w:r w:rsidRPr="00D353B4">
              <w:rPr>
                <w:color w:val="auto"/>
              </w:rPr>
              <w:t>Egzamin dyplomowy jest przeprowadzany w formie ustnej i składa się z dwóch części – praktycznej i teoretycznej.</w:t>
            </w:r>
          </w:p>
          <w:p w14:paraId="5AE6D372" w14:textId="77777777" w:rsidR="00667F61" w:rsidRPr="00D353B4" w:rsidRDefault="00667F61" w:rsidP="00465CF8">
            <w:pPr>
              <w:pStyle w:val="Default"/>
              <w:jc w:val="both"/>
              <w:rPr>
                <w:color w:val="auto"/>
              </w:rPr>
            </w:pPr>
            <w:r w:rsidRPr="00D353B4">
              <w:rPr>
                <w:color w:val="auto"/>
              </w:rPr>
              <w:t>Część praktyczna, której celem jest weryfikacja i ocena kompetencji studenta, polega na obronie opracowanego zagadnienia badawczego. W tej części egzaminu student prezentuje cel, zakres i metodykę badań oraz wnioski wynikające z tych badań.</w:t>
            </w:r>
          </w:p>
          <w:p w14:paraId="644AA6BC" w14:textId="77777777" w:rsidR="00667F61" w:rsidRPr="00D353B4" w:rsidRDefault="00667F61" w:rsidP="00465CF8">
            <w:pPr>
              <w:pStyle w:val="Default"/>
              <w:jc w:val="both"/>
              <w:rPr>
                <w:color w:val="auto"/>
              </w:rPr>
            </w:pPr>
            <w:r w:rsidRPr="00D353B4">
              <w:rPr>
                <w:color w:val="auto"/>
              </w:rPr>
              <w:t>Następnym etapem tej części egzaminu jest odpowiadanie na pytania członków komisji związane z problematyką zawartą w projekcie licencjackim.</w:t>
            </w:r>
          </w:p>
          <w:p w14:paraId="1EEB70D6" w14:textId="77777777" w:rsidR="00667F61" w:rsidRPr="00D353B4" w:rsidRDefault="00667F61" w:rsidP="00465CF8">
            <w:pPr>
              <w:pStyle w:val="Default"/>
              <w:spacing w:line="256" w:lineRule="auto"/>
              <w:jc w:val="both"/>
              <w:rPr>
                <w:color w:val="auto"/>
              </w:rPr>
            </w:pPr>
            <w:r w:rsidRPr="00D353B4">
              <w:rPr>
                <w:color w:val="auto"/>
              </w:rPr>
              <w:t xml:space="preserve">Do protokołu Komisja wpisuje: </w:t>
            </w:r>
          </w:p>
          <w:p w14:paraId="495482DB" w14:textId="77777777" w:rsidR="00667F61" w:rsidRPr="00D353B4" w:rsidRDefault="00667F61" w:rsidP="00667F61">
            <w:pPr>
              <w:pStyle w:val="Default"/>
              <w:numPr>
                <w:ilvl w:val="0"/>
                <w:numId w:val="156"/>
              </w:numPr>
              <w:spacing w:line="256" w:lineRule="auto"/>
              <w:ind w:left="459" w:hanging="284"/>
              <w:jc w:val="both"/>
              <w:rPr>
                <w:color w:val="auto"/>
              </w:rPr>
            </w:pPr>
            <w:r w:rsidRPr="00D353B4">
              <w:rPr>
                <w:color w:val="auto"/>
              </w:rPr>
              <w:t>temat zagadnienia badawczego omawianego przez studenta,</w:t>
            </w:r>
          </w:p>
          <w:p w14:paraId="4A2CDF7A" w14:textId="77777777" w:rsidR="00667F61" w:rsidRPr="00D353B4" w:rsidRDefault="00667F61" w:rsidP="00667F61">
            <w:pPr>
              <w:pStyle w:val="Default"/>
              <w:numPr>
                <w:ilvl w:val="0"/>
                <w:numId w:val="156"/>
              </w:numPr>
              <w:spacing w:line="256" w:lineRule="auto"/>
              <w:ind w:left="459" w:hanging="284"/>
              <w:jc w:val="both"/>
              <w:rPr>
                <w:color w:val="auto"/>
              </w:rPr>
            </w:pPr>
            <w:r w:rsidRPr="00D353B4">
              <w:rPr>
                <w:color w:val="auto"/>
              </w:rPr>
              <w:t xml:space="preserve">ocenę części praktycznej egzaminu, obejmującą poziomu odpowiedzi na zadane pytania oraz jakość przedstawionej prezentacji w systemie Power Point. </w:t>
            </w:r>
          </w:p>
          <w:p w14:paraId="368635F2" w14:textId="77777777" w:rsidR="00667F61" w:rsidRPr="00D353B4" w:rsidRDefault="00667F61" w:rsidP="00465CF8">
            <w:pPr>
              <w:pStyle w:val="Default"/>
              <w:jc w:val="both"/>
              <w:rPr>
                <w:color w:val="auto"/>
              </w:rPr>
            </w:pPr>
            <w:r w:rsidRPr="00D353B4">
              <w:rPr>
                <w:color w:val="auto"/>
              </w:rPr>
              <w:t xml:space="preserve">Po uzyskaniu pozytywnej oceny z części praktycznej, student przystępuje do części teoretycznej egzaminu dyplomowego. </w:t>
            </w:r>
          </w:p>
          <w:p w14:paraId="55D04A99" w14:textId="77777777" w:rsidR="00667F61" w:rsidRPr="00D353B4" w:rsidRDefault="00667F61" w:rsidP="00465CF8">
            <w:pPr>
              <w:pStyle w:val="Default"/>
              <w:spacing w:line="256" w:lineRule="auto"/>
              <w:jc w:val="both"/>
              <w:rPr>
                <w:color w:val="auto"/>
              </w:rPr>
            </w:pPr>
            <w:r w:rsidRPr="00D353B4">
              <w:rPr>
                <w:color w:val="auto"/>
              </w:rPr>
              <w:t xml:space="preserve">W drugiej części, której celem jest weryfikacja oraz ocena wiedzy i umiejętności z zakresu kierunku studiów, student udziela odpowiedzi na minimum trzy pytania. Jedno z nich jest zadane przez członka komisji, a 2 pozostałe są wylosowane przez studenta z puli pytań uprzednio przygotowanych do celów egzaminu. </w:t>
            </w:r>
          </w:p>
          <w:p w14:paraId="32CAA693" w14:textId="77777777" w:rsidR="00667F61" w:rsidRPr="00D353B4" w:rsidRDefault="00667F61" w:rsidP="00465CF8">
            <w:pPr>
              <w:pStyle w:val="Default"/>
              <w:spacing w:line="256" w:lineRule="auto"/>
              <w:jc w:val="both"/>
              <w:rPr>
                <w:color w:val="auto"/>
              </w:rPr>
            </w:pPr>
            <w:r w:rsidRPr="00D353B4">
              <w:rPr>
                <w:color w:val="auto"/>
              </w:rPr>
              <w:t xml:space="preserve">Komisja ocenia tę część, wpisując do protokołu treść zadanych lub wylosowanych pytań i ocenę odpowiedzi na te pytania. </w:t>
            </w:r>
          </w:p>
          <w:p w14:paraId="23652AD3" w14:textId="77777777" w:rsidR="00667F61" w:rsidRPr="00D353B4" w:rsidRDefault="00667F61" w:rsidP="00465CF8">
            <w:pPr>
              <w:pStyle w:val="Default"/>
              <w:spacing w:line="256" w:lineRule="auto"/>
              <w:jc w:val="both"/>
              <w:rPr>
                <w:color w:val="auto"/>
              </w:rPr>
            </w:pPr>
            <w:r w:rsidRPr="00D353B4">
              <w:rPr>
                <w:color w:val="auto"/>
              </w:rPr>
              <w:t>Przy końcowej ocenie egzaminu dyplomowego stosuje się oceny określone w regulaminie studiów.</w:t>
            </w:r>
          </w:p>
          <w:p w14:paraId="7B2896D2" w14:textId="77777777" w:rsidR="00667F61" w:rsidRPr="00D353B4" w:rsidRDefault="00667F61" w:rsidP="00465CF8">
            <w:pPr>
              <w:pStyle w:val="Default"/>
              <w:spacing w:line="256" w:lineRule="auto"/>
              <w:jc w:val="both"/>
              <w:rPr>
                <w:color w:val="auto"/>
              </w:rPr>
            </w:pPr>
            <w:r w:rsidRPr="00D353B4">
              <w:rPr>
                <w:color w:val="auto"/>
              </w:rPr>
              <w:t>Do protokołu wpisywany jest temat oraz ocena.</w:t>
            </w:r>
          </w:p>
          <w:p w14:paraId="5F2F0301" w14:textId="77777777" w:rsidR="00667F61" w:rsidRPr="00D353B4" w:rsidRDefault="00667F61" w:rsidP="00465CF8">
            <w:pPr>
              <w:pStyle w:val="Default"/>
              <w:spacing w:line="256" w:lineRule="auto"/>
              <w:jc w:val="both"/>
              <w:rPr>
                <w:color w:val="auto"/>
              </w:rPr>
            </w:pPr>
            <w:r w:rsidRPr="00D353B4">
              <w:rPr>
                <w:color w:val="auto"/>
              </w:rPr>
              <w:t xml:space="preserve">Wynik ukończenia studiów jest sumą: </w:t>
            </w:r>
          </w:p>
          <w:p w14:paraId="29931C00" w14:textId="77777777" w:rsidR="00667F61" w:rsidRPr="00D353B4" w:rsidRDefault="00667F61" w:rsidP="00667F61">
            <w:pPr>
              <w:pStyle w:val="Default"/>
              <w:numPr>
                <w:ilvl w:val="0"/>
                <w:numId w:val="155"/>
              </w:numPr>
              <w:spacing w:line="256" w:lineRule="auto"/>
              <w:ind w:left="175" w:hanging="175"/>
              <w:jc w:val="both"/>
              <w:rPr>
                <w:color w:val="auto"/>
              </w:rPr>
            </w:pPr>
            <w:r w:rsidRPr="00D353B4">
              <w:rPr>
                <w:color w:val="auto"/>
              </w:rPr>
              <w:t xml:space="preserve">3/5 średniej ważonej wszystkich ocen z egzaminów i zaliczeń, </w:t>
            </w:r>
          </w:p>
          <w:p w14:paraId="0BA5EF4A" w14:textId="77777777" w:rsidR="00667F61" w:rsidRPr="00D353B4" w:rsidRDefault="00667F61" w:rsidP="00667F61">
            <w:pPr>
              <w:pStyle w:val="Akapitzlist"/>
              <w:numPr>
                <w:ilvl w:val="0"/>
                <w:numId w:val="155"/>
              </w:numPr>
              <w:suppressAutoHyphens w:val="0"/>
              <w:autoSpaceDN/>
              <w:spacing w:line="256" w:lineRule="auto"/>
              <w:ind w:left="175" w:hanging="175"/>
              <w:contextualSpacing/>
              <w:textAlignment w:val="auto"/>
              <w:rPr>
                <w:rFonts w:ascii="Times New Roman" w:hAnsi="Times New Roman"/>
                <w:sz w:val="24"/>
                <w:szCs w:val="24"/>
              </w:rPr>
            </w:pPr>
            <w:r w:rsidRPr="00D353B4">
              <w:rPr>
                <w:rFonts w:ascii="Times New Roman" w:hAnsi="Times New Roman"/>
                <w:sz w:val="24"/>
                <w:szCs w:val="24"/>
              </w:rPr>
              <w:t>1/5 oceny z części praktycznej egzaminu,</w:t>
            </w:r>
          </w:p>
          <w:p w14:paraId="77D9A1B4" w14:textId="77777777" w:rsidR="00667F61" w:rsidRPr="00D353B4" w:rsidRDefault="00667F61" w:rsidP="00667F61">
            <w:pPr>
              <w:pStyle w:val="Akapitzlist"/>
              <w:numPr>
                <w:ilvl w:val="0"/>
                <w:numId w:val="155"/>
              </w:numPr>
              <w:suppressAutoHyphens w:val="0"/>
              <w:autoSpaceDN/>
              <w:spacing w:line="256" w:lineRule="auto"/>
              <w:ind w:left="175" w:hanging="175"/>
              <w:contextualSpacing/>
              <w:textAlignment w:val="auto"/>
              <w:rPr>
                <w:sz w:val="24"/>
                <w:szCs w:val="24"/>
              </w:rPr>
            </w:pPr>
            <w:r w:rsidRPr="00D353B4">
              <w:rPr>
                <w:rFonts w:ascii="Times New Roman" w:hAnsi="Times New Roman"/>
                <w:sz w:val="24"/>
                <w:szCs w:val="24"/>
              </w:rPr>
              <w:t>1/5 oceny z części teoretycznej egzaminu.</w:t>
            </w:r>
          </w:p>
        </w:tc>
      </w:tr>
      <w:tr w:rsidR="00D353B4" w:rsidRPr="00D353B4" w14:paraId="53824F0F" w14:textId="77777777" w:rsidTr="008448C4">
        <w:trPr>
          <w:trHeight w:val="20"/>
        </w:trPr>
        <w:tc>
          <w:tcPr>
            <w:tcW w:w="1791" w:type="pct"/>
            <w:tcBorders>
              <w:left w:val="single" w:sz="4" w:space="0" w:color="auto"/>
              <w:right w:val="single" w:sz="4" w:space="0" w:color="auto"/>
            </w:tcBorders>
            <w:vAlign w:val="center"/>
          </w:tcPr>
          <w:p w14:paraId="487603C4" w14:textId="77777777" w:rsidR="008448C4" w:rsidRPr="00D353B4" w:rsidRDefault="008448C4" w:rsidP="008448C4">
            <w:pPr>
              <w:pStyle w:val="Akapitzlist"/>
              <w:spacing w:line="256" w:lineRule="auto"/>
              <w:ind w:firstLine="0"/>
              <w:rPr>
                <w:sz w:val="24"/>
                <w:szCs w:val="24"/>
              </w:rPr>
            </w:pPr>
            <w:r w:rsidRPr="00D353B4">
              <w:rPr>
                <w:sz w:val="24"/>
                <w:szCs w:val="24"/>
              </w:rPr>
              <w:t>Bilans punktów ECTS</w:t>
            </w:r>
          </w:p>
        </w:tc>
        <w:tc>
          <w:tcPr>
            <w:tcW w:w="3209" w:type="pct"/>
            <w:gridSpan w:val="2"/>
            <w:tcBorders>
              <w:top w:val="single" w:sz="4" w:space="0" w:color="auto"/>
              <w:left w:val="single" w:sz="4" w:space="0" w:color="auto"/>
              <w:bottom w:val="single" w:sz="4" w:space="0" w:color="auto"/>
              <w:right w:val="single" w:sz="4" w:space="0" w:color="auto"/>
            </w:tcBorders>
            <w:vAlign w:val="center"/>
          </w:tcPr>
          <w:p w14:paraId="29E0131A" w14:textId="77777777" w:rsidR="008448C4" w:rsidRPr="00D353B4" w:rsidRDefault="008448C4" w:rsidP="008448C4">
            <w:pPr>
              <w:pStyle w:val="Default"/>
              <w:jc w:val="both"/>
              <w:rPr>
                <w:color w:val="auto"/>
              </w:rPr>
            </w:pPr>
            <w:r w:rsidRPr="00D353B4">
              <w:rPr>
                <w:color w:val="auto"/>
              </w:rPr>
              <w:t>Godziny kontaktowe</w:t>
            </w:r>
          </w:p>
          <w:p w14:paraId="1449A430" w14:textId="77777777" w:rsidR="008448C4" w:rsidRPr="00D353B4" w:rsidRDefault="008448C4" w:rsidP="008448C4">
            <w:pPr>
              <w:pStyle w:val="Default"/>
              <w:jc w:val="both"/>
              <w:rPr>
                <w:color w:val="auto"/>
              </w:rPr>
            </w:pPr>
            <w:r w:rsidRPr="00D353B4">
              <w:rPr>
                <w:color w:val="auto"/>
              </w:rPr>
              <w:t xml:space="preserve">Konsultacje dotyczące poszczególnych etapów projektu w tym: </w:t>
            </w:r>
          </w:p>
          <w:p w14:paraId="682C93CF" w14:textId="77777777" w:rsidR="008448C4" w:rsidRPr="00D353B4" w:rsidRDefault="008448C4" w:rsidP="008448C4">
            <w:pPr>
              <w:pStyle w:val="Default"/>
              <w:numPr>
                <w:ilvl w:val="0"/>
                <w:numId w:val="157"/>
              </w:numPr>
              <w:ind w:left="317" w:hanging="317"/>
              <w:jc w:val="both"/>
              <w:rPr>
                <w:color w:val="auto"/>
              </w:rPr>
            </w:pPr>
            <w:r w:rsidRPr="00D353B4">
              <w:rPr>
                <w:color w:val="auto"/>
              </w:rPr>
              <w:t>diagnozy istniejącego problemu do rozwiązania w ramach opracowanego zagadnienia badawczego – 8 godz. = 0,3 ETCS</w:t>
            </w:r>
          </w:p>
          <w:p w14:paraId="112F6C41" w14:textId="77777777" w:rsidR="008448C4" w:rsidRPr="00D353B4" w:rsidRDefault="008448C4" w:rsidP="008448C4">
            <w:pPr>
              <w:pStyle w:val="Default"/>
              <w:numPr>
                <w:ilvl w:val="0"/>
                <w:numId w:val="157"/>
              </w:numPr>
              <w:ind w:left="317" w:hanging="317"/>
              <w:jc w:val="both"/>
              <w:rPr>
                <w:color w:val="auto"/>
              </w:rPr>
            </w:pPr>
            <w:r w:rsidRPr="00D353B4">
              <w:rPr>
                <w:color w:val="auto"/>
              </w:rPr>
              <w:t>charakterystyki terenu opracowania – 8 godz. = 0,3 ECTS</w:t>
            </w:r>
          </w:p>
          <w:p w14:paraId="6358BD59" w14:textId="77777777" w:rsidR="008448C4" w:rsidRPr="00D353B4" w:rsidRDefault="008448C4" w:rsidP="008448C4">
            <w:pPr>
              <w:pStyle w:val="Default"/>
              <w:numPr>
                <w:ilvl w:val="0"/>
                <w:numId w:val="157"/>
              </w:numPr>
              <w:ind w:left="317" w:hanging="317"/>
              <w:jc w:val="both"/>
              <w:rPr>
                <w:color w:val="auto"/>
              </w:rPr>
            </w:pPr>
            <w:r w:rsidRPr="00D353B4">
              <w:rPr>
                <w:color w:val="auto"/>
              </w:rPr>
              <w:t>przeprowadzonych analiz i wniosków – 10 godz. = 0,4 ECTS</w:t>
            </w:r>
          </w:p>
          <w:p w14:paraId="5E64E0F6" w14:textId="77777777" w:rsidR="008448C4" w:rsidRPr="00D353B4" w:rsidRDefault="008448C4" w:rsidP="008448C4">
            <w:pPr>
              <w:pStyle w:val="Default"/>
              <w:numPr>
                <w:ilvl w:val="0"/>
                <w:numId w:val="157"/>
              </w:numPr>
              <w:ind w:left="317" w:hanging="317"/>
              <w:jc w:val="both"/>
              <w:rPr>
                <w:color w:val="auto"/>
              </w:rPr>
            </w:pPr>
            <w:r w:rsidRPr="00D353B4">
              <w:rPr>
                <w:color w:val="auto"/>
              </w:rPr>
              <w:t>korekty graficznej formy analiz – 5 godz. = 0,2 ECTS</w:t>
            </w:r>
          </w:p>
          <w:p w14:paraId="5F173134" w14:textId="77777777" w:rsidR="008448C4" w:rsidRPr="00D353B4" w:rsidRDefault="008448C4" w:rsidP="008448C4">
            <w:pPr>
              <w:pStyle w:val="Default"/>
              <w:numPr>
                <w:ilvl w:val="0"/>
                <w:numId w:val="157"/>
              </w:numPr>
              <w:ind w:left="317" w:hanging="317"/>
              <w:jc w:val="both"/>
              <w:rPr>
                <w:color w:val="auto"/>
              </w:rPr>
            </w:pPr>
            <w:r w:rsidRPr="00D353B4">
              <w:rPr>
                <w:color w:val="auto"/>
              </w:rPr>
              <w:t>opracowania wytycznych zagadnienia badawczego wraz z korektą – 5 godz. = 0,2 ECTS</w:t>
            </w:r>
          </w:p>
          <w:p w14:paraId="17C7910D" w14:textId="77777777" w:rsidR="008448C4" w:rsidRPr="00D353B4" w:rsidRDefault="008448C4" w:rsidP="008448C4">
            <w:pPr>
              <w:pStyle w:val="Default"/>
              <w:numPr>
                <w:ilvl w:val="0"/>
                <w:numId w:val="157"/>
              </w:numPr>
              <w:ind w:left="317" w:hanging="317"/>
              <w:jc w:val="both"/>
              <w:rPr>
                <w:color w:val="auto"/>
              </w:rPr>
            </w:pPr>
            <w:r w:rsidRPr="00D353B4">
              <w:rPr>
                <w:color w:val="auto"/>
              </w:rPr>
              <w:t>przedstawienie założeń i idei projektowej – 5 godz. = 0,2 ECTS</w:t>
            </w:r>
          </w:p>
          <w:p w14:paraId="5E146E8C" w14:textId="77777777" w:rsidR="008448C4" w:rsidRPr="00D353B4" w:rsidRDefault="008448C4" w:rsidP="008448C4">
            <w:pPr>
              <w:pStyle w:val="Default"/>
              <w:numPr>
                <w:ilvl w:val="0"/>
                <w:numId w:val="157"/>
              </w:numPr>
              <w:ind w:left="317" w:hanging="317"/>
              <w:jc w:val="both"/>
              <w:rPr>
                <w:color w:val="auto"/>
              </w:rPr>
            </w:pPr>
            <w:r w:rsidRPr="00D353B4">
              <w:rPr>
                <w:color w:val="auto"/>
              </w:rPr>
              <w:t>zaprezentowanie poszczególnych rozwiązań zagadnienia badawczego i ich korekta – 5 godz. = 0,2 ECTS</w:t>
            </w:r>
          </w:p>
          <w:p w14:paraId="50E1CDFF" w14:textId="77777777" w:rsidR="008448C4" w:rsidRPr="00D353B4" w:rsidRDefault="008448C4" w:rsidP="008448C4">
            <w:pPr>
              <w:pStyle w:val="Default"/>
              <w:numPr>
                <w:ilvl w:val="0"/>
                <w:numId w:val="157"/>
              </w:numPr>
              <w:ind w:left="317" w:hanging="317"/>
              <w:jc w:val="both"/>
              <w:rPr>
                <w:color w:val="auto"/>
              </w:rPr>
            </w:pPr>
            <w:r w:rsidRPr="00D353B4">
              <w:rPr>
                <w:color w:val="auto"/>
              </w:rPr>
              <w:lastRenderedPageBreak/>
              <w:t>zaprezentowanie graficznej formy koncepcji i ich korekta – 1 godz. = 0,1 ECTS</w:t>
            </w:r>
          </w:p>
          <w:p w14:paraId="01A88103" w14:textId="77777777" w:rsidR="008448C4" w:rsidRPr="00D353B4" w:rsidRDefault="008448C4" w:rsidP="008448C4">
            <w:pPr>
              <w:pStyle w:val="Default"/>
              <w:numPr>
                <w:ilvl w:val="0"/>
                <w:numId w:val="157"/>
              </w:numPr>
              <w:ind w:left="317" w:hanging="317"/>
              <w:jc w:val="both"/>
              <w:rPr>
                <w:color w:val="auto"/>
              </w:rPr>
            </w:pPr>
            <w:r w:rsidRPr="00D353B4">
              <w:rPr>
                <w:color w:val="auto"/>
              </w:rPr>
              <w:t>konsultacje związane z przygotowaniem prezentacji – 2 godz. = 0,1 ECTS</w:t>
            </w:r>
          </w:p>
          <w:p w14:paraId="386A0D9B" w14:textId="77777777" w:rsidR="008448C4" w:rsidRPr="00D353B4" w:rsidRDefault="008448C4" w:rsidP="008448C4">
            <w:pPr>
              <w:pStyle w:val="Default"/>
              <w:numPr>
                <w:ilvl w:val="0"/>
                <w:numId w:val="157"/>
              </w:numPr>
              <w:ind w:left="317" w:hanging="317"/>
              <w:jc w:val="both"/>
              <w:rPr>
                <w:color w:val="auto"/>
              </w:rPr>
            </w:pPr>
            <w:r w:rsidRPr="00D353B4">
              <w:rPr>
                <w:color w:val="auto"/>
              </w:rPr>
              <w:t>przedstawienie prezentacji  – 1 godz. = 0,1 ECTS</w:t>
            </w:r>
          </w:p>
          <w:p w14:paraId="5798D205" w14:textId="77777777" w:rsidR="008448C4" w:rsidRPr="00D353B4" w:rsidRDefault="008448C4" w:rsidP="008448C4">
            <w:pPr>
              <w:pStyle w:val="Default"/>
              <w:numPr>
                <w:ilvl w:val="0"/>
                <w:numId w:val="157"/>
              </w:numPr>
              <w:ind w:left="317" w:hanging="317"/>
              <w:jc w:val="both"/>
              <w:rPr>
                <w:color w:val="auto"/>
              </w:rPr>
            </w:pPr>
            <w:r w:rsidRPr="00D353B4">
              <w:rPr>
                <w:color w:val="auto"/>
              </w:rPr>
              <w:t xml:space="preserve">egzamin dyplomowy – 1 godz. = 0,1 ECTS </w:t>
            </w:r>
          </w:p>
          <w:p w14:paraId="1CBDDF89" w14:textId="77777777" w:rsidR="008448C4" w:rsidRPr="00D353B4" w:rsidRDefault="008448C4" w:rsidP="008448C4">
            <w:pPr>
              <w:pStyle w:val="Default"/>
              <w:jc w:val="both"/>
              <w:rPr>
                <w:bCs/>
                <w:color w:val="auto"/>
              </w:rPr>
            </w:pPr>
            <w:r w:rsidRPr="00D353B4">
              <w:rPr>
                <w:bCs/>
                <w:color w:val="auto"/>
              </w:rPr>
              <w:t xml:space="preserve">Razem godziny kontaktowe 51 godz. = 2,0 ECTS </w:t>
            </w:r>
          </w:p>
          <w:p w14:paraId="3B355CD1" w14:textId="77777777" w:rsidR="008448C4" w:rsidRPr="00D353B4" w:rsidRDefault="008448C4" w:rsidP="008448C4">
            <w:pPr>
              <w:pStyle w:val="Default"/>
              <w:jc w:val="both"/>
              <w:rPr>
                <w:bCs/>
                <w:color w:val="auto"/>
              </w:rPr>
            </w:pPr>
          </w:p>
          <w:p w14:paraId="093693CC" w14:textId="77777777" w:rsidR="008448C4" w:rsidRPr="00D353B4" w:rsidRDefault="008448C4" w:rsidP="008448C4">
            <w:pPr>
              <w:pStyle w:val="Default"/>
              <w:jc w:val="both"/>
              <w:rPr>
                <w:color w:val="auto"/>
              </w:rPr>
            </w:pPr>
            <w:r w:rsidRPr="00D353B4">
              <w:rPr>
                <w:color w:val="auto"/>
              </w:rPr>
              <w:t>Godziny niekontaktowe</w:t>
            </w:r>
          </w:p>
          <w:p w14:paraId="0DD0B2BC" w14:textId="77777777" w:rsidR="008448C4" w:rsidRPr="00D353B4" w:rsidRDefault="008448C4" w:rsidP="008448C4">
            <w:pPr>
              <w:pStyle w:val="Default"/>
              <w:numPr>
                <w:ilvl w:val="0"/>
                <w:numId w:val="157"/>
              </w:numPr>
              <w:ind w:left="317" w:hanging="317"/>
              <w:jc w:val="both"/>
              <w:rPr>
                <w:color w:val="auto"/>
              </w:rPr>
            </w:pPr>
            <w:r w:rsidRPr="00D353B4">
              <w:rPr>
                <w:color w:val="auto"/>
              </w:rPr>
              <w:t>studiowanie literatury 10 godz. = 0,4 ECTS</w:t>
            </w:r>
          </w:p>
          <w:p w14:paraId="1A657D90" w14:textId="77777777" w:rsidR="008448C4" w:rsidRPr="00D353B4" w:rsidRDefault="008448C4" w:rsidP="008448C4">
            <w:pPr>
              <w:pStyle w:val="Default"/>
              <w:numPr>
                <w:ilvl w:val="0"/>
                <w:numId w:val="157"/>
              </w:numPr>
              <w:ind w:left="317" w:hanging="317"/>
              <w:jc w:val="both"/>
              <w:rPr>
                <w:color w:val="auto"/>
              </w:rPr>
            </w:pPr>
            <w:r w:rsidRPr="00D353B4">
              <w:rPr>
                <w:color w:val="auto"/>
              </w:rPr>
              <w:t>przygotowanie projektu 15 godz. = 0,6 ECTS</w:t>
            </w:r>
          </w:p>
          <w:p w14:paraId="428EB7AF" w14:textId="77777777" w:rsidR="008448C4" w:rsidRPr="00D353B4" w:rsidRDefault="008448C4" w:rsidP="008448C4">
            <w:pPr>
              <w:pStyle w:val="Default"/>
              <w:numPr>
                <w:ilvl w:val="0"/>
                <w:numId w:val="157"/>
              </w:numPr>
              <w:ind w:left="317" w:hanging="317"/>
              <w:jc w:val="both"/>
              <w:rPr>
                <w:color w:val="auto"/>
              </w:rPr>
            </w:pPr>
            <w:r w:rsidRPr="00D353B4">
              <w:rPr>
                <w:color w:val="auto"/>
              </w:rPr>
              <w:t>przygotowanie prezentacji projektu 14 godz.  = 0,6 ECTS</w:t>
            </w:r>
          </w:p>
          <w:p w14:paraId="78297B27" w14:textId="77777777" w:rsidR="008448C4" w:rsidRPr="00D353B4" w:rsidRDefault="008448C4" w:rsidP="008448C4">
            <w:pPr>
              <w:pStyle w:val="Default"/>
              <w:numPr>
                <w:ilvl w:val="0"/>
                <w:numId w:val="157"/>
              </w:numPr>
              <w:ind w:left="317" w:hanging="317"/>
              <w:jc w:val="both"/>
              <w:rPr>
                <w:color w:val="auto"/>
              </w:rPr>
            </w:pPr>
            <w:r w:rsidRPr="00D353B4">
              <w:rPr>
                <w:color w:val="auto"/>
              </w:rPr>
              <w:t xml:space="preserve">przygotowanie do egzaminu 10 godz. = 0,4 ECTS </w:t>
            </w:r>
          </w:p>
          <w:p w14:paraId="6A668B6A" w14:textId="77777777" w:rsidR="008448C4" w:rsidRPr="00D353B4" w:rsidRDefault="008448C4" w:rsidP="008448C4">
            <w:pPr>
              <w:pStyle w:val="Default"/>
              <w:jc w:val="both"/>
              <w:rPr>
                <w:color w:val="auto"/>
              </w:rPr>
            </w:pPr>
            <w:r w:rsidRPr="00D353B4">
              <w:rPr>
                <w:color w:val="auto"/>
              </w:rPr>
              <w:t>Razem godziny niekontaktowe</w:t>
            </w:r>
            <w:r w:rsidRPr="00D353B4">
              <w:rPr>
                <w:bCs/>
                <w:color w:val="auto"/>
              </w:rPr>
              <w:t xml:space="preserve"> 49 godz. = 2,0 ECTS</w:t>
            </w:r>
          </w:p>
          <w:p w14:paraId="01CA9352" w14:textId="7AFF5246" w:rsidR="008448C4" w:rsidRPr="00D353B4" w:rsidRDefault="008448C4" w:rsidP="008448C4">
            <w:pPr>
              <w:pStyle w:val="Default"/>
              <w:spacing w:line="256" w:lineRule="auto"/>
              <w:rPr>
                <w:bCs/>
                <w:color w:val="auto"/>
              </w:rPr>
            </w:pPr>
            <w:r w:rsidRPr="00D353B4">
              <w:rPr>
                <w:bCs/>
                <w:color w:val="auto"/>
              </w:rPr>
              <w:t>Sumaryczne obciążenie studenta – 100 godz. = 4,0 ECTS</w:t>
            </w:r>
          </w:p>
        </w:tc>
      </w:tr>
      <w:tr w:rsidR="008448C4" w:rsidRPr="00D353B4" w14:paraId="08301FD9" w14:textId="77777777" w:rsidTr="008448C4">
        <w:trPr>
          <w:trHeight w:val="20"/>
        </w:trPr>
        <w:tc>
          <w:tcPr>
            <w:tcW w:w="1791" w:type="pct"/>
            <w:tcBorders>
              <w:left w:val="single" w:sz="4" w:space="0" w:color="auto"/>
              <w:right w:val="single" w:sz="4" w:space="0" w:color="auto"/>
            </w:tcBorders>
          </w:tcPr>
          <w:p w14:paraId="491FDAFA" w14:textId="77777777" w:rsidR="008448C4" w:rsidRPr="00D353B4" w:rsidRDefault="008448C4" w:rsidP="008448C4">
            <w:pPr>
              <w:spacing w:line="256" w:lineRule="auto"/>
            </w:pPr>
            <w:r w:rsidRPr="00D353B4">
              <w:lastRenderedPageBreak/>
              <w:t>Nakład pracy związany z zajęciami wymagającymi bezpośredniego udziału nauczyciela akademickiego</w:t>
            </w:r>
          </w:p>
        </w:tc>
        <w:tc>
          <w:tcPr>
            <w:tcW w:w="3209" w:type="pct"/>
            <w:gridSpan w:val="2"/>
            <w:tcBorders>
              <w:top w:val="single" w:sz="4" w:space="0" w:color="auto"/>
              <w:left w:val="single" w:sz="4" w:space="0" w:color="auto"/>
              <w:bottom w:val="single" w:sz="4" w:space="0" w:color="auto"/>
              <w:right w:val="single" w:sz="4" w:space="0" w:color="auto"/>
            </w:tcBorders>
          </w:tcPr>
          <w:p w14:paraId="2B9C6D4C" w14:textId="77777777" w:rsidR="008448C4" w:rsidRPr="00D353B4" w:rsidRDefault="008448C4" w:rsidP="008448C4">
            <w:pPr>
              <w:pStyle w:val="Default"/>
              <w:jc w:val="both"/>
              <w:rPr>
                <w:color w:val="auto"/>
              </w:rPr>
            </w:pPr>
            <w:r w:rsidRPr="00D353B4">
              <w:rPr>
                <w:color w:val="auto"/>
              </w:rPr>
              <w:t xml:space="preserve">- konsultacje związane egzaminem dyplomowym – 50 godz. </w:t>
            </w:r>
          </w:p>
          <w:p w14:paraId="2B19CA63" w14:textId="77777777" w:rsidR="008448C4" w:rsidRPr="00D353B4" w:rsidRDefault="008448C4" w:rsidP="008448C4">
            <w:pPr>
              <w:pStyle w:val="Default"/>
              <w:jc w:val="both"/>
              <w:rPr>
                <w:color w:val="auto"/>
              </w:rPr>
            </w:pPr>
            <w:r w:rsidRPr="00D353B4">
              <w:rPr>
                <w:color w:val="auto"/>
              </w:rPr>
              <w:t xml:space="preserve">- egzamin dyplomowy 1 godz. </w:t>
            </w:r>
          </w:p>
          <w:p w14:paraId="66208235" w14:textId="17760046" w:rsidR="008448C4" w:rsidRPr="00D353B4" w:rsidRDefault="008448C4" w:rsidP="008448C4">
            <w:pPr>
              <w:pStyle w:val="Default"/>
              <w:jc w:val="both"/>
              <w:rPr>
                <w:color w:val="auto"/>
              </w:rPr>
            </w:pPr>
            <w:r w:rsidRPr="00D353B4">
              <w:rPr>
                <w:bCs/>
                <w:color w:val="auto"/>
              </w:rPr>
              <w:t xml:space="preserve">Łącznie 51 godz., co odpowiada 2,0 ECTS </w:t>
            </w:r>
          </w:p>
        </w:tc>
      </w:tr>
      <w:bookmarkEnd w:id="19"/>
    </w:tbl>
    <w:p w14:paraId="213C8979" w14:textId="77777777" w:rsidR="00331518" w:rsidRPr="00D353B4" w:rsidRDefault="00331518" w:rsidP="0080327F"/>
    <w:sectPr w:rsidR="00331518" w:rsidRPr="00D353B4" w:rsidSect="00FE1CB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
    <w:charset w:val="80"/>
    <w:family w:val="auto"/>
    <w:pitch w:val="default"/>
    <w:sig w:usb0="00000000" w:usb1="00000000" w:usb2="00000010" w:usb3="00000000" w:csb0="00020000" w:csb1="00000000"/>
  </w:font>
  <w:font w:name="Roboto Condensed">
    <w:charset w:val="00"/>
    <w:family w:val="auto"/>
    <w:pitch w:val="variable"/>
    <w:sig w:usb0="E0000AFF" w:usb1="5000217F" w:usb2="00000021" w:usb3="00000000" w:csb0="0000019F" w:csb1="00000000"/>
  </w:font>
  <w:font w:name="Times">
    <w:altName w:val="﷽﷽﷽﷽﷽﷽"/>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ee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3A8"/>
    <w:multiLevelType w:val="hybridMultilevel"/>
    <w:tmpl w:val="958233F0"/>
    <w:lvl w:ilvl="0" w:tplc="D31C5576">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1F96738"/>
    <w:multiLevelType w:val="hybridMultilevel"/>
    <w:tmpl w:val="36664E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021699"/>
    <w:multiLevelType w:val="multilevel"/>
    <w:tmpl w:val="1B22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1F5882"/>
    <w:multiLevelType w:val="hybridMultilevel"/>
    <w:tmpl w:val="75F81CF2"/>
    <w:lvl w:ilvl="0" w:tplc="FDCAB24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2C3E0B"/>
    <w:multiLevelType w:val="hybridMultilevel"/>
    <w:tmpl w:val="C4BE4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7D6354"/>
    <w:multiLevelType w:val="multilevel"/>
    <w:tmpl w:val="BC2C7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CD3418"/>
    <w:multiLevelType w:val="multilevel"/>
    <w:tmpl w:val="54849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74389E"/>
    <w:multiLevelType w:val="hybridMultilevel"/>
    <w:tmpl w:val="B65EC3F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68F4B28"/>
    <w:multiLevelType w:val="hybridMultilevel"/>
    <w:tmpl w:val="B7BAF824"/>
    <w:lvl w:ilvl="0" w:tplc="13FE71E4">
      <w:start w:val="1"/>
      <w:numFmt w:val="decimal"/>
      <w:lvlText w:val="%1."/>
      <w:lvlJc w:val="left"/>
      <w:pPr>
        <w:ind w:left="273" w:hanging="360"/>
      </w:pPr>
      <w:rPr>
        <w:rFonts w:hint="default"/>
      </w:rPr>
    </w:lvl>
    <w:lvl w:ilvl="1" w:tplc="08090019" w:tentative="1">
      <w:start w:val="1"/>
      <w:numFmt w:val="lowerLetter"/>
      <w:lvlText w:val="%2."/>
      <w:lvlJc w:val="left"/>
      <w:pPr>
        <w:ind w:left="993" w:hanging="360"/>
      </w:pPr>
    </w:lvl>
    <w:lvl w:ilvl="2" w:tplc="0809001B" w:tentative="1">
      <w:start w:val="1"/>
      <w:numFmt w:val="lowerRoman"/>
      <w:lvlText w:val="%3."/>
      <w:lvlJc w:val="right"/>
      <w:pPr>
        <w:ind w:left="1713" w:hanging="180"/>
      </w:pPr>
    </w:lvl>
    <w:lvl w:ilvl="3" w:tplc="0809000F" w:tentative="1">
      <w:start w:val="1"/>
      <w:numFmt w:val="decimal"/>
      <w:lvlText w:val="%4."/>
      <w:lvlJc w:val="left"/>
      <w:pPr>
        <w:ind w:left="2433" w:hanging="360"/>
      </w:pPr>
    </w:lvl>
    <w:lvl w:ilvl="4" w:tplc="08090019" w:tentative="1">
      <w:start w:val="1"/>
      <w:numFmt w:val="lowerLetter"/>
      <w:lvlText w:val="%5."/>
      <w:lvlJc w:val="left"/>
      <w:pPr>
        <w:ind w:left="3153" w:hanging="360"/>
      </w:pPr>
    </w:lvl>
    <w:lvl w:ilvl="5" w:tplc="0809001B" w:tentative="1">
      <w:start w:val="1"/>
      <w:numFmt w:val="lowerRoman"/>
      <w:lvlText w:val="%6."/>
      <w:lvlJc w:val="right"/>
      <w:pPr>
        <w:ind w:left="3873" w:hanging="180"/>
      </w:pPr>
    </w:lvl>
    <w:lvl w:ilvl="6" w:tplc="0809000F" w:tentative="1">
      <w:start w:val="1"/>
      <w:numFmt w:val="decimal"/>
      <w:lvlText w:val="%7."/>
      <w:lvlJc w:val="left"/>
      <w:pPr>
        <w:ind w:left="4593" w:hanging="360"/>
      </w:pPr>
    </w:lvl>
    <w:lvl w:ilvl="7" w:tplc="08090019" w:tentative="1">
      <w:start w:val="1"/>
      <w:numFmt w:val="lowerLetter"/>
      <w:lvlText w:val="%8."/>
      <w:lvlJc w:val="left"/>
      <w:pPr>
        <w:ind w:left="5313" w:hanging="360"/>
      </w:pPr>
    </w:lvl>
    <w:lvl w:ilvl="8" w:tplc="0809001B" w:tentative="1">
      <w:start w:val="1"/>
      <w:numFmt w:val="lowerRoman"/>
      <w:lvlText w:val="%9."/>
      <w:lvlJc w:val="right"/>
      <w:pPr>
        <w:ind w:left="6033" w:hanging="180"/>
      </w:pPr>
    </w:lvl>
  </w:abstractNum>
  <w:abstractNum w:abstractNumId="9" w15:restartNumberingAfterBreak="0">
    <w:nsid w:val="06965A7F"/>
    <w:multiLevelType w:val="multilevel"/>
    <w:tmpl w:val="2BFE1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BA2DC8"/>
    <w:multiLevelType w:val="multilevel"/>
    <w:tmpl w:val="0D6EA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8B65D64"/>
    <w:multiLevelType w:val="multilevel"/>
    <w:tmpl w:val="2A28BAD6"/>
    <w:lvl w:ilvl="0">
      <w:start w:val="1"/>
      <w:numFmt w:val="bullet"/>
      <w:lvlText w:val=""/>
      <w:lvlJc w:val="left"/>
      <w:pPr>
        <w:tabs>
          <w:tab w:val="num" w:pos="-60"/>
        </w:tabs>
        <w:ind w:left="-60" w:hanging="360"/>
      </w:pPr>
      <w:rPr>
        <w:rFonts w:ascii="Symbol" w:hAnsi="Symbol" w:hint="default"/>
        <w:sz w:val="20"/>
      </w:rPr>
    </w:lvl>
    <w:lvl w:ilvl="1" w:tentative="1">
      <w:start w:val="1"/>
      <w:numFmt w:val="bullet"/>
      <w:lvlText w:val="o"/>
      <w:lvlJc w:val="left"/>
      <w:pPr>
        <w:tabs>
          <w:tab w:val="num" w:pos="660"/>
        </w:tabs>
        <w:ind w:left="660" w:hanging="360"/>
      </w:pPr>
      <w:rPr>
        <w:rFonts w:ascii="Courier New" w:hAnsi="Courier New" w:hint="default"/>
        <w:sz w:val="20"/>
      </w:rPr>
    </w:lvl>
    <w:lvl w:ilvl="2" w:tentative="1">
      <w:start w:val="1"/>
      <w:numFmt w:val="bullet"/>
      <w:lvlText w:val=""/>
      <w:lvlJc w:val="left"/>
      <w:pPr>
        <w:tabs>
          <w:tab w:val="num" w:pos="1380"/>
        </w:tabs>
        <w:ind w:left="1380" w:hanging="360"/>
      </w:pPr>
      <w:rPr>
        <w:rFonts w:ascii="Wingdings" w:hAnsi="Wingdings" w:hint="default"/>
        <w:sz w:val="20"/>
      </w:rPr>
    </w:lvl>
    <w:lvl w:ilvl="3" w:tentative="1">
      <w:start w:val="1"/>
      <w:numFmt w:val="bullet"/>
      <w:lvlText w:val=""/>
      <w:lvlJc w:val="left"/>
      <w:pPr>
        <w:tabs>
          <w:tab w:val="num" w:pos="2100"/>
        </w:tabs>
        <w:ind w:left="2100" w:hanging="360"/>
      </w:pPr>
      <w:rPr>
        <w:rFonts w:ascii="Wingdings" w:hAnsi="Wingdings" w:hint="default"/>
        <w:sz w:val="20"/>
      </w:rPr>
    </w:lvl>
    <w:lvl w:ilvl="4" w:tentative="1">
      <w:start w:val="1"/>
      <w:numFmt w:val="bullet"/>
      <w:lvlText w:val=""/>
      <w:lvlJc w:val="left"/>
      <w:pPr>
        <w:tabs>
          <w:tab w:val="num" w:pos="2820"/>
        </w:tabs>
        <w:ind w:left="2820" w:hanging="360"/>
      </w:pPr>
      <w:rPr>
        <w:rFonts w:ascii="Wingdings" w:hAnsi="Wingdings" w:hint="default"/>
        <w:sz w:val="20"/>
      </w:rPr>
    </w:lvl>
    <w:lvl w:ilvl="5" w:tentative="1">
      <w:start w:val="1"/>
      <w:numFmt w:val="bullet"/>
      <w:lvlText w:val=""/>
      <w:lvlJc w:val="left"/>
      <w:pPr>
        <w:tabs>
          <w:tab w:val="num" w:pos="3540"/>
        </w:tabs>
        <w:ind w:left="3540" w:hanging="360"/>
      </w:pPr>
      <w:rPr>
        <w:rFonts w:ascii="Wingdings" w:hAnsi="Wingdings" w:hint="default"/>
        <w:sz w:val="20"/>
      </w:rPr>
    </w:lvl>
    <w:lvl w:ilvl="6" w:tentative="1">
      <w:start w:val="1"/>
      <w:numFmt w:val="bullet"/>
      <w:lvlText w:val=""/>
      <w:lvlJc w:val="left"/>
      <w:pPr>
        <w:tabs>
          <w:tab w:val="num" w:pos="4260"/>
        </w:tabs>
        <w:ind w:left="4260" w:hanging="360"/>
      </w:pPr>
      <w:rPr>
        <w:rFonts w:ascii="Wingdings" w:hAnsi="Wingdings" w:hint="default"/>
        <w:sz w:val="20"/>
      </w:rPr>
    </w:lvl>
    <w:lvl w:ilvl="7" w:tentative="1">
      <w:start w:val="1"/>
      <w:numFmt w:val="bullet"/>
      <w:lvlText w:val=""/>
      <w:lvlJc w:val="left"/>
      <w:pPr>
        <w:tabs>
          <w:tab w:val="num" w:pos="4980"/>
        </w:tabs>
        <w:ind w:left="4980" w:hanging="360"/>
      </w:pPr>
      <w:rPr>
        <w:rFonts w:ascii="Wingdings" w:hAnsi="Wingdings" w:hint="default"/>
        <w:sz w:val="20"/>
      </w:rPr>
    </w:lvl>
    <w:lvl w:ilvl="8" w:tentative="1">
      <w:start w:val="1"/>
      <w:numFmt w:val="bullet"/>
      <w:lvlText w:val=""/>
      <w:lvlJc w:val="left"/>
      <w:pPr>
        <w:tabs>
          <w:tab w:val="num" w:pos="5700"/>
        </w:tabs>
        <w:ind w:left="5700" w:hanging="360"/>
      </w:pPr>
      <w:rPr>
        <w:rFonts w:ascii="Wingdings" w:hAnsi="Wingdings" w:hint="default"/>
        <w:sz w:val="20"/>
      </w:rPr>
    </w:lvl>
  </w:abstractNum>
  <w:abstractNum w:abstractNumId="12" w15:restartNumberingAfterBreak="0">
    <w:nsid w:val="0977437C"/>
    <w:multiLevelType w:val="multilevel"/>
    <w:tmpl w:val="69A0B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AE92E49"/>
    <w:multiLevelType w:val="hybridMultilevel"/>
    <w:tmpl w:val="C34A73D0"/>
    <w:lvl w:ilvl="0" w:tplc="32400A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0F6C24"/>
    <w:multiLevelType w:val="multilevel"/>
    <w:tmpl w:val="F480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573186"/>
    <w:multiLevelType w:val="hybridMultilevel"/>
    <w:tmpl w:val="289A0D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C6540F2"/>
    <w:multiLevelType w:val="multilevel"/>
    <w:tmpl w:val="93687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6F41C5"/>
    <w:multiLevelType w:val="hybridMultilevel"/>
    <w:tmpl w:val="CBBEDA3A"/>
    <w:lvl w:ilvl="0" w:tplc="7698043E">
      <w:start w:val="1"/>
      <w:numFmt w:val="bullet"/>
      <w:lvlText w:val="−"/>
      <w:lvlJc w:val="left"/>
      <w:pPr>
        <w:ind w:left="10" w:hanging="360"/>
      </w:pPr>
      <w:rPr>
        <w:rFonts w:ascii="Times New Roman" w:hAnsi="Times New Roman" w:cs="Times New Roman" w:hint="default"/>
      </w:rPr>
    </w:lvl>
    <w:lvl w:ilvl="1" w:tplc="04150003" w:tentative="1">
      <w:start w:val="1"/>
      <w:numFmt w:val="bullet"/>
      <w:lvlText w:val="o"/>
      <w:lvlJc w:val="left"/>
      <w:pPr>
        <w:ind w:left="730" w:hanging="360"/>
      </w:pPr>
      <w:rPr>
        <w:rFonts w:ascii="Courier New" w:hAnsi="Courier New" w:cs="Courier New" w:hint="default"/>
      </w:rPr>
    </w:lvl>
    <w:lvl w:ilvl="2" w:tplc="04150005" w:tentative="1">
      <w:start w:val="1"/>
      <w:numFmt w:val="bullet"/>
      <w:lvlText w:val=""/>
      <w:lvlJc w:val="left"/>
      <w:pPr>
        <w:ind w:left="1450" w:hanging="360"/>
      </w:pPr>
      <w:rPr>
        <w:rFonts w:ascii="Wingdings" w:hAnsi="Wingdings" w:hint="default"/>
      </w:rPr>
    </w:lvl>
    <w:lvl w:ilvl="3" w:tplc="04150001" w:tentative="1">
      <w:start w:val="1"/>
      <w:numFmt w:val="bullet"/>
      <w:lvlText w:val=""/>
      <w:lvlJc w:val="left"/>
      <w:pPr>
        <w:ind w:left="2170" w:hanging="360"/>
      </w:pPr>
      <w:rPr>
        <w:rFonts w:ascii="Symbol" w:hAnsi="Symbol" w:hint="default"/>
      </w:rPr>
    </w:lvl>
    <w:lvl w:ilvl="4" w:tplc="04150003" w:tentative="1">
      <w:start w:val="1"/>
      <w:numFmt w:val="bullet"/>
      <w:lvlText w:val="o"/>
      <w:lvlJc w:val="left"/>
      <w:pPr>
        <w:ind w:left="2890" w:hanging="360"/>
      </w:pPr>
      <w:rPr>
        <w:rFonts w:ascii="Courier New" w:hAnsi="Courier New" w:cs="Courier New" w:hint="default"/>
      </w:rPr>
    </w:lvl>
    <w:lvl w:ilvl="5" w:tplc="04150005" w:tentative="1">
      <w:start w:val="1"/>
      <w:numFmt w:val="bullet"/>
      <w:lvlText w:val=""/>
      <w:lvlJc w:val="left"/>
      <w:pPr>
        <w:ind w:left="3610" w:hanging="360"/>
      </w:pPr>
      <w:rPr>
        <w:rFonts w:ascii="Wingdings" w:hAnsi="Wingdings" w:hint="default"/>
      </w:rPr>
    </w:lvl>
    <w:lvl w:ilvl="6" w:tplc="04150001" w:tentative="1">
      <w:start w:val="1"/>
      <w:numFmt w:val="bullet"/>
      <w:lvlText w:val=""/>
      <w:lvlJc w:val="left"/>
      <w:pPr>
        <w:ind w:left="4330" w:hanging="360"/>
      </w:pPr>
      <w:rPr>
        <w:rFonts w:ascii="Symbol" w:hAnsi="Symbol" w:hint="default"/>
      </w:rPr>
    </w:lvl>
    <w:lvl w:ilvl="7" w:tplc="04150003" w:tentative="1">
      <w:start w:val="1"/>
      <w:numFmt w:val="bullet"/>
      <w:lvlText w:val="o"/>
      <w:lvlJc w:val="left"/>
      <w:pPr>
        <w:ind w:left="5050" w:hanging="360"/>
      </w:pPr>
      <w:rPr>
        <w:rFonts w:ascii="Courier New" w:hAnsi="Courier New" w:cs="Courier New" w:hint="default"/>
      </w:rPr>
    </w:lvl>
    <w:lvl w:ilvl="8" w:tplc="04150005" w:tentative="1">
      <w:start w:val="1"/>
      <w:numFmt w:val="bullet"/>
      <w:lvlText w:val=""/>
      <w:lvlJc w:val="left"/>
      <w:pPr>
        <w:ind w:left="5770" w:hanging="360"/>
      </w:pPr>
      <w:rPr>
        <w:rFonts w:ascii="Wingdings" w:hAnsi="Wingdings" w:hint="default"/>
      </w:rPr>
    </w:lvl>
  </w:abstractNum>
  <w:abstractNum w:abstractNumId="18" w15:restartNumberingAfterBreak="0">
    <w:nsid w:val="0CA376E5"/>
    <w:multiLevelType w:val="hybridMultilevel"/>
    <w:tmpl w:val="DEB08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D14717F"/>
    <w:multiLevelType w:val="hybridMultilevel"/>
    <w:tmpl w:val="A62C6906"/>
    <w:lvl w:ilvl="0" w:tplc="F5767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315042"/>
    <w:multiLevelType w:val="hybridMultilevel"/>
    <w:tmpl w:val="8E9A3C88"/>
    <w:lvl w:ilvl="0" w:tplc="CFDCA7BA">
      <w:start w:val="1"/>
      <w:numFmt w:val="bullet"/>
      <w:lvlText w:val=""/>
      <w:lvlJc w:val="left"/>
      <w:pPr>
        <w:ind w:left="360" w:hanging="360"/>
      </w:pPr>
      <w:rPr>
        <w:rFonts w:ascii="Symbol" w:hAnsi="Symbol" w:hint="default"/>
      </w:rPr>
    </w:lvl>
    <w:lvl w:ilvl="1" w:tplc="D6609E26">
      <w:start w:val="1"/>
      <w:numFmt w:val="bullet"/>
      <w:lvlText w:val="–"/>
      <w:lvlJc w:val="left"/>
      <w:pPr>
        <w:tabs>
          <w:tab w:val="num" w:pos="1080"/>
        </w:tabs>
        <w:ind w:left="1080" w:hanging="36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06822C8"/>
    <w:multiLevelType w:val="hybridMultilevel"/>
    <w:tmpl w:val="372026E0"/>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06E0B7F"/>
    <w:multiLevelType w:val="multilevel"/>
    <w:tmpl w:val="7812E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0B23E02"/>
    <w:multiLevelType w:val="hybridMultilevel"/>
    <w:tmpl w:val="487C40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842A97"/>
    <w:multiLevelType w:val="multilevel"/>
    <w:tmpl w:val="251AA450"/>
    <w:lvl w:ilvl="0">
      <w:start w:val="1"/>
      <w:numFmt w:val="bullet"/>
      <w:lvlText w:val="−"/>
      <w:lvlJc w:val="left"/>
      <w:pPr>
        <w:tabs>
          <w:tab w:val="num" w:pos="538"/>
        </w:tabs>
        <w:ind w:left="538" w:hanging="360"/>
      </w:pPr>
      <w:rPr>
        <w:rFonts w:ascii="Calibri" w:hAnsi="Calibri" w:hint="default"/>
        <w:sz w:val="20"/>
      </w:rPr>
    </w:lvl>
    <w:lvl w:ilvl="1" w:tentative="1">
      <w:start w:val="1"/>
      <w:numFmt w:val="bullet"/>
      <w:lvlText w:val="o"/>
      <w:lvlJc w:val="left"/>
      <w:pPr>
        <w:tabs>
          <w:tab w:val="num" w:pos="1258"/>
        </w:tabs>
        <w:ind w:left="1258" w:hanging="360"/>
      </w:pPr>
      <w:rPr>
        <w:rFonts w:ascii="Courier New" w:hAnsi="Courier New" w:hint="default"/>
        <w:sz w:val="20"/>
      </w:rPr>
    </w:lvl>
    <w:lvl w:ilvl="2" w:tentative="1">
      <w:start w:val="1"/>
      <w:numFmt w:val="bullet"/>
      <w:lvlText w:val=""/>
      <w:lvlJc w:val="left"/>
      <w:pPr>
        <w:tabs>
          <w:tab w:val="num" w:pos="1978"/>
        </w:tabs>
        <w:ind w:left="1978" w:hanging="360"/>
      </w:pPr>
      <w:rPr>
        <w:rFonts w:ascii="Wingdings" w:hAnsi="Wingdings" w:hint="default"/>
        <w:sz w:val="20"/>
      </w:rPr>
    </w:lvl>
    <w:lvl w:ilvl="3" w:tentative="1">
      <w:start w:val="1"/>
      <w:numFmt w:val="bullet"/>
      <w:lvlText w:val=""/>
      <w:lvlJc w:val="left"/>
      <w:pPr>
        <w:tabs>
          <w:tab w:val="num" w:pos="2698"/>
        </w:tabs>
        <w:ind w:left="2698" w:hanging="360"/>
      </w:pPr>
      <w:rPr>
        <w:rFonts w:ascii="Wingdings" w:hAnsi="Wingdings" w:hint="default"/>
        <w:sz w:val="20"/>
      </w:rPr>
    </w:lvl>
    <w:lvl w:ilvl="4" w:tentative="1">
      <w:start w:val="1"/>
      <w:numFmt w:val="bullet"/>
      <w:lvlText w:val=""/>
      <w:lvlJc w:val="left"/>
      <w:pPr>
        <w:tabs>
          <w:tab w:val="num" w:pos="3418"/>
        </w:tabs>
        <w:ind w:left="3418" w:hanging="360"/>
      </w:pPr>
      <w:rPr>
        <w:rFonts w:ascii="Wingdings" w:hAnsi="Wingdings" w:hint="default"/>
        <w:sz w:val="20"/>
      </w:rPr>
    </w:lvl>
    <w:lvl w:ilvl="5" w:tentative="1">
      <w:start w:val="1"/>
      <w:numFmt w:val="bullet"/>
      <w:lvlText w:val=""/>
      <w:lvlJc w:val="left"/>
      <w:pPr>
        <w:tabs>
          <w:tab w:val="num" w:pos="4138"/>
        </w:tabs>
        <w:ind w:left="4138" w:hanging="360"/>
      </w:pPr>
      <w:rPr>
        <w:rFonts w:ascii="Wingdings" w:hAnsi="Wingdings" w:hint="default"/>
        <w:sz w:val="20"/>
      </w:rPr>
    </w:lvl>
    <w:lvl w:ilvl="6" w:tentative="1">
      <w:start w:val="1"/>
      <w:numFmt w:val="bullet"/>
      <w:lvlText w:val=""/>
      <w:lvlJc w:val="left"/>
      <w:pPr>
        <w:tabs>
          <w:tab w:val="num" w:pos="4858"/>
        </w:tabs>
        <w:ind w:left="4858" w:hanging="360"/>
      </w:pPr>
      <w:rPr>
        <w:rFonts w:ascii="Wingdings" w:hAnsi="Wingdings" w:hint="default"/>
        <w:sz w:val="20"/>
      </w:rPr>
    </w:lvl>
    <w:lvl w:ilvl="7" w:tentative="1">
      <w:start w:val="1"/>
      <w:numFmt w:val="bullet"/>
      <w:lvlText w:val=""/>
      <w:lvlJc w:val="left"/>
      <w:pPr>
        <w:tabs>
          <w:tab w:val="num" w:pos="5578"/>
        </w:tabs>
        <w:ind w:left="5578" w:hanging="360"/>
      </w:pPr>
      <w:rPr>
        <w:rFonts w:ascii="Wingdings" w:hAnsi="Wingdings" w:hint="default"/>
        <w:sz w:val="20"/>
      </w:rPr>
    </w:lvl>
    <w:lvl w:ilvl="8" w:tentative="1">
      <w:start w:val="1"/>
      <w:numFmt w:val="bullet"/>
      <w:lvlText w:val=""/>
      <w:lvlJc w:val="left"/>
      <w:pPr>
        <w:tabs>
          <w:tab w:val="num" w:pos="6298"/>
        </w:tabs>
        <w:ind w:left="6298" w:hanging="360"/>
      </w:pPr>
      <w:rPr>
        <w:rFonts w:ascii="Wingdings" w:hAnsi="Wingdings" w:hint="default"/>
        <w:sz w:val="20"/>
      </w:rPr>
    </w:lvl>
  </w:abstractNum>
  <w:abstractNum w:abstractNumId="25" w15:restartNumberingAfterBreak="0">
    <w:nsid w:val="11AD473C"/>
    <w:multiLevelType w:val="hybridMultilevel"/>
    <w:tmpl w:val="29868368"/>
    <w:lvl w:ilvl="0" w:tplc="D4BA9F1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11F642FC"/>
    <w:multiLevelType w:val="hybridMultilevel"/>
    <w:tmpl w:val="E130942C"/>
    <w:lvl w:ilvl="0" w:tplc="FDE01F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4C22E9"/>
    <w:multiLevelType w:val="hybridMultilevel"/>
    <w:tmpl w:val="34C4AD7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2730B6E"/>
    <w:multiLevelType w:val="hybridMultilevel"/>
    <w:tmpl w:val="666A4A9E"/>
    <w:lvl w:ilvl="0" w:tplc="04150001">
      <w:start w:val="1"/>
      <w:numFmt w:val="bullet"/>
      <w:lvlText w:val=""/>
      <w:lvlJc w:val="left"/>
      <w:pPr>
        <w:ind w:left="720" w:hanging="360"/>
      </w:pPr>
      <w:rPr>
        <w:rFonts w:ascii="Symbol" w:hAnsi="Symbo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2C0160C"/>
    <w:multiLevelType w:val="hybridMultilevel"/>
    <w:tmpl w:val="45C04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2D06601"/>
    <w:multiLevelType w:val="hybridMultilevel"/>
    <w:tmpl w:val="FE72E106"/>
    <w:lvl w:ilvl="0" w:tplc="6E7C1F9A">
      <w:start w:val="1"/>
      <w:numFmt w:val="bullet"/>
      <w:lvlText w:val="‒"/>
      <w:lvlJc w:val="left"/>
      <w:pPr>
        <w:ind w:left="192" w:hanging="360"/>
      </w:pPr>
      <w:rPr>
        <w:rFonts w:ascii="Times New Roman" w:hAnsi="Times New Roman" w:cs="Times New Roman" w:hint="default"/>
      </w:rPr>
    </w:lvl>
    <w:lvl w:ilvl="1" w:tplc="04150003" w:tentative="1">
      <w:start w:val="1"/>
      <w:numFmt w:val="bullet"/>
      <w:lvlText w:val="o"/>
      <w:lvlJc w:val="left"/>
      <w:pPr>
        <w:ind w:left="912" w:hanging="360"/>
      </w:pPr>
      <w:rPr>
        <w:rFonts w:ascii="Courier New" w:hAnsi="Courier New" w:cs="Courier New" w:hint="default"/>
      </w:rPr>
    </w:lvl>
    <w:lvl w:ilvl="2" w:tplc="04150005" w:tentative="1">
      <w:start w:val="1"/>
      <w:numFmt w:val="bullet"/>
      <w:lvlText w:val=""/>
      <w:lvlJc w:val="left"/>
      <w:pPr>
        <w:ind w:left="1632" w:hanging="360"/>
      </w:pPr>
      <w:rPr>
        <w:rFonts w:ascii="Wingdings" w:hAnsi="Wingdings" w:hint="default"/>
      </w:rPr>
    </w:lvl>
    <w:lvl w:ilvl="3" w:tplc="04150001" w:tentative="1">
      <w:start w:val="1"/>
      <w:numFmt w:val="bullet"/>
      <w:lvlText w:val=""/>
      <w:lvlJc w:val="left"/>
      <w:pPr>
        <w:ind w:left="2352" w:hanging="360"/>
      </w:pPr>
      <w:rPr>
        <w:rFonts w:ascii="Symbol" w:hAnsi="Symbol" w:hint="default"/>
      </w:rPr>
    </w:lvl>
    <w:lvl w:ilvl="4" w:tplc="04150003" w:tentative="1">
      <w:start w:val="1"/>
      <w:numFmt w:val="bullet"/>
      <w:lvlText w:val="o"/>
      <w:lvlJc w:val="left"/>
      <w:pPr>
        <w:ind w:left="3072" w:hanging="360"/>
      </w:pPr>
      <w:rPr>
        <w:rFonts w:ascii="Courier New" w:hAnsi="Courier New" w:cs="Courier New" w:hint="default"/>
      </w:rPr>
    </w:lvl>
    <w:lvl w:ilvl="5" w:tplc="04150005" w:tentative="1">
      <w:start w:val="1"/>
      <w:numFmt w:val="bullet"/>
      <w:lvlText w:val=""/>
      <w:lvlJc w:val="left"/>
      <w:pPr>
        <w:ind w:left="3792" w:hanging="360"/>
      </w:pPr>
      <w:rPr>
        <w:rFonts w:ascii="Wingdings" w:hAnsi="Wingdings" w:hint="default"/>
      </w:rPr>
    </w:lvl>
    <w:lvl w:ilvl="6" w:tplc="04150001" w:tentative="1">
      <w:start w:val="1"/>
      <w:numFmt w:val="bullet"/>
      <w:lvlText w:val=""/>
      <w:lvlJc w:val="left"/>
      <w:pPr>
        <w:ind w:left="4512" w:hanging="360"/>
      </w:pPr>
      <w:rPr>
        <w:rFonts w:ascii="Symbol" w:hAnsi="Symbol" w:hint="default"/>
      </w:rPr>
    </w:lvl>
    <w:lvl w:ilvl="7" w:tplc="04150003" w:tentative="1">
      <w:start w:val="1"/>
      <w:numFmt w:val="bullet"/>
      <w:lvlText w:val="o"/>
      <w:lvlJc w:val="left"/>
      <w:pPr>
        <w:ind w:left="5232" w:hanging="360"/>
      </w:pPr>
      <w:rPr>
        <w:rFonts w:ascii="Courier New" w:hAnsi="Courier New" w:cs="Courier New" w:hint="default"/>
      </w:rPr>
    </w:lvl>
    <w:lvl w:ilvl="8" w:tplc="04150005" w:tentative="1">
      <w:start w:val="1"/>
      <w:numFmt w:val="bullet"/>
      <w:lvlText w:val=""/>
      <w:lvlJc w:val="left"/>
      <w:pPr>
        <w:ind w:left="5952" w:hanging="360"/>
      </w:pPr>
      <w:rPr>
        <w:rFonts w:ascii="Wingdings" w:hAnsi="Wingdings" w:hint="default"/>
      </w:rPr>
    </w:lvl>
  </w:abstractNum>
  <w:abstractNum w:abstractNumId="31" w15:restartNumberingAfterBreak="0">
    <w:nsid w:val="142A4890"/>
    <w:multiLevelType w:val="hybridMultilevel"/>
    <w:tmpl w:val="1890A0F6"/>
    <w:lvl w:ilvl="0" w:tplc="F5767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48C6529"/>
    <w:multiLevelType w:val="hybridMultilevel"/>
    <w:tmpl w:val="4E7A254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4AA6A8C"/>
    <w:multiLevelType w:val="multilevel"/>
    <w:tmpl w:val="8ABA9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56B58EE"/>
    <w:multiLevelType w:val="hybridMultilevel"/>
    <w:tmpl w:val="CE981B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16EC0487"/>
    <w:multiLevelType w:val="multilevel"/>
    <w:tmpl w:val="A6DAA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7B64D37"/>
    <w:multiLevelType w:val="hybridMultilevel"/>
    <w:tmpl w:val="DABAC57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8093A52"/>
    <w:multiLevelType w:val="hybridMultilevel"/>
    <w:tmpl w:val="5470B92E"/>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18675604"/>
    <w:multiLevelType w:val="hybridMultilevel"/>
    <w:tmpl w:val="D9CE5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9077A6"/>
    <w:multiLevelType w:val="multilevel"/>
    <w:tmpl w:val="E87A4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9086B77"/>
    <w:multiLevelType w:val="hybridMultilevel"/>
    <w:tmpl w:val="F6ACE3BE"/>
    <w:lvl w:ilvl="0" w:tplc="F5767A6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90B7809"/>
    <w:multiLevelType w:val="hybridMultilevel"/>
    <w:tmpl w:val="A8509120"/>
    <w:lvl w:ilvl="0" w:tplc="32400A2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193C4E01"/>
    <w:multiLevelType w:val="hybridMultilevel"/>
    <w:tmpl w:val="CCA8DD10"/>
    <w:lvl w:ilvl="0" w:tplc="607CCD00">
      <w:start w:val="1"/>
      <w:numFmt w:val="decimal"/>
      <w:lvlText w:val="%1."/>
      <w:lvlJc w:val="left"/>
      <w:pPr>
        <w:ind w:left="360" w:hanging="360"/>
      </w:pPr>
      <w:rPr>
        <w:b w:val="0"/>
        <w:i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1965630A"/>
    <w:multiLevelType w:val="hybridMultilevel"/>
    <w:tmpl w:val="8E4C97A6"/>
    <w:lvl w:ilvl="0" w:tplc="0415000F">
      <w:start w:val="1"/>
      <w:numFmt w:val="decimal"/>
      <w:lvlText w:val="%1."/>
      <w:lvlJc w:val="left"/>
      <w:pPr>
        <w:ind w:left="422" w:hanging="360"/>
      </w:pPr>
    </w:lvl>
    <w:lvl w:ilvl="1" w:tplc="04150019" w:tentative="1">
      <w:start w:val="1"/>
      <w:numFmt w:val="lowerLetter"/>
      <w:lvlText w:val="%2."/>
      <w:lvlJc w:val="left"/>
      <w:pPr>
        <w:ind w:left="1142" w:hanging="360"/>
      </w:pPr>
    </w:lvl>
    <w:lvl w:ilvl="2" w:tplc="0415001B" w:tentative="1">
      <w:start w:val="1"/>
      <w:numFmt w:val="lowerRoman"/>
      <w:lvlText w:val="%3."/>
      <w:lvlJc w:val="right"/>
      <w:pPr>
        <w:ind w:left="1862" w:hanging="180"/>
      </w:pPr>
    </w:lvl>
    <w:lvl w:ilvl="3" w:tplc="0415000F" w:tentative="1">
      <w:start w:val="1"/>
      <w:numFmt w:val="decimal"/>
      <w:lvlText w:val="%4."/>
      <w:lvlJc w:val="left"/>
      <w:pPr>
        <w:ind w:left="2582" w:hanging="360"/>
      </w:pPr>
    </w:lvl>
    <w:lvl w:ilvl="4" w:tplc="04150019" w:tentative="1">
      <w:start w:val="1"/>
      <w:numFmt w:val="lowerLetter"/>
      <w:lvlText w:val="%5."/>
      <w:lvlJc w:val="left"/>
      <w:pPr>
        <w:ind w:left="3302" w:hanging="360"/>
      </w:pPr>
    </w:lvl>
    <w:lvl w:ilvl="5" w:tplc="0415001B" w:tentative="1">
      <w:start w:val="1"/>
      <w:numFmt w:val="lowerRoman"/>
      <w:lvlText w:val="%6."/>
      <w:lvlJc w:val="right"/>
      <w:pPr>
        <w:ind w:left="4022" w:hanging="180"/>
      </w:pPr>
    </w:lvl>
    <w:lvl w:ilvl="6" w:tplc="0415000F" w:tentative="1">
      <w:start w:val="1"/>
      <w:numFmt w:val="decimal"/>
      <w:lvlText w:val="%7."/>
      <w:lvlJc w:val="left"/>
      <w:pPr>
        <w:ind w:left="4742" w:hanging="360"/>
      </w:pPr>
    </w:lvl>
    <w:lvl w:ilvl="7" w:tplc="04150019" w:tentative="1">
      <w:start w:val="1"/>
      <w:numFmt w:val="lowerLetter"/>
      <w:lvlText w:val="%8."/>
      <w:lvlJc w:val="left"/>
      <w:pPr>
        <w:ind w:left="5462" w:hanging="360"/>
      </w:pPr>
    </w:lvl>
    <w:lvl w:ilvl="8" w:tplc="0415001B" w:tentative="1">
      <w:start w:val="1"/>
      <w:numFmt w:val="lowerRoman"/>
      <w:lvlText w:val="%9."/>
      <w:lvlJc w:val="right"/>
      <w:pPr>
        <w:ind w:left="6182" w:hanging="180"/>
      </w:pPr>
    </w:lvl>
  </w:abstractNum>
  <w:abstractNum w:abstractNumId="44" w15:restartNumberingAfterBreak="0">
    <w:nsid w:val="1B3C7C73"/>
    <w:multiLevelType w:val="hybridMultilevel"/>
    <w:tmpl w:val="4E72DBEC"/>
    <w:lvl w:ilvl="0" w:tplc="F5767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8D09CD"/>
    <w:multiLevelType w:val="multilevel"/>
    <w:tmpl w:val="68CCD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EED1384"/>
    <w:multiLevelType w:val="hybridMultilevel"/>
    <w:tmpl w:val="C17C5B86"/>
    <w:lvl w:ilvl="0" w:tplc="57583F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20092005"/>
    <w:multiLevelType w:val="hybridMultilevel"/>
    <w:tmpl w:val="31E2135C"/>
    <w:lvl w:ilvl="0" w:tplc="9AE2674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20214EE0"/>
    <w:multiLevelType w:val="multilevel"/>
    <w:tmpl w:val="36F0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1C64FC8"/>
    <w:multiLevelType w:val="hybridMultilevel"/>
    <w:tmpl w:val="27344B2C"/>
    <w:lvl w:ilvl="0" w:tplc="39281D5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21CB22AE"/>
    <w:multiLevelType w:val="hybridMultilevel"/>
    <w:tmpl w:val="53B80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F94964"/>
    <w:multiLevelType w:val="multilevel"/>
    <w:tmpl w:val="9B8CDC78"/>
    <w:lvl w:ilvl="0">
      <w:start w:val="1"/>
      <w:numFmt w:val="decimal"/>
      <w:lvlText w:val="%1."/>
      <w:lvlJc w:val="left"/>
      <w:pPr>
        <w:tabs>
          <w:tab w:val="num" w:pos="720"/>
        </w:tabs>
        <w:ind w:left="720" w:hanging="360"/>
      </w:pPr>
      <w:rPr>
        <w:rFonts w:ascii="Cambria" w:eastAsia="Times New Roman" w:hAnsi="Cambria"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55E41A2"/>
    <w:multiLevelType w:val="multilevel"/>
    <w:tmpl w:val="541E6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59621DA"/>
    <w:multiLevelType w:val="multilevel"/>
    <w:tmpl w:val="9EF4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6153921"/>
    <w:multiLevelType w:val="hybridMultilevel"/>
    <w:tmpl w:val="8DE6562C"/>
    <w:lvl w:ilvl="0" w:tplc="60C6F01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6582655"/>
    <w:multiLevelType w:val="hybridMultilevel"/>
    <w:tmpl w:val="93303382"/>
    <w:lvl w:ilvl="0" w:tplc="166CB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7331442"/>
    <w:multiLevelType w:val="hybridMultilevel"/>
    <w:tmpl w:val="BAD89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7EC4ED8"/>
    <w:multiLevelType w:val="hybridMultilevel"/>
    <w:tmpl w:val="F1EA6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8A453EA"/>
    <w:multiLevelType w:val="hybridMultilevel"/>
    <w:tmpl w:val="7D28F6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8BB3619"/>
    <w:multiLevelType w:val="hybridMultilevel"/>
    <w:tmpl w:val="2618E86E"/>
    <w:lvl w:ilvl="0" w:tplc="F5767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9776EEF"/>
    <w:multiLevelType w:val="hybridMultilevel"/>
    <w:tmpl w:val="854AD4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9ED221B"/>
    <w:multiLevelType w:val="hybridMultilevel"/>
    <w:tmpl w:val="2C38B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AC5741B"/>
    <w:multiLevelType w:val="hybridMultilevel"/>
    <w:tmpl w:val="2A6CECA8"/>
    <w:lvl w:ilvl="0" w:tplc="92C05C94">
      <w:start w:val="1"/>
      <w:numFmt w:val="decimal"/>
      <w:lvlText w:val="%1."/>
      <w:lvlJc w:val="left"/>
      <w:pPr>
        <w:ind w:left="393" w:hanging="360"/>
      </w:pPr>
      <w:rPr>
        <w:b w:val="0"/>
        <w:i w:val="0"/>
        <w:color w:val="auto"/>
        <w:sz w:val="24"/>
        <w:szCs w:val="24"/>
      </w:rPr>
    </w:lvl>
    <w:lvl w:ilvl="1" w:tplc="04150019">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63" w15:restartNumberingAfterBreak="0">
    <w:nsid w:val="2AEF55EC"/>
    <w:multiLevelType w:val="hybridMultilevel"/>
    <w:tmpl w:val="F1E69EE6"/>
    <w:lvl w:ilvl="0" w:tplc="04150001">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64" w15:restartNumberingAfterBreak="0">
    <w:nsid w:val="2B761A58"/>
    <w:multiLevelType w:val="multilevel"/>
    <w:tmpl w:val="CF6CF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C962B3D"/>
    <w:multiLevelType w:val="multilevel"/>
    <w:tmpl w:val="1FCE6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DB00571"/>
    <w:multiLevelType w:val="hybridMultilevel"/>
    <w:tmpl w:val="C30C241E"/>
    <w:lvl w:ilvl="0" w:tplc="66F6708E">
      <w:numFmt w:val="bullet"/>
      <w:lvlText w:val="•"/>
      <w:lvlJc w:val="left"/>
      <w:pPr>
        <w:ind w:left="1068" w:hanging="708"/>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DEB57B5"/>
    <w:multiLevelType w:val="hybridMultilevel"/>
    <w:tmpl w:val="23109B28"/>
    <w:lvl w:ilvl="0" w:tplc="F5767A60">
      <w:start w:val="1"/>
      <w:numFmt w:val="decimal"/>
      <w:lvlText w:val="%1."/>
      <w:lvlJc w:val="left"/>
      <w:pPr>
        <w:ind w:left="861" w:hanging="360"/>
      </w:pPr>
      <w:rPr>
        <w:rFonts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68" w15:restartNumberingAfterBreak="0">
    <w:nsid w:val="2EE66B6C"/>
    <w:multiLevelType w:val="multilevel"/>
    <w:tmpl w:val="A5728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F0B7FF0"/>
    <w:multiLevelType w:val="multilevel"/>
    <w:tmpl w:val="F96E9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0A21DC"/>
    <w:multiLevelType w:val="hybridMultilevel"/>
    <w:tmpl w:val="898C3658"/>
    <w:lvl w:ilvl="0" w:tplc="3BFCB964">
      <w:start w:val="1"/>
      <w:numFmt w:val="decimal"/>
      <w:lvlText w:val="%1."/>
      <w:lvlJc w:val="left"/>
      <w:pPr>
        <w:ind w:left="360" w:hanging="360"/>
      </w:pPr>
      <w:rPr>
        <w:rFonts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322A37F0"/>
    <w:multiLevelType w:val="hybridMultilevel"/>
    <w:tmpl w:val="62B2B782"/>
    <w:lvl w:ilvl="0" w:tplc="CCF8DF3C">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32860326"/>
    <w:multiLevelType w:val="multilevel"/>
    <w:tmpl w:val="E5FA4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3841C47"/>
    <w:multiLevelType w:val="multilevel"/>
    <w:tmpl w:val="044AC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3B26F12"/>
    <w:multiLevelType w:val="multilevel"/>
    <w:tmpl w:val="AFFA75B6"/>
    <w:lvl w:ilvl="0">
      <w:start w:val="1"/>
      <w:numFmt w:val="bullet"/>
      <w:lvlText w:val="−"/>
      <w:lvlJc w:val="left"/>
      <w:pPr>
        <w:tabs>
          <w:tab w:val="num" w:pos="360"/>
        </w:tabs>
        <w:ind w:left="360" w:hanging="360"/>
      </w:pPr>
      <w:rPr>
        <w:rFonts w:ascii="Calibri" w:hAnsi="Calibr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5" w15:restartNumberingAfterBreak="0">
    <w:nsid w:val="33D002F8"/>
    <w:multiLevelType w:val="hybridMultilevel"/>
    <w:tmpl w:val="14043F32"/>
    <w:lvl w:ilvl="0" w:tplc="D4BA9F1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34416D88"/>
    <w:multiLevelType w:val="hybridMultilevel"/>
    <w:tmpl w:val="75A6F5C6"/>
    <w:lvl w:ilvl="0" w:tplc="6E7C1F9A">
      <w:start w:val="1"/>
      <w:numFmt w:val="bullet"/>
      <w:lvlText w:val="‒"/>
      <w:lvlJc w:val="left"/>
      <w:pPr>
        <w:ind w:left="971" w:hanging="360"/>
      </w:pPr>
      <w:rPr>
        <w:rFonts w:ascii="Times New Roman" w:hAnsi="Times New Roman" w:cs="Times New Roman" w:hint="default"/>
      </w:rPr>
    </w:lvl>
    <w:lvl w:ilvl="1" w:tplc="04150003" w:tentative="1">
      <w:start w:val="1"/>
      <w:numFmt w:val="bullet"/>
      <w:lvlText w:val="o"/>
      <w:lvlJc w:val="left"/>
      <w:pPr>
        <w:ind w:left="1691" w:hanging="360"/>
      </w:pPr>
      <w:rPr>
        <w:rFonts w:ascii="Courier New" w:hAnsi="Courier New" w:cs="Courier New" w:hint="default"/>
      </w:rPr>
    </w:lvl>
    <w:lvl w:ilvl="2" w:tplc="04150005" w:tentative="1">
      <w:start w:val="1"/>
      <w:numFmt w:val="bullet"/>
      <w:lvlText w:val=""/>
      <w:lvlJc w:val="left"/>
      <w:pPr>
        <w:ind w:left="2411" w:hanging="360"/>
      </w:pPr>
      <w:rPr>
        <w:rFonts w:ascii="Wingdings" w:hAnsi="Wingdings" w:hint="default"/>
      </w:rPr>
    </w:lvl>
    <w:lvl w:ilvl="3" w:tplc="04150001" w:tentative="1">
      <w:start w:val="1"/>
      <w:numFmt w:val="bullet"/>
      <w:lvlText w:val=""/>
      <w:lvlJc w:val="left"/>
      <w:pPr>
        <w:ind w:left="3131" w:hanging="360"/>
      </w:pPr>
      <w:rPr>
        <w:rFonts w:ascii="Symbol" w:hAnsi="Symbol" w:hint="default"/>
      </w:rPr>
    </w:lvl>
    <w:lvl w:ilvl="4" w:tplc="04150003" w:tentative="1">
      <w:start w:val="1"/>
      <w:numFmt w:val="bullet"/>
      <w:lvlText w:val="o"/>
      <w:lvlJc w:val="left"/>
      <w:pPr>
        <w:ind w:left="3851" w:hanging="360"/>
      </w:pPr>
      <w:rPr>
        <w:rFonts w:ascii="Courier New" w:hAnsi="Courier New" w:cs="Courier New" w:hint="default"/>
      </w:rPr>
    </w:lvl>
    <w:lvl w:ilvl="5" w:tplc="04150005" w:tentative="1">
      <w:start w:val="1"/>
      <w:numFmt w:val="bullet"/>
      <w:lvlText w:val=""/>
      <w:lvlJc w:val="left"/>
      <w:pPr>
        <w:ind w:left="4571" w:hanging="360"/>
      </w:pPr>
      <w:rPr>
        <w:rFonts w:ascii="Wingdings" w:hAnsi="Wingdings" w:hint="default"/>
      </w:rPr>
    </w:lvl>
    <w:lvl w:ilvl="6" w:tplc="04150001" w:tentative="1">
      <w:start w:val="1"/>
      <w:numFmt w:val="bullet"/>
      <w:lvlText w:val=""/>
      <w:lvlJc w:val="left"/>
      <w:pPr>
        <w:ind w:left="5291" w:hanging="360"/>
      </w:pPr>
      <w:rPr>
        <w:rFonts w:ascii="Symbol" w:hAnsi="Symbol" w:hint="default"/>
      </w:rPr>
    </w:lvl>
    <w:lvl w:ilvl="7" w:tplc="04150003" w:tentative="1">
      <w:start w:val="1"/>
      <w:numFmt w:val="bullet"/>
      <w:lvlText w:val="o"/>
      <w:lvlJc w:val="left"/>
      <w:pPr>
        <w:ind w:left="6011" w:hanging="360"/>
      </w:pPr>
      <w:rPr>
        <w:rFonts w:ascii="Courier New" w:hAnsi="Courier New" w:cs="Courier New" w:hint="default"/>
      </w:rPr>
    </w:lvl>
    <w:lvl w:ilvl="8" w:tplc="04150005" w:tentative="1">
      <w:start w:val="1"/>
      <w:numFmt w:val="bullet"/>
      <w:lvlText w:val=""/>
      <w:lvlJc w:val="left"/>
      <w:pPr>
        <w:ind w:left="6731" w:hanging="360"/>
      </w:pPr>
      <w:rPr>
        <w:rFonts w:ascii="Wingdings" w:hAnsi="Wingdings" w:hint="default"/>
      </w:rPr>
    </w:lvl>
  </w:abstractNum>
  <w:abstractNum w:abstractNumId="77" w15:restartNumberingAfterBreak="0">
    <w:nsid w:val="35DE3E7F"/>
    <w:multiLevelType w:val="hybridMultilevel"/>
    <w:tmpl w:val="D04CA8F2"/>
    <w:lvl w:ilvl="0" w:tplc="66F06D20">
      <w:start w:val="1"/>
      <w:numFmt w:val="decimal"/>
      <w:lvlText w:val="%1."/>
      <w:lvlJc w:val="left"/>
      <w:pPr>
        <w:ind w:left="463" w:hanging="360"/>
      </w:pPr>
      <w:rPr>
        <w:rFonts w:hint="default"/>
      </w:rPr>
    </w:lvl>
    <w:lvl w:ilvl="1" w:tplc="04150019" w:tentative="1">
      <w:start w:val="1"/>
      <w:numFmt w:val="lowerLetter"/>
      <w:lvlText w:val="%2."/>
      <w:lvlJc w:val="left"/>
      <w:pPr>
        <w:ind w:left="1183" w:hanging="360"/>
      </w:pPr>
    </w:lvl>
    <w:lvl w:ilvl="2" w:tplc="0415001B" w:tentative="1">
      <w:start w:val="1"/>
      <w:numFmt w:val="lowerRoman"/>
      <w:lvlText w:val="%3."/>
      <w:lvlJc w:val="right"/>
      <w:pPr>
        <w:ind w:left="1903" w:hanging="180"/>
      </w:pPr>
    </w:lvl>
    <w:lvl w:ilvl="3" w:tplc="0415000F" w:tentative="1">
      <w:start w:val="1"/>
      <w:numFmt w:val="decimal"/>
      <w:lvlText w:val="%4."/>
      <w:lvlJc w:val="left"/>
      <w:pPr>
        <w:ind w:left="2623" w:hanging="360"/>
      </w:pPr>
    </w:lvl>
    <w:lvl w:ilvl="4" w:tplc="04150019" w:tentative="1">
      <w:start w:val="1"/>
      <w:numFmt w:val="lowerLetter"/>
      <w:lvlText w:val="%5."/>
      <w:lvlJc w:val="left"/>
      <w:pPr>
        <w:ind w:left="3343" w:hanging="360"/>
      </w:pPr>
    </w:lvl>
    <w:lvl w:ilvl="5" w:tplc="0415001B" w:tentative="1">
      <w:start w:val="1"/>
      <w:numFmt w:val="lowerRoman"/>
      <w:lvlText w:val="%6."/>
      <w:lvlJc w:val="right"/>
      <w:pPr>
        <w:ind w:left="4063" w:hanging="180"/>
      </w:pPr>
    </w:lvl>
    <w:lvl w:ilvl="6" w:tplc="0415000F" w:tentative="1">
      <w:start w:val="1"/>
      <w:numFmt w:val="decimal"/>
      <w:lvlText w:val="%7."/>
      <w:lvlJc w:val="left"/>
      <w:pPr>
        <w:ind w:left="4783" w:hanging="360"/>
      </w:pPr>
    </w:lvl>
    <w:lvl w:ilvl="7" w:tplc="04150019" w:tentative="1">
      <w:start w:val="1"/>
      <w:numFmt w:val="lowerLetter"/>
      <w:lvlText w:val="%8."/>
      <w:lvlJc w:val="left"/>
      <w:pPr>
        <w:ind w:left="5503" w:hanging="360"/>
      </w:pPr>
    </w:lvl>
    <w:lvl w:ilvl="8" w:tplc="0415001B" w:tentative="1">
      <w:start w:val="1"/>
      <w:numFmt w:val="lowerRoman"/>
      <w:lvlText w:val="%9."/>
      <w:lvlJc w:val="right"/>
      <w:pPr>
        <w:ind w:left="6223" w:hanging="180"/>
      </w:pPr>
    </w:lvl>
  </w:abstractNum>
  <w:abstractNum w:abstractNumId="78" w15:restartNumberingAfterBreak="0">
    <w:nsid w:val="370C0751"/>
    <w:multiLevelType w:val="hybridMultilevel"/>
    <w:tmpl w:val="B0BCB17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8BF3FC5"/>
    <w:multiLevelType w:val="multilevel"/>
    <w:tmpl w:val="7720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8F4172F"/>
    <w:multiLevelType w:val="hybridMultilevel"/>
    <w:tmpl w:val="3D5AFDAC"/>
    <w:lvl w:ilvl="0" w:tplc="FDCAB24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91F1072"/>
    <w:multiLevelType w:val="hybridMultilevel"/>
    <w:tmpl w:val="360612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39413CF5"/>
    <w:multiLevelType w:val="multilevel"/>
    <w:tmpl w:val="A6C2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A5C133B"/>
    <w:multiLevelType w:val="hybridMultilevel"/>
    <w:tmpl w:val="C30EAA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3AFD2A09"/>
    <w:multiLevelType w:val="multilevel"/>
    <w:tmpl w:val="A9AC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BC65ADB"/>
    <w:multiLevelType w:val="hybridMultilevel"/>
    <w:tmpl w:val="86E6C0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CF26395"/>
    <w:multiLevelType w:val="multilevel"/>
    <w:tmpl w:val="3CAAC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D6D448B"/>
    <w:multiLevelType w:val="hybridMultilevel"/>
    <w:tmpl w:val="9704F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EF63141"/>
    <w:multiLevelType w:val="hybridMultilevel"/>
    <w:tmpl w:val="75EA2262"/>
    <w:lvl w:ilvl="0" w:tplc="32400A2C">
      <w:start w:val="1"/>
      <w:numFmt w:val="bullet"/>
      <w:lvlText w:val="-"/>
      <w:lvlJc w:val="left"/>
      <w:pPr>
        <w:ind w:left="557" w:hanging="360"/>
      </w:pPr>
      <w:rPr>
        <w:rFonts w:ascii="Symbol" w:hAnsi="Symbol" w:hint="default"/>
      </w:rPr>
    </w:lvl>
    <w:lvl w:ilvl="1" w:tplc="04150003" w:tentative="1">
      <w:start w:val="1"/>
      <w:numFmt w:val="bullet"/>
      <w:lvlText w:val="o"/>
      <w:lvlJc w:val="left"/>
      <w:pPr>
        <w:ind w:left="1277" w:hanging="360"/>
      </w:pPr>
      <w:rPr>
        <w:rFonts w:ascii="Courier New" w:hAnsi="Courier New" w:cs="Courier New" w:hint="default"/>
      </w:rPr>
    </w:lvl>
    <w:lvl w:ilvl="2" w:tplc="04150005" w:tentative="1">
      <w:start w:val="1"/>
      <w:numFmt w:val="bullet"/>
      <w:lvlText w:val=""/>
      <w:lvlJc w:val="left"/>
      <w:pPr>
        <w:ind w:left="1997" w:hanging="360"/>
      </w:pPr>
      <w:rPr>
        <w:rFonts w:ascii="Wingdings" w:hAnsi="Wingdings" w:hint="default"/>
      </w:rPr>
    </w:lvl>
    <w:lvl w:ilvl="3" w:tplc="04150001" w:tentative="1">
      <w:start w:val="1"/>
      <w:numFmt w:val="bullet"/>
      <w:lvlText w:val=""/>
      <w:lvlJc w:val="left"/>
      <w:pPr>
        <w:ind w:left="2717" w:hanging="360"/>
      </w:pPr>
      <w:rPr>
        <w:rFonts w:ascii="Symbol" w:hAnsi="Symbol" w:hint="default"/>
      </w:rPr>
    </w:lvl>
    <w:lvl w:ilvl="4" w:tplc="04150003" w:tentative="1">
      <w:start w:val="1"/>
      <w:numFmt w:val="bullet"/>
      <w:lvlText w:val="o"/>
      <w:lvlJc w:val="left"/>
      <w:pPr>
        <w:ind w:left="3437" w:hanging="360"/>
      </w:pPr>
      <w:rPr>
        <w:rFonts w:ascii="Courier New" w:hAnsi="Courier New" w:cs="Courier New" w:hint="default"/>
      </w:rPr>
    </w:lvl>
    <w:lvl w:ilvl="5" w:tplc="04150005" w:tentative="1">
      <w:start w:val="1"/>
      <w:numFmt w:val="bullet"/>
      <w:lvlText w:val=""/>
      <w:lvlJc w:val="left"/>
      <w:pPr>
        <w:ind w:left="4157" w:hanging="360"/>
      </w:pPr>
      <w:rPr>
        <w:rFonts w:ascii="Wingdings" w:hAnsi="Wingdings" w:hint="default"/>
      </w:rPr>
    </w:lvl>
    <w:lvl w:ilvl="6" w:tplc="04150001" w:tentative="1">
      <w:start w:val="1"/>
      <w:numFmt w:val="bullet"/>
      <w:lvlText w:val=""/>
      <w:lvlJc w:val="left"/>
      <w:pPr>
        <w:ind w:left="4877" w:hanging="360"/>
      </w:pPr>
      <w:rPr>
        <w:rFonts w:ascii="Symbol" w:hAnsi="Symbol" w:hint="default"/>
      </w:rPr>
    </w:lvl>
    <w:lvl w:ilvl="7" w:tplc="04150003" w:tentative="1">
      <w:start w:val="1"/>
      <w:numFmt w:val="bullet"/>
      <w:lvlText w:val="o"/>
      <w:lvlJc w:val="left"/>
      <w:pPr>
        <w:ind w:left="5597" w:hanging="360"/>
      </w:pPr>
      <w:rPr>
        <w:rFonts w:ascii="Courier New" w:hAnsi="Courier New" w:cs="Courier New" w:hint="default"/>
      </w:rPr>
    </w:lvl>
    <w:lvl w:ilvl="8" w:tplc="04150005" w:tentative="1">
      <w:start w:val="1"/>
      <w:numFmt w:val="bullet"/>
      <w:lvlText w:val=""/>
      <w:lvlJc w:val="left"/>
      <w:pPr>
        <w:ind w:left="6317" w:hanging="360"/>
      </w:pPr>
      <w:rPr>
        <w:rFonts w:ascii="Wingdings" w:hAnsi="Wingdings" w:hint="default"/>
      </w:rPr>
    </w:lvl>
  </w:abstractNum>
  <w:abstractNum w:abstractNumId="89" w15:restartNumberingAfterBreak="0">
    <w:nsid w:val="40373F96"/>
    <w:multiLevelType w:val="hybridMultilevel"/>
    <w:tmpl w:val="32A40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1883ADA"/>
    <w:multiLevelType w:val="hybridMultilevel"/>
    <w:tmpl w:val="7DC45516"/>
    <w:lvl w:ilvl="0" w:tplc="BF8AAB2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3915744"/>
    <w:multiLevelType w:val="multilevel"/>
    <w:tmpl w:val="09B0F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4942C49"/>
    <w:multiLevelType w:val="hybridMultilevel"/>
    <w:tmpl w:val="6B3682C2"/>
    <w:lvl w:ilvl="0" w:tplc="6E7C1F9A">
      <w:start w:val="1"/>
      <w:numFmt w:val="bullet"/>
      <w:lvlText w:val="‒"/>
      <w:lvlJc w:val="left"/>
      <w:pPr>
        <w:ind w:left="619" w:hanging="360"/>
      </w:pPr>
      <w:rPr>
        <w:rFonts w:ascii="Times New Roman" w:hAnsi="Times New Roman" w:cs="Times New Roman" w:hint="default"/>
      </w:rPr>
    </w:lvl>
    <w:lvl w:ilvl="1" w:tplc="04150003" w:tentative="1">
      <w:start w:val="1"/>
      <w:numFmt w:val="bullet"/>
      <w:lvlText w:val="o"/>
      <w:lvlJc w:val="left"/>
      <w:pPr>
        <w:ind w:left="1339" w:hanging="360"/>
      </w:pPr>
      <w:rPr>
        <w:rFonts w:ascii="Courier New" w:hAnsi="Courier New" w:cs="Courier New" w:hint="default"/>
      </w:rPr>
    </w:lvl>
    <w:lvl w:ilvl="2" w:tplc="04150005" w:tentative="1">
      <w:start w:val="1"/>
      <w:numFmt w:val="bullet"/>
      <w:lvlText w:val=""/>
      <w:lvlJc w:val="left"/>
      <w:pPr>
        <w:ind w:left="2059" w:hanging="360"/>
      </w:pPr>
      <w:rPr>
        <w:rFonts w:ascii="Wingdings" w:hAnsi="Wingdings" w:hint="default"/>
      </w:rPr>
    </w:lvl>
    <w:lvl w:ilvl="3" w:tplc="04150001" w:tentative="1">
      <w:start w:val="1"/>
      <w:numFmt w:val="bullet"/>
      <w:lvlText w:val=""/>
      <w:lvlJc w:val="left"/>
      <w:pPr>
        <w:ind w:left="2779" w:hanging="360"/>
      </w:pPr>
      <w:rPr>
        <w:rFonts w:ascii="Symbol" w:hAnsi="Symbol" w:hint="default"/>
      </w:rPr>
    </w:lvl>
    <w:lvl w:ilvl="4" w:tplc="04150003" w:tentative="1">
      <w:start w:val="1"/>
      <w:numFmt w:val="bullet"/>
      <w:lvlText w:val="o"/>
      <w:lvlJc w:val="left"/>
      <w:pPr>
        <w:ind w:left="3499" w:hanging="360"/>
      </w:pPr>
      <w:rPr>
        <w:rFonts w:ascii="Courier New" w:hAnsi="Courier New" w:cs="Courier New" w:hint="default"/>
      </w:rPr>
    </w:lvl>
    <w:lvl w:ilvl="5" w:tplc="04150005" w:tentative="1">
      <w:start w:val="1"/>
      <w:numFmt w:val="bullet"/>
      <w:lvlText w:val=""/>
      <w:lvlJc w:val="left"/>
      <w:pPr>
        <w:ind w:left="4219" w:hanging="360"/>
      </w:pPr>
      <w:rPr>
        <w:rFonts w:ascii="Wingdings" w:hAnsi="Wingdings" w:hint="default"/>
      </w:rPr>
    </w:lvl>
    <w:lvl w:ilvl="6" w:tplc="04150001" w:tentative="1">
      <w:start w:val="1"/>
      <w:numFmt w:val="bullet"/>
      <w:lvlText w:val=""/>
      <w:lvlJc w:val="left"/>
      <w:pPr>
        <w:ind w:left="4939" w:hanging="360"/>
      </w:pPr>
      <w:rPr>
        <w:rFonts w:ascii="Symbol" w:hAnsi="Symbol" w:hint="default"/>
      </w:rPr>
    </w:lvl>
    <w:lvl w:ilvl="7" w:tplc="04150003" w:tentative="1">
      <w:start w:val="1"/>
      <w:numFmt w:val="bullet"/>
      <w:lvlText w:val="o"/>
      <w:lvlJc w:val="left"/>
      <w:pPr>
        <w:ind w:left="5659" w:hanging="360"/>
      </w:pPr>
      <w:rPr>
        <w:rFonts w:ascii="Courier New" w:hAnsi="Courier New" w:cs="Courier New" w:hint="default"/>
      </w:rPr>
    </w:lvl>
    <w:lvl w:ilvl="8" w:tplc="04150005" w:tentative="1">
      <w:start w:val="1"/>
      <w:numFmt w:val="bullet"/>
      <w:lvlText w:val=""/>
      <w:lvlJc w:val="left"/>
      <w:pPr>
        <w:ind w:left="6379" w:hanging="360"/>
      </w:pPr>
      <w:rPr>
        <w:rFonts w:ascii="Wingdings" w:hAnsi="Wingdings" w:hint="default"/>
      </w:rPr>
    </w:lvl>
  </w:abstractNum>
  <w:abstractNum w:abstractNumId="93" w15:restartNumberingAfterBreak="0">
    <w:nsid w:val="458547B3"/>
    <w:multiLevelType w:val="hybridMultilevel"/>
    <w:tmpl w:val="AC0E2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6573694"/>
    <w:multiLevelType w:val="hybridMultilevel"/>
    <w:tmpl w:val="F296E980"/>
    <w:lvl w:ilvl="0" w:tplc="04150001">
      <w:start w:val="1"/>
      <w:numFmt w:val="bullet"/>
      <w:lvlText w:val=""/>
      <w:lvlJc w:val="left"/>
      <w:pPr>
        <w:ind w:left="1037"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470E21E8"/>
    <w:multiLevelType w:val="hybridMultilevel"/>
    <w:tmpl w:val="B5423B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79A1F1C"/>
    <w:multiLevelType w:val="multilevel"/>
    <w:tmpl w:val="6B0E8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7C17341"/>
    <w:multiLevelType w:val="multilevel"/>
    <w:tmpl w:val="B5A62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88E3769"/>
    <w:multiLevelType w:val="hybridMultilevel"/>
    <w:tmpl w:val="FBC660B8"/>
    <w:lvl w:ilvl="0" w:tplc="D31C5576">
      <w:start w:val="2"/>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8D97D85"/>
    <w:multiLevelType w:val="multilevel"/>
    <w:tmpl w:val="3ABE1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4A527B02"/>
    <w:multiLevelType w:val="multilevel"/>
    <w:tmpl w:val="9EB6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AD75454"/>
    <w:multiLevelType w:val="multilevel"/>
    <w:tmpl w:val="BF7E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B0C4674"/>
    <w:multiLevelType w:val="hybridMultilevel"/>
    <w:tmpl w:val="0DA6DB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B7D4E44"/>
    <w:multiLevelType w:val="hybridMultilevel"/>
    <w:tmpl w:val="A24CE188"/>
    <w:lvl w:ilvl="0" w:tplc="CCF8DF3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BA41E65"/>
    <w:multiLevelType w:val="multilevel"/>
    <w:tmpl w:val="9064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CF93EA7"/>
    <w:multiLevelType w:val="multilevel"/>
    <w:tmpl w:val="A59CD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DAC0AA9"/>
    <w:multiLevelType w:val="multilevel"/>
    <w:tmpl w:val="52085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4DBD16C9"/>
    <w:multiLevelType w:val="hybridMultilevel"/>
    <w:tmpl w:val="BEF6675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8" w15:restartNumberingAfterBreak="0">
    <w:nsid w:val="4E1254BD"/>
    <w:multiLevelType w:val="multilevel"/>
    <w:tmpl w:val="3F504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E857BA7"/>
    <w:multiLevelType w:val="multilevel"/>
    <w:tmpl w:val="05782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FCB53AB"/>
    <w:multiLevelType w:val="hybridMultilevel"/>
    <w:tmpl w:val="3162C742"/>
    <w:lvl w:ilvl="0" w:tplc="32400A2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15:restartNumberingAfterBreak="0">
    <w:nsid w:val="500C21BC"/>
    <w:multiLevelType w:val="multilevel"/>
    <w:tmpl w:val="DA16F5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01174F2"/>
    <w:multiLevelType w:val="multilevel"/>
    <w:tmpl w:val="8508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1AA330E"/>
    <w:multiLevelType w:val="hybridMultilevel"/>
    <w:tmpl w:val="0A2CB732"/>
    <w:lvl w:ilvl="0" w:tplc="A65487F0">
      <w:start w:val="1"/>
      <w:numFmt w:val="decimal"/>
      <w:lvlText w:val="%1."/>
      <w:lvlJc w:val="left"/>
      <w:pPr>
        <w:ind w:left="360" w:hanging="360"/>
      </w:pPr>
      <w:rPr>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520B3B25"/>
    <w:multiLevelType w:val="multilevel"/>
    <w:tmpl w:val="8750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43957DD"/>
    <w:multiLevelType w:val="hybridMultilevel"/>
    <w:tmpl w:val="A2C266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4731215"/>
    <w:multiLevelType w:val="hybridMultilevel"/>
    <w:tmpl w:val="E4BA663A"/>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5C811F6"/>
    <w:multiLevelType w:val="hybridMultilevel"/>
    <w:tmpl w:val="591A8E20"/>
    <w:lvl w:ilvl="0" w:tplc="66F6708E">
      <w:numFmt w:val="bullet"/>
      <w:lvlText w:val="•"/>
      <w:lvlJc w:val="left"/>
      <w:pPr>
        <w:ind w:left="1068" w:hanging="708"/>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684521C"/>
    <w:multiLevelType w:val="hybridMultilevel"/>
    <w:tmpl w:val="754EB694"/>
    <w:lvl w:ilvl="0" w:tplc="04150001">
      <w:start w:val="1"/>
      <w:numFmt w:val="bullet"/>
      <w:lvlText w:val=""/>
      <w:lvlJc w:val="left"/>
      <w:pPr>
        <w:ind w:left="720" w:hanging="360"/>
      </w:pPr>
      <w:rPr>
        <w:rFonts w:ascii="Symbol" w:hAnsi="Symbo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6D32FB7"/>
    <w:multiLevelType w:val="multilevel"/>
    <w:tmpl w:val="939A1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576D4949"/>
    <w:multiLevelType w:val="multilevel"/>
    <w:tmpl w:val="6F7C4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8255C90"/>
    <w:multiLevelType w:val="hybridMultilevel"/>
    <w:tmpl w:val="B46AC702"/>
    <w:lvl w:ilvl="0" w:tplc="F5767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88E181D"/>
    <w:multiLevelType w:val="hybridMultilevel"/>
    <w:tmpl w:val="734CA904"/>
    <w:lvl w:ilvl="0" w:tplc="73F4D888">
      <w:start w:val="1"/>
      <w:numFmt w:val="decimal"/>
      <w:lvlText w:val="%1."/>
      <w:lvlJc w:val="left"/>
      <w:pPr>
        <w:ind w:left="393" w:hanging="360"/>
      </w:pPr>
      <w:rPr>
        <w:b w:val="0"/>
        <w:i w:val="0"/>
        <w:color w:val="auto"/>
        <w:sz w:val="24"/>
        <w:szCs w:val="24"/>
      </w:rPr>
    </w:lvl>
    <w:lvl w:ilvl="1" w:tplc="04150019">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123" w15:restartNumberingAfterBreak="0">
    <w:nsid w:val="59D33C7A"/>
    <w:multiLevelType w:val="hybridMultilevel"/>
    <w:tmpl w:val="CA0226F0"/>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9FB411C"/>
    <w:multiLevelType w:val="hybridMultilevel"/>
    <w:tmpl w:val="2EA03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5A1403D0"/>
    <w:multiLevelType w:val="hybridMultilevel"/>
    <w:tmpl w:val="E5D49A82"/>
    <w:lvl w:ilvl="0" w:tplc="66F6708E">
      <w:numFmt w:val="bullet"/>
      <w:lvlText w:val="•"/>
      <w:lvlJc w:val="left"/>
      <w:pPr>
        <w:ind w:left="720" w:hanging="360"/>
      </w:pPr>
      <w:rPr>
        <w:rFonts w:ascii="Times New Roman" w:eastAsia="Times New Roman" w:hAnsi="Times New Roman" w:cs="Times New Roman" w:hint="default"/>
      </w:rPr>
    </w:lvl>
    <w:lvl w:ilvl="1" w:tplc="66F6708E">
      <w:numFmt w:val="bullet"/>
      <w:lvlText w:val="•"/>
      <w:lvlJc w:val="left"/>
      <w:pPr>
        <w:ind w:left="1440" w:hanging="36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C753059"/>
    <w:multiLevelType w:val="hybridMultilevel"/>
    <w:tmpl w:val="39721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D8B5682"/>
    <w:multiLevelType w:val="multilevel"/>
    <w:tmpl w:val="DCCE4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5DAF4502"/>
    <w:multiLevelType w:val="multilevel"/>
    <w:tmpl w:val="571AD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5E274FF7"/>
    <w:multiLevelType w:val="hybridMultilevel"/>
    <w:tmpl w:val="DDE4F9E2"/>
    <w:lvl w:ilvl="0" w:tplc="F3D6E564">
      <w:start w:val="1"/>
      <w:numFmt w:val="decimal"/>
      <w:lvlText w:val="%1."/>
      <w:lvlJc w:val="left"/>
      <w:pPr>
        <w:ind w:left="393" w:hanging="360"/>
      </w:pPr>
      <w:rPr>
        <w:b w:val="0"/>
        <w:i w:val="0"/>
        <w:color w:val="auto"/>
        <w:sz w:val="24"/>
        <w:szCs w:val="24"/>
      </w:rPr>
    </w:lvl>
    <w:lvl w:ilvl="1" w:tplc="04150019">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130" w15:restartNumberingAfterBreak="0">
    <w:nsid w:val="61FD6CFF"/>
    <w:multiLevelType w:val="multilevel"/>
    <w:tmpl w:val="5FE6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21C0D59"/>
    <w:multiLevelType w:val="multilevel"/>
    <w:tmpl w:val="710420AE"/>
    <w:lvl w:ilvl="0">
      <w:start w:val="1"/>
      <w:numFmt w:val="bullet"/>
      <w:lvlText w:val="−"/>
      <w:lvlJc w:val="left"/>
      <w:pPr>
        <w:tabs>
          <w:tab w:val="num" w:pos="-350"/>
        </w:tabs>
        <w:ind w:left="-350" w:hanging="360"/>
      </w:pPr>
      <w:rPr>
        <w:rFonts w:ascii="Calibri" w:hAnsi="Calibri" w:hint="default"/>
        <w:sz w:val="20"/>
      </w:rPr>
    </w:lvl>
    <w:lvl w:ilvl="1" w:tentative="1">
      <w:start w:val="1"/>
      <w:numFmt w:val="bullet"/>
      <w:lvlText w:val="o"/>
      <w:lvlJc w:val="left"/>
      <w:pPr>
        <w:tabs>
          <w:tab w:val="num" w:pos="370"/>
        </w:tabs>
        <w:ind w:left="370" w:hanging="360"/>
      </w:pPr>
      <w:rPr>
        <w:rFonts w:ascii="Courier New" w:hAnsi="Courier New" w:hint="default"/>
        <w:sz w:val="20"/>
      </w:rPr>
    </w:lvl>
    <w:lvl w:ilvl="2" w:tentative="1">
      <w:start w:val="1"/>
      <w:numFmt w:val="bullet"/>
      <w:lvlText w:val=""/>
      <w:lvlJc w:val="left"/>
      <w:pPr>
        <w:tabs>
          <w:tab w:val="num" w:pos="1090"/>
        </w:tabs>
        <w:ind w:left="1090" w:hanging="360"/>
      </w:pPr>
      <w:rPr>
        <w:rFonts w:ascii="Wingdings" w:hAnsi="Wingdings" w:hint="default"/>
        <w:sz w:val="20"/>
      </w:rPr>
    </w:lvl>
    <w:lvl w:ilvl="3" w:tentative="1">
      <w:start w:val="1"/>
      <w:numFmt w:val="bullet"/>
      <w:lvlText w:val=""/>
      <w:lvlJc w:val="left"/>
      <w:pPr>
        <w:tabs>
          <w:tab w:val="num" w:pos="1810"/>
        </w:tabs>
        <w:ind w:left="1810" w:hanging="360"/>
      </w:pPr>
      <w:rPr>
        <w:rFonts w:ascii="Wingdings" w:hAnsi="Wingdings" w:hint="default"/>
        <w:sz w:val="20"/>
      </w:rPr>
    </w:lvl>
    <w:lvl w:ilvl="4" w:tentative="1">
      <w:start w:val="1"/>
      <w:numFmt w:val="bullet"/>
      <w:lvlText w:val=""/>
      <w:lvlJc w:val="left"/>
      <w:pPr>
        <w:tabs>
          <w:tab w:val="num" w:pos="2530"/>
        </w:tabs>
        <w:ind w:left="2530" w:hanging="360"/>
      </w:pPr>
      <w:rPr>
        <w:rFonts w:ascii="Wingdings" w:hAnsi="Wingdings" w:hint="default"/>
        <w:sz w:val="20"/>
      </w:rPr>
    </w:lvl>
    <w:lvl w:ilvl="5" w:tentative="1">
      <w:start w:val="1"/>
      <w:numFmt w:val="bullet"/>
      <w:lvlText w:val=""/>
      <w:lvlJc w:val="left"/>
      <w:pPr>
        <w:tabs>
          <w:tab w:val="num" w:pos="3250"/>
        </w:tabs>
        <w:ind w:left="3250" w:hanging="360"/>
      </w:pPr>
      <w:rPr>
        <w:rFonts w:ascii="Wingdings" w:hAnsi="Wingdings" w:hint="default"/>
        <w:sz w:val="20"/>
      </w:rPr>
    </w:lvl>
    <w:lvl w:ilvl="6" w:tentative="1">
      <w:start w:val="1"/>
      <w:numFmt w:val="bullet"/>
      <w:lvlText w:val=""/>
      <w:lvlJc w:val="left"/>
      <w:pPr>
        <w:tabs>
          <w:tab w:val="num" w:pos="3970"/>
        </w:tabs>
        <w:ind w:left="3970" w:hanging="360"/>
      </w:pPr>
      <w:rPr>
        <w:rFonts w:ascii="Wingdings" w:hAnsi="Wingdings" w:hint="default"/>
        <w:sz w:val="20"/>
      </w:rPr>
    </w:lvl>
    <w:lvl w:ilvl="7" w:tentative="1">
      <w:start w:val="1"/>
      <w:numFmt w:val="bullet"/>
      <w:lvlText w:val=""/>
      <w:lvlJc w:val="left"/>
      <w:pPr>
        <w:tabs>
          <w:tab w:val="num" w:pos="4690"/>
        </w:tabs>
        <w:ind w:left="4690" w:hanging="360"/>
      </w:pPr>
      <w:rPr>
        <w:rFonts w:ascii="Wingdings" w:hAnsi="Wingdings" w:hint="default"/>
        <w:sz w:val="20"/>
      </w:rPr>
    </w:lvl>
    <w:lvl w:ilvl="8" w:tentative="1">
      <w:start w:val="1"/>
      <w:numFmt w:val="bullet"/>
      <w:lvlText w:val=""/>
      <w:lvlJc w:val="left"/>
      <w:pPr>
        <w:tabs>
          <w:tab w:val="num" w:pos="5410"/>
        </w:tabs>
        <w:ind w:left="5410" w:hanging="360"/>
      </w:pPr>
      <w:rPr>
        <w:rFonts w:ascii="Wingdings" w:hAnsi="Wingdings" w:hint="default"/>
        <w:sz w:val="20"/>
      </w:rPr>
    </w:lvl>
  </w:abstractNum>
  <w:abstractNum w:abstractNumId="132" w15:restartNumberingAfterBreak="0">
    <w:nsid w:val="631744F6"/>
    <w:multiLevelType w:val="multilevel"/>
    <w:tmpl w:val="9D3EBB84"/>
    <w:lvl w:ilvl="0">
      <w:start w:val="1"/>
      <w:numFmt w:val="bullet"/>
      <w:lvlText w:val="−"/>
      <w:lvlJc w:val="left"/>
      <w:pPr>
        <w:tabs>
          <w:tab w:val="num" w:pos="360"/>
        </w:tabs>
        <w:ind w:left="360" w:hanging="360"/>
      </w:pPr>
      <w:rPr>
        <w:rFonts w:ascii="Calibri" w:hAnsi="Calibr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3" w15:restartNumberingAfterBreak="0">
    <w:nsid w:val="63BF55F6"/>
    <w:multiLevelType w:val="hybridMultilevel"/>
    <w:tmpl w:val="EDC2EF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646B2E7E"/>
    <w:multiLevelType w:val="hybridMultilevel"/>
    <w:tmpl w:val="45F64B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64AB4B70"/>
    <w:multiLevelType w:val="hybridMultilevel"/>
    <w:tmpl w:val="ABA2DC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6" w15:restartNumberingAfterBreak="0">
    <w:nsid w:val="64D21792"/>
    <w:multiLevelType w:val="multilevel"/>
    <w:tmpl w:val="DE4C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5AB2262"/>
    <w:multiLevelType w:val="hybridMultilevel"/>
    <w:tmpl w:val="822EB26E"/>
    <w:lvl w:ilvl="0" w:tplc="F5767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5FB0957"/>
    <w:multiLevelType w:val="hybridMultilevel"/>
    <w:tmpl w:val="1C1A65D6"/>
    <w:lvl w:ilvl="0" w:tplc="D4BA9F1A">
      <w:start w:val="1"/>
      <w:numFmt w:val="bullet"/>
      <w:lvlText w:val="−"/>
      <w:lvlJc w:val="left"/>
      <w:pPr>
        <w:ind w:left="360" w:hanging="360"/>
      </w:pPr>
      <w:rPr>
        <w:rFonts w:ascii="Calibri" w:hAnsi="Calibri"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66186BB3"/>
    <w:multiLevelType w:val="multilevel"/>
    <w:tmpl w:val="E028F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A574833"/>
    <w:multiLevelType w:val="hybridMultilevel"/>
    <w:tmpl w:val="289A0D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6A976B94"/>
    <w:multiLevelType w:val="multilevel"/>
    <w:tmpl w:val="9B963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B3176C7"/>
    <w:multiLevelType w:val="hybridMultilevel"/>
    <w:tmpl w:val="204A2174"/>
    <w:lvl w:ilvl="0" w:tplc="BFA0D9E0">
      <w:start w:val="1"/>
      <w:numFmt w:val="bullet"/>
      <w:lvlText w:val=""/>
      <w:lvlJc w:val="left"/>
      <w:pPr>
        <w:ind w:left="678" w:hanging="360"/>
      </w:pPr>
      <w:rPr>
        <w:rFonts w:ascii="Symbol" w:hAnsi="Symbol" w:hint="default"/>
        <w:color w:val="auto"/>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143" w15:restartNumberingAfterBreak="0">
    <w:nsid w:val="6B992274"/>
    <w:multiLevelType w:val="multilevel"/>
    <w:tmpl w:val="F5AA2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CA3784C"/>
    <w:multiLevelType w:val="hybridMultilevel"/>
    <w:tmpl w:val="99721DBA"/>
    <w:lvl w:ilvl="0" w:tplc="32400A2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5" w15:restartNumberingAfterBreak="0">
    <w:nsid w:val="6CA6771C"/>
    <w:multiLevelType w:val="multilevel"/>
    <w:tmpl w:val="722EC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706C2BA1"/>
    <w:multiLevelType w:val="hybridMultilevel"/>
    <w:tmpl w:val="CC846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0F2509E"/>
    <w:multiLevelType w:val="multilevel"/>
    <w:tmpl w:val="EE4C9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19A6962"/>
    <w:multiLevelType w:val="multilevel"/>
    <w:tmpl w:val="616C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3ED1FD6"/>
    <w:multiLevelType w:val="hybridMultilevel"/>
    <w:tmpl w:val="F31AE9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4483675"/>
    <w:multiLevelType w:val="hybridMultilevel"/>
    <w:tmpl w:val="A8A2CEF2"/>
    <w:lvl w:ilvl="0" w:tplc="17B02C7A">
      <w:numFmt w:val="bullet"/>
      <w:lvlText w:val="-"/>
      <w:lvlJc w:val="left"/>
      <w:pPr>
        <w:ind w:left="557" w:hanging="360"/>
      </w:pPr>
      <w:rPr>
        <w:rFonts w:ascii="Calibri" w:eastAsiaTheme="minorHAnsi" w:hAnsi="Calibri" w:hint="default"/>
      </w:rPr>
    </w:lvl>
    <w:lvl w:ilvl="1" w:tplc="04150003" w:tentative="1">
      <w:start w:val="1"/>
      <w:numFmt w:val="bullet"/>
      <w:lvlText w:val="o"/>
      <w:lvlJc w:val="left"/>
      <w:pPr>
        <w:ind w:left="1277" w:hanging="360"/>
      </w:pPr>
      <w:rPr>
        <w:rFonts w:ascii="Courier New" w:hAnsi="Courier New" w:cs="Courier New" w:hint="default"/>
      </w:rPr>
    </w:lvl>
    <w:lvl w:ilvl="2" w:tplc="04150005" w:tentative="1">
      <w:start w:val="1"/>
      <w:numFmt w:val="bullet"/>
      <w:lvlText w:val=""/>
      <w:lvlJc w:val="left"/>
      <w:pPr>
        <w:ind w:left="1997" w:hanging="360"/>
      </w:pPr>
      <w:rPr>
        <w:rFonts w:ascii="Wingdings" w:hAnsi="Wingdings" w:hint="default"/>
      </w:rPr>
    </w:lvl>
    <w:lvl w:ilvl="3" w:tplc="04150001" w:tentative="1">
      <w:start w:val="1"/>
      <w:numFmt w:val="bullet"/>
      <w:lvlText w:val=""/>
      <w:lvlJc w:val="left"/>
      <w:pPr>
        <w:ind w:left="2717" w:hanging="360"/>
      </w:pPr>
      <w:rPr>
        <w:rFonts w:ascii="Symbol" w:hAnsi="Symbol" w:hint="default"/>
      </w:rPr>
    </w:lvl>
    <w:lvl w:ilvl="4" w:tplc="04150003" w:tentative="1">
      <w:start w:val="1"/>
      <w:numFmt w:val="bullet"/>
      <w:lvlText w:val="o"/>
      <w:lvlJc w:val="left"/>
      <w:pPr>
        <w:ind w:left="3437" w:hanging="360"/>
      </w:pPr>
      <w:rPr>
        <w:rFonts w:ascii="Courier New" w:hAnsi="Courier New" w:cs="Courier New" w:hint="default"/>
      </w:rPr>
    </w:lvl>
    <w:lvl w:ilvl="5" w:tplc="04150005" w:tentative="1">
      <w:start w:val="1"/>
      <w:numFmt w:val="bullet"/>
      <w:lvlText w:val=""/>
      <w:lvlJc w:val="left"/>
      <w:pPr>
        <w:ind w:left="4157" w:hanging="360"/>
      </w:pPr>
      <w:rPr>
        <w:rFonts w:ascii="Wingdings" w:hAnsi="Wingdings" w:hint="default"/>
      </w:rPr>
    </w:lvl>
    <w:lvl w:ilvl="6" w:tplc="04150001" w:tentative="1">
      <w:start w:val="1"/>
      <w:numFmt w:val="bullet"/>
      <w:lvlText w:val=""/>
      <w:lvlJc w:val="left"/>
      <w:pPr>
        <w:ind w:left="4877" w:hanging="360"/>
      </w:pPr>
      <w:rPr>
        <w:rFonts w:ascii="Symbol" w:hAnsi="Symbol" w:hint="default"/>
      </w:rPr>
    </w:lvl>
    <w:lvl w:ilvl="7" w:tplc="04150003" w:tentative="1">
      <w:start w:val="1"/>
      <w:numFmt w:val="bullet"/>
      <w:lvlText w:val="o"/>
      <w:lvlJc w:val="left"/>
      <w:pPr>
        <w:ind w:left="5597" w:hanging="360"/>
      </w:pPr>
      <w:rPr>
        <w:rFonts w:ascii="Courier New" w:hAnsi="Courier New" w:cs="Courier New" w:hint="default"/>
      </w:rPr>
    </w:lvl>
    <w:lvl w:ilvl="8" w:tplc="04150005" w:tentative="1">
      <w:start w:val="1"/>
      <w:numFmt w:val="bullet"/>
      <w:lvlText w:val=""/>
      <w:lvlJc w:val="left"/>
      <w:pPr>
        <w:ind w:left="6317" w:hanging="360"/>
      </w:pPr>
      <w:rPr>
        <w:rFonts w:ascii="Wingdings" w:hAnsi="Wingdings" w:hint="default"/>
      </w:rPr>
    </w:lvl>
  </w:abstractNum>
  <w:abstractNum w:abstractNumId="151" w15:restartNumberingAfterBreak="0">
    <w:nsid w:val="75ED4393"/>
    <w:multiLevelType w:val="multilevel"/>
    <w:tmpl w:val="3028F9B8"/>
    <w:lvl w:ilvl="0">
      <w:start w:val="1"/>
      <w:numFmt w:val="bullet"/>
      <w:lvlText w:val="−"/>
      <w:lvlJc w:val="left"/>
      <w:pPr>
        <w:tabs>
          <w:tab w:val="num" w:pos="720"/>
        </w:tabs>
        <w:ind w:left="720" w:hanging="360"/>
      </w:pPr>
      <w:rPr>
        <w:rFonts w:ascii="Calibri" w:hAnsi="Calibri"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62C56C3"/>
    <w:multiLevelType w:val="hybridMultilevel"/>
    <w:tmpl w:val="DDE4F9E2"/>
    <w:lvl w:ilvl="0" w:tplc="F3D6E564">
      <w:start w:val="1"/>
      <w:numFmt w:val="decimal"/>
      <w:lvlText w:val="%1."/>
      <w:lvlJc w:val="left"/>
      <w:pPr>
        <w:ind w:left="393" w:hanging="360"/>
      </w:pPr>
      <w:rPr>
        <w:b w:val="0"/>
        <w:i w:val="0"/>
        <w:color w:val="auto"/>
        <w:sz w:val="24"/>
        <w:szCs w:val="24"/>
      </w:rPr>
    </w:lvl>
    <w:lvl w:ilvl="1" w:tplc="04150019">
      <w:start w:val="1"/>
      <w:numFmt w:val="lowerLetter"/>
      <w:lvlText w:val="%2."/>
      <w:lvlJc w:val="left"/>
      <w:pPr>
        <w:ind w:left="1113" w:hanging="360"/>
      </w:pPr>
    </w:lvl>
    <w:lvl w:ilvl="2" w:tplc="0415001B">
      <w:start w:val="1"/>
      <w:numFmt w:val="lowerRoman"/>
      <w:lvlText w:val="%3."/>
      <w:lvlJc w:val="right"/>
      <w:pPr>
        <w:ind w:left="1833" w:hanging="180"/>
      </w:pPr>
    </w:lvl>
    <w:lvl w:ilvl="3" w:tplc="0415000F">
      <w:start w:val="1"/>
      <w:numFmt w:val="decimal"/>
      <w:lvlText w:val="%4."/>
      <w:lvlJc w:val="left"/>
      <w:pPr>
        <w:ind w:left="2553" w:hanging="360"/>
      </w:pPr>
    </w:lvl>
    <w:lvl w:ilvl="4" w:tplc="04150019">
      <w:start w:val="1"/>
      <w:numFmt w:val="lowerLetter"/>
      <w:lvlText w:val="%5."/>
      <w:lvlJc w:val="left"/>
      <w:pPr>
        <w:ind w:left="3273" w:hanging="360"/>
      </w:pPr>
    </w:lvl>
    <w:lvl w:ilvl="5" w:tplc="0415001B">
      <w:start w:val="1"/>
      <w:numFmt w:val="lowerRoman"/>
      <w:lvlText w:val="%6."/>
      <w:lvlJc w:val="right"/>
      <w:pPr>
        <w:ind w:left="3993" w:hanging="180"/>
      </w:pPr>
    </w:lvl>
    <w:lvl w:ilvl="6" w:tplc="0415000F">
      <w:start w:val="1"/>
      <w:numFmt w:val="decimal"/>
      <w:lvlText w:val="%7."/>
      <w:lvlJc w:val="left"/>
      <w:pPr>
        <w:ind w:left="4713" w:hanging="360"/>
      </w:pPr>
    </w:lvl>
    <w:lvl w:ilvl="7" w:tplc="04150019">
      <w:start w:val="1"/>
      <w:numFmt w:val="lowerLetter"/>
      <w:lvlText w:val="%8."/>
      <w:lvlJc w:val="left"/>
      <w:pPr>
        <w:ind w:left="5433" w:hanging="360"/>
      </w:pPr>
    </w:lvl>
    <w:lvl w:ilvl="8" w:tplc="0415001B">
      <w:start w:val="1"/>
      <w:numFmt w:val="lowerRoman"/>
      <w:lvlText w:val="%9."/>
      <w:lvlJc w:val="right"/>
      <w:pPr>
        <w:ind w:left="6153" w:hanging="180"/>
      </w:pPr>
    </w:lvl>
  </w:abstractNum>
  <w:abstractNum w:abstractNumId="153" w15:restartNumberingAfterBreak="0">
    <w:nsid w:val="78052BD0"/>
    <w:multiLevelType w:val="hybridMultilevel"/>
    <w:tmpl w:val="0BB6C634"/>
    <w:lvl w:ilvl="0" w:tplc="32400A2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4" w15:restartNumberingAfterBreak="0">
    <w:nsid w:val="79260386"/>
    <w:multiLevelType w:val="hybridMultilevel"/>
    <w:tmpl w:val="D27EA34E"/>
    <w:lvl w:ilvl="0" w:tplc="CCF8DF3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79F17751"/>
    <w:multiLevelType w:val="hybridMultilevel"/>
    <w:tmpl w:val="57AE118C"/>
    <w:lvl w:ilvl="0" w:tplc="57583F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6" w15:restartNumberingAfterBreak="0">
    <w:nsid w:val="7B68098C"/>
    <w:multiLevelType w:val="hybridMultilevel"/>
    <w:tmpl w:val="D268A132"/>
    <w:lvl w:ilvl="0" w:tplc="32400A2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7" w15:restartNumberingAfterBreak="0">
    <w:nsid w:val="7B9E3882"/>
    <w:multiLevelType w:val="hybridMultilevel"/>
    <w:tmpl w:val="0AA26032"/>
    <w:lvl w:ilvl="0" w:tplc="D7E4C80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7D1013EA"/>
    <w:multiLevelType w:val="hybridMultilevel"/>
    <w:tmpl w:val="491E8F44"/>
    <w:lvl w:ilvl="0" w:tplc="FDCAB24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7D155A2D"/>
    <w:multiLevelType w:val="hybridMultilevel"/>
    <w:tmpl w:val="98322D18"/>
    <w:lvl w:ilvl="0" w:tplc="7698043E">
      <w:start w:val="1"/>
      <w:numFmt w:val="bullet"/>
      <w:lvlText w:val="−"/>
      <w:lvlJc w:val="left"/>
      <w:pPr>
        <w:ind w:left="917" w:hanging="360"/>
      </w:pPr>
      <w:rPr>
        <w:rFonts w:ascii="Times New Roman" w:hAnsi="Times New Roman" w:cs="Times New Roman" w:hint="default"/>
      </w:rPr>
    </w:lvl>
    <w:lvl w:ilvl="1" w:tplc="04150003" w:tentative="1">
      <w:start w:val="1"/>
      <w:numFmt w:val="bullet"/>
      <w:lvlText w:val="o"/>
      <w:lvlJc w:val="left"/>
      <w:pPr>
        <w:ind w:left="1637" w:hanging="360"/>
      </w:pPr>
      <w:rPr>
        <w:rFonts w:ascii="Courier New" w:hAnsi="Courier New" w:cs="Courier New" w:hint="default"/>
      </w:rPr>
    </w:lvl>
    <w:lvl w:ilvl="2" w:tplc="04150005" w:tentative="1">
      <w:start w:val="1"/>
      <w:numFmt w:val="bullet"/>
      <w:lvlText w:val=""/>
      <w:lvlJc w:val="left"/>
      <w:pPr>
        <w:ind w:left="2357" w:hanging="360"/>
      </w:pPr>
      <w:rPr>
        <w:rFonts w:ascii="Wingdings" w:hAnsi="Wingdings" w:hint="default"/>
      </w:rPr>
    </w:lvl>
    <w:lvl w:ilvl="3" w:tplc="04150001" w:tentative="1">
      <w:start w:val="1"/>
      <w:numFmt w:val="bullet"/>
      <w:lvlText w:val=""/>
      <w:lvlJc w:val="left"/>
      <w:pPr>
        <w:ind w:left="3077" w:hanging="360"/>
      </w:pPr>
      <w:rPr>
        <w:rFonts w:ascii="Symbol" w:hAnsi="Symbol" w:hint="default"/>
      </w:rPr>
    </w:lvl>
    <w:lvl w:ilvl="4" w:tplc="04150003" w:tentative="1">
      <w:start w:val="1"/>
      <w:numFmt w:val="bullet"/>
      <w:lvlText w:val="o"/>
      <w:lvlJc w:val="left"/>
      <w:pPr>
        <w:ind w:left="3797" w:hanging="360"/>
      </w:pPr>
      <w:rPr>
        <w:rFonts w:ascii="Courier New" w:hAnsi="Courier New" w:cs="Courier New" w:hint="default"/>
      </w:rPr>
    </w:lvl>
    <w:lvl w:ilvl="5" w:tplc="04150005" w:tentative="1">
      <w:start w:val="1"/>
      <w:numFmt w:val="bullet"/>
      <w:lvlText w:val=""/>
      <w:lvlJc w:val="left"/>
      <w:pPr>
        <w:ind w:left="4517" w:hanging="360"/>
      </w:pPr>
      <w:rPr>
        <w:rFonts w:ascii="Wingdings" w:hAnsi="Wingdings" w:hint="default"/>
      </w:rPr>
    </w:lvl>
    <w:lvl w:ilvl="6" w:tplc="04150001" w:tentative="1">
      <w:start w:val="1"/>
      <w:numFmt w:val="bullet"/>
      <w:lvlText w:val=""/>
      <w:lvlJc w:val="left"/>
      <w:pPr>
        <w:ind w:left="5237" w:hanging="360"/>
      </w:pPr>
      <w:rPr>
        <w:rFonts w:ascii="Symbol" w:hAnsi="Symbol" w:hint="default"/>
      </w:rPr>
    </w:lvl>
    <w:lvl w:ilvl="7" w:tplc="04150003" w:tentative="1">
      <w:start w:val="1"/>
      <w:numFmt w:val="bullet"/>
      <w:lvlText w:val="o"/>
      <w:lvlJc w:val="left"/>
      <w:pPr>
        <w:ind w:left="5957" w:hanging="360"/>
      </w:pPr>
      <w:rPr>
        <w:rFonts w:ascii="Courier New" w:hAnsi="Courier New" w:cs="Courier New" w:hint="default"/>
      </w:rPr>
    </w:lvl>
    <w:lvl w:ilvl="8" w:tplc="04150005" w:tentative="1">
      <w:start w:val="1"/>
      <w:numFmt w:val="bullet"/>
      <w:lvlText w:val=""/>
      <w:lvlJc w:val="left"/>
      <w:pPr>
        <w:ind w:left="6677" w:hanging="360"/>
      </w:pPr>
      <w:rPr>
        <w:rFonts w:ascii="Wingdings" w:hAnsi="Wingdings" w:hint="default"/>
      </w:rPr>
    </w:lvl>
  </w:abstractNum>
  <w:abstractNum w:abstractNumId="160" w15:restartNumberingAfterBreak="0">
    <w:nsid w:val="7EBF47C4"/>
    <w:multiLevelType w:val="multilevel"/>
    <w:tmpl w:val="E5DCC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7EF1430A"/>
    <w:multiLevelType w:val="hybridMultilevel"/>
    <w:tmpl w:val="56A424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3"/>
  </w:num>
  <w:num w:numId="2">
    <w:abstractNumId w:val="17"/>
  </w:num>
  <w:num w:numId="3">
    <w:abstractNumId w:val="86"/>
  </w:num>
  <w:num w:numId="4">
    <w:abstractNumId w:val="97"/>
  </w:num>
  <w:num w:numId="5">
    <w:abstractNumId w:val="109"/>
  </w:num>
  <w:num w:numId="6">
    <w:abstractNumId w:val="112"/>
  </w:num>
  <w:num w:numId="7">
    <w:abstractNumId w:val="14"/>
  </w:num>
  <w:num w:numId="8">
    <w:abstractNumId w:val="114"/>
  </w:num>
  <w:num w:numId="9">
    <w:abstractNumId w:val="8"/>
  </w:num>
  <w:num w:numId="10">
    <w:abstractNumId w:val="134"/>
  </w:num>
  <w:num w:numId="11">
    <w:abstractNumId w:val="63"/>
  </w:num>
  <w:num w:numId="12">
    <w:abstractNumId w:val="146"/>
  </w:num>
  <w:num w:numId="13">
    <w:abstractNumId w:val="153"/>
  </w:num>
  <w:num w:numId="14">
    <w:abstractNumId w:val="2"/>
  </w:num>
  <w:num w:numId="15">
    <w:abstractNumId w:val="94"/>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6"/>
  </w:num>
  <w:num w:numId="18">
    <w:abstractNumId w:val="92"/>
  </w:num>
  <w:num w:numId="19">
    <w:abstractNumId w:val="30"/>
  </w:num>
  <w:num w:numId="20">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3"/>
  </w:num>
  <w:num w:numId="23">
    <w:abstractNumId w:val="58"/>
  </w:num>
  <w:num w:numId="24">
    <w:abstractNumId w:val="95"/>
  </w:num>
  <w:num w:numId="25">
    <w:abstractNumId w:val="61"/>
  </w:num>
  <w:num w:numId="26">
    <w:abstractNumId w:val="27"/>
  </w:num>
  <w:num w:numId="27">
    <w:abstractNumId w:val="15"/>
  </w:num>
  <w:num w:numId="28">
    <w:abstractNumId w:val="140"/>
  </w:num>
  <w:num w:numId="29">
    <w:abstractNumId w:val="126"/>
  </w:num>
  <w:num w:numId="30">
    <w:abstractNumId w:val="156"/>
  </w:num>
  <w:num w:numId="31">
    <w:abstractNumId w:val="81"/>
  </w:num>
  <w:num w:numId="32">
    <w:abstractNumId w:val="39"/>
  </w:num>
  <w:num w:numId="33">
    <w:abstractNumId w:val="130"/>
  </w:num>
  <w:num w:numId="34">
    <w:abstractNumId w:val="48"/>
  </w:num>
  <w:num w:numId="35">
    <w:abstractNumId w:val="119"/>
  </w:num>
  <w:num w:numId="36">
    <w:abstractNumId w:val="101"/>
  </w:num>
  <w:num w:numId="37">
    <w:abstractNumId w:val="69"/>
  </w:num>
  <w:num w:numId="38">
    <w:abstractNumId w:val="11"/>
  </w:num>
  <w:num w:numId="39">
    <w:abstractNumId w:val="22"/>
  </w:num>
  <w:num w:numId="40">
    <w:abstractNumId w:val="96"/>
  </w:num>
  <w:num w:numId="41">
    <w:abstractNumId w:val="128"/>
  </w:num>
  <w:num w:numId="42">
    <w:abstractNumId w:val="32"/>
  </w:num>
  <w:num w:numId="43">
    <w:abstractNumId w:val="28"/>
  </w:num>
  <w:num w:numId="44">
    <w:abstractNumId w:val="124"/>
  </w:num>
  <w:num w:numId="45">
    <w:abstractNumId w:val="57"/>
  </w:num>
  <w:num w:numId="46">
    <w:abstractNumId w:val="56"/>
  </w:num>
  <w:num w:numId="47">
    <w:abstractNumId w:val="18"/>
  </w:num>
  <w:num w:numId="48">
    <w:abstractNumId w:val="13"/>
  </w:num>
  <w:num w:numId="49">
    <w:abstractNumId w:val="144"/>
  </w:num>
  <w:num w:numId="50">
    <w:abstractNumId w:val="41"/>
  </w:num>
  <w:num w:numId="51">
    <w:abstractNumId w:val="113"/>
  </w:num>
  <w:num w:numId="52">
    <w:abstractNumId w:val="49"/>
  </w:num>
  <w:num w:numId="53">
    <w:abstractNumId w:val="110"/>
  </w:num>
  <w:num w:numId="54">
    <w:abstractNumId w:val="125"/>
  </w:num>
  <w:num w:numId="55">
    <w:abstractNumId w:val="158"/>
  </w:num>
  <w:num w:numId="56">
    <w:abstractNumId w:val="3"/>
  </w:num>
  <w:num w:numId="57">
    <w:abstractNumId w:val="80"/>
  </w:num>
  <w:num w:numId="58">
    <w:abstractNumId w:val="87"/>
  </w:num>
  <w:num w:numId="59">
    <w:abstractNumId w:val="116"/>
  </w:num>
  <w:num w:numId="60">
    <w:abstractNumId w:val="123"/>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num>
  <w:num w:numId="63">
    <w:abstractNumId w:val="148"/>
  </w:num>
  <w:num w:numId="64">
    <w:abstractNumId w:val="111"/>
  </w:num>
  <w:num w:numId="65">
    <w:abstractNumId w:val="45"/>
  </w:num>
  <w:num w:numId="66">
    <w:abstractNumId w:val="105"/>
  </w:num>
  <w:num w:numId="67">
    <w:abstractNumId w:val="82"/>
  </w:num>
  <w:num w:numId="6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52"/>
  </w:num>
  <w:num w:numId="70">
    <w:abstractNumId w:val="12"/>
  </w:num>
  <w:num w:numId="71">
    <w:abstractNumId w:val="160"/>
  </w:num>
  <w:num w:numId="72">
    <w:abstractNumId w:val="79"/>
  </w:num>
  <w:num w:numId="73">
    <w:abstractNumId w:val="84"/>
  </w:num>
  <w:num w:numId="74">
    <w:abstractNumId w:val="108"/>
  </w:num>
  <w:num w:numId="75">
    <w:abstractNumId w:val="141"/>
  </w:num>
  <w:num w:numId="76">
    <w:abstractNumId w:val="64"/>
  </w:num>
  <w:num w:numId="77">
    <w:abstractNumId w:val="74"/>
  </w:num>
  <w:num w:numId="78">
    <w:abstractNumId w:val="120"/>
  </w:num>
  <w:num w:numId="79">
    <w:abstractNumId w:val="6"/>
  </w:num>
  <w:num w:numId="80">
    <w:abstractNumId w:val="151"/>
  </w:num>
  <w:num w:numId="81">
    <w:abstractNumId w:val="131"/>
  </w:num>
  <w:num w:numId="82">
    <w:abstractNumId w:val="37"/>
  </w:num>
  <w:num w:numId="83">
    <w:abstractNumId w:val="132"/>
  </w:num>
  <w:num w:numId="84">
    <w:abstractNumId w:val="24"/>
  </w:num>
  <w:num w:numId="85">
    <w:abstractNumId w:val="115"/>
  </w:num>
  <w:num w:numId="86">
    <w:abstractNumId w:val="161"/>
  </w:num>
  <w:num w:numId="87">
    <w:abstractNumId w:val="70"/>
  </w:num>
  <w:num w:numId="88">
    <w:abstractNumId w:val="47"/>
  </w:num>
  <w:num w:numId="89">
    <w:abstractNumId w:val="75"/>
  </w:num>
  <w:num w:numId="90">
    <w:abstractNumId w:val="142"/>
  </w:num>
  <w:num w:numId="91">
    <w:abstractNumId w:val="25"/>
  </w:num>
  <w:num w:numId="92">
    <w:abstractNumId w:val="43"/>
  </w:num>
  <w:num w:numId="93">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2"/>
  </w:num>
  <w:num w:numId="95">
    <w:abstractNumId w:val="55"/>
  </w:num>
  <w:num w:numId="96">
    <w:abstractNumId w:val="54"/>
  </w:num>
  <w:num w:numId="97">
    <w:abstractNumId w:val="7"/>
  </w:num>
  <w:num w:numId="98">
    <w:abstractNumId w:val="138"/>
  </w:num>
  <w:num w:numId="99">
    <w:abstractNumId w:val="77"/>
  </w:num>
  <w:num w:numId="100">
    <w:abstractNumId w:val="102"/>
  </w:num>
  <w:num w:numId="101">
    <w:abstractNumId w:val="78"/>
  </w:num>
  <w:num w:numId="102">
    <w:abstractNumId w:val="150"/>
  </w:num>
  <w:num w:numId="103">
    <w:abstractNumId w:val="90"/>
  </w:num>
  <w:num w:numId="104">
    <w:abstractNumId w:val="157"/>
  </w:num>
  <w:num w:numId="105">
    <w:abstractNumId w:val="85"/>
  </w:num>
  <w:num w:numId="106">
    <w:abstractNumId w:val="29"/>
  </w:num>
  <w:num w:numId="107">
    <w:abstractNumId w:val="149"/>
  </w:num>
  <w:num w:numId="108">
    <w:abstractNumId w:val="26"/>
  </w:num>
  <w:num w:numId="109">
    <w:abstractNumId w:val="31"/>
  </w:num>
  <w:num w:numId="110">
    <w:abstractNumId w:val="59"/>
  </w:num>
  <w:num w:numId="111">
    <w:abstractNumId w:val="121"/>
  </w:num>
  <w:num w:numId="112">
    <w:abstractNumId w:val="67"/>
  </w:num>
  <w:num w:numId="113">
    <w:abstractNumId w:val="88"/>
  </w:num>
  <w:num w:numId="114">
    <w:abstractNumId w:val="117"/>
  </w:num>
  <w:num w:numId="115">
    <w:abstractNumId w:val="66"/>
  </w:num>
  <w:num w:numId="116">
    <w:abstractNumId w:val="40"/>
  </w:num>
  <w:num w:numId="117">
    <w:abstractNumId w:val="137"/>
  </w:num>
  <w:num w:numId="118">
    <w:abstractNumId w:val="44"/>
  </w:num>
  <w:num w:numId="119">
    <w:abstractNumId w:val="19"/>
  </w:num>
  <w:num w:numId="120">
    <w:abstractNumId w:val="107"/>
  </w:num>
  <w:num w:numId="121">
    <w:abstractNumId w:val="89"/>
  </w:num>
  <w:num w:numId="122">
    <w:abstractNumId w:val="73"/>
  </w:num>
  <w:num w:numId="123">
    <w:abstractNumId w:val="147"/>
  </w:num>
  <w:num w:numId="124">
    <w:abstractNumId w:val="68"/>
  </w:num>
  <w:num w:numId="125">
    <w:abstractNumId w:val="65"/>
  </w:num>
  <w:num w:numId="126">
    <w:abstractNumId w:val="9"/>
  </w:num>
  <w:num w:numId="127">
    <w:abstractNumId w:val="16"/>
  </w:num>
  <w:num w:numId="128">
    <w:abstractNumId w:val="136"/>
  </w:num>
  <w:num w:numId="129">
    <w:abstractNumId w:val="72"/>
  </w:num>
  <w:num w:numId="130">
    <w:abstractNumId w:val="145"/>
  </w:num>
  <w:num w:numId="131">
    <w:abstractNumId w:val="106"/>
  </w:num>
  <w:num w:numId="132">
    <w:abstractNumId w:val="104"/>
  </w:num>
  <w:num w:numId="133">
    <w:abstractNumId w:val="23"/>
  </w:num>
  <w:num w:numId="134">
    <w:abstractNumId w:val="50"/>
  </w:num>
  <w:num w:numId="135">
    <w:abstractNumId w:val="38"/>
  </w:num>
  <w:num w:numId="136">
    <w:abstractNumId w:val="5"/>
  </w:num>
  <w:num w:numId="137">
    <w:abstractNumId w:val="10"/>
  </w:num>
  <w:num w:numId="138">
    <w:abstractNumId w:val="100"/>
  </w:num>
  <w:num w:numId="139">
    <w:abstractNumId w:val="99"/>
  </w:num>
  <w:num w:numId="140">
    <w:abstractNumId w:val="33"/>
  </w:num>
  <w:num w:numId="141">
    <w:abstractNumId w:val="159"/>
  </w:num>
  <w:num w:numId="142">
    <w:abstractNumId w:val="35"/>
  </w:num>
  <w:num w:numId="143">
    <w:abstractNumId w:val="127"/>
  </w:num>
  <w:num w:numId="144">
    <w:abstractNumId w:val="91"/>
  </w:num>
  <w:num w:numId="145">
    <w:abstractNumId w:val="143"/>
  </w:num>
  <w:num w:numId="146">
    <w:abstractNumId w:val="139"/>
  </w:num>
  <w:num w:numId="147">
    <w:abstractNumId w:val="20"/>
  </w:num>
  <w:num w:numId="148">
    <w:abstractNumId w:val="46"/>
  </w:num>
  <w:num w:numId="149">
    <w:abstractNumId w:val="155"/>
  </w:num>
  <w:num w:numId="150">
    <w:abstractNumId w:val="0"/>
  </w:num>
  <w:num w:numId="151">
    <w:abstractNumId w:val="98"/>
  </w:num>
  <w:num w:numId="152">
    <w:abstractNumId w:val="4"/>
  </w:num>
  <w:num w:numId="153">
    <w:abstractNumId w:val="60"/>
  </w:num>
  <w:num w:numId="154">
    <w:abstractNumId w:val="21"/>
  </w:num>
  <w:num w:numId="155">
    <w:abstractNumId w:val="71"/>
  </w:num>
  <w:num w:numId="156">
    <w:abstractNumId w:val="154"/>
  </w:num>
  <w:num w:numId="157">
    <w:abstractNumId w:val="103"/>
  </w:num>
  <w:num w:numId="158">
    <w:abstractNumId w:val="36"/>
  </w:num>
  <w:num w:numId="159">
    <w:abstractNumId w:val="118"/>
  </w:num>
  <w:num w:numId="160">
    <w:abstractNumId w:val="52"/>
  </w:num>
  <w:num w:numId="161">
    <w:abstractNumId w:val="53"/>
  </w:num>
  <w:num w:numId="162">
    <w:abstractNumId w:val="93"/>
  </w:num>
  <w:num w:numId="163">
    <w:abstractNumId w:val="133"/>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7E9"/>
    <w:rsid w:val="0001312F"/>
    <w:rsid w:val="00022E01"/>
    <w:rsid w:val="000261F1"/>
    <w:rsid w:val="00032671"/>
    <w:rsid w:val="000359FE"/>
    <w:rsid w:val="000420B8"/>
    <w:rsid w:val="00044D85"/>
    <w:rsid w:val="00046B86"/>
    <w:rsid w:val="000506D6"/>
    <w:rsid w:val="00053B2B"/>
    <w:rsid w:val="00055590"/>
    <w:rsid w:val="000556BA"/>
    <w:rsid w:val="00063557"/>
    <w:rsid w:val="000662C4"/>
    <w:rsid w:val="00072EFA"/>
    <w:rsid w:val="000850AF"/>
    <w:rsid w:val="00092AC0"/>
    <w:rsid w:val="00093B7D"/>
    <w:rsid w:val="0009650C"/>
    <w:rsid w:val="000A4ACB"/>
    <w:rsid w:val="000B0DAC"/>
    <w:rsid w:val="000D6E9A"/>
    <w:rsid w:val="00102ABF"/>
    <w:rsid w:val="00103189"/>
    <w:rsid w:val="00107CF9"/>
    <w:rsid w:val="00113CF0"/>
    <w:rsid w:val="00125757"/>
    <w:rsid w:val="001448EC"/>
    <w:rsid w:val="001538D4"/>
    <w:rsid w:val="0016126E"/>
    <w:rsid w:val="00164961"/>
    <w:rsid w:val="00164D09"/>
    <w:rsid w:val="001654F7"/>
    <w:rsid w:val="00191E97"/>
    <w:rsid w:val="001A186F"/>
    <w:rsid w:val="001A3AB4"/>
    <w:rsid w:val="001A4B09"/>
    <w:rsid w:val="001B2A61"/>
    <w:rsid w:val="001C43CC"/>
    <w:rsid w:val="001C4AC6"/>
    <w:rsid w:val="001D16B9"/>
    <w:rsid w:val="001D5450"/>
    <w:rsid w:val="001D5D07"/>
    <w:rsid w:val="001E6B14"/>
    <w:rsid w:val="001F7691"/>
    <w:rsid w:val="0020072A"/>
    <w:rsid w:val="00204D3B"/>
    <w:rsid w:val="002129F7"/>
    <w:rsid w:val="00212F06"/>
    <w:rsid w:val="002137D3"/>
    <w:rsid w:val="00216FD7"/>
    <w:rsid w:val="00217B1E"/>
    <w:rsid w:val="00222992"/>
    <w:rsid w:val="00233BB0"/>
    <w:rsid w:val="002367E2"/>
    <w:rsid w:val="00253185"/>
    <w:rsid w:val="002551F8"/>
    <w:rsid w:val="00261DEC"/>
    <w:rsid w:val="00261ED0"/>
    <w:rsid w:val="00262C70"/>
    <w:rsid w:val="00263D4C"/>
    <w:rsid w:val="00272BBF"/>
    <w:rsid w:val="00273CD6"/>
    <w:rsid w:val="00287A37"/>
    <w:rsid w:val="002922E6"/>
    <w:rsid w:val="002950C1"/>
    <w:rsid w:val="002A026D"/>
    <w:rsid w:val="002B2065"/>
    <w:rsid w:val="002B65BB"/>
    <w:rsid w:val="002D0A4F"/>
    <w:rsid w:val="002D31A3"/>
    <w:rsid w:val="002D5786"/>
    <w:rsid w:val="002D57DB"/>
    <w:rsid w:val="002E193B"/>
    <w:rsid w:val="002F55F4"/>
    <w:rsid w:val="002F7688"/>
    <w:rsid w:val="00304212"/>
    <w:rsid w:val="003042D3"/>
    <w:rsid w:val="0032119D"/>
    <w:rsid w:val="00331518"/>
    <w:rsid w:val="0033295F"/>
    <w:rsid w:val="00340244"/>
    <w:rsid w:val="0034344D"/>
    <w:rsid w:val="003455AB"/>
    <w:rsid w:val="00352F8B"/>
    <w:rsid w:val="0036235D"/>
    <w:rsid w:val="00365372"/>
    <w:rsid w:val="00367381"/>
    <w:rsid w:val="003673EB"/>
    <w:rsid w:val="0038019A"/>
    <w:rsid w:val="003801E6"/>
    <w:rsid w:val="00381A79"/>
    <w:rsid w:val="0039437F"/>
    <w:rsid w:val="00394926"/>
    <w:rsid w:val="00396144"/>
    <w:rsid w:val="00396A3A"/>
    <w:rsid w:val="0039707D"/>
    <w:rsid w:val="003A07C9"/>
    <w:rsid w:val="003A2572"/>
    <w:rsid w:val="003B4A64"/>
    <w:rsid w:val="003C3CEF"/>
    <w:rsid w:val="003D4BE9"/>
    <w:rsid w:val="003E359C"/>
    <w:rsid w:val="003E7C94"/>
    <w:rsid w:val="00411C4B"/>
    <w:rsid w:val="004142DD"/>
    <w:rsid w:val="00416358"/>
    <w:rsid w:val="004443A4"/>
    <w:rsid w:val="004466D7"/>
    <w:rsid w:val="00446ADF"/>
    <w:rsid w:val="0044731F"/>
    <w:rsid w:val="00465CF8"/>
    <w:rsid w:val="00471B94"/>
    <w:rsid w:val="00477E48"/>
    <w:rsid w:val="00480EA9"/>
    <w:rsid w:val="004B1F7D"/>
    <w:rsid w:val="004B38F0"/>
    <w:rsid w:val="004C5237"/>
    <w:rsid w:val="004C78E8"/>
    <w:rsid w:val="004D0755"/>
    <w:rsid w:val="004E319A"/>
    <w:rsid w:val="004E72F2"/>
    <w:rsid w:val="004F03C8"/>
    <w:rsid w:val="004F6757"/>
    <w:rsid w:val="0050361A"/>
    <w:rsid w:val="005077E0"/>
    <w:rsid w:val="00517388"/>
    <w:rsid w:val="00524AE6"/>
    <w:rsid w:val="00533071"/>
    <w:rsid w:val="005356C6"/>
    <w:rsid w:val="005368D3"/>
    <w:rsid w:val="00542DCF"/>
    <w:rsid w:val="005528FC"/>
    <w:rsid w:val="00566A31"/>
    <w:rsid w:val="00571E65"/>
    <w:rsid w:val="00585CC3"/>
    <w:rsid w:val="00592E7E"/>
    <w:rsid w:val="005A0FB3"/>
    <w:rsid w:val="005A1647"/>
    <w:rsid w:val="005A2A06"/>
    <w:rsid w:val="005B1436"/>
    <w:rsid w:val="005D0043"/>
    <w:rsid w:val="005F0DB3"/>
    <w:rsid w:val="005F28C0"/>
    <w:rsid w:val="006052FD"/>
    <w:rsid w:val="00610C80"/>
    <w:rsid w:val="006113DB"/>
    <w:rsid w:val="00611ACB"/>
    <w:rsid w:val="00616308"/>
    <w:rsid w:val="00617EAC"/>
    <w:rsid w:val="00625120"/>
    <w:rsid w:val="006258B0"/>
    <w:rsid w:val="00630BFC"/>
    <w:rsid w:val="00630F60"/>
    <w:rsid w:val="0063103C"/>
    <w:rsid w:val="00631156"/>
    <w:rsid w:val="0063714B"/>
    <w:rsid w:val="00640D18"/>
    <w:rsid w:val="00642A4D"/>
    <w:rsid w:val="006445CD"/>
    <w:rsid w:val="00645574"/>
    <w:rsid w:val="0066095B"/>
    <w:rsid w:val="00662B7E"/>
    <w:rsid w:val="00666213"/>
    <w:rsid w:val="00667F61"/>
    <w:rsid w:val="00670084"/>
    <w:rsid w:val="00674A5C"/>
    <w:rsid w:val="00675454"/>
    <w:rsid w:val="00675790"/>
    <w:rsid w:val="0068295F"/>
    <w:rsid w:val="00683F7A"/>
    <w:rsid w:val="00694C38"/>
    <w:rsid w:val="00696688"/>
    <w:rsid w:val="006A799E"/>
    <w:rsid w:val="006B1117"/>
    <w:rsid w:val="006B31B4"/>
    <w:rsid w:val="006C3C2D"/>
    <w:rsid w:val="006C580C"/>
    <w:rsid w:val="006C72CA"/>
    <w:rsid w:val="006D32E7"/>
    <w:rsid w:val="006F3399"/>
    <w:rsid w:val="007014BD"/>
    <w:rsid w:val="007024EA"/>
    <w:rsid w:val="00710F32"/>
    <w:rsid w:val="0071574A"/>
    <w:rsid w:val="007178E6"/>
    <w:rsid w:val="007209A6"/>
    <w:rsid w:val="007228D3"/>
    <w:rsid w:val="0072419A"/>
    <w:rsid w:val="00725DAA"/>
    <w:rsid w:val="007261DB"/>
    <w:rsid w:val="00732936"/>
    <w:rsid w:val="0073339E"/>
    <w:rsid w:val="00736F63"/>
    <w:rsid w:val="00737C69"/>
    <w:rsid w:val="00752BF9"/>
    <w:rsid w:val="00753CAC"/>
    <w:rsid w:val="00763453"/>
    <w:rsid w:val="0077145B"/>
    <w:rsid w:val="007770FF"/>
    <w:rsid w:val="007828AD"/>
    <w:rsid w:val="00790105"/>
    <w:rsid w:val="00793250"/>
    <w:rsid w:val="007A124F"/>
    <w:rsid w:val="007A3645"/>
    <w:rsid w:val="007A5B90"/>
    <w:rsid w:val="007A74E5"/>
    <w:rsid w:val="007B3BEF"/>
    <w:rsid w:val="007B4998"/>
    <w:rsid w:val="007C628B"/>
    <w:rsid w:val="007D6515"/>
    <w:rsid w:val="007D760C"/>
    <w:rsid w:val="007E6FEA"/>
    <w:rsid w:val="00800234"/>
    <w:rsid w:val="00801231"/>
    <w:rsid w:val="0080327F"/>
    <w:rsid w:val="00803B13"/>
    <w:rsid w:val="008042E3"/>
    <w:rsid w:val="00811C29"/>
    <w:rsid w:val="008144E3"/>
    <w:rsid w:val="008448C4"/>
    <w:rsid w:val="008526E6"/>
    <w:rsid w:val="00855D14"/>
    <w:rsid w:val="00855EF5"/>
    <w:rsid w:val="00874ABD"/>
    <w:rsid w:val="00887620"/>
    <w:rsid w:val="0089475A"/>
    <w:rsid w:val="0089561D"/>
    <w:rsid w:val="00895C51"/>
    <w:rsid w:val="008A0776"/>
    <w:rsid w:val="008A1CE7"/>
    <w:rsid w:val="008A25C7"/>
    <w:rsid w:val="008A7763"/>
    <w:rsid w:val="008D7FEF"/>
    <w:rsid w:val="008E36A1"/>
    <w:rsid w:val="008E65DF"/>
    <w:rsid w:val="008E7DA7"/>
    <w:rsid w:val="008F0BE9"/>
    <w:rsid w:val="008F1E17"/>
    <w:rsid w:val="0091244A"/>
    <w:rsid w:val="00925E08"/>
    <w:rsid w:val="00944DE1"/>
    <w:rsid w:val="00946EE7"/>
    <w:rsid w:val="00974891"/>
    <w:rsid w:val="00974B76"/>
    <w:rsid w:val="009852F5"/>
    <w:rsid w:val="00987827"/>
    <w:rsid w:val="009A2BA6"/>
    <w:rsid w:val="009A58D1"/>
    <w:rsid w:val="009B224C"/>
    <w:rsid w:val="009B7F32"/>
    <w:rsid w:val="009E263D"/>
    <w:rsid w:val="009E2BBD"/>
    <w:rsid w:val="009E3C19"/>
    <w:rsid w:val="009F1BA7"/>
    <w:rsid w:val="009F6042"/>
    <w:rsid w:val="00A21F6A"/>
    <w:rsid w:val="00A31758"/>
    <w:rsid w:val="00A328AA"/>
    <w:rsid w:val="00A422C1"/>
    <w:rsid w:val="00A43396"/>
    <w:rsid w:val="00A452A6"/>
    <w:rsid w:val="00A4780A"/>
    <w:rsid w:val="00A47FAE"/>
    <w:rsid w:val="00A5162C"/>
    <w:rsid w:val="00A5345C"/>
    <w:rsid w:val="00A60E87"/>
    <w:rsid w:val="00A80B9B"/>
    <w:rsid w:val="00A824B1"/>
    <w:rsid w:val="00A86A44"/>
    <w:rsid w:val="00A94EA2"/>
    <w:rsid w:val="00A96E0C"/>
    <w:rsid w:val="00AA3F98"/>
    <w:rsid w:val="00AA68AD"/>
    <w:rsid w:val="00AB5BB3"/>
    <w:rsid w:val="00AB61EA"/>
    <w:rsid w:val="00AC20C9"/>
    <w:rsid w:val="00AC66FD"/>
    <w:rsid w:val="00AD21E3"/>
    <w:rsid w:val="00AD3881"/>
    <w:rsid w:val="00AE5D82"/>
    <w:rsid w:val="00AF1F91"/>
    <w:rsid w:val="00B12578"/>
    <w:rsid w:val="00B17505"/>
    <w:rsid w:val="00B230BB"/>
    <w:rsid w:val="00B32629"/>
    <w:rsid w:val="00B7315B"/>
    <w:rsid w:val="00B81D20"/>
    <w:rsid w:val="00B84E51"/>
    <w:rsid w:val="00B9399E"/>
    <w:rsid w:val="00BA477E"/>
    <w:rsid w:val="00BB4CB5"/>
    <w:rsid w:val="00BB5889"/>
    <w:rsid w:val="00BC1A1E"/>
    <w:rsid w:val="00BC25A7"/>
    <w:rsid w:val="00BC6902"/>
    <w:rsid w:val="00BC7034"/>
    <w:rsid w:val="00BD2FFD"/>
    <w:rsid w:val="00BD446F"/>
    <w:rsid w:val="00BD7AB6"/>
    <w:rsid w:val="00BF0E70"/>
    <w:rsid w:val="00BF1DA0"/>
    <w:rsid w:val="00C204F2"/>
    <w:rsid w:val="00C21B8B"/>
    <w:rsid w:val="00C438A6"/>
    <w:rsid w:val="00C43BE3"/>
    <w:rsid w:val="00C536B5"/>
    <w:rsid w:val="00C626B3"/>
    <w:rsid w:val="00C62D1C"/>
    <w:rsid w:val="00C65739"/>
    <w:rsid w:val="00C65C0C"/>
    <w:rsid w:val="00C73EA9"/>
    <w:rsid w:val="00C95349"/>
    <w:rsid w:val="00C95ADE"/>
    <w:rsid w:val="00CA4569"/>
    <w:rsid w:val="00CC3AD4"/>
    <w:rsid w:val="00CC6B87"/>
    <w:rsid w:val="00CD24FA"/>
    <w:rsid w:val="00CD2511"/>
    <w:rsid w:val="00CE3F75"/>
    <w:rsid w:val="00CE460E"/>
    <w:rsid w:val="00CF3383"/>
    <w:rsid w:val="00CF59C4"/>
    <w:rsid w:val="00D01789"/>
    <w:rsid w:val="00D048D3"/>
    <w:rsid w:val="00D17378"/>
    <w:rsid w:val="00D22916"/>
    <w:rsid w:val="00D26867"/>
    <w:rsid w:val="00D329FB"/>
    <w:rsid w:val="00D353B4"/>
    <w:rsid w:val="00D45075"/>
    <w:rsid w:val="00D658A7"/>
    <w:rsid w:val="00D71C62"/>
    <w:rsid w:val="00D73076"/>
    <w:rsid w:val="00D8136C"/>
    <w:rsid w:val="00D93253"/>
    <w:rsid w:val="00DA1A62"/>
    <w:rsid w:val="00DC1EB7"/>
    <w:rsid w:val="00DC382F"/>
    <w:rsid w:val="00DD0B83"/>
    <w:rsid w:val="00DD457C"/>
    <w:rsid w:val="00DF07E9"/>
    <w:rsid w:val="00DF7401"/>
    <w:rsid w:val="00DF7593"/>
    <w:rsid w:val="00DF7699"/>
    <w:rsid w:val="00E024B5"/>
    <w:rsid w:val="00E06E7C"/>
    <w:rsid w:val="00E07E4C"/>
    <w:rsid w:val="00E25337"/>
    <w:rsid w:val="00E263E2"/>
    <w:rsid w:val="00E27443"/>
    <w:rsid w:val="00E31490"/>
    <w:rsid w:val="00E40AC7"/>
    <w:rsid w:val="00E45132"/>
    <w:rsid w:val="00E50742"/>
    <w:rsid w:val="00E54CB9"/>
    <w:rsid w:val="00E63503"/>
    <w:rsid w:val="00E6575A"/>
    <w:rsid w:val="00E671F4"/>
    <w:rsid w:val="00E67766"/>
    <w:rsid w:val="00E67EDD"/>
    <w:rsid w:val="00E72968"/>
    <w:rsid w:val="00E7462C"/>
    <w:rsid w:val="00E76566"/>
    <w:rsid w:val="00E82BB7"/>
    <w:rsid w:val="00E83C5B"/>
    <w:rsid w:val="00E85800"/>
    <w:rsid w:val="00E94A7C"/>
    <w:rsid w:val="00EA7DB7"/>
    <w:rsid w:val="00ED6F61"/>
    <w:rsid w:val="00F019E9"/>
    <w:rsid w:val="00F0393C"/>
    <w:rsid w:val="00F06EDA"/>
    <w:rsid w:val="00F10F91"/>
    <w:rsid w:val="00F1367A"/>
    <w:rsid w:val="00F26860"/>
    <w:rsid w:val="00F3558E"/>
    <w:rsid w:val="00F42856"/>
    <w:rsid w:val="00F43BC3"/>
    <w:rsid w:val="00F43F1E"/>
    <w:rsid w:val="00F659E5"/>
    <w:rsid w:val="00F83443"/>
    <w:rsid w:val="00F86B7D"/>
    <w:rsid w:val="00F906C9"/>
    <w:rsid w:val="00F96549"/>
    <w:rsid w:val="00FA373D"/>
    <w:rsid w:val="00FA3DC4"/>
    <w:rsid w:val="00FA5EA3"/>
    <w:rsid w:val="00FB2052"/>
    <w:rsid w:val="00FB38D9"/>
    <w:rsid w:val="00FB5093"/>
    <w:rsid w:val="00FB5CEE"/>
    <w:rsid w:val="00FC7A32"/>
    <w:rsid w:val="00FD0AEA"/>
    <w:rsid w:val="00FE1CB6"/>
    <w:rsid w:val="00FE37F5"/>
    <w:rsid w:val="00FE6274"/>
    <w:rsid w:val="00FE7E32"/>
    <w:rsid w:val="00FF6B51"/>
    <w:rsid w:val="00FF7F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652B0"/>
  <w15:chartTrackingRefBased/>
  <w15:docId w15:val="{05F6630A-C878-43ED-B59A-D2764D9B0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07E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DB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A21F6A"/>
    <w:pPr>
      <w:spacing w:before="100" w:beforeAutospacing="1" w:after="100" w:afterAutospacing="1"/>
      <w:outlineLvl w:val="1"/>
    </w:pPr>
    <w:rPr>
      <w:b/>
      <w:bCs/>
      <w:sz w:val="36"/>
      <w:szCs w:val="36"/>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F07E9"/>
    <w:pPr>
      <w:suppressAutoHyphens/>
      <w:autoSpaceDN w:val="0"/>
      <w:spacing w:line="360" w:lineRule="auto"/>
      <w:ind w:left="720" w:firstLine="709"/>
      <w:jc w:val="both"/>
      <w:textAlignment w:val="baseline"/>
    </w:pPr>
    <w:rPr>
      <w:rFonts w:ascii="Calibri" w:eastAsia="Calibri" w:hAnsi="Calibri"/>
      <w:sz w:val="22"/>
      <w:szCs w:val="22"/>
      <w:lang w:eastAsia="en-US"/>
    </w:rPr>
  </w:style>
  <w:style w:type="character" w:styleId="Hipercze">
    <w:name w:val="Hyperlink"/>
    <w:uiPriority w:val="99"/>
    <w:unhideWhenUsed/>
    <w:rsid w:val="00DF07E9"/>
    <w:rPr>
      <w:color w:val="0000FF"/>
      <w:u w:val="single"/>
    </w:rPr>
  </w:style>
  <w:style w:type="character" w:customStyle="1" w:styleId="AkapitzlistZnak">
    <w:name w:val="Akapit z listą Znak"/>
    <w:link w:val="Akapitzlist"/>
    <w:uiPriority w:val="34"/>
    <w:rsid w:val="00DF07E9"/>
    <w:rPr>
      <w:rFonts w:ascii="Calibri" w:eastAsia="Calibri" w:hAnsi="Calibri" w:cs="Times New Roman"/>
    </w:rPr>
  </w:style>
  <w:style w:type="character" w:customStyle="1" w:styleId="lrzxr">
    <w:name w:val="lrzxr"/>
    <w:basedOn w:val="Domylnaczcionkaakapitu"/>
    <w:rsid w:val="00FB2052"/>
  </w:style>
  <w:style w:type="character" w:customStyle="1" w:styleId="Nagwek2Znak">
    <w:name w:val="Nagłówek 2 Znak"/>
    <w:basedOn w:val="Domylnaczcionkaakapitu"/>
    <w:link w:val="Nagwek2"/>
    <w:uiPriority w:val="9"/>
    <w:rsid w:val="00A21F6A"/>
    <w:rPr>
      <w:rFonts w:ascii="Times New Roman" w:eastAsia="Times New Roman" w:hAnsi="Times New Roman" w:cs="Times New Roman"/>
      <w:b/>
      <w:bCs/>
      <w:sz w:val="36"/>
      <w:szCs w:val="36"/>
      <w:lang w:val="en-GB" w:eastAsia="en-GB"/>
    </w:rPr>
  </w:style>
  <w:style w:type="character" w:customStyle="1" w:styleId="rynqvb">
    <w:name w:val="rynqvb"/>
    <w:basedOn w:val="Domylnaczcionkaakapitu"/>
    <w:rsid w:val="008144E3"/>
  </w:style>
  <w:style w:type="character" w:customStyle="1" w:styleId="Nagwek1Znak">
    <w:name w:val="Nagłówek 1 Znak"/>
    <w:basedOn w:val="Domylnaczcionkaakapitu"/>
    <w:link w:val="Nagwek1"/>
    <w:uiPriority w:val="9"/>
    <w:rsid w:val="005F0DB3"/>
    <w:rPr>
      <w:rFonts w:asciiTheme="majorHAnsi" w:eastAsiaTheme="majorEastAsia" w:hAnsiTheme="majorHAnsi" w:cstheme="majorBidi"/>
      <w:color w:val="2F5496" w:themeColor="accent1" w:themeShade="BF"/>
      <w:sz w:val="32"/>
      <w:szCs w:val="32"/>
      <w:lang w:eastAsia="pl-PL"/>
    </w:rPr>
  </w:style>
  <w:style w:type="paragraph" w:styleId="Bezodstpw">
    <w:name w:val="No Spacing"/>
    <w:qFormat/>
    <w:rsid w:val="00A824B1"/>
    <w:pPr>
      <w:spacing w:after="0" w:line="240" w:lineRule="auto"/>
      <w:jc w:val="both"/>
    </w:pPr>
    <w:rPr>
      <w:rFonts w:ascii="Calibri" w:eastAsia="MS ??" w:hAnsi="Calibri" w:cs="Times New Roman"/>
    </w:rPr>
  </w:style>
  <w:style w:type="paragraph" w:customStyle="1" w:styleId="Default">
    <w:name w:val="Default"/>
    <w:rsid w:val="00A824B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dokomentarza">
    <w:name w:val="annotation reference"/>
    <w:basedOn w:val="Domylnaczcionkaakapitu"/>
    <w:uiPriority w:val="99"/>
    <w:semiHidden/>
    <w:unhideWhenUsed/>
    <w:rsid w:val="00A43396"/>
    <w:rPr>
      <w:sz w:val="16"/>
      <w:szCs w:val="16"/>
    </w:rPr>
  </w:style>
  <w:style w:type="paragraph" w:styleId="Tekstkomentarza">
    <w:name w:val="annotation text"/>
    <w:basedOn w:val="Normalny"/>
    <w:link w:val="TekstkomentarzaZnak"/>
    <w:uiPriority w:val="99"/>
    <w:unhideWhenUsed/>
    <w:rsid w:val="00A43396"/>
    <w:rPr>
      <w:sz w:val="20"/>
      <w:szCs w:val="20"/>
    </w:rPr>
  </w:style>
  <w:style w:type="character" w:customStyle="1" w:styleId="TekstkomentarzaZnak">
    <w:name w:val="Tekst komentarza Znak"/>
    <w:basedOn w:val="Domylnaczcionkaakapitu"/>
    <w:link w:val="Tekstkomentarza"/>
    <w:uiPriority w:val="99"/>
    <w:rsid w:val="00A43396"/>
    <w:rPr>
      <w:rFonts w:ascii="Times New Roman" w:eastAsia="Times New Roman" w:hAnsi="Times New Roman" w:cs="Times New Roman"/>
      <w:sz w:val="20"/>
      <w:szCs w:val="20"/>
      <w:lang w:eastAsia="pl-PL"/>
    </w:rPr>
  </w:style>
  <w:style w:type="paragraph" w:customStyle="1" w:styleId="Pa1">
    <w:name w:val="Pa1"/>
    <w:basedOn w:val="Normalny"/>
    <w:next w:val="Normalny"/>
    <w:uiPriority w:val="99"/>
    <w:rsid w:val="00630BFC"/>
    <w:pPr>
      <w:autoSpaceDE w:val="0"/>
      <w:autoSpaceDN w:val="0"/>
      <w:adjustRightInd w:val="0"/>
      <w:spacing w:line="241" w:lineRule="atLeast"/>
    </w:pPr>
    <w:rPr>
      <w:rFonts w:ascii="Roboto Condensed" w:eastAsia="Calibri" w:hAnsi="Roboto Condensed"/>
    </w:rPr>
  </w:style>
  <w:style w:type="character" w:customStyle="1" w:styleId="A0">
    <w:name w:val="A0"/>
    <w:uiPriority w:val="99"/>
    <w:rsid w:val="00630BFC"/>
    <w:rPr>
      <w:rFonts w:cs="Roboto Condensed"/>
      <w:color w:val="000000"/>
      <w:sz w:val="28"/>
      <w:szCs w:val="28"/>
    </w:rPr>
  </w:style>
  <w:style w:type="paragraph" w:styleId="NormalnyWeb">
    <w:name w:val="Normal (Web)"/>
    <w:basedOn w:val="Normalny"/>
    <w:uiPriority w:val="99"/>
    <w:unhideWhenUsed/>
    <w:qFormat/>
    <w:rsid w:val="00630BFC"/>
    <w:pPr>
      <w:spacing w:before="100" w:beforeAutospacing="1" w:after="100" w:afterAutospacing="1"/>
    </w:pPr>
    <w:rPr>
      <w:rFonts w:ascii="Times" w:eastAsia="MS Mincho" w:hAnsi="Times"/>
      <w:sz w:val="20"/>
      <w:szCs w:val="20"/>
    </w:rPr>
  </w:style>
  <w:style w:type="paragraph" w:styleId="HTML-wstpniesformatowany">
    <w:name w:val="HTML Preformatted"/>
    <w:basedOn w:val="Normalny"/>
    <w:link w:val="HTML-wstpniesformatowanyZnak"/>
    <w:uiPriority w:val="99"/>
    <w:unhideWhenUsed/>
    <w:qFormat/>
    <w:rsid w:val="00630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uiPriority w:val="99"/>
    <w:rsid w:val="00630BFC"/>
    <w:rPr>
      <w:rFonts w:ascii="Courier New" w:eastAsia="Times New Roman" w:hAnsi="Courier New" w:cs="Times New Roman"/>
      <w:sz w:val="20"/>
      <w:szCs w:val="20"/>
      <w:lang w:eastAsia="pl-PL"/>
    </w:rPr>
  </w:style>
  <w:style w:type="character" w:customStyle="1" w:styleId="hgkelc">
    <w:name w:val="hgkelc"/>
    <w:basedOn w:val="Domylnaczcionkaakapitu"/>
    <w:rsid w:val="00630BFC"/>
  </w:style>
  <w:style w:type="character" w:styleId="Pogrubienie">
    <w:name w:val="Strong"/>
    <w:basedOn w:val="Domylnaczcionkaakapitu"/>
    <w:uiPriority w:val="22"/>
    <w:qFormat/>
    <w:rsid w:val="00630BFC"/>
    <w:rPr>
      <w:b/>
      <w:bCs/>
    </w:rPr>
  </w:style>
  <w:style w:type="paragraph" w:styleId="Tekstpodstawowy2">
    <w:name w:val="Body Text 2"/>
    <w:basedOn w:val="Normalny"/>
    <w:link w:val="Tekstpodstawowy2Znak"/>
    <w:unhideWhenUsed/>
    <w:rsid w:val="00E82BB7"/>
    <w:pPr>
      <w:jc w:val="both"/>
    </w:pPr>
    <w:rPr>
      <w:sz w:val="22"/>
      <w:szCs w:val="22"/>
      <w:lang w:eastAsia="en-US"/>
    </w:rPr>
  </w:style>
  <w:style w:type="character" w:customStyle="1" w:styleId="Tekstpodstawowy2Znak">
    <w:name w:val="Tekst podstawowy 2 Znak"/>
    <w:basedOn w:val="Domylnaczcionkaakapitu"/>
    <w:link w:val="Tekstpodstawowy2"/>
    <w:rsid w:val="00E82BB7"/>
    <w:rPr>
      <w:rFonts w:ascii="Times New Roman" w:eastAsia="Times New Roman" w:hAnsi="Times New Roman" w:cs="Times New Roman"/>
    </w:rPr>
  </w:style>
  <w:style w:type="paragraph" w:customStyle="1" w:styleId="LO-normal">
    <w:name w:val="LO-normal"/>
    <w:qFormat/>
    <w:rsid w:val="00974891"/>
    <w:pPr>
      <w:suppressAutoHyphens/>
      <w:spacing w:after="0" w:line="240" w:lineRule="auto"/>
    </w:pPr>
    <w:rPr>
      <w:rFonts w:ascii="Times New Roman" w:eastAsia="NSimSun" w:hAnsi="Times New Roman" w:cs="Lucida Sans"/>
      <w:sz w:val="24"/>
      <w:szCs w:val="24"/>
      <w:lang w:eastAsia="zh-CN" w:bidi="hi-IN"/>
    </w:rPr>
  </w:style>
  <w:style w:type="character" w:customStyle="1" w:styleId="hps">
    <w:name w:val="hps"/>
    <w:basedOn w:val="Domylnaczcionkaakapitu"/>
    <w:rsid w:val="00683F7A"/>
  </w:style>
  <w:style w:type="paragraph" w:styleId="Tematkomentarza">
    <w:name w:val="annotation subject"/>
    <w:basedOn w:val="Tekstkomentarza"/>
    <w:next w:val="Tekstkomentarza"/>
    <w:link w:val="TematkomentarzaZnak"/>
    <w:uiPriority w:val="99"/>
    <w:semiHidden/>
    <w:unhideWhenUsed/>
    <w:rsid w:val="00D71C62"/>
    <w:rPr>
      <w:b/>
      <w:bCs/>
    </w:rPr>
  </w:style>
  <w:style w:type="character" w:customStyle="1" w:styleId="TematkomentarzaZnak">
    <w:name w:val="Temat komentarza Znak"/>
    <w:basedOn w:val="TekstkomentarzaZnak"/>
    <w:link w:val="Tematkomentarza"/>
    <w:uiPriority w:val="99"/>
    <w:semiHidden/>
    <w:rsid w:val="00D71C6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71C6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1C62"/>
    <w:rPr>
      <w:rFonts w:ascii="Segoe UI" w:eastAsia="Times New Roman" w:hAnsi="Segoe UI" w:cs="Segoe UI"/>
      <w:sz w:val="18"/>
      <w:szCs w:val="18"/>
      <w:lang w:eastAsia="pl-PL"/>
    </w:rPr>
  </w:style>
  <w:style w:type="character" w:styleId="Wyrnieniedelikatne">
    <w:name w:val="Subtle Emphasis"/>
    <w:basedOn w:val="Domylnaczcionkaakapitu"/>
    <w:uiPriority w:val="19"/>
    <w:qFormat/>
    <w:rsid w:val="004E319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72482">
      <w:bodyDiv w:val="1"/>
      <w:marLeft w:val="0"/>
      <w:marRight w:val="0"/>
      <w:marTop w:val="0"/>
      <w:marBottom w:val="0"/>
      <w:divBdr>
        <w:top w:val="none" w:sz="0" w:space="0" w:color="auto"/>
        <w:left w:val="none" w:sz="0" w:space="0" w:color="auto"/>
        <w:bottom w:val="none" w:sz="0" w:space="0" w:color="auto"/>
        <w:right w:val="none" w:sz="0" w:space="0" w:color="auto"/>
      </w:divBdr>
    </w:div>
    <w:div w:id="303851246">
      <w:bodyDiv w:val="1"/>
      <w:marLeft w:val="0"/>
      <w:marRight w:val="0"/>
      <w:marTop w:val="0"/>
      <w:marBottom w:val="0"/>
      <w:divBdr>
        <w:top w:val="none" w:sz="0" w:space="0" w:color="auto"/>
        <w:left w:val="none" w:sz="0" w:space="0" w:color="auto"/>
        <w:bottom w:val="none" w:sz="0" w:space="0" w:color="auto"/>
        <w:right w:val="none" w:sz="0" w:space="0" w:color="auto"/>
      </w:divBdr>
    </w:div>
    <w:div w:id="524950391">
      <w:bodyDiv w:val="1"/>
      <w:marLeft w:val="0"/>
      <w:marRight w:val="0"/>
      <w:marTop w:val="0"/>
      <w:marBottom w:val="0"/>
      <w:divBdr>
        <w:top w:val="none" w:sz="0" w:space="0" w:color="auto"/>
        <w:left w:val="none" w:sz="0" w:space="0" w:color="auto"/>
        <w:bottom w:val="none" w:sz="0" w:space="0" w:color="auto"/>
        <w:right w:val="none" w:sz="0" w:space="0" w:color="auto"/>
      </w:divBdr>
    </w:div>
    <w:div w:id="558134356">
      <w:bodyDiv w:val="1"/>
      <w:marLeft w:val="0"/>
      <w:marRight w:val="0"/>
      <w:marTop w:val="0"/>
      <w:marBottom w:val="0"/>
      <w:divBdr>
        <w:top w:val="none" w:sz="0" w:space="0" w:color="auto"/>
        <w:left w:val="none" w:sz="0" w:space="0" w:color="auto"/>
        <w:bottom w:val="none" w:sz="0" w:space="0" w:color="auto"/>
        <w:right w:val="none" w:sz="0" w:space="0" w:color="auto"/>
      </w:divBdr>
      <w:divsChild>
        <w:div w:id="2124415871">
          <w:marLeft w:val="0"/>
          <w:marRight w:val="0"/>
          <w:marTop w:val="0"/>
          <w:marBottom w:val="0"/>
          <w:divBdr>
            <w:top w:val="none" w:sz="0" w:space="0" w:color="auto"/>
            <w:left w:val="none" w:sz="0" w:space="0" w:color="auto"/>
            <w:bottom w:val="none" w:sz="0" w:space="0" w:color="auto"/>
            <w:right w:val="none" w:sz="0" w:space="0" w:color="auto"/>
          </w:divBdr>
          <w:divsChild>
            <w:div w:id="14624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05993">
      <w:bodyDiv w:val="1"/>
      <w:marLeft w:val="0"/>
      <w:marRight w:val="0"/>
      <w:marTop w:val="0"/>
      <w:marBottom w:val="0"/>
      <w:divBdr>
        <w:top w:val="none" w:sz="0" w:space="0" w:color="auto"/>
        <w:left w:val="none" w:sz="0" w:space="0" w:color="auto"/>
        <w:bottom w:val="none" w:sz="0" w:space="0" w:color="auto"/>
        <w:right w:val="none" w:sz="0" w:space="0" w:color="auto"/>
      </w:divBdr>
    </w:div>
    <w:div w:id="605695549">
      <w:bodyDiv w:val="1"/>
      <w:marLeft w:val="0"/>
      <w:marRight w:val="0"/>
      <w:marTop w:val="0"/>
      <w:marBottom w:val="0"/>
      <w:divBdr>
        <w:top w:val="none" w:sz="0" w:space="0" w:color="auto"/>
        <w:left w:val="none" w:sz="0" w:space="0" w:color="auto"/>
        <w:bottom w:val="none" w:sz="0" w:space="0" w:color="auto"/>
        <w:right w:val="none" w:sz="0" w:space="0" w:color="auto"/>
      </w:divBdr>
    </w:div>
    <w:div w:id="692419813">
      <w:bodyDiv w:val="1"/>
      <w:marLeft w:val="0"/>
      <w:marRight w:val="0"/>
      <w:marTop w:val="0"/>
      <w:marBottom w:val="0"/>
      <w:divBdr>
        <w:top w:val="none" w:sz="0" w:space="0" w:color="auto"/>
        <w:left w:val="none" w:sz="0" w:space="0" w:color="auto"/>
        <w:bottom w:val="none" w:sz="0" w:space="0" w:color="auto"/>
        <w:right w:val="none" w:sz="0" w:space="0" w:color="auto"/>
      </w:divBdr>
    </w:div>
    <w:div w:id="752702995">
      <w:bodyDiv w:val="1"/>
      <w:marLeft w:val="0"/>
      <w:marRight w:val="0"/>
      <w:marTop w:val="0"/>
      <w:marBottom w:val="0"/>
      <w:divBdr>
        <w:top w:val="none" w:sz="0" w:space="0" w:color="auto"/>
        <w:left w:val="none" w:sz="0" w:space="0" w:color="auto"/>
        <w:bottom w:val="none" w:sz="0" w:space="0" w:color="auto"/>
        <w:right w:val="none" w:sz="0" w:space="0" w:color="auto"/>
      </w:divBdr>
      <w:divsChild>
        <w:div w:id="1343245842">
          <w:marLeft w:val="0"/>
          <w:marRight w:val="0"/>
          <w:marTop w:val="0"/>
          <w:marBottom w:val="0"/>
          <w:divBdr>
            <w:top w:val="none" w:sz="0" w:space="0" w:color="auto"/>
            <w:left w:val="none" w:sz="0" w:space="0" w:color="auto"/>
            <w:bottom w:val="none" w:sz="0" w:space="0" w:color="auto"/>
            <w:right w:val="none" w:sz="0" w:space="0" w:color="auto"/>
          </w:divBdr>
        </w:div>
        <w:div w:id="1760716682">
          <w:marLeft w:val="0"/>
          <w:marRight w:val="0"/>
          <w:marTop w:val="0"/>
          <w:marBottom w:val="0"/>
          <w:divBdr>
            <w:top w:val="none" w:sz="0" w:space="0" w:color="auto"/>
            <w:left w:val="none" w:sz="0" w:space="0" w:color="auto"/>
            <w:bottom w:val="none" w:sz="0" w:space="0" w:color="auto"/>
            <w:right w:val="none" w:sz="0" w:space="0" w:color="auto"/>
          </w:divBdr>
          <w:divsChild>
            <w:div w:id="1686176471">
              <w:marLeft w:val="0"/>
              <w:marRight w:val="0"/>
              <w:marTop w:val="0"/>
              <w:marBottom w:val="0"/>
              <w:divBdr>
                <w:top w:val="none" w:sz="0" w:space="0" w:color="auto"/>
                <w:left w:val="none" w:sz="0" w:space="0" w:color="auto"/>
                <w:bottom w:val="none" w:sz="0" w:space="0" w:color="auto"/>
                <w:right w:val="none" w:sz="0" w:space="0" w:color="auto"/>
              </w:divBdr>
              <w:divsChild>
                <w:div w:id="42449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91011">
      <w:bodyDiv w:val="1"/>
      <w:marLeft w:val="0"/>
      <w:marRight w:val="0"/>
      <w:marTop w:val="0"/>
      <w:marBottom w:val="0"/>
      <w:divBdr>
        <w:top w:val="none" w:sz="0" w:space="0" w:color="auto"/>
        <w:left w:val="none" w:sz="0" w:space="0" w:color="auto"/>
        <w:bottom w:val="none" w:sz="0" w:space="0" w:color="auto"/>
        <w:right w:val="none" w:sz="0" w:space="0" w:color="auto"/>
      </w:divBdr>
    </w:div>
    <w:div w:id="871848840">
      <w:bodyDiv w:val="1"/>
      <w:marLeft w:val="0"/>
      <w:marRight w:val="0"/>
      <w:marTop w:val="0"/>
      <w:marBottom w:val="0"/>
      <w:divBdr>
        <w:top w:val="none" w:sz="0" w:space="0" w:color="auto"/>
        <w:left w:val="none" w:sz="0" w:space="0" w:color="auto"/>
        <w:bottom w:val="none" w:sz="0" w:space="0" w:color="auto"/>
        <w:right w:val="none" w:sz="0" w:space="0" w:color="auto"/>
      </w:divBdr>
    </w:div>
    <w:div w:id="1023901457">
      <w:bodyDiv w:val="1"/>
      <w:marLeft w:val="0"/>
      <w:marRight w:val="0"/>
      <w:marTop w:val="0"/>
      <w:marBottom w:val="0"/>
      <w:divBdr>
        <w:top w:val="none" w:sz="0" w:space="0" w:color="auto"/>
        <w:left w:val="none" w:sz="0" w:space="0" w:color="auto"/>
        <w:bottom w:val="none" w:sz="0" w:space="0" w:color="auto"/>
        <w:right w:val="none" w:sz="0" w:space="0" w:color="auto"/>
      </w:divBdr>
    </w:div>
    <w:div w:id="1295940652">
      <w:bodyDiv w:val="1"/>
      <w:marLeft w:val="0"/>
      <w:marRight w:val="0"/>
      <w:marTop w:val="0"/>
      <w:marBottom w:val="0"/>
      <w:divBdr>
        <w:top w:val="none" w:sz="0" w:space="0" w:color="auto"/>
        <w:left w:val="none" w:sz="0" w:space="0" w:color="auto"/>
        <w:bottom w:val="none" w:sz="0" w:space="0" w:color="auto"/>
        <w:right w:val="none" w:sz="0" w:space="0" w:color="auto"/>
      </w:divBdr>
    </w:div>
    <w:div w:id="1329014497">
      <w:bodyDiv w:val="1"/>
      <w:marLeft w:val="0"/>
      <w:marRight w:val="0"/>
      <w:marTop w:val="0"/>
      <w:marBottom w:val="0"/>
      <w:divBdr>
        <w:top w:val="none" w:sz="0" w:space="0" w:color="auto"/>
        <w:left w:val="none" w:sz="0" w:space="0" w:color="auto"/>
        <w:bottom w:val="none" w:sz="0" w:space="0" w:color="auto"/>
        <w:right w:val="none" w:sz="0" w:space="0" w:color="auto"/>
      </w:divBdr>
    </w:div>
    <w:div w:id="1526409494">
      <w:bodyDiv w:val="1"/>
      <w:marLeft w:val="0"/>
      <w:marRight w:val="0"/>
      <w:marTop w:val="0"/>
      <w:marBottom w:val="0"/>
      <w:divBdr>
        <w:top w:val="none" w:sz="0" w:space="0" w:color="auto"/>
        <w:left w:val="none" w:sz="0" w:space="0" w:color="auto"/>
        <w:bottom w:val="none" w:sz="0" w:space="0" w:color="auto"/>
        <w:right w:val="none" w:sz="0" w:space="0" w:color="auto"/>
      </w:divBdr>
      <w:divsChild>
        <w:div w:id="1871644585">
          <w:marLeft w:val="0"/>
          <w:marRight w:val="0"/>
          <w:marTop w:val="0"/>
          <w:marBottom w:val="0"/>
          <w:divBdr>
            <w:top w:val="none" w:sz="0" w:space="0" w:color="auto"/>
            <w:left w:val="none" w:sz="0" w:space="0" w:color="auto"/>
            <w:bottom w:val="none" w:sz="0" w:space="0" w:color="auto"/>
            <w:right w:val="none" w:sz="0" w:space="0" w:color="auto"/>
          </w:divBdr>
        </w:div>
        <w:div w:id="865486168">
          <w:marLeft w:val="0"/>
          <w:marRight w:val="0"/>
          <w:marTop w:val="0"/>
          <w:marBottom w:val="0"/>
          <w:divBdr>
            <w:top w:val="none" w:sz="0" w:space="0" w:color="auto"/>
            <w:left w:val="none" w:sz="0" w:space="0" w:color="auto"/>
            <w:bottom w:val="none" w:sz="0" w:space="0" w:color="auto"/>
            <w:right w:val="none" w:sz="0" w:space="0" w:color="auto"/>
          </w:divBdr>
          <w:divsChild>
            <w:div w:id="1495760322">
              <w:marLeft w:val="0"/>
              <w:marRight w:val="0"/>
              <w:marTop w:val="0"/>
              <w:marBottom w:val="0"/>
              <w:divBdr>
                <w:top w:val="none" w:sz="0" w:space="0" w:color="auto"/>
                <w:left w:val="none" w:sz="0" w:space="0" w:color="auto"/>
                <w:bottom w:val="none" w:sz="0" w:space="0" w:color="auto"/>
                <w:right w:val="none" w:sz="0" w:space="0" w:color="auto"/>
              </w:divBdr>
              <w:divsChild>
                <w:div w:id="16441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321197">
      <w:bodyDiv w:val="1"/>
      <w:marLeft w:val="0"/>
      <w:marRight w:val="0"/>
      <w:marTop w:val="0"/>
      <w:marBottom w:val="0"/>
      <w:divBdr>
        <w:top w:val="none" w:sz="0" w:space="0" w:color="auto"/>
        <w:left w:val="none" w:sz="0" w:space="0" w:color="auto"/>
        <w:bottom w:val="none" w:sz="0" w:space="0" w:color="auto"/>
        <w:right w:val="none" w:sz="0" w:space="0" w:color="auto"/>
      </w:divBdr>
    </w:div>
    <w:div w:id="1766225063">
      <w:bodyDiv w:val="1"/>
      <w:marLeft w:val="0"/>
      <w:marRight w:val="0"/>
      <w:marTop w:val="0"/>
      <w:marBottom w:val="0"/>
      <w:divBdr>
        <w:top w:val="none" w:sz="0" w:space="0" w:color="auto"/>
        <w:left w:val="none" w:sz="0" w:space="0" w:color="auto"/>
        <w:bottom w:val="none" w:sz="0" w:space="0" w:color="auto"/>
        <w:right w:val="none" w:sz="0" w:space="0" w:color="auto"/>
      </w:divBdr>
    </w:div>
    <w:div w:id="1825123542">
      <w:bodyDiv w:val="1"/>
      <w:marLeft w:val="0"/>
      <w:marRight w:val="0"/>
      <w:marTop w:val="0"/>
      <w:marBottom w:val="0"/>
      <w:divBdr>
        <w:top w:val="none" w:sz="0" w:space="0" w:color="auto"/>
        <w:left w:val="none" w:sz="0" w:space="0" w:color="auto"/>
        <w:bottom w:val="none" w:sz="0" w:space="0" w:color="auto"/>
        <w:right w:val="none" w:sz="0" w:space="0" w:color="auto"/>
      </w:divBdr>
    </w:div>
    <w:div w:id="1923945810">
      <w:bodyDiv w:val="1"/>
      <w:marLeft w:val="0"/>
      <w:marRight w:val="0"/>
      <w:marTop w:val="0"/>
      <w:marBottom w:val="0"/>
      <w:divBdr>
        <w:top w:val="none" w:sz="0" w:space="0" w:color="auto"/>
        <w:left w:val="none" w:sz="0" w:space="0" w:color="auto"/>
        <w:bottom w:val="none" w:sz="0" w:space="0" w:color="auto"/>
        <w:right w:val="none" w:sz="0" w:space="0" w:color="auto"/>
      </w:divBdr>
      <w:divsChild>
        <w:div w:id="1564411530">
          <w:marLeft w:val="0"/>
          <w:marRight w:val="0"/>
          <w:marTop w:val="0"/>
          <w:marBottom w:val="0"/>
          <w:divBdr>
            <w:top w:val="none" w:sz="0" w:space="0" w:color="auto"/>
            <w:left w:val="none" w:sz="0" w:space="0" w:color="auto"/>
            <w:bottom w:val="none" w:sz="0" w:space="0" w:color="auto"/>
            <w:right w:val="none" w:sz="0" w:space="0" w:color="auto"/>
          </w:divBdr>
        </w:div>
        <w:div w:id="1969703300">
          <w:marLeft w:val="0"/>
          <w:marRight w:val="0"/>
          <w:marTop w:val="0"/>
          <w:marBottom w:val="0"/>
          <w:divBdr>
            <w:top w:val="none" w:sz="0" w:space="0" w:color="auto"/>
            <w:left w:val="none" w:sz="0" w:space="0" w:color="auto"/>
            <w:bottom w:val="none" w:sz="0" w:space="0" w:color="auto"/>
            <w:right w:val="none" w:sz="0" w:space="0" w:color="auto"/>
          </w:divBdr>
          <w:divsChild>
            <w:div w:id="905841087">
              <w:marLeft w:val="0"/>
              <w:marRight w:val="0"/>
              <w:marTop w:val="0"/>
              <w:marBottom w:val="0"/>
              <w:divBdr>
                <w:top w:val="none" w:sz="0" w:space="0" w:color="auto"/>
                <w:left w:val="none" w:sz="0" w:space="0" w:color="auto"/>
                <w:bottom w:val="none" w:sz="0" w:space="0" w:color="auto"/>
                <w:right w:val="none" w:sz="0" w:space="0" w:color="auto"/>
              </w:divBdr>
              <w:divsChild>
                <w:div w:id="163506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7217">
      <w:bodyDiv w:val="1"/>
      <w:marLeft w:val="0"/>
      <w:marRight w:val="0"/>
      <w:marTop w:val="0"/>
      <w:marBottom w:val="0"/>
      <w:divBdr>
        <w:top w:val="none" w:sz="0" w:space="0" w:color="auto"/>
        <w:left w:val="none" w:sz="0" w:space="0" w:color="auto"/>
        <w:bottom w:val="none" w:sz="0" w:space="0" w:color="auto"/>
        <w:right w:val="none" w:sz="0" w:space="0" w:color="auto"/>
      </w:divBdr>
    </w:div>
    <w:div w:id="2018074247">
      <w:bodyDiv w:val="1"/>
      <w:marLeft w:val="0"/>
      <w:marRight w:val="0"/>
      <w:marTop w:val="0"/>
      <w:marBottom w:val="0"/>
      <w:divBdr>
        <w:top w:val="none" w:sz="0" w:space="0" w:color="auto"/>
        <w:left w:val="none" w:sz="0" w:space="0" w:color="auto"/>
        <w:bottom w:val="none" w:sz="0" w:space="0" w:color="auto"/>
        <w:right w:val="none" w:sz="0" w:space="0" w:color="auto"/>
      </w:divBdr>
    </w:div>
    <w:div w:id="212808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nito.pl/wydawnictwo/Zysk+i+S-ka/" TargetMode="External"/><Relationship Id="rId3" Type="http://schemas.openxmlformats.org/officeDocument/2006/relationships/styles" Target="styles.xml"/><Relationship Id="rId7" Type="http://schemas.openxmlformats.org/officeDocument/2006/relationships/hyperlink" Target="https://bonito.pl/autor/Peter+Zeih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ezeusz.pl/autor/zbiorowa-praca-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CACD1-FDA0-4335-AE51-4D7162031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Pages>
  <Words>72544</Words>
  <Characters>435268</Characters>
  <Application>Microsoft Office Word</Application>
  <DocSecurity>0</DocSecurity>
  <Lines>3627</Lines>
  <Paragraphs>1013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Anna.Mazurek</dc:creator>
  <cp:keywords/>
  <dc:description/>
  <cp:lastModifiedBy>Anna Woźniak</cp:lastModifiedBy>
  <cp:revision>123</cp:revision>
  <dcterms:created xsi:type="dcterms:W3CDTF">2024-07-01T10:09:00Z</dcterms:created>
  <dcterms:modified xsi:type="dcterms:W3CDTF">2025-01-24T10:33:00Z</dcterms:modified>
</cp:coreProperties>
</file>